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F40EB" w14:textId="77777777" w:rsidR="00BD333C" w:rsidRPr="0002167F" w:rsidRDefault="00BD333C" w:rsidP="00BD333C">
      <w:pPr>
        <w:spacing w:after="0" w:line="240" w:lineRule="auto"/>
        <w:contextualSpacing/>
        <w:rPr>
          <w:ins w:id="0" w:author="Thar Adeleh" w:date="2024-08-25T13:32:00Z" w16du:dateUtc="2024-08-25T10:32:00Z"/>
          <w:rFonts w:ascii="Arial" w:hAnsi="Arial" w:cs="Arial"/>
          <w:b/>
          <w:sz w:val="20"/>
          <w:szCs w:val="20"/>
        </w:rPr>
      </w:pPr>
      <w:ins w:id="1" w:author="Thar Adeleh" w:date="2024-08-25T13:32:00Z" w16du:dateUtc="2024-08-25T10:32:00Z">
        <w:r w:rsidRPr="0002167F">
          <w:rPr>
            <w:rFonts w:ascii="Arial" w:hAnsi="Arial" w:cs="Arial"/>
            <w:b/>
            <w:sz w:val="20"/>
            <w:szCs w:val="20"/>
          </w:rPr>
          <w:t>Multiple Choice</w:t>
        </w:r>
      </w:ins>
    </w:p>
    <w:p w14:paraId="788A1E7B" w14:textId="77777777" w:rsidR="00BD333C" w:rsidRPr="0002167F" w:rsidRDefault="00BD333C" w:rsidP="00BD333C">
      <w:pPr>
        <w:spacing w:after="0" w:line="240" w:lineRule="auto"/>
        <w:contextualSpacing/>
        <w:rPr>
          <w:ins w:id="2" w:author="Thar Adeleh" w:date="2024-08-25T13:32:00Z" w16du:dateUtc="2024-08-25T10:32:00Z"/>
          <w:rFonts w:ascii="Arial" w:hAnsi="Arial" w:cs="Arial"/>
          <w:sz w:val="20"/>
          <w:szCs w:val="20"/>
        </w:rPr>
      </w:pPr>
    </w:p>
    <w:p w14:paraId="65C04DD8" w14:textId="77777777" w:rsidR="00BD333C" w:rsidRPr="0002167F" w:rsidRDefault="00BD333C" w:rsidP="00BD333C">
      <w:pPr>
        <w:spacing w:after="0" w:line="240" w:lineRule="auto"/>
        <w:contextualSpacing/>
        <w:rPr>
          <w:ins w:id="3" w:author="Thar Adeleh" w:date="2024-08-25T13:32:00Z" w16du:dateUtc="2024-08-25T10:32:00Z"/>
          <w:rFonts w:ascii="Arial" w:hAnsi="Arial" w:cs="Arial"/>
          <w:sz w:val="20"/>
          <w:szCs w:val="20"/>
        </w:rPr>
      </w:pPr>
    </w:p>
    <w:p w14:paraId="1D7731E9" w14:textId="77777777" w:rsidR="00BD333C" w:rsidRPr="0002167F" w:rsidRDefault="00BD333C" w:rsidP="00BD333C">
      <w:pPr>
        <w:spacing w:after="0" w:line="240" w:lineRule="auto"/>
        <w:contextualSpacing/>
        <w:rPr>
          <w:ins w:id="4" w:author="Thar Adeleh" w:date="2024-08-25T13:32:00Z" w16du:dateUtc="2024-08-25T10:32:00Z"/>
          <w:rFonts w:ascii="Arial" w:hAnsi="Arial" w:cs="Arial"/>
          <w:sz w:val="20"/>
          <w:szCs w:val="20"/>
        </w:rPr>
      </w:pPr>
    </w:p>
    <w:p w14:paraId="00C27457" w14:textId="77777777" w:rsidR="00BD333C" w:rsidRPr="00DB0066" w:rsidRDefault="00BD333C" w:rsidP="00BD333C">
      <w:pPr>
        <w:spacing w:after="0" w:line="240" w:lineRule="auto"/>
        <w:contextualSpacing/>
        <w:rPr>
          <w:ins w:id="5" w:author="Thar Adeleh" w:date="2024-08-25T13:32:00Z" w16du:dateUtc="2024-08-25T10:32:00Z"/>
          <w:rFonts w:ascii="Arial" w:hAnsi="Arial" w:cs="Arial"/>
          <w:sz w:val="20"/>
          <w:szCs w:val="20"/>
        </w:rPr>
      </w:pPr>
      <w:ins w:id="6" w:author="Thar Adeleh" w:date="2024-08-25T13:32:00Z" w16du:dateUtc="2024-08-25T10:32:00Z">
        <w:r w:rsidRPr="00DB0066">
          <w:rPr>
            <w:rFonts w:ascii="Arial" w:hAnsi="Arial" w:cs="Arial"/>
            <w:sz w:val="20"/>
            <w:szCs w:val="20"/>
          </w:rPr>
          <w:t>1. During Nightingale’s time, women typically:</w:t>
        </w:r>
      </w:ins>
    </w:p>
    <w:p w14:paraId="3EF5E607" w14:textId="77777777" w:rsidR="00BD333C" w:rsidRPr="00DB0066" w:rsidRDefault="00BD333C" w:rsidP="00BD333C">
      <w:pPr>
        <w:spacing w:after="0" w:line="240" w:lineRule="auto"/>
        <w:contextualSpacing/>
        <w:rPr>
          <w:ins w:id="7" w:author="Thar Adeleh" w:date="2024-08-25T13:32:00Z" w16du:dateUtc="2024-08-25T10:32:00Z"/>
          <w:rFonts w:ascii="Arial" w:hAnsi="Arial" w:cs="Arial"/>
          <w:sz w:val="20"/>
          <w:szCs w:val="20"/>
        </w:rPr>
      </w:pPr>
      <w:ins w:id="8" w:author="Thar Adeleh" w:date="2024-08-25T13:32:00Z" w16du:dateUtc="2024-08-25T10:32:00Z">
        <w:r>
          <w:rPr>
            <w:rFonts w:ascii="Arial" w:hAnsi="Arial" w:cs="Arial"/>
            <w:sz w:val="20"/>
            <w:szCs w:val="20"/>
          </w:rPr>
          <w:t>A)</w:t>
        </w:r>
        <w:r w:rsidRPr="00DB0066">
          <w:rPr>
            <w:rFonts w:ascii="Arial" w:hAnsi="Arial" w:cs="Arial"/>
            <w:sz w:val="20"/>
            <w:szCs w:val="20"/>
          </w:rPr>
          <w:t xml:space="preserve"> </w:t>
        </w:r>
        <w:r>
          <w:rPr>
            <w:rFonts w:ascii="Arial" w:hAnsi="Arial" w:cs="Arial"/>
            <w:sz w:val="20"/>
            <w:szCs w:val="20"/>
          </w:rPr>
          <w:t>w</w:t>
        </w:r>
        <w:r w:rsidRPr="00DB0066">
          <w:rPr>
            <w:rFonts w:ascii="Arial" w:hAnsi="Arial" w:cs="Arial"/>
            <w:sz w:val="20"/>
            <w:szCs w:val="20"/>
          </w:rPr>
          <w:t>orked outside the home</w:t>
        </w:r>
        <w:r>
          <w:rPr>
            <w:rFonts w:ascii="Arial" w:hAnsi="Arial" w:cs="Arial"/>
            <w:sz w:val="20"/>
            <w:szCs w:val="20"/>
          </w:rPr>
          <w:t>.</w:t>
        </w:r>
      </w:ins>
    </w:p>
    <w:p w14:paraId="7A866BC3" w14:textId="77777777" w:rsidR="00BD333C" w:rsidRPr="00DB0066" w:rsidRDefault="00BD333C" w:rsidP="00BD333C">
      <w:pPr>
        <w:spacing w:after="0" w:line="240" w:lineRule="auto"/>
        <w:contextualSpacing/>
        <w:rPr>
          <w:ins w:id="9" w:author="Thar Adeleh" w:date="2024-08-25T13:32:00Z" w16du:dateUtc="2024-08-25T10:32:00Z"/>
          <w:rFonts w:ascii="Arial" w:hAnsi="Arial" w:cs="Arial"/>
          <w:sz w:val="20"/>
          <w:szCs w:val="20"/>
        </w:rPr>
      </w:pPr>
      <w:ins w:id="10" w:author="Thar Adeleh" w:date="2024-08-25T13:32:00Z" w16du:dateUtc="2024-08-25T10:32:00Z">
        <w:r>
          <w:rPr>
            <w:rFonts w:ascii="Arial" w:hAnsi="Arial" w:cs="Arial"/>
            <w:sz w:val="20"/>
            <w:szCs w:val="20"/>
          </w:rPr>
          <w:t>B)</w:t>
        </w:r>
        <w:r w:rsidRPr="00DB0066">
          <w:rPr>
            <w:rFonts w:ascii="Arial" w:hAnsi="Arial" w:cs="Arial"/>
            <w:sz w:val="20"/>
            <w:szCs w:val="20"/>
          </w:rPr>
          <w:t xml:space="preserve"> </w:t>
        </w:r>
        <w:r>
          <w:rPr>
            <w:rFonts w:ascii="Arial" w:hAnsi="Arial" w:cs="Arial"/>
            <w:sz w:val="20"/>
            <w:szCs w:val="20"/>
          </w:rPr>
          <w:t>w</w:t>
        </w:r>
        <w:r w:rsidRPr="00DB0066">
          <w:rPr>
            <w:rFonts w:ascii="Arial" w:hAnsi="Arial" w:cs="Arial"/>
            <w:sz w:val="20"/>
            <w:szCs w:val="20"/>
          </w:rPr>
          <w:t>orked in teaching</w:t>
        </w:r>
        <w:r>
          <w:rPr>
            <w:rFonts w:ascii="Arial" w:hAnsi="Arial" w:cs="Arial"/>
            <w:sz w:val="20"/>
            <w:szCs w:val="20"/>
          </w:rPr>
          <w:t>.</w:t>
        </w:r>
      </w:ins>
    </w:p>
    <w:p w14:paraId="11E11F9D" w14:textId="77777777" w:rsidR="00BD333C" w:rsidRPr="00DB0066" w:rsidRDefault="00BD333C" w:rsidP="00BD333C">
      <w:pPr>
        <w:spacing w:after="0" w:line="240" w:lineRule="auto"/>
        <w:contextualSpacing/>
        <w:rPr>
          <w:ins w:id="11" w:author="Thar Adeleh" w:date="2024-08-25T13:32:00Z" w16du:dateUtc="2024-08-25T10:32:00Z"/>
          <w:rFonts w:ascii="Arial" w:hAnsi="Arial" w:cs="Arial"/>
          <w:sz w:val="20"/>
          <w:szCs w:val="20"/>
        </w:rPr>
      </w:pPr>
      <w:ins w:id="12" w:author="Thar Adeleh" w:date="2024-08-25T13:32:00Z" w16du:dateUtc="2024-08-25T10:32:00Z">
        <w:r>
          <w:rPr>
            <w:rFonts w:ascii="Arial" w:hAnsi="Arial" w:cs="Arial"/>
            <w:sz w:val="20"/>
            <w:szCs w:val="20"/>
          </w:rPr>
          <w:t>C)</w:t>
        </w:r>
        <w:r w:rsidRPr="00DB0066">
          <w:rPr>
            <w:rFonts w:ascii="Arial" w:hAnsi="Arial" w:cs="Arial"/>
            <w:sz w:val="20"/>
            <w:szCs w:val="20"/>
          </w:rPr>
          <w:t xml:space="preserve"> </w:t>
        </w:r>
        <w:r>
          <w:rPr>
            <w:rFonts w:ascii="Arial" w:hAnsi="Arial" w:cs="Arial"/>
            <w:sz w:val="20"/>
            <w:szCs w:val="20"/>
          </w:rPr>
          <w:t>w</w:t>
        </w:r>
        <w:r w:rsidRPr="00DB0066">
          <w:rPr>
            <w:rFonts w:ascii="Arial" w:hAnsi="Arial" w:cs="Arial"/>
            <w:sz w:val="20"/>
            <w:szCs w:val="20"/>
          </w:rPr>
          <w:t>orked in nursing</w:t>
        </w:r>
        <w:r>
          <w:rPr>
            <w:rFonts w:ascii="Arial" w:hAnsi="Arial" w:cs="Arial"/>
            <w:sz w:val="20"/>
            <w:szCs w:val="20"/>
          </w:rPr>
          <w:t>.</w:t>
        </w:r>
      </w:ins>
    </w:p>
    <w:p w14:paraId="0486829C" w14:textId="77777777" w:rsidR="00BD333C" w:rsidRPr="00DB0066" w:rsidRDefault="00BD333C" w:rsidP="00BD333C">
      <w:pPr>
        <w:spacing w:after="0" w:line="240" w:lineRule="auto"/>
        <w:contextualSpacing/>
        <w:rPr>
          <w:ins w:id="13" w:author="Thar Adeleh" w:date="2024-08-25T13:32:00Z" w16du:dateUtc="2024-08-25T10:32:00Z"/>
          <w:rFonts w:ascii="Arial" w:hAnsi="Arial" w:cs="Arial"/>
          <w:sz w:val="20"/>
          <w:szCs w:val="20"/>
        </w:rPr>
      </w:pPr>
      <w:ins w:id="14" w:author="Thar Adeleh" w:date="2024-08-25T13:32:00Z" w16du:dateUtc="2024-08-25T10:32:00Z">
        <w:r>
          <w:rPr>
            <w:rFonts w:ascii="Arial" w:hAnsi="Arial" w:cs="Arial"/>
            <w:sz w:val="20"/>
            <w:szCs w:val="20"/>
          </w:rPr>
          <w:t>D)</w:t>
        </w:r>
        <w:r w:rsidRPr="00DB0066">
          <w:rPr>
            <w:rFonts w:ascii="Arial" w:hAnsi="Arial" w:cs="Arial"/>
            <w:sz w:val="20"/>
            <w:szCs w:val="20"/>
          </w:rPr>
          <w:t xml:space="preserve"> </w:t>
        </w:r>
        <w:r>
          <w:rPr>
            <w:rFonts w:ascii="Arial" w:hAnsi="Arial" w:cs="Arial"/>
            <w:sz w:val="20"/>
            <w:szCs w:val="20"/>
          </w:rPr>
          <w:t>d</w:t>
        </w:r>
        <w:r w:rsidRPr="00DB0066">
          <w:rPr>
            <w:rFonts w:ascii="Arial" w:hAnsi="Arial" w:cs="Arial"/>
            <w:sz w:val="20"/>
            <w:szCs w:val="20"/>
          </w:rPr>
          <w:t>id not work outside the home</w:t>
        </w:r>
        <w:r>
          <w:rPr>
            <w:rFonts w:ascii="Arial" w:hAnsi="Arial" w:cs="Arial"/>
            <w:sz w:val="20"/>
            <w:szCs w:val="20"/>
          </w:rPr>
          <w:t>.</w:t>
        </w:r>
      </w:ins>
    </w:p>
    <w:p w14:paraId="374D5378" w14:textId="77777777" w:rsidR="00BD333C" w:rsidRPr="00DB0066" w:rsidRDefault="00BD333C" w:rsidP="00BD333C">
      <w:pPr>
        <w:spacing w:after="0" w:line="240" w:lineRule="auto"/>
        <w:contextualSpacing/>
        <w:rPr>
          <w:ins w:id="15" w:author="Thar Adeleh" w:date="2024-08-25T13:32:00Z" w16du:dateUtc="2024-08-25T10:32:00Z"/>
          <w:rFonts w:ascii="Arial" w:hAnsi="Arial" w:cs="Arial"/>
          <w:sz w:val="20"/>
          <w:szCs w:val="20"/>
        </w:rPr>
      </w:pPr>
      <w:ins w:id="16" w:author="Thar Adeleh" w:date="2024-08-25T13:32:00Z" w16du:dateUtc="2024-08-25T10:32:00Z">
        <w:r>
          <w:rPr>
            <w:rFonts w:ascii="Arial" w:hAnsi="Arial" w:cs="Arial"/>
            <w:sz w:val="20"/>
            <w:szCs w:val="20"/>
          </w:rPr>
          <w:t>Ans:</w:t>
        </w:r>
        <w:r w:rsidRPr="00DB0066">
          <w:rPr>
            <w:rFonts w:ascii="Arial" w:hAnsi="Arial" w:cs="Arial"/>
            <w:sz w:val="20"/>
            <w:szCs w:val="20"/>
          </w:rPr>
          <w:t xml:space="preserve"> </w:t>
        </w:r>
        <w:r>
          <w:rPr>
            <w:rFonts w:ascii="Arial" w:hAnsi="Arial" w:cs="Arial"/>
            <w:sz w:val="20"/>
            <w:szCs w:val="20"/>
          </w:rPr>
          <w:t>D</w:t>
        </w:r>
      </w:ins>
    </w:p>
    <w:p w14:paraId="2C87F04C" w14:textId="77777777" w:rsidR="00BD333C" w:rsidRPr="00DB0066" w:rsidRDefault="00BD333C" w:rsidP="00BD333C">
      <w:pPr>
        <w:spacing w:after="0" w:line="240" w:lineRule="auto"/>
        <w:contextualSpacing/>
        <w:rPr>
          <w:ins w:id="17" w:author="Thar Adeleh" w:date="2024-08-25T13:32:00Z" w16du:dateUtc="2024-08-25T10:32:00Z"/>
          <w:rFonts w:ascii="Arial" w:hAnsi="Arial" w:cs="Arial"/>
          <w:sz w:val="20"/>
          <w:szCs w:val="20"/>
        </w:rPr>
      </w:pPr>
      <w:ins w:id="18" w:author="Thar Adeleh" w:date="2024-08-25T13:32:00Z" w16du:dateUtc="2024-08-25T10:32:00Z">
        <w:r>
          <w:rPr>
            <w:rFonts w:ascii="Arial" w:hAnsi="Arial" w:cs="Arial"/>
            <w:sz w:val="20"/>
            <w:szCs w:val="20"/>
          </w:rPr>
          <w:t>Complexity: Easy</w:t>
        </w:r>
      </w:ins>
    </w:p>
    <w:p w14:paraId="761A54F2" w14:textId="77777777" w:rsidR="00BD333C" w:rsidRDefault="00BD333C" w:rsidP="00BD333C">
      <w:pPr>
        <w:spacing w:after="0" w:line="240" w:lineRule="auto"/>
        <w:contextualSpacing/>
        <w:rPr>
          <w:ins w:id="19" w:author="Thar Adeleh" w:date="2024-08-25T13:32:00Z" w16du:dateUtc="2024-08-25T10:32:00Z"/>
          <w:rFonts w:ascii="Arial" w:hAnsi="Arial" w:cs="Arial"/>
          <w:sz w:val="20"/>
          <w:szCs w:val="20"/>
        </w:rPr>
      </w:pPr>
      <w:ins w:id="20" w:author="Thar Adeleh" w:date="2024-08-25T13:32:00Z" w16du:dateUtc="2024-08-25T10:32:00Z">
        <w:r>
          <w:rPr>
            <w:rFonts w:ascii="Arial" w:hAnsi="Arial" w:cs="Arial"/>
            <w:sz w:val="20"/>
            <w:szCs w:val="20"/>
          </w:rPr>
          <w:t xml:space="preserve">Ahead: </w:t>
        </w:r>
        <w:r w:rsidRPr="00DB0066">
          <w:rPr>
            <w:rFonts w:ascii="Arial" w:hAnsi="Arial" w:cs="Arial"/>
            <w:sz w:val="20"/>
            <w:szCs w:val="20"/>
          </w:rPr>
          <w:t>From Past to Present: Nursing History</w:t>
        </w:r>
      </w:ins>
    </w:p>
    <w:p w14:paraId="6B39B0BD" w14:textId="77777777" w:rsidR="00BD333C" w:rsidRDefault="00BD333C" w:rsidP="00BD333C">
      <w:pPr>
        <w:spacing w:after="0" w:line="240" w:lineRule="auto"/>
        <w:contextualSpacing/>
        <w:rPr>
          <w:ins w:id="21" w:author="Thar Adeleh" w:date="2024-08-25T13:32:00Z" w16du:dateUtc="2024-08-25T10:32:00Z"/>
          <w:rFonts w:ascii="Arial" w:hAnsi="Arial" w:cs="Arial"/>
          <w:sz w:val="20"/>
          <w:szCs w:val="20"/>
        </w:rPr>
      </w:pPr>
      <w:ins w:id="22" w:author="Thar Adeleh" w:date="2024-08-25T13:32:00Z" w16du:dateUtc="2024-08-25T10:32:00Z">
        <w:r>
          <w:rPr>
            <w:rFonts w:ascii="Arial" w:hAnsi="Arial" w:cs="Arial"/>
            <w:sz w:val="20"/>
            <w:szCs w:val="20"/>
          </w:rPr>
          <w:t>Subject:</w:t>
        </w:r>
        <w:r w:rsidRPr="00DB0066">
          <w:rPr>
            <w:rFonts w:ascii="Arial" w:hAnsi="Arial" w:cs="Arial"/>
            <w:sz w:val="20"/>
            <w:szCs w:val="20"/>
          </w:rPr>
          <w:t xml:space="preserve"> </w:t>
        </w:r>
        <w:r>
          <w:rPr>
            <w:rFonts w:ascii="Arial" w:hAnsi="Arial" w:cs="Arial"/>
            <w:sz w:val="20"/>
            <w:szCs w:val="20"/>
          </w:rPr>
          <w:t>Chapter 1</w:t>
        </w:r>
      </w:ins>
    </w:p>
    <w:p w14:paraId="1F3E20FF" w14:textId="77777777" w:rsidR="00BD333C" w:rsidRDefault="00BD333C" w:rsidP="00BD333C">
      <w:pPr>
        <w:spacing w:after="0" w:line="240" w:lineRule="auto"/>
        <w:contextualSpacing/>
        <w:rPr>
          <w:ins w:id="23" w:author="Thar Adeleh" w:date="2024-08-25T13:32:00Z" w16du:dateUtc="2024-08-25T10:32:00Z"/>
          <w:rFonts w:ascii="Arial" w:hAnsi="Arial" w:cs="Arial"/>
          <w:sz w:val="20"/>
          <w:szCs w:val="20"/>
        </w:rPr>
      </w:pPr>
      <w:ins w:id="24" w:author="Thar Adeleh" w:date="2024-08-25T13:32:00Z" w16du:dateUtc="2024-08-25T10:32:00Z">
        <w:r>
          <w:rPr>
            <w:rFonts w:ascii="Arial" w:hAnsi="Arial" w:cs="Arial"/>
            <w:sz w:val="20"/>
            <w:szCs w:val="20"/>
          </w:rPr>
          <w:t xml:space="preserve">Title: </w:t>
        </w:r>
        <w:r w:rsidRPr="001D7211">
          <w:rPr>
            <w:rFonts w:ascii="Arial" w:hAnsi="Arial" w:cs="Arial"/>
            <w:sz w:val="20"/>
            <w:szCs w:val="20"/>
          </w:rPr>
          <w:t>Professional Nursing: History and Development of the Nursing Profession</w:t>
        </w:r>
      </w:ins>
    </w:p>
    <w:p w14:paraId="2D84A47D" w14:textId="77777777" w:rsidR="00BD333C" w:rsidRPr="00DB0066" w:rsidRDefault="00BD333C" w:rsidP="00BD333C">
      <w:pPr>
        <w:spacing w:after="0" w:line="240" w:lineRule="auto"/>
        <w:contextualSpacing/>
        <w:rPr>
          <w:ins w:id="25" w:author="Thar Adeleh" w:date="2024-08-25T13:32:00Z" w16du:dateUtc="2024-08-25T10:32:00Z"/>
          <w:rFonts w:ascii="Arial" w:hAnsi="Arial" w:cs="Arial"/>
          <w:sz w:val="20"/>
          <w:szCs w:val="20"/>
        </w:rPr>
      </w:pPr>
      <w:ins w:id="26" w:author="Thar Adeleh" w:date="2024-08-25T13:32:00Z" w16du:dateUtc="2024-08-25T10:32:00Z">
        <w:r>
          <w:rPr>
            <w:rFonts w:ascii="Arial" w:hAnsi="Arial" w:cs="Arial"/>
            <w:sz w:val="20"/>
            <w:szCs w:val="20"/>
          </w:rPr>
          <w:t>Taxonomy: Recall</w:t>
        </w:r>
      </w:ins>
    </w:p>
    <w:p w14:paraId="54A71EAF" w14:textId="77777777" w:rsidR="00BD333C" w:rsidRDefault="00BD333C" w:rsidP="00BD333C">
      <w:pPr>
        <w:spacing w:after="0" w:line="240" w:lineRule="auto"/>
        <w:contextualSpacing/>
        <w:rPr>
          <w:ins w:id="27" w:author="Thar Adeleh" w:date="2024-08-25T13:32:00Z" w16du:dateUtc="2024-08-25T10:32:00Z"/>
          <w:rFonts w:ascii="Arial" w:hAnsi="Arial" w:cs="Arial"/>
          <w:b/>
          <w:sz w:val="20"/>
          <w:szCs w:val="20"/>
        </w:rPr>
      </w:pPr>
    </w:p>
    <w:p w14:paraId="2A510029" w14:textId="77777777" w:rsidR="00BD333C" w:rsidRDefault="00BD333C" w:rsidP="00BD333C">
      <w:pPr>
        <w:spacing w:after="0" w:line="240" w:lineRule="auto"/>
        <w:contextualSpacing/>
        <w:rPr>
          <w:ins w:id="28" w:author="Thar Adeleh" w:date="2024-08-25T13:32:00Z" w16du:dateUtc="2024-08-25T10:32:00Z"/>
          <w:rFonts w:ascii="Arial" w:hAnsi="Arial" w:cs="Arial"/>
          <w:b/>
          <w:sz w:val="20"/>
          <w:szCs w:val="20"/>
        </w:rPr>
      </w:pPr>
    </w:p>
    <w:p w14:paraId="007FDD8B" w14:textId="77777777" w:rsidR="00BD333C" w:rsidRPr="00DB0066" w:rsidRDefault="00BD333C" w:rsidP="00BD333C">
      <w:pPr>
        <w:spacing w:after="0" w:line="240" w:lineRule="auto"/>
        <w:contextualSpacing/>
        <w:rPr>
          <w:ins w:id="29" w:author="Thar Adeleh" w:date="2024-08-25T13:32:00Z" w16du:dateUtc="2024-08-25T10:32:00Z"/>
          <w:rFonts w:ascii="Arial" w:hAnsi="Arial" w:cs="Arial"/>
          <w:b/>
          <w:sz w:val="20"/>
          <w:szCs w:val="20"/>
        </w:rPr>
      </w:pPr>
    </w:p>
    <w:p w14:paraId="4462DD43" w14:textId="77777777" w:rsidR="00BD333C" w:rsidRPr="00DB0066" w:rsidRDefault="00BD333C" w:rsidP="00BD333C">
      <w:pPr>
        <w:spacing w:after="0" w:line="240" w:lineRule="auto"/>
        <w:contextualSpacing/>
        <w:rPr>
          <w:ins w:id="30" w:author="Thar Adeleh" w:date="2024-08-25T13:32:00Z" w16du:dateUtc="2024-08-25T10:32:00Z"/>
          <w:rFonts w:ascii="Arial" w:hAnsi="Arial" w:cs="Arial"/>
          <w:sz w:val="20"/>
          <w:szCs w:val="20"/>
        </w:rPr>
      </w:pPr>
      <w:ins w:id="31" w:author="Thar Adeleh" w:date="2024-08-25T13:32:00Z" w16du:dateUtc="2024-08-25T10:32:00Z">
        <w:r w:rsidRPr="00DB0066">
          <w:rPr>
            <w:rFonts w:ascii="Arial" w:hAnsi="Arial" w:cs="Arial"/>
            <w:sz w:val="20"/>
            <w:szCs w:val="20"/>
          </w:rPr>
          <w:t>2. Nursing as a profession has a social contract with which of the following?</w:t>
        </w:r>
      </w:ins>
    </w:p>
    <w:p w14:paraId="1FCF1CEC" w14:textId="77777777" w:rsidR="00BD333C" w:rsidRPr="00DB0066" w:rsidRDefault="00BD333C" w:rsidP="00BD333C">
      <w:pPr>
        <w:spacing w:after="0" w:line="240" w:lineRule="auto"/>
        <w:contextualSpacing/>
        <w:rPr>
          <w:ins w:id="32" w:author="Thar Adeleh" w:date="2024-08-25T13:32:00Z" w16du:dateUtc="2024-08-25T10:32:00Z"/>
          <w:rFonts w:ascii="Arial" w:hAnsi="Arial" w:cs="Arial"/>
          <w:sz w:val="20"/>
          <w:szCs w:val="20"/>
        </w:rPr>
      </w:pPr>
      <w:ins w:id="33" w:author="Thar Adeleh" w:date="2024-08-25T13:32:00Z" w16du:dateUtc="2024-08-25T10:32:00Z">
        <w:r>
          <w:rPr>
            <w:rFonts w:ascii="Arial" w:hAnsi="Arial" w:cs="Arial"/>
            <w:sz w:val="20"/>
            <w:szCs w:val="20"/>
          </w:rPr>
          <w:t>A)</w:t>
        </w:r>
        <w:r w:rsidRPr="00DB0066">
          <w:rPr>
            <w:rFonts w:ascii="Arial" w:hAnsi="Arial" w:cs="Arial"/>
            <w:sz w:val="20"/>
            <w:szCs w:val="20"/>
          </w:rPr>
          <w:t xml:space="preserve"> Society</w:t>
        </w:r>
      </w:ins>
    </w:p>
    <w:p w14:paraId="679556E9" w14:textId="77777777" w:rsidR="00BD333C" w:rsidRPr="00DB0066" w:rsidRDefault="00BD333C" w:rsidP="00BD333C">
      <w:pPr>
        <w:spacing w:after="0" w:line="240" w:lineRule="auto"/>
        <w:contextualSpacing/>
        <w:rPr>
          <w:ins w:id="34" w:author="Thar Adeleh" w:date="2024-08-25T13:32:00Z" w16du:dateUtc="2024-08-25T10:32:00Z"/>
          <w:rFonts w:ascii="Arial" w:hAnsi="Arial" w:cs="Arial"/>
          <w:sz w:val="20"/>
          <w:szCs w:val="20"/>
        </w:rPr>
      </w:pPr>
      <w:ins w:id="35" w:author="Thar Adeleh" w:date="2024-08-25T13:32:00Z" w16du:dateUtc="2024-08-25T10:32:00Z">
        <w:r>
          <w:rPr>
            <w:rFonts w:ascii="Arial" w:hAnsi="Arial" w:cs="Arial"/>
            <w:sz w:val="20"/>
            <w:szCs w:val="20"/>
          </w:rPr>
          <w:t>B)</w:t>
        </w:r>
        <w:r w:rsidRPr="00DB0066">
          <w:rPr>
            <w:rFonts w:ascii="Arial" w:hAnsi="Arial" w:cs="Arial"/>
            <w:sz w:val="20"/>
            <w:szCs w:val="20"/>
          </w:rPr>
          <w:t xml:space="preserve"> NCLEX</w:t>
        </w:r>
      </w:ins>
    </w:p>
    <w:p w14:paraId="673405EE" w14:textId="77777777" w:rsidR="00BD333C" w:rsidRPr="00DB0066" w:rsidRDefault="00BD333C" w:rsidP="00BD333C">
      <w:pPr>
        <w:spacing w:after="0" w:line="240" w:lineRule="auto"/>
        <w:contextualSpacing/>
        <w:rPr>
          <w:ins w:id="36" w:author="Thar Adeleh" w:date="2024-08-25T13:32:00Z" w16du:dateUtc="2024-08-25T10:32:00Z"/>
          <w:rFonts w:ascii="Arial" w:hAnsi="Arial" w:cs="Arial"/>
          <w:sz w:val="20"/>
          <w:szCs w:val="20"/>
        </w:rPr>
      </w:pPr>
      <w:ins w:id="37" w:author="Thar Adeleh" w:date="2024-08-25T13:32:00Z" w16du:dateUtc="2024-08-25T10:32:00Z">
        <w:r>
          <w:rPr>
            <w:rFonts w:ascii="Arial" w:hAnsi="Arial" w:cs="Arial"/>
            <w:sz w:val="20"/>
            <w:szCs w:val="20"/>
          </w:rPr>
          <w:t>C)</w:t>
        </w:r>
        <w:r w:rsidRPr="00DB0066">
          <w:rPr>
            <w:rFonts w:ascii="Arial" w:hAnsi="Arial" w:cs="Arial"/>
            <w:sz w:val="20"/>
            <w:szCs w:val="20"/>
          </w:rPr>
          <w:t xml:space="preserve"> Physicians and other healthcare providers</w:t>
        </w:r>
      </w:ins>
    </w:p>
    <w:p w14:paraId="51D45AC5" w14:textId="77777777" w:rsidR="00BD333C" w:rsidRPr="00DB0066" w:rsidRDefault="00BD333C" w:rsidP="00BD333C">
      <w:pPr>
        <w:spacing w:after="0" w:line="240" w:lineRule="auto"/>
        <w:contextualSpacing/>
        <w:rPr>
          <w:ins w:id="38" w:author="Thar Adeleh" w:date="2024-08-25T13:32:00Z" w16du:dateUtc="2024-08-25T10:32:00Z"/>
          <w:rFonts w:ascii="Arial" w:hAnsi="Arial" w:cs="Arial"/>
          <w:sz w:val="20"/>
          <w:szCs w:val="20"/>
        </w:rPr>
      </w:pPr>
      <w:ins w:id="39" w:author="Thar Adeleh" w:date="2024-08-25T13:32:00Z" w16du:dateUtc="2024-08-25T10:32:00Z">
        <w:r>
          <w:rPr>
            <w:rFonts w:ascii="Arial" w:hAnsi="Arial" w:cs="Arial"/>
            <w:sz w:val="20"/>
            <w:szCs w:val="20"/>
          </w:rPr>
          <w:t>D)</w:t>
        </w:r>
        <w:r w:rsidRPr="00DB0066">
          <w:rPr>
            <w:rFonts w:ascii="Arial" w:hAnsi="Arial" w:cs="Arial"/>
            <w:sz w:val="20"/>
            <w:szCs w:val="20"/>
          </w:rPr>
          <w:t xml:space="preserve"> </w:t>
        </w:r>
        <w:r>
          <w:rPr>
            <w:rFonts w:ascii="Arial" w:hAnsi="Arial" w:cs="Arial"/>
            <w:sz w:val="20"/>
            <w:szCs w:val="20"/>
          </w:rPr>
          <w:t>Medical equipment distributors</w:t>
        </w:r>
      </w:ins>
    </w:p>
    <w:p w14:paraId="5AAB1334" w14:textId="77777777" w:rsidR="00BD333C" w:rsidRPr="00DB0066" w:rsidRDefault="00BD333C" w:rsidP="00BD333C">
      <w:pPr>
        <w:spacing w:after="0" w:line="240" w:lineRule="auto"/>
        <w:contextualSpacing/>
        <w:rPr>
          <w:ins w:id="40" w:author="Thar Adeleh" w:date="2024-08-25T13:32:00Z" w16du:dateUtc="2024-08-25T10:32:00Z"/>
          <w:rFonts w:ascii="Arial" w:hAnsi="Arial" w:cs="Arial"/>
          <w:sz w:val="20"/>
          <w:szCs w:val="20"/>
        </w:rPr>
      </w:pPr>
      <w:ins w:id="41" w:author="Thar Adeleh" w:date="2024-08-25T13:32:00Z" w16du:dateUtc="2024-08-25T10:32:00Z">
        <w:r>
          <w:rPr>
            <w:rFonts w:ascii="Arial" w:hAnsi="Arial" w:cs="Arial"/>
            <w:sz w:val="20"/>
            <w:szCs w:val="20"/>
          </w:rPr>
          <w:t>Ans:</w:t>
        </w:r>
        <w:r w:rsidRPr="00DB0066">
          <w:rPr>
            <w:rFonts w:ascii="Arial" w:hAnsi="Arial" w:cs="Arial"/>
            <w:sz w:val="20"/>
            <w:szCs w:val="20"/>
          </w:rPr>
          <w:t xml:space="preserve"> </w:t>
        </w:r>
        <w:r>
          <w:rPr>
            <w:rFonts w:ascii="Arial" w:hAnsi="Arial" w:cs="Arial"/>
            <w:sz w:val="20"/>
            <w:szCs w:val="20"/>
          </w:rPr>
          <w:t>A</w:t>
        </w:r>
      </w:ins>
    </w:p>
    <w:p w14:paraId="700C9159" w14:textId="77777777" w:rsidR="00BD333C" w:rsidRPr="00DB0066" w:rsidRDefault="00BD333C" w:rsidP="00BD333C">
      <w:pPr>
        <w:spacing w:after="0" w:line="240" w:lineRule="auto"/>
        <w:contextualSpacing/>
        <w:rPr>
          <w:ins w:id="42" w:author="Thar Adeleh" w:date="2024-08-25T13:32:00Z" w16du:dateUtc="2024-08-25T10:32:00Z"/>
          <w:rFonts w:ascii="Arial" w:hAnsi="Arial" w:cs="Arial"/>
          <w:sz w:val="20"/>
          <w:szCs w:val="20"/>
        </w:rPr>
      </w:pPr>
      <w:ins w:id="43" w:author="Thar Adeleh" w:date="2024-08-25T13:32:00Z" w16du:dateUtc="2024-08-25T10:32:00Z">
        <w:r>
          <w:rPr>
            <w:rFonts w:ascii="Arial" w:hAnsi="Arial" w:cs="Arial"/>
            <w:sz w:val="20"/>
            <w:szCs w:val="20"/>
          </w:rPr>
          <w:t>Complexity: Moderate</w:t>
        </w:r>
      </w:ins>
    </w:p>
    <w:p w14:paraId="2D30ECE8" w14:textId="77777777" w:rsidR="00BD333C" w:rsidRDefault="00BD333C" w:rsidP="00BD333C">
      <w:pPr>
        <w:spacing w:after="0" w:line="240" w:lineRule="auto"/>
        <w:contextualSpacing/>
        <w:rPr>
          <w:ins w:id="44" w:author="Thar Adeleh" w:date="2024-08-25T13:32:00Z" w16du:dateUtc="2024-08-25T10:32:00Z"/>
          <w:rFonts w:ascii="Arial" w:hAnsi="Arial" w:cs="Arial"/>
          <w:sz w:val="20"/>
          <w:szCs w:val="20"/>
        </w:rPr>
      </w:pPr>
      <w:ins w:id="45" w:author="Thar Adeleh" w:date="2024-08-25T13:32:00Z" w16du:dateUtc="2024-08-25T10:32:00Z">
        <w:r>
          <w:rPr>
            <w:rFonts w:ascii="Arial" w:hAnsi="Arial" w:cs="Arial"/>
            <w:sz w:val="20"/>
            <w:szCs w:val="20"/>
          </w:rPr>
          <w:t xml:space="preserve">Ahead: </w:t>
        </w:r>
        <w:r w:rsidRPr="00DB0066">
          <w:rPr>
            <w:rFonts w:ascii="Arial" w:hAnsi="Arial" w:cs="Arial"/>
            <w:sz w:val="20"/>
            <w:szCs w:val="20"/>
          </w:rPr>
          <w:t>Professionalism: Critical Professional Concepts</w:t>
        </w:r>
        <w:r>
          <w:rPr>
            <w:rFonts w:ascii="Arial" w:hAnsi="Arial" w:cs="Arial"/>
            <w:sz w:val="20"/>
            <w:szCs w:val="20"/>
          </w:rPr>
          <w:t xml:space="preserve"> and Activities</w:t>
        </w:r>
      </w:ins>
    </w:p>
    <w:p w14:paraId="48FD5793" w14:textId="77777777" w:rsidR="00BD333C" w:rsidRPr="00DB0066" w:rsidRDefault="00BD333C" w:rsidP="00BD333C">
      <w:pPr>
        <w:spacing w:after="0" w:line="240" w:lineRule="auto"/>
        <w:contextualSpacing/>
        <w:rPr>
          <w:ins w:id="46" w:author="Thar Adeleh" w:date="2024-08-25T13:32:00Z" w16du:dateUtc="2024-08-25T10:32:00Z"/>
          <w:rFonts w:ascii="Arial" w:hAnsi="Arial" w:cs="Arial"/>
          <w:sz w:val="20"/>
          <w:szCs w:val="20"/>
        </w:rPr>
      </w:pPr>
      <w:ins w:id="47" w:author="Thar Adeleh" w:date="2024-08-25T13:32:00Z" w16du:dateUtc="2024-08-25T10:32:00Z">
        <w:r>
          <w:rPr>
            <w:rFonts w:ascii="Arial" w:hAnsi="Arial" w:cs="Arial"/>
            <w:sz w:val="20"/>
            <w:szCs w:val="20"/>
          </w:rPr>
          <w:t>Subject:</w:t>
        </w:r>
        <w:r w:rsidRPr="00DB0066">
          <w:rPr>
            <w:rFonts w:ascii="Arial" w:hAnsi="Arial" w:cs="Arial"/>
            <w:sz w:val="20"/>
            <w:szCs w:val="20"/>
          </w:rPr>
          <w:t xml:space="preserve"> Chapter 1</w:t>
        </w:r>
      </w:ins>
    </w:p>
    <w:p w14:paraId="3A156D55" w14:textId="77777777" w:rsidR="00BD333C" w:rsidRDefault="00BD333C" w:rsidP="00BD333C">
      <w:pPr>
        <w:spacing w:after="0" w:line="240" w:lineRule="auto"/>
        <w:contextualSpacing/>
        <w:rPr>
          <w:ins w:id="48" w:author="Thar Adeleh" w:date="2024-08-25T13:32:00Z" w16du:dateUtc="2024-08-25T10:32:00Z"/>
          <w:rFonts w:ascii="Arial" w:hAnsi="Arial" w:cs="Arial"/>
          <w:sz w:val="20"/>
          <w:szCs w:val="20"/>
        </w:rPr>
      </w:pPr>
      <w:ins w:id="49" w:author="Thar Adeleh" w:date="2024-08-25T13:32:00Z" w16du:dateUtc="2024-08-25T10:32:00Z">
        <w:r>
          <w:rPr>
            <w:rFonts w:ascii="Arial" w:hAnsi="Arial" w:cs="Arial"/>
            <w:sz w:val="20"/>
            <w:szCs w:val="20"/>
          </w:rPr>
          <w:t xml:space="preserve">Title: </w:t>
        </w:r>
        <w:r w:rsidRPr="001D7211">
          <w:rPr>
            <w:rFonts w:ascii="Arial" w:hAnsi="Arial" w:cs="Arial"/>
            <w:sz w:val="20"/>
            <w:szCs w:val="20"/>
          </w:rPr>
          <w:t>Professional Nursing: History and Development of the Nursing Profession</w:t>
        </w:r>
      </w:ins>
    </w:p>
    <w:p w14:paraId="631021EE" w14:textId="77777777" w:rsidR="00BD333C" w:rsidRPr="00DB0066" w:rsidRDefault="00BD333C" w:rsidP="00BD333C">
      <w:pPr>
        <w:spacing w:after="0" w:line="240" w:lineRule="auto"/>
        <w:contextualSpacing/>
        <w:rPr>
          <w:ins w:id="50" w:author="Thar Adeleh" w:date="2024-08-25T13:32:00Z" w16du:dateUtc="2024-08-25T10:32:00Z"/>
          <w:rFonts w:ascii="Arial" w:hAnsi="Arial" w:cs="Arial"/>
          <w:sz w:val="20"/>
          <w:szCs w:val="20"/>
        </w:rPr>
      </w:pPr>
      <w:ins w:id="51" w:author="Thar Adeleh" w:date="2024-08-25T13:32:00Z" w16du:dateUtc="2024-08-25T10:32:00Z">
        <w:r>
          <w:rPr>
            <w:rFonts w:ascii="Arial" w:hAnsi="Arial" w:cs="Arial"/>
            <w:sz w:val="20"/>
            <w:szCs w:val="20"/>
          </w:rPr>
          <w:t>Taxonomy:</w:t>
        </w:r>
        <w:r w:rsidRPr="00DB0066">
          <w:rPr>
            <w:rFonts w:ascii="Arial" w:hAnsi="Arial" w:cs="Arial"/>
            <w:sz w:val="20"/>
            <w:szCs w:val="20"/>
          </w:rPr>
          <w:t xml:space="preserve"> </w:t>
        </w:r>
        <w:r>
          <w:rPr>
            <w:rFonts w:ascii="Arial" w:hAnsi="Arial" w:cs="Arial"/>
            <w:sz w:val="20"/>
            <w:szCs w:val="20"/>
          </w:rPr>
          <w:t>Recall</w:t>
        </w:r>
      </w:ins>
    </w:p>
    <w:p w14:paraId="7CF28F4F" w14:textId="77777777" w:rsidR="00BD333C" w:rsidRPr="00B50518" w:rsidRDefault="00BD333C" w:rsidP="00BD333C">
      <w:pPr>
        <w:spacing w:after="0" w:line="240" w:lineRule="auto"/>
        <w:contextualSpacing/>
        <w:rPr>
          <w:ins w:id="52" w:author="Thar Adeleh" w:date="2024-08-25T13:32:00Z" w16du:dateUtc="2024-08-25T10:32:00Z"/>
          <w:rFonts w:ascii="Arial" w:hAnsi="Arial" w:cs="Arial"/>
          <w:b/>
          <w:sz w:val="20"/>
          <w:szCs w:val="20"/>
        </w:rPr>
      </w:pPr>
    </w:p>
    <w:p w14:paraId="0070C077" w14:textId="77777777" w:rsidR="00BD333C" w:rsidRPr="00B50518" w:rsidRDefault="00BD333C" w:rsidP="00BD333C">
      <w:pPr>
        <w:spacing w:after="0" w:line="240" w:lineRule="auto"/>
        <w:contextualSpacing/>
        <w:rPr>
          <w:ins w:id="53" w:author="Thar Adeleh" w:date="2024-08-25T13:32:00Z" w16du:dateUtc="2024-08-25T10:32:00Z"/>
          <w:rFonts w:ascii="Arial" w:hAnsi="Arial" w:cs="Arial"/>
          <w:b/>
          <w:sz w:val="20"/>
          <w:szCs w:val="20"/>
        </w:rPr>
      </w:pPr>
    </w:p>
    <w:p w14:paraId="009444F7" w14:textId="77777777" w:rsidR="00BD333C" w:rsidRPr="00B50518" w:rsidRDefault="00BD333C" w:rsidP="00BD333C">
      <w:pPr>
        <w:spacing w:after="0" w:line="240" w:lineRule="auto"/>
        <w:contextualSpacing/>
        <w:rPr>
          <w:ins w:id="54" w:author="Thar Adeleh" w:date="2024-08-25T13:32:00Z" w16du:dateUtc="2024-08-25T10:32:00Z"/>
          <w:rFonts w:ascii="Arial" w:hAnsi="Arial" w:cs="Arial"/>
          <w:sz w:val="20"/>
          <w:szCs w:val="20"/>
        </w:rPr>
      </w:pPr>
    </w:p>
    <w:p w14:paraId="53265FE4" w14:textId="77777777" w:rsidR="00BD333C" w:rsidRPr="00B50518" w:rsidRDefault="00BD333C" w:rsidP="00BD333C">
      <w:pPr>
        <w:spacing w:after="0" w:line="240" w:lineRule="auto"/>
        <w:contextualSpacing/>
        <w:rPr>
          <w:ins w:id="55" w:author="Thar Adeleh" w:date="2024-08-25T13:32:00Z" w16du:dateUtc="2024-08-25T10:32:00Z"/>
          <w:rFonts w:ascii="Arial" w:hAnsi="Arial" w:cs="Arial"/>
          <w:color w:val="000000"/>
          <w:sz w:val="20"/>
          <w:szCs w:val="20"/>
        </w:rPr>
      </w:pPr>
      <w:ins w:id="56" w:author="Thar Adeleh" w:date="2024-08-25T13:32:00Z" w16du:dateUtc="2024-08-25T10:32:00Z">
        <w:r>
          <w:rPr>
            <w:rFonts w:ascii="Arial" w:hAnsi="Arial" w:cs="Arial"/>
            <w:sz w:val="20"/>
            <w:szCs w:val="20"/>
          </w:rPr>
          <w:t>3</w:t>
        </w:r>
        <w:r w:rsidRPr="00B50518">
          <w:rPr>
            <w:rFonts w:ascii="Arial" w:hAnsi="Arial" w:cs="Arial"/>
            <w:sz w:val="20"/>
            <w:szCs w:val="20"/>
          </w:rPr>
          <w:t xml:space="preserve">. </w:t>
        </w:r>
        <w:r w:rsidRPr="00B50518">
          <w:rPr>
            <w:rFonts w:ascii="Arial" w:hAnsi="Arial" w:cs="Arial"/>
            <w:color w:val="000000"/>
            <w:sz w:val="20"/>
            <w:szCs w:val="20"/>
          </w:rPr>
          <w:t>Which of the following is a key nursing role?</w:t>
        </w:r>
      </w:ins>
    </w:p>
    <w:p w14:paraId="0239A0F5" w14:textId="77777777" w:rsidR="00BD333C" w:rsidRPr="00B50518" w:rsidRDefault="00BD333C" w:rsidP="00BD333C">
      <w:pPr>
        <w:spacing w:after="0" w:line="240" w:lineRule="auto"/>
        <w:contextualSpacing/>
        <w:rPr>
          <w:ins w:id="57" w:author="Thar Adeleh" w:date="2024-08-25T13:32:00Z" w16du:dateUtc="2024-08-25T10:32:00Z"/>
          <w:rFonts w:ascii="Arial" w:hAnsi="Arial" w:cs="Arial"/>
          <w:color w:val="000000"/>
          <w:sz w:val="20"/>
          <w:szCs w:val="20"/>
        </w:rPr>
      </w:pPr>
      <w:ins w:id="58" w:author="Thar Adeleh" w:date="2024-08-25T13:32:00Z" w16du:dateUtc="2024-08-25T10:32:00Z">
        <w:r>
          <w:rPr>
            <w:rFonts w:ascii="Arial" w:hAnsi="Arial" w:cs="Arial"/>
            <w:color w:val="000000"/>
            <w:sz w:val="20"/>
            <w:szCs w:val="20"/>
          </w:rPr>
          <w:t>A)</w:t>
        </w:r>
        <w:r w:rsidRPr="00B50518">
          <w:rPr>
            <w:rFonts w:ascii="Arial" w:hAnsi="Arial" w:cs="Arial"/>
            <w:color w:val="000000"/>
            <w:sz w:val="20"/>
            <w:szCs w:val="20"/>
          </w:rPr>
          <w:t xml:space="preserve"> </w:t>
        </w:r>
        <w:r>
          <w:rPr>
            <w:rFonts w:ascii="Arial" w:hAnsi="Arial" w:cs="Arial"/>
            <w:color w:val="000000"/>
            <w:sz w:val="20"/>
            <w:szCs w:val="20"/>
          </w:rPr>
          <w:t>Financial planning</w:t>
        </w:r>
      </w:ins>
    </w:p>
    <w:p w14:paraId="77E08A2D" w14:textId="77777777" w:rsidR="00BD333C" w:rsidRPr="00B50518" w:rsidRDefault="00BD333C" w:rsidP="00BD333C">
      <w:pPr>
        <w:spacing w:after="0" w:line="240" w:lineRule="auto"/>
        <w:contextualSpacing/>
        <w:rPr>
          <w:ins w:id="59" w:author="Thar Adeleh" w:date="2024-08-25T13:32:00Z" w16du:dateUtc="2024-08-25T10:32:00Z"/>
          <w:rFonts w:ascii="Arial" w:hAnsi="Arial" w:cs="Arial"/>
          <w:color w:val="000000"/>
          <w:sz w:val="20"/>
          <w:szCs w:val="20"/>
        </w:rPr>
      </w:pPr>
      <w:ins w:id="60" w:author="Thar Adeleh" w:date="2024-08-25T13:32:00Z" w16du:dateUtc="2024-08-25T10:32:00Z">
        <w:r>
          <w:rPr>
            <w:rFonts w:ascii="Arial" w:hAnsi="Arial" w:cs="Arial"/>
            <w:color w:val="000000"/>
            <w:sz w:val="20"/>
            <w:szCs w:val="20"/>
          </w:rPr>
          <w:t>B)</w:t>
        </w:r>
        <w:r w:rsidRPr="00B50518">
          <w:rPr>
            <w:rFonts w:ascii="Arial" w:hAnsi="Arial" w:cs="Arial"/>
            <w:color w:val="000000"/>
            <w:sz w:val="20"/>
            <w:szCs w:val="20"/>
          </w:rPr>
          <w:t xml:space="preserve"> </w:t>
        </w:r>
        <w:r>
          <w:rPr>
            <w:rFonts w:ascii="Arial" w:hAnsi="Arial" w:cs="Arial"/>
            <w:color w:val="000000"/>
            <w:sz w:val="20"/>
            <w:szCs w:val="20"/>
          </w:rPr>
          <w:t>Legal services</w:t>
        </w:r>
      </w:ins>
    </w:p>
    <w:p w14:paraId="7C21E2DF" w14:textId="77777777" w:rsidR="00BD333C" w:rsidRPr="00B50518" w:rsidRDefault="00BD333C" w:rsidP="00BD333C">
      <w:pPr>
        <w:spacing w:after="0" w:line="240" w:lineRule="auto"/>
        <w:contextualSpacing/>
        <w:rPr>
          <w:ins w:id="61" w:author="Thar Adeleh" w:date="2024-08-25T13:32:00Z" w16du:dateUtc="2024-08-25T10:32:00Z"/>
          <w:rFonts w:ascii="Arial" w:hAnsi="Arial" w:cs="Arial"/>
          <w:color w:val="000000"/>
          <w:sz w:val="20"/>
          <w:szCs w:val="20"/>
        </w:rPr>
      </w:pPr>
      <w:ins w:id="62" w:author="Thar Adeleh" w:date="2024-08-25T13:32:00Z" w16du:dateUtc="2024-08-25T10:32:00Z">
        <w:r>
          <w:rPr>
            <w:rFonts w:ascii="Arial" w:hAnsi="Arial" w:cs="Arial"/>
            <w:color w:val="000000"/>
            <w:sz w:val="20"/>
            <w:szCs w:val="20"/>
          </w:rPr>
          <w:t>C)</w:t>
        </w:r>
        <w:r w:rsidRPr="00B50518">
          <w:rPr>
            <w:rFonts w:ascii="Arial" w:hAnsi="Arial" w:cs="Arial"/>
            <w:color w:val="000000"/>
            <w:sz w:val="20"/>
            <w:szCs w:val="20"/>
          </w:rPr>
          <w:t xml:space="preserve"> Counselor</w:t>
        </w:r>
      </w:ins>
    </w:p>
    <w:p w14:paraId="3B0985F7" w14:textId="77777777" w:rsidR="00BD333C" w:rsidRPr="00B50518" w:rsidRDefault="00BD333C" w:rsidP="00BD333C">
      <w:pPr>
        <w:spacing w:after="0" w:line="240" w:lineRule="auto"/>
        <w:contextualSpacing/>
        <w:rPr>
          <w:ins w:id="63" w:author="Thar Adeleh" w:date="2024-08-25T13:32:00Z" w16du:dateUtc="2024-08-25T10:32:00Z"/>
          <w:rFonts w:ascii="Arial" w:hAnsi="Arial" w:cs="Arial"/>
          <w:sz w:val="20"/>
          <w:szCs w:val="20"/>
        </w:rPr>
      </w:pPr>
      <w:ins w:id="64" w:author="Thar Adeleh" w:date="2024-08-25T13:32:00Z" w16du:dateUtc="2024-08-25T10:32:00Z">
        <w:r>
          <w:rPr>
            <w:rFonts w:ascii="Arial" w:hAnsi="Arial" w:cs="Arial"/>
            <w:color w:val="000000"/>
            <w:sz w:val="20"/>
            <w:szCs w:val="20"/>
          </w:rPr>
          <w:t>D)</w:t>
        </w:r>
        <w:r w:rsidRPr="00B50518">
          <w:rPr>
            <w:rFonts w:ascii="Arial" w:hAnsi="Arial" w:cs="Arial"/>
            <w:color w:val="000000"/>
            <w:sz w:val="20"/>
            <w:szCs w:val="20"/>
          </w:rPr>
          <w:t xml:space="preserve"> </w:t>
        </w:r>
        <w:r>
          <w:rPr>
            <w:rFonts w:ascii="Arial" w:hAnsi="Arial" w:cs="Arial"/>
            <w:color w:val="000000"/>
            <w:sz w:val="20"/>
            <w:szCs w:val="20"/>
          </w:rPr>
          <w:t>Health insurance consultant</w:t>
        </w:r>
      </w:ins>
    </w:p>
    <w:p w14:paraId="77651F6E" w14:textId="77777777" w:rsidR="00BD333C" w:rsidRPr="00B50518" w:rsidRDefault="00BD333C" w:rsidP="00BD333C">
      <w:pPr>
        <w:spacing w:after="0" w:line="240" w:lineRule="auto"/>
        <w:contextualSpacing/>
        <w:rPr>
          <w:ins w:id="65" w:author="Thar Adeleh" w:date="2024-08-25T13:32:00Z" w16du:dateUtc="2024-08-25T10:32:00Z"/>
          <w:rFonts w:ascii="Arial" w:hAnsi="Arial" w:cs="Arial"/>
          <w:sz w:val="20"/>
          <w:szCs w:val="20"/>
        </w:rPr>
      </w:pPr>
      <w:ins w:id="66" w:author="Thar Adeleh" w:date="2024-08-25T13:32:00Z" w16du:dateUtc="2024-08-25T10:32:00Z">
        <w:r>
          <w:rPr>
            <w:rFonts w:ascii="Arial" w:hAnsi="Arial" w:cs="Arial"/>
            <w:sz w:val="20"/>
            <w:szCs w:val="20"/>
          </w:rPr>
          <w:t>Ans: C</w:t>
        </w:r>
      </w:ins>
    </w:p>
    <w:p w14:paraId="7D73C2D5" w14:textId="77777777" w:rsidR="00BD333C" w:rsidRPr="00B50518" w:rsidRDefault="00BD333C" w:rsidP="00BD333C">
      <w:pPr>
        <w:spacing w:after="0" w:line="240" w:lineRule="auto"/>
        <w:contextualSpacing/>
        <w:rPr>
          <w:ins w:id="67" w:author="Thar Adeleh" w:date="2024-08-25T13:32:00Z" w16du:dateUtc="2024-08-25T10:32:00Z"/>
          <w:rFonts w:ascii="Arial" w:hAnsi="Arial" w:cs="Arial"/>
          <w:sz w:val="20"/>
          <w:szCs w:val="20"/>
        </w:rPr>
      </w:pPr>
      <w:ins w:id="68" w:author="Thar Adeleh" w:date="2024-08-25T13:32:00Z" w16du:dateUtc="2024-08-25T10:32:00Z">
        <w:r>
          <w:rPr>
            <w:rFonts w:ascii="Arial" w:hAnsi="Arial" w:cs="Arial"/>
            <w:sz w:val="20"/>
            <w:szCs w:val="20"/>
          </w:rPr>
          <w:t>Complexity:</w:t>
        </w:r>
        <w:r w:rsidRPr="00B50518">
          <w:rPr>
            <w:rFonts w:ascii="Arial" w:hAnsi="Arial" w:cs="Arial"/>
            <w:sz w:val="20"/>
            <w:szCs w:val="20"/>
          </w:rPr>
          <w:t xml:space="preserve"> Easy</w:t>
        </w:r>
      </w:ins>
    </w:p>
    <w:p w14:paraId="5D065997" w14:textId="77777777" w:rsidR="00BD333C" w:rsidRDefault="00BD333C" w:rsidP="00BD333C">
      <w:pPr>
        <w:spacing w:after="0" w:line="240" w:lineRule="auto"/>
        <w:contextualSpacing/>
        <w:rPr>
          <w:ins w:id="69" w:author="Thar Adeleh" w:date="2024-08-25T13:32:00Z" w16du:dateUtc="2024-08-25T10:32:00Z"/>
          <w:rFonts w:ascii="Arial" w:hAnsi="Arial" w:cs="Arial"/>
          <w:sz w:val="20"/>
          <w:szCs w:val="20"/>
        </w:rPr>
      </w:pPr>
      <w:ins w:id="70" w:author="Thar Adeleh" w:date="2024-08-25T13:32:00Z" w16du:dateUtc="2024-08-25T10:32:00Z">
        <w:r>
          <w:rPr>
            <w:rFonts w:ascii="Arial" w:hAnsi="Arial" w:cs="Arial"/>
            <w:sz w:val="20"/>
            <w:szCs w:val="20"/>
          </w:rPr>
          <w:t>Ahead:</w:t>
        </w:r>
        <w:r w:rsidRPr="007A4E05">
          <w:rPr>
            <w:rFonts w:ascii="Arial" w:hAnsi="Arial" w:cs="Arial"/>
            <w:sz w:val="20"/>
            <w:szCs w:val="20"/>
          </w:rPr>
          <w:t xml:space="preserve"> </w:t>
        </w:r>
        <w:r w:rsidRPr="00B50518">
          <w:rPr>
            <w:rFonts w:ascii="Arial" w:hAnsi="Arial" w:cs="Arial"/>
            <w:sz w:val="20"/>
            <w:szCs w:val="20"/>
          </w:rPr>
          <w:t>Multiple Nursing Roles and Leadership</w:t>
        </w:r>
      </w:ins>
    </w:p>
    <w:p w14:paraId="57A7EB91" w14:textId="77777777" w:rsidR="00BD333C" w:rsidRPr="00B50518" w:rsidRDefault="00BD333C" w:rsidP="00BD333C">
      <w:pPr>
        <w:spacing w:after="0" w:line="240" w:lineRule="auto"/>
        <w:contextualSpacing/>
        <w:rPr>
          <w:ins w:id="71" w:author="Thar Adeleh" w:date="2024-08-25T13:32:00Z" w16du:dateUtc="2024-08-25T10:32:00Z"/>
          <w:rFonts w:ascii="Arial" w:hAnsi="Arial" w:cs="Arial"/>
          <w:sz w:val="20"/>
          <w:szCs w:val="20"/>
        </w:rPr>
      </w:pPr>
      <w:ins w:id="72" w:author="Thar Adeleh" w:date="2024-08-25T13:32:00Z" w16du:dateUtc="2024-08-25T10:32:00Z">
        <w:r>
          <w:rPr>
            <w:rFonts w:ascii="Arial" w:hAnsi="Arial" w:cs="Arial"/>
            <w:sz w:val="20"/>
            <w:szCs w:val="20"/>
          </w:rPr>
          <w:t>Subject: Chapter 2</w:t>
        </w:r>
      </w:ins>
    </w:p>
    <w:p w14:paraId="6005013A" w14:textId="77777777" w:rsidR="00BD333C" w:rsidRDefault="00BD333C" w:rsidP="00BD333C">
      <w:pPr>
        <w:spacing w:after="0" w:line="240" w:lineRule="auto"/>
        <w:contextualSpacing/>
        <w:rPr>
          <w:ins w:id="73" w:author="Thar Adeleh" w:date="2024-08-25T13:32:00Z" w16du:dateUtc="2024-08-25T10:32:00Z"/>
          <w:rFonts w:ascii="Arial" w:hAnsi="Arial" w:cs="Arial"/>
          <w:sz w:val="20"/>
          <w:szCs w:val="20"/>
        </w:rPr>
      </w:pPr>
      <w:ins w:id="74" w:author="Thar Adeleh" w:date="2024-08-25T13:32:00Z" w16du:dateUtc="2024-08-25T10:32:00Z">
        <w:r>
          <w:rPr>
            <w:rFonts w:ascii="Arial" w:hAnsi="Arial" w:cs="Arial"/>
            <w:sz w:val="20"/>
            <w:szCs w:val="20"/>
          </w:rPr>
          <w:t xml:space="preserve">Title: </w:t>
        </w:r>
        <w:r w:rsidRPr="00663269">
          <w:rPr>
            <w:rFonts w:ascii="Arial" w:hAnsi="Arial" w:cs="Arial"/>
            <w:sz w:val="20"/>
            <w:szCs w:val="20"/>
          </w:rPr>
          <w:t>The Essence of Nursing: Knowledge and Caring</w:t>
        </w:r>
      </w:ins>
    </w:p>
    <w:p w14:paraId="3B0CE8F5" w14:textId="77777777" w:rsidR="00BD333C" w:rsidRPr="00B50518" w:rsidRDefault="00BD333C" w:rsidP="00BD333C">
      <w:pPr>
        <w:spacing w:after="0" w:line="240" w:lineRule="auto"/>
        <w:contextualSpacing/>
        <w:rPr>
          <w:ins w:id="75" w:author="Thar Adeleh" w:date="2024-08-25T13:32:00Z" w16du:dateUtc="2024-08-25T10:32:00Z"/>
          <w:rFonts w:ascii="Arial" w:hAnsi="Arial" w:cs="Arial"/>
          <w:sz w:val="20"/>
          <w:szCs w:val="20"/>
        </w:rPr>
      </w:pPr>
      <w:ins w:id="76" w:author="Thar Adeleh" w:date="2024-08-25T13:32:00Z" w16du:dateUtc="2024-08-25T10:32:00Z">
        <w:r>
          <w:rPr>
            <w:rFonts w:ascii="Arial" w:hAnsi="Arial" w:cs="Arial"/>
            <w:sz w:val="20"/>
            <w:szCs w:val="20"/>
          </w:rPr>
          <w:t>Taxonomy:</w:t>
        </w:r>
        <w:r w:rsidRPr="00B50518">
          <w:rPr>
            <w:rFonts w:ascii="Arial" w:hAnsi="Arial" w:cs="Arial"/>
            <w:sz w:val="20"/>
            <w:szCs w:val="20"/>
          </w:rPr>
          <w:t xml:space="preserve"> </w:t>
        </w:r>
        <w:r>
          <w:rPr>
            <w:rFonts w:ascii="Arial" w:hAnsi="Arial" w:cs="Arial"/>
            <w:sz w:val="20"/>
            <w:szCs w:val="20"/>
          </w:rPr>
          <w:t>Recall</w:t>
        </w:r>
      </w:ins>
    </w:p>
    <w:p w14:paraId="7951E581" w14:textId="77777777" w:rsidR="00BD333C" w:rsidRPr="00B50518" w:rsidRDefault="00BD333C" w:rsidP="00BD333C">
      <w:pPr>
        <w:spacing w:after="0" w:line="240" w:lineRule="auto"/>
        <w:contextualSpacing/>
        <w:rPr>
          <w:ins w:id="77" w:author="Thar Adeleh" w:date="2024-08-25T13:32:00Z" w16du:dateUtc="2024-08-25T10:32:00Z"/>
          <w:rFonts w:ascii="Arial" w:hAnsi="Arial" w:cs="Arial"/>
          <w:b/>
          <w:color w:val="000000"/>
          <w:sz w:val="20"/>
          <w:szCs w:val="20"/>
        </w:rPr>
      </w:pPr>
    </w:p>
    <w:p w14:paraId="55DE7249" w14:textId="77777777" w:rsidR="00BD333C" w:rsidRPr="00B50518" w:rsidRDefault="00BD333C" w:rsidP="00BD333C">
      <w:pPr>
        <w:spacing w:after="0" w:line="240" w:lineRule="auto"/>
        <w:contextualSpacing/>
        <w:rPr>
          <w:ins w:id="78" w:author="Thar Adeleh" w:date="2024-08-25T13:32:00Z" w16du:dateUtc="2024-08-25T10:32:00Z"/>
          <w:rFonts w:ascii="Arial" w:hAnsi="Arial" w:cs="Arial"/>
          <w:b/>
          <w:color w:val="000000"/>
          <w:sz w:val="20"/>
          <w:szCs w:val="20"/>
        </w:rPr>
      </w:pPr>
    </w:p>
    <w:p w14:paraId="51D32E10" w14:textId="77777777" w:rsidR="00BD333C" w:rsidRPr="00B50518" w:rsidRDefault="00BD333C" w:rsidP="00BD333C">
      <w:pPr>
        <w:spacing w:after="0" w:line="240" w:lineRule="auto"/>
        <w:contextualSpacing/>
        <w:rPr>
          <w:ins w:id="79" w:author="Thar Adeleh" w:date="2024-08-25T13:32:00Z" w16du:dateUtc="2024-08-25T10:32:00Z"/>
          <w:rFonts w:ascii="Arial" w:hAnsi="Arial" w:cs="Arial"/>
          <w:b/>
          <w:color w:val="000000"/>
          <w:sz w:val="20"/>
          <w:szCs w:val="20"/>
        </w:rPr>
      </w:pPr>
    </w:p>
    <w:p w14:paraId="2D9B09F5" w14:textId="77777777" w:rsidR="00BD333C" w:rsidRPr="00B50518" w:rsidRDefault="00BD333C" w:rsidP="00BD333C">
      <w:pPr>
        <w:spacing w:after="0" w:line="240" w:lineRule="auto"/>
        <w:contextualSpacing/>
        <w:rPr>
          <w:ins w:id="80" w:author="Thar Adeleh" w:date="2024-08-25T13:32:00Z" w16du:dateUtc="2024-08-25T10:32:00Z"/>
          <w:rFonts w:ascii="Arial" w:hAnsi="Arial" w:cs="Arial"/>
          <w:color w:val="000000"/>
          <w:sz w:val="20"/>
          <w:szCs w:val="20"/>
        </w:rPr>
      </w:pPr>
      <w:ins w:id="81" w:author="Thar Adeleh" w:date="2024-08-25T13:32:00Z" w16du:dateUtc="2024-08-25T10:32:00Z">
        <w:r>
          <w:rPr>
            <w:rFonts w:ascii="Arial" w:hAnsi="Arial" w:cs="Arial"/>
            <w:color w:val="000000"/>
            <w:sz w:val="20"/>
            <w:szCs w:val="20"/>
          </w:rPr>
          <w:t>4</w:t>
        </w:r>
        <w:r w:rsidRPr="00B50518">
          <w:rPr>
            <w:rFonts w:ascii="Arial" w:hAnsi="Arial" w:cs="Arial"/>
            <w:color w:val="000000"/>
            <w:sz w:val="20"/>
            <w:szCs w:val="20"/>
          </w:rPr>
          <w:t>. Which of the following describes what happens when a nurse assumes a new role?</w:t>
        </w:r>
      </w:ins>
    </w:p>
    <w:p w14:paraId="2FD9D64B" w14:textId="77777777" w:rsidR="00BD333C" w:rsidRPr="00B50518" w:rsidRDefault="00BD333C" w:rsidP="00BD333C">
      <w:pPr>
        <w:spacing w:after="0" w:line="240" w:lineRule="auto"/>
        <w:contextualSpacing/>
        <w:rPr>
          <w:ins w:id="82" w:author="Thar Adeleh" w:date="2024-08-25T13:32:00Z" w16du:dateUtc="2024-08-25T10:32:00Z"/>
          <w:rFonts w:ascii="Arial" w:hAnsi="Arial" w:cs="Arial"/>
          <w:color w:val="000000"/>
          <w:sz w:val="20"/>
          <w:szCs w:val="20"/>
        </w:rPr>
      </w:pPr>
      <w:ins w:id="83" w:author="Thar Adeleh" w:date="2024-08-25T13:32:00Z" w16du:dateUtc="2024-08-25T10:32:00Z">
        <w:r>
          <w:rPr>
            <w:rFonts w:ascii="Arial" w:hAnsi="Arial" w:cs="Arial"/>
            <w:color w:val="000000"/>
            <w:sz w:val="20"/>
            <w:szCs w:val="20"/>
          </w:rPr>
          <w:t>A)</w:t>
        </w:r>
        <w:r w:rsidRPr="00B50518">
          <w:rPr>
            <w:rFonts w:ascii="Arial" w:hAnsi="Arial" w:cs="Arial"/>
            <w:color w:val="000000"/>
            <w:sz w:val="20"/>
            <w:szCs w:val="20"/>
          </w:rPr>
          <w:t xml:space="preserve"> Status </w:t>
        </w:r>
        <w:r>
          <w:rPr>
            <w:rFonts w:ascii="Arial" w:hAnsi="Arial" w:cs="Arial"/>
            <w:color w:val="000000"/>
            <w:sz w:val="20"/>
            <w:szCs w:val="20"/>
          </w:rPr>
          <w:t>c</w:t>
        </w:r>
        <w:r w:rsidRPr="00B50518">
          <w:rPr>
            <w:rFonts w:ascii="Arial" w:hAnsi="Arial" w:cs="Arial"/>
            <w:color w:val="000000"/>
            <w:sz w:val="20"/>
            <w:szCs w:val="20"/>
          </w:rPr>
          <w:t>hange</w:t>
        </w:r>
      </w:ins>
    </w:p>
    <w:p w14:paraId="52FED05D" w14:textId="77777777" w:rsidR="00BD333C" w:rsidRPr="00B50518" w:rsidRDefault="00BD333C" w:rsidP="00BD333C">
      <w:pPr>
        <w:spacing w:after="0" w:line="240" w:lineRule="auto"/>
        <w:contextualSpacing/>
        <w:rPr>
          <w:ins w:id="84" w:author="Thar Adeleh" w:date="2024-08-25T13:32:00Z" w16du:dateUtc="2024-08-25T10:32:00Z"/>
          <w:rFonts w:ascii="Arial" w:hAnsi="Arial" w:cs="Arial"/>
          <w:color w:val="000000"/>
          <w:sz w:val="20"/>
          <w:szCs w:val="20"/>
        </w:rPr>
      </w:pPr>
      <w:ins w:id="85" w:author="Thar Adeleh" w:date="2024-08-25T13:32:00Z" w16du:dateUtc="2024-08-25T10:32:00Z">
        <w:r>
          <w:rPr>
            <w:rFonts w:ascii="Arial" w:hAnsi="Arial" w:cs="Arial"/>
            <w:color w:val="000000"/>
            <w:sz w:val="20"/>
            <w:szCs w:val="20"/>
          </w:rPr>
          <w:t>B)</w:t>
        </w:r>
        <w:r w:rsidRPr="00B50518">
          <w:rPr>
            <w:rFonts w:ascii="Arial" w:hAnsi="Arial" w:cs="Arial"/>
            <w:color w:val="000000"/>
            <w:sz w:val="20"/>
            <w:szCs w:val="20"/>
          </w:rPr>
          <w:t xml:space="preserve"> Identity </w:t>
        </w:r>
        <w:r>
          <w:rPr>
            <w:rFonts w:ascii="Arial" w:hAnsi="Arial" w:cs="Arial"/>
            <w:color w:val="000000"/>
            <w:sz w:val="20"/>
            <w:szCs w:val="20"/>
          </w:rPr>
          <w:t>r</w:t>
        </w:r>
        <w:r w:rsidRPr="00B50518">
          <w:rPr>
            <w:rFonts w:ascii="Arial" w:hAnsi="Arial" w:cs="Arial"/>
            <w:color w:val="000000"/>
            <w:sz w:val="20"/>
            <w:szCs w:val="20"/>
          </w:rPr>
          <w:t>eversal</w:t>
        </w:r>
      </w:ins>
    </w:p>
    <w:p w14:paraId="148C66D1" w14:textId="77777777" w:rsidR="00BD333C" w:rsidRPr="00B50518" w:rsidRDefault="00BD333C" w:rsidP="00BD333C">
      <w:pPr>
        <w:spacing w:after="0" w:line="240" w:lineRule="auto"/>
        <w:contextualSpacing/>
        <w:rPr>
          <w:ins w:id="86" w:author="Thar Adeleh" w:date="2024-08-25T13:32:00Z" w16du:dateUtc="2024-08-25T10:32:00Z"/>
          <w:rFonts w:ascii="Arial" w:hAnsi="Arial" w:cs="Arial"/>
          <w:color w:val="000000"/>
          <w:sz w:val="20"/>
          <w:szCs w:val="20"/>
        </w:rPr>
      </w:pPr>
      <w:ins w:id="87" w:author="Thar Adeleh" w:date="2024-08-25T13:32:00Z" w16du:dateUtc="2024-08-25T10:32:00Z">
        <w:r>
          <w:rPr>
            <w:rFonts w:ascii="Arial" w:hAnsi="Arial" w:cs="Arial"/>
            <w:color w:val="000000"/>
            <w:sz w:val="20"/>
            <w:szCs w:val="20"/>
          </w:rPr>
          <w:t>C)</w:t>
        </w:r>
        <w:r w:rsidRPr="00B50518">
          <w:rPr>
            <w:rFonts w:ascii="Arial" w:hAnsi="Arial" w:cs="Arial"/>
            <w:color w:val="000000"/>
            <w:sz w:val="20"/>
            <w:szCs w:val="20"/>
          </w:rPr>
          <w:t xml:space="preserve"> Role </w:t>
        </w:r>
        <w:r>
          <w:rPr>
            <w:rFonts w:ascii="Arial" w:hAnsi="Arial" w:cs="Arial"/>
            <w:color w:val="000000"/>
            <w:sz w:val="20"/>
            <w:szCs w:val="20"/>
          </w:rPr>
          <w:t>t</w:t>
        </w:r>
        <w:r w:rsidRPr="00B50518">
          <w:rPr>
            <w:rFonts w:ascii="Arial" w:hAnsi="Arial" w:cs="Arial"/>
            <w:color w:val="000000"/>
            <w:sz w:val="20"/>
            <w:szCs w:val="20"/>
          </w:rPr>
          <w:t>ransition</w:t>
        </w:r>
      </w:ins>
    </w:p>
    <w:p w14:paraId="69510A09" w14:textId="77777777" w:rsidR="00BD333C" w:rsidRPr="00B50518" w:rsidRDefault="00BD333C" w:rsidP="00BD333C">
      <w:pPr>
        <w:spacing w:after="0" w:line="240" w:lineRule="auto"/>
        <w:contextualSpacing/>
        <w:rPr>
          <w:ins w:id="88" w:author="Thar Adeleh" w:date="2024-08-25T13:32:00Z" w16du:dateUtc="2024-08-25T10:32:00Z"/>
          <w:rFonts w:ascii="Arial" w:hAnsi="Arial" w:cs="Arial"/>
          <w:color w:val="000000"/>
          <w:sz w:val="20"/>
          <w:szCs w:val="20"/>
        </w:rPr>
      </w:pPr>
      <w:ins w:id="89" w:author="Thar Adeleh" w:date="2024-08-25T13:32:00Z" w16du:dateUtc="2024-08-25T10:32:00Z">
        <w:r>
          <w:rPr>
            <w:rFonts w:ascii="Arial" w:hAnsi="Arial" w:cs="Arial"/>
            <w:color w:val="000000"/>
            <w:sz w:val="20"/>
            <w:szCs w:val="20"/>
          </w:rPr>
          <w:t>D)</w:t>
        </w:r>
        <w:r w:rsidRPr="00B50518">
          <w:rPr>
            <w:rFonts w:ascii="Arial" w:hAnsi="Arial" w:cs="Arial"/>
            <w:color w:val="000000"/>
            <w:sz w:val="20"/>
            <w:szCs w:val="20"/>
          </w:rPr>
          <w:t xml:space="preserve"> </w:t>
        </w:r>
        <w:r>
          <w:rPr>
            <w:rFonts w:ascii="Arial" w:hAnsi="Arial" w:cs="Arial"/>
            <w:color w:val="000000"/>
            <w:sz w:val="20"/>
            <w:szCs w:val="20"/>
          </w:rPr>
          <w:t xml:space="preserve">New hire processing </w:t>
        </w:r>
      </w:ins>
    </w:p>
    <w:p w14:paraId="64FAD841" w14:textId="77777777" w:rsidR="00BD333C" w:rsidRPr="00B50518" w:rsidRDefault="00BD333C" w:rsidP="00BD333C">
      <w:pPr>
        <w:spacing w:after="0" w:line="240" w:lineRule="auto"/>
        <w:contextualSpacing/>
        <w:rPr>
          <w:ins w:id="90" w:author="Thar Adeleh" w:date="2024-08-25T13:32:00Z" w16du:dateUtc="2024-08-25T10:32:00Z"/>
          <w:rFonts w:ascii="Arial" w:hAnsi="Arial" w:cs="Arial"/>
          <w:sz w:val="20"/>
          <w:szCs w:val="20"/>
        </w:rPr>
      </w:pPr>
      <w:ins w:id="91" w:author="Thar Adeleh" w:date="2024-08-25T13:32:00Z" w16du:dateUtc="2024-08-25T10:32:00Z">
        <w:r>
          <w:rPr>
            <w:rFonts w:ascii="Arial" w:hAnsi="Arial" w:cs="Arial"/>
            <w:sz w:val="20"/>
            <w:szCs w:val="20"/>
          </w:rPr>
          <w:t>Ans:</w:t>
        </w:r>
        <w:r w:rsidRPr="00B50518">
          <w:rPr>
            <w:rFonts w:ascii="Arial" w:hAnsi="Arial" w:cs="Arial"/>
            <w:sz w:val="20"/>
            <w:szCs w:val="20"/>
          </w:rPr>
          <w:t xml:space="preserve"> </w:t>
        </w:r>
        <w:r>
          <w:rPr>
            <w:rFonts w:ascii="Arial" w:hAnsi="Arial" w:cs="Arial"/>
            <w:sz w:val="20"/>
            <w:szCs w:val="20"/>
          </w:rPr>
          <w:t>C</w:t>
        </w:r>
      </w:ins>
    </w:p>
    <w:p w14:paraId="06471F6A" w14:textId="77777777" w:rsidR="00BD333C" w:rsidRPr="00B50518" w:rsidRDefault="00BD333C" w:rsidP="00BD333C">
      <w:pPr>
        <w:spacing w:after="0" w:line="240" w:lineRule="auto"/>
        <w:contextualSpacing/>
        <w:rPr>
          <w:ins w:id="92" w:author="Thar Adeleh" w:date="2024-08-25T13:32:00Z" w16du:dateUtc="2024-08-25T10:32:00Z"/>
          <w:rFonts w:ascii="Arial" w:hAnsi="Arial" w:cs="Arial"/>
          <w:sz w:val="20"/>
          <w:szCs w:val="20"/>
        </w:rPr>
      </w:pPr>
      <w:ins w:id="93" w:author="Thar Adeleh" w:date="2024-08-25T13:32:00Z" w16du:dateUtc="2024-08-25T10:32:00Z">
        <w:r>
          <w:rPr>
            <w:rFonts w:ascii="Arial" w:hAnsi="Arial" w:cs="Arial"/>
            <w:sz w:val="20"/>
            <w:szCs w:val="20"/>
          </w:rPr>
          <w:t>Complexity:</w:t>
        </w:r>
        <w:r w:rsidRPr="00B50518">
          <w:rPr>
            <w:rFonts w:ascii="Arial" w:hAnsi="Arial" w:cs="Arial"/>
            <w:sz w:val="20"/>
            <w:szCs w:val="20"/>
          </w:rPr>
          <w:t xml:space="preserve"> Easy</w:t>
        </w:r>
      </w:ins>
    </w:p>
    <w:p w14:paraId="718CEB43" w14:textId="77777777" w:rsidR="00BD333C" w:rsidRDefault="00BD333C" w:rsidP="00BD333C">
      <w:pPr>
        <w:spacing w:after="0" w:line="240" w:lineRule="auto"/>
        <w:contextualSpacing/>
        <w:rPr>
          <w:ins w:id="94" w:author="Thar Adeleh" w:date="2024-08-25T13:32:00Z" w16du:dateUtc="2024-08-25T10:32:00Z"/>
          <w:rFonts w:ascii="Arial" w:hAnsi="Arial" w:cs="Arial"/>
          <w:sz w:val="20"/>
          <w:szCs w:val="20"/>
        </w:rPr>
      </w:pPr>
      <w:ins w:id="95" w:author="Thar Adeleh" w:date="2024-08-25T13:32:00Z" w16du:dateUtc="2024-08-25T10:32:00Z">
        <w:r>
          <w:rPr>
            <w:rFonts w:ascii="Arial" w:hAnsi="Arial" w:cs="Arial"/>
            <w:sz w:val="20"/>
            <w:szCs w:val="20"/>
          </w:rPr>
          <w:t xml:space="preserve">Ahead: </w:t>
        </w:r>
        <w:r w:rsidRPr="00B50518">
          <w:rPr>
            <w:rFonts w:ascii="Arial" w:hAnsi="Arial" w:cs="Arial"/>
            <w:sz w:val="20"/>
            <w:szCs w:val="20"/>
          </w:rPr>
          <w:t>Multiple Nursing Roles and Leadership</w:t>
        </w:r>
      </w:ins>
    </w:p>
    <w:p w14:paraId="462A6DAA" w14:textId="77777777" w:rsidR="00BD333C" w:rsidRPr="00B50518" w:rsidRDefault="00BD333C" w:rsidP="00BD333C">
      <w:pPr>
        <w:spacing w:after="0" w:line="240" w:lineRule="auto"/>
        <w:contextualSpacing/>
        <w:rPr>
          <w:ins w:id="96" w:author="Thar Adeleh" w:date="2024-08-25T13:32:00Z" w16du:dateUtc="2024-08-25T10:32:00Z"/>
          <w:rFonts w:ascii="Arial" w:hAnsi="Arial" w:cs="Arial"/>
          <w:sz w:val="20"/>
          <w:szCs w:val="20"/>
        </w:rPr>
      </w:pPr>
      <w:ins w:id="97" w:author="Thar Adeleh" w:date="2024-08-25T13:32:00Z" w16du:dateUtc="2024-08-25T10:32:00Z">
        <w:r>
          <w:rPr>
            <w:rFonts w:ascii="Arial" w:hAnsi="Arial" w:cs="Arial"/>
            <w:sz w:val="20"/>
            <w:szCs w:val="20"/>
          </w:rPr>
          <w:t>Subject: Chapter 2</w:t>
        </w:r>
      </w:ins>
    </w:p>
    <w:p w14:paraId="64BDE434" w14:textId="77777777" w:rsidR="00BD333C" w:rsidRDefault="00BD333C" w:rsidP="00BD333C">
      <w:pPr>
        <w:spacing w:after="0" w:line="240" w:lineRule="auto"/>
        <w:contextualSpacing/>
        <w:rPr>
          <w:ins w:id="98" w:author="Thar Adeleh" w:date="2024-08-25T13:32:00Z" w16du:dateUtc="2024-08-25T10:32:00Z"/>
          <w:rFonts w:ascii="Arial" w:hAnsi="Arial" w:cs="Arial"/>
          <w:sz w:val="20"/>
          <w:szCs w:val="20"/>
        </w:rPr>
      </w:pPr>
      <w:ins w:id="99" w:author="Thar Adeleh" w:date="2024-08-25T13:32:00Z" w16du:dateUtc="2024-08-25T10:32:00Z">
        <w:r>
          <w:rPr>
            <w:rFonts w:ascii="Arial" w:hAnsi="Arial" w:cs="Arial"/>
            <w:sz w:val="20"/>
            <w:szCs w:val="20"/>
          </w:rPr>
          <w:t xml:space="preserve">Title: </w:t>
        </w:r>
        <w:r w:rsidRPr="00663269">
          <w:rPr>
            <w:rFonts w:ascii="Arial" w:hAnsi="Arial" w:cs="Arial"/>
            <w:sz w:val="20"/>
            <w:szCs w:val="20"/>
          </w:rPr>
          <w:t>The Essence of Nursing: Knowledge and Caring</w:t>
        </w:r>
      </w:ins>
    </w:p>
    <w:p w14:paraId="63E889BD" w14:textId="77777777" w:rsidR="00BD333C" w:rsidRPr="00B50518" w:rsidRDefault="00BD333C" w:rsidP="00BD333C">
      <w:pPr>
        <w:spacing w:after="0" w:line="240" w:lineRule="auto"/>
        <w:contextualSpacing/>
        <w:rPr>
          <w:ins w:id="100" w:author="Thar Adeleh" w:date="2024-08-25T13:32:00Z" w16du:dateUtc="2024-08-25T10:32:00Z"/>
          <w:rFonts w:ascii="Arial" w:hAnsi="Arial" w:cs="Arial"/>
          <w:sz w:val="20"/>
          <w:szCs w:val="20"/>
        </w:rPr>
      </w:pPr>
      <w:ins w:id="101" w:author="Thar Adeleh" w:date="2024-08-25T13:32:00Z" w16du:dateUtc="2024-08-25T10:32:00Z">
        <w:r>
          <w:rPr>
            <w:rFonts w:ascii="Arial" w:hAnsi="Arial" w:cs="Arial"/>
            <w:sz w:val="20"/>
            <w:szCs w:val="20"/>
          </w:rPr>
          <w:lastRenderedPageBreak/>
          <w:t>Taxonomy:</w:t>
        </w:r>
        <w:r w:rsidRPr="00B50518">
          <w:rPr>
            <w:rFonts w:ascii="Arial" w:hAnsi="Arial" w:cs="Arial"/>
            <w:sz w:val="20"/>
            <w:szCs w:val="20"/>
          </w:rPr>
          <w:t xml:space="preserve"> Recall</w:t>
        </w:r>
      </w:ins>
    </w:p>
    <w:p w14:paraId="6AF8F23F" w14:textId="77777777" w:rsidR="00BD333C" w:rsidRPr="00B50518" w:rsidRDefault="00BD333C" w:rsidP="00BD333C">
      <w:pPr>
        <w:spacing w:after="0" w:line="240" w:lineRule="auto"/>
        <w:contextualSpacing/>
        <w:rPr>
          <w:ins w:id="102" w:author="Thar Adeleh" w:date="2024-08-25T13:32:00Z" w16du:dateUtc="2024-08-25T10:32:00Z"/>
          <w:rFonts w:ascii="Arial" w:hAnsi="Arial" w:cs="Arial"/>
          <w:color w:val="000000"/>
          <w:sz w:val="20"/>
          <w:szCs w:val="20"/>
        </w:rPr>
      </w:pPr>
    </w:p>
    <w:p w14:paraId="6B724BE0" w14:textId="77777777" w:rsidR="00BD333C" w:rsidRPr="00B50518" w:rsidRDefault="00BD333C" w:rsidP="00BD333C">
      <w:pPr>
        <w:spacing w:after="0" w:line="240" w:lineRule="auto"/>
        <w:contextualSpacing/>
        <w:rPr>
          <w:ins w:id="103" w:author="Thar Adeleh" w:date="2024-08-25T13:32:00Z" w16du:dateUtc="2024-08-25T10:32:00Z"/>
          <w:rFonts w:ascii="Arial" w:hAnsi="Arial" w:cs="Arial"/>
          <w:color w:val="000000"/>
          <w:sz w:val="20"/>
          <w:szCs w:val="20"/>
        </w:rPr>
      </w:pPr>
    </w:p>
    <w:p w14:paraId="1AD5CD48" w14:textId="77777777" w:rsidR="00BD333C" w:rsidRPr="00B50518" w:rsidRDefault="00BD333C" w:rsidP="00BD333C">
      <w:pPr>
        <w:spacing w:after="0" w:line="240" w:lineRule="auto"/>
        <w:contextualSpacing/>
        <w:rPr>
          <w:ins w:id="104" w:author="Thar Adeleh" w:date="2024-08-25T13:32:00Z" w16du:dateUtc="2024-08-25T10:32:00Z"/>
          <w:rFonts w:ascii="Arial" w:hAnsi="Arial" w:cs="Arial"/>
          <w:color w:val="000000"/>
          <w:sz w:val="20"/>
          <w:szCs w:val="20"/>
        </w:rPr>
      </w:pPr>
    </w:p>
    <w:p w14:paraId="17311535" w14:textId="77777777" w:rsidR="00BD333C" w:rsidRPr="00B50518" w:rsidRDefault="00BD333C" w:rsidP="00BD333C">
      <w:pPr>
        <w:spacing w:after="0" w:line="240" w:lineRule="auto"/>
        <w:contextualSpacing/>
        <w:rPr>
          <w:ins w:id="105" w:author="Thar Adeleh" w:date="2024-08-25T13:32:00Z" w16du:dateUtc="2024-08-25T10:32:00Z"/>
          <w:rFonts w:ascii="Arial" w:hAnsi="Arial" w:cs="Arial"/>
          <w:color w:val="000000"/>
          <w:sz w:val="20"/>
          <w:szCs w:val="20"/>
        </w:rPr>
      </w:pPr>
      <w:ins w:id="106" w:author="Thar Adeleh" w:date="2024-08-25T13:32:00Z" w16du:dateUtc="2024-08-25T10:32:00Z">
        <w:r>
          <w:rPr>
            <w:rFonts w:ascii="Arial" w:hAnsi="Arial" w:cs="Arial"/>
            <w:color w:val="000000"/>
            <w:sz w:val="20"/>
            <w:szCs w:val="20"/>
          </w:rPr>
          <w:t>5</w:t>
        </w:r>
        <w:r w:rsidRPr="00B50518">
          <w:rPr>
            <w:rFonts w:ascii="Arial" w:hAnsi="Arial" w:cs="Arial"/>
            <w:color w:val="000000"/>
            <w:sz w:val="20"/>
            <w:szCs w:val="20"/>
          </w:rPr>
          <w:t>. When a nurse is cooperating with other healthcare professionals to try to achieve a win–win result, what role is being played?</w:t>
        </w:r>
      </w:ins>
    </w:p>
    <w:p w14:paraId="510741C2" w14:textId="77777777" w:rsidR="00BD333C" w:rsidRPr="00B50518" w:rsidRDefault="00BD333C" w:rsidP="00BD333C">
      <w:pPr>
        <w:spacing w:after="0" w:line="240" w:lineRule="auto"/>
        <w:contextualSpacing/>
        <w:rPr>
          <w:ins w:id="107" w:author="Thar Adeleh" w:date="2024-08-25T13:32:00Z" w16du:dateUtc="2024-08-25T10:32:00Z"/>
          <w:rFonts w:ascii="Arial" w:hAnsi="Arial" w:cs="Arial"/>
          <w:color w:val="000000"/>
          <w:sz w:val="20"/>
          <w:szCs w:val="20"/>
        </w:rPr>
      </w:pPr>
      <w:ins w:id="108" w:author="Thar Adeleh" w:date="2024-08-25T13:32:00Z" w16du:dateUtc="2024-08-25T10:32:00Z">
        <w:r>
          <w:rPr>
            <w:rFonts w:ascii="Arial" w:hAnsi="Arial" w:cs="Arial"/>
            <w:color w:val="000000"/>
            <w:sz w:val="20"/>
            <w:szCs w:val="20"/>
          </w:rPr>
          <w:t>A)</w:t>
        </w:r>
        <w:r w:rsidRPr="00B50518">
          <w:rPr>
            <w:rFonts w:ascii="Arial" w:hAnsi="Arial" w:cs="Arial"/>
            <w:color w:val="000000"/>
            <w:sz w:val="20"/>
            <w:szCs w:val="20"/>
          </w:rPr>
          <w:t xml:space="preserve"> Patient advocate</w:t>
        </w:r>
      </w:ins>
    </w:p>
    <w:p w14:paraId="1E728F76" w14:textId="77777777" w:rsidR="00BD333C" w:rsidRPr="00B50518" w:rsidRDefault="00BD333C" w:rsidP="00BD333C">
      <w:pPr>
        <w:spacing w:after="0" w:line="240" w:lineRule="auto"/>
        <w:contextualSpacing/>
        <w:rPr>
          <w:ins w:id="109" w:author="Thar Adeleh" w:date="2024-08-25T13:32:00Z" w16du:dateUtc="2024-08-25T10:32:00Z"/>
          <w:rFonts w:ascii="Arial" w:hAnsi="Arial" w:cs="Arial"/>
          <w:color w:val="000000"/>
          <w:sz w:val="20"/>
          <w:szCs w:val="20"/>
        </w:rPr>
      </w:pPr>
      <w:ins w:id="110" w:author="Thar Adeleh" w:date="2024-08-25T13:32:00Z" w16du:dateUtc="2024-08-25T10:32:00Z">
        <w:r>
          <w:rPr>
            <w:rFonts w:ascii="Arial" w:hAnsi="Arial" w:cs="Arial"/>
            <w:color w:val="000000"/>
            <w:sz w:val="20"/>
            <w:szCs w:val="20"/>
          </w:rPr>
          <w:t>B)</w:t>
        </w:r>
        <w:r w:rsidRPr="00B50518">
          <w:rPr>
            <w:rFonts w:ascii="Arial" w:hAnsi="Arial" w:cs="Arial"/>
            <w:color w:val="000000"/>
            <w:sz w:val="20"/>
            <w:szCs w:val="20"/>
          </w:rPr>
          <w:t xml:space="preserve"> Collaborator</w:t>
        </w:r>
      </w:ins>
    </w:p>
    <w:p w14:paraId="2BF66F7F" w14:textId="77777777" w:rsidR="00BD333C" w:rsidRPr="00B50518" w:rsidRDefault="00BD333C" w:rsidP="00BD333C">
      <w:pPr>
        <w:spacing w:after="0" w:line="240" w:lineRule="auto"/>
        <w:contextualSpacing/>
        <w:rPr>
          <w:ins w:id="111" w:author="Thar Adeleh" w:date="2024-08-25T13:32:00Z" w16du:dateUtc="2024-08-25T10:32:00Z"/>
          <w:rFonts w:ascii="Arial" w:hAnsi="Arial" w:cs="Arial"/>
          <w:color w:val="000000"/>
          <w:sz w:val="20"/>
          <w:szCs w:val="20"/>
        </w:rPr>
      </w:pPr>
      <w:ins w:id="112" w:author="Thar Adeleh" w:date="2024-08-25T13:32:00Z" w16du:dateUtc="2024-08-25T10:32:00Z">
        <w:r>
          <w:rPr>
            <w:rFonts w:ascii="Arial" w:hAnsi="Arial" w:cs="Arial"/>
            <w:color w:val="000000"/>
            <w:sz w:val="20"/>
            <w:szCs w:val="20"/>
          </w:rPr>
          <w:t>C)</w:t>
        </w:r>
        <w:r w:rsidRPr="00B50518">
          <w:rPr>
            <w:rFonts w:ascii="Arial" w:hAnsi="Arial" w:cs="Arial"/>
            <w:color w:val="000000"/>
            <w:sz w:val="20"/>
            <w:szCs w:val="20"/>
          </w:rPr>
          <w:t xml:space="preserve"> Manager</w:t>
        </w:r>
      </w:ins>
    </w:p>
    <w:p w14:paraId="28201582" w14:textId="77777777" w:rsidR="00BD333C" w:rsidRPr="00B50518" w:rsidRDefault="00BD333C" w:rsidP="00BD333C">
      <w:pPr>
        <w:spacing w:after="0" w:line="240" w:lineRule="auto"/>
        <w:contextualSpacing/>
        <w:rPr>
          <w:ins w:id="113" w:author="Thar Adeleh" w:date="2024-08-25T13:32:00Z" w16du:dateUtc="2024-08-25T10:32:00Z"/>
          <w:rFonts w:ascii="Arial" w:hAnsi="Arial" w:cs="Arial"/>
          <w:color w:val="000000"/>
          <w:sz w:val="20"/>
          <w:szCs w:val="20"/>
        </w:rPr>
      </w:pPr>
      <w:ins w:id="114" w:author="Thar Adeleh" w:date="2024-08-25T13:32:00Z" w16du:dateUtc="2024-08-25T10:32:00Z">
        <w:r>
          <w:rPr>
            <w:rFonts w:ascii="Arial" w:hAnsi="Arial" w:cs="Arial"/>
            <w:color w:val="000000"/>
            <w:sz w:val="20"/>
            <w:szCs w:val="20"/>
          </w:rPr>
          <w:t>D)</w:t>
        </w:r>
        <w:r w:rsidRPr="00B50518">
          <w:rPr>
            <w:rFonts w:ascii="Arial" w:hAnsi="Arial" w:cs="Arial"/>
            <w:color w:val="000000"/>
            <w:sz w:val="20"/>
            <w:szCs w:val="20"/>
          </w:rPr>
          <w:t xml:space="preserve"> Provider of care</w:t>
        </w:r>
      </w:ins>
    </w:p>
    <w:p w14:paraId="71E5E2CE" w14:textId="77777777" w:rsidR="00BD333C" w:rsidRPr="00B50518" w:rsidRDefault="00BD333C" w:rsidP="00BD333C">
      <w:pPr>
        <w:spacing w:after="0" w:line="240" w:lineRule="auto"/>
        <w:contextualSpacing/>
        <w:rPr>
          <w:ins w:id="115" w:author="Thar Adeleh" w:date="2024-08-25T13:32:00Z" w16du:dateUtc="2024-08-25T10:32:00Z"/>
          <w:rFonts w:ascii="Arial" w:hAnsi="Arial" w:cs="Arial"/>
          <w:sz w:val="20"/>
          <w:szCs w:val="20"/>
        </w:rPr>
      </w:pPr>
      <w:ins w:id="116" w:author="Thar Adeleh" w:date="2024-08-25T13:32:00Z" w16du:dateUtc="2024-08-25T10:32:00Z">
        <w:r>
          <w:rPr>
            <w:rFonts w:ascii="Arial" w:hAnsi="Arial" w:cs="Arial"/>
            <w:sz w:val="20"/>
            <w:szCs w:val="20"/>
          </w:rPr>
          <w:t>Ans:</w:t>
        </w:r>
        <w:r w:rsidRPr="00B50518">
          <w:rPr>
            <w:rFonts w:ascii="Arial" w:hAnsi="Arial" w:cs="Arial"/>
            <w:sz w:val="20"/>
            <w:szCs w:val="20"/>
          </w:rPr>
          <w:t xml:space="preserve"> </w:t>
        </w:r>
        <w:r>
          <w:rPr>
            <w:rFonts w:ascii="Arial" w:hAnsi="Arial" w:cs="Arial"/>
            <w:sz w:val="20"/>
            <w:szCs w:val="20"/>
          </w:rPr>
          <w:t>B</w:t>
        </w:r>
      </w:ins>
    </w:p>
    <w:p w14:paraId="1B3AFD16" w14:textId="77777777" w:rsidR="00BD333C" w:rsidRPr="00B50518" w:rsidRDefault="00BD333C" w:rsidP="00BD333C">
      <w:pPr>
        <w:spacing w:after="0" w:line="240" w:lineRule="auto"/>
        <w:contextualSpacing/>
        <w:rPr>
          <w:ins w:id="117" w:author="Thar Adeleh" w:date="2024-08-25T13:32:00Z" w16du:dateUtc="2024-08-25T10:32:00Z"/>
          <w:rFonts w:ascii="Arial" w:hAnsi="Arial" w:cs="Arial"/>
          <w:sz w:val="20"/>
          <w:szCs w:val="20"/>
        </w:rPr>
      </w:pPr>
      <w:ins w:id="118" w:author="Thar Adeleh" w:date="2024-08-25T13:32:00Z" w16du:dateUtc="2024-08-25T10:32:00Z">
        <w:r>
          <w:rPr>
            <w:rFonts w:ascii="Arial" w:hAnsi="Arial" w:cs="Arial"/>
            <w:sz w:val="20"/>
            <w:szCs w:val="20"/>
          </w:rPr>
          <w:t>Complexity:</w:t>
        </w:r>
        <w:r w:rsidRPr="00B50518">
          <w:rPr>
            <w:rFonts w:ascii="Arial" w:hAnsi="Arial" w:cs="Arial"/>
            <w:sz w:val="20"/>
            <w:szCs w:val="20"/>
          </w:rPr>
          <w:t xml:space="preserve"> Moderate</w:t>
        </w:r>
      </w:ins>
    </w:p>
    <w:p w14:paraId="410BFF65" w14:textId="77777777" w:rsidR="00BD333C" w:rsidRDefault="00BD333C" w:rsidP="00BD333C">
      <w:pPr>
        <w:spacing w:after="0" w:line="240" w:lineRule="auto"/>
        <w:contextualSpacing/>
        <w:rPr>
          <w:ins w:id="119" w:author="Thar Adeleh" w:date="2024-08-25T13:32:00Z" w16du:dateUtc="2024-08-25T10:32:00Z"/>
          <w:rFonts w:ascii="Arial" w:hAnsi="Arial" w:cs="Arial"/>
          <w:sz w:val="20"/>
          <w:szCs w:val="20"/>
        </w:rPr>
      </w:pPr>
      <w:ins w:id="120" w:author="Thar Adeleh" w:date="2024-08-25T13:32:00Z" w16du:dateUtc="2024-08-25T10:32:00Z">
        <w:r>
          <w:rPr>
            <w:rFonts w:ascii="Arial" w:hAnsi="Arial" w:cs="Arial"/>
            <w:sz w:val="20"/>
            <w:szCs w:val="20"/>
          </w:rPr>
          <w:t xml:space="preserve">Ahead: </w:t>
        </w:r>
        <w:r w:rsidRPr="00B50518">
          <w:rPr>
            <w:rFonts w:ascii="Arial" w:hAnsi="Arial" w:cs="Arial"/>
            <w:sz w:val="20"/>
            <w:szCs w:val="20"/>
          </w:rPr>
          <w:t>Multiple Nursing Roles and Leadership</w:t>
        </w:r>
      </w:ins>
    </w:p>
    <w:p w14:paraId="0451ADB2" w14:textId="77777777" w:rsidR="00BD333C" w:rsidRPr="00B50518" w:rsidRDefault="00BD333C" w:rsidP="00BD333C">
      <w:pPr>
        <w:spacing w:after="0" w:line="240" w:lineRule="auto"/>
        <w:contextualSpacing/>
        <w:rPr>
          <w:ins w:id="121" w:author="Thar Adeleh" w:date="2024-08-25T13:32:00Z" w16du:dateUtc="2024-08-25T10:32:00Z"/>
          <w:rFonts w:ascii="Arial" w:hAnsi="Arial" w:cs="Arial"/>
          <w:sz w:val="20"/>
          <w:szCs w:val="20"/>
        </w:rPr>
      </w:pPr>
      <w:ins w:id="122" w:author="Thar Adeleh" w:date="2024-08-25T13:32:00Z" w16du:dateUtc="2024-08-25T10:32:00Z">
        <w:r>
          <w:rPr>
            <w:rFonts w:ascii="Arial" w:hAnsi="Arial" w:cs="Arial"/>
            <w:sz w:val="20"/>
            <w:szCs w:val="20"/>
          </w:rPr>
          <w:t>Subject:</w:t>
        </w:r>
        <w:r w:rsidRPr="00B50518">
          <w:rPr>
            <w:rFonts w:ascii="Arial" w:hAnsi="Arial" w:cs="Arial"/>
            <w:sz w:val="20"/>
            <w:szCs w:val="20"/>
          </w:rPr>
          <w:t xml:space="preserve"> </w:t>
        </w:r>
        <w:r>
          <w:rPr>
            <w:rFonts w:ascii="Arial" w:hAnsi="Arial" w:cs="Arial"/>
            <w:sz w:val="20"/>
            <w:szCs w:val="20"/>
          </w:rPr>
          <w:t>Chapter 2</w:t>
        </w:r>
      </w:ins>
    </w:p>
    <w:p w14:paraId="4C813DA3" w14:textId="77777777" w:rsidR="00BD333C" w:rsidRDefault="00BD333C" w:rsidP="00BD333C">
      <w:pPr>
        <w:spacing w:after="0" w:line="240" w:lineRule="auto"/>
        <w:contextualSpacing/>
        <w:rPr>
          <w:ins w:id="123" w:author="Thar Adeleh" w:date="2024-08-25T13:32:00Z" w16du:dateUtc="2024-08-25T10:32:00Z"/>
          <w:rFonts w:ascii="Arial" w:hAnsi="Arial" w:cs="Arial"/>
          <w:sz w:val="20"/>
          <w:szCs w:val="20"/>
        </w:rPr>
      </w:pPr>
      <w:ins w:id="124" w:author="Thar Adeleh" w:date="2024-08-25T13:32:00Z" w16du:dateUtc="2024-08-25T10:32:00Z">
        <w:r>
          <w:rPr>
            <w:rFonts w:ascii="Arial" w:hAnsi="Arial" w:cs="Arial"/>
            <w:sz w:val="20"/>
            <w:szCs w:val="20"/>
          </w:rPr>
          <w:t xml:space="preserve">Title: </w:t>
        </w:r>
        <w:r w:rsidRPr="00663269">
          <w:rPr>
            <w:rFonts w:ascii="Arial" w:hAnsi="Arial" w:cs="Arial"/>
            <w:sz w:val="20"/>
            <w:szCs w:val="20"/>
          </w:rPr>
          <w:t>The Essence of Nursing: Knowledge and Caring</w:t>
        </w:r>
      </w:ins>
    </w:p>
    <w:p w14:paraId="152663FE" w14:textId="77777777" w:rsidR="00BD333C" w:rsidRPr="00B50518" w:rsidRDefault="00BD333C" w:rsidP="00BD333C">
      <w:pPr>
        <w:spacing w:after="0" w:line="240" w:lineRule="auto"/>
        <w:contextualSpacing/>
        <w:rPr>
          <w:ins w:id="125" w:author="Thar Adeleh" w:date="2024-08-25T13:32:00Z" w16du:dateUtc="2024-08-25T10:32:00Z"/>
          <w:rFonts w:ascii="Arial" w:hAnsi="Arial" w:cs="Arial"/>
          <w:sz w:val="20"/>
          <w:szCs w:val="20"/>
        </w:rPr>
      </w:pPr>
      <w:ins w:id="126" w:author="Thar Adeleh" w:date="2024-08-25T13:32:00Z" w16du:dateUtc="2024-08-25T10:32:00Z">
        <w:r>
          <w:rPr>
            <w:rFonts w:ascii="Arial" w:hAnsi="Arial" w:cs="Arial"/>
            <w:sz w:val="20"/>
            <w:szCs w:val="20"/>
          </w:rPr>
          <w:t>Taxonomy:</w:t>
        </w:r>
        <w:r w:rsidRPr="00B50518">
          <w:rPr>
            <w:rFonts w:ascii="Arial" w:hAnsi="Arial" w:cs="Arial"/>
            <w:sz w:val="20"/>
            <w:szCs w:val="20"/>
          </w:rPr>
          <w:t xml:space="preserve"> Analysis</w:t>
        </w:r>
      </w:ins>
    </w:p>
    <w:p w14:paraId="748A600A" w14:textId="2F926CC9" w:rsidR="001D7211" w:rsidRPr="007B1072" w:rsidDel="00BD333C" w:rsidRDefault="001D7211" w:rsidP="005C7802">
      <w:pPr>
        <w:widowControl w:val="0"/>
        <w:autoSpaceDE w:val="0"/>
        <w:autoSpaceDN w:val="0"/>
        <w:adjustRightInd w:val="0"/>
        <w:spacing w:after="0" w:line="240" w:lineRule="auto"/>
        <w:contextualSpacing/>
        <w:rPr>
          <w:del w:id="127" w:author="Thar Adeleh" w:date="2024-08-25T13:32:00Z" w16du:dateUtc="2024-08-25T10:32:00Z"/>
          <w:rFonts w:ascii="Arial" w:hAnsi="Arial" w:cs="Arial"/>
          <w:sz w:val="20"/>
          <w:szCs w:val="20"/>
        </w:rPr>
      </w:pPr>
      <w:del w:id="128" w:author="Thar Adeleh" w:date="2024-08-25T13:32:00Z" w16du:dateUtc="2024-08-25T10:32:00Z">
        <w:r w:rsidRPr="007B1072" w:rsidDel="00BD333C">
          <w:rPr>
            <w:rFonts w:ascii="Arial" w:hAnsi="Arial" w:cs="Arial"/>
            <w:sz w:val="20"/>
            <w:szCs w:val="20"/>
          </w:rPr>
          <w:delText>Import Settings:</w:delText>
        </w:r>
      </w:del>
    </w:p>
    <w:p w14:paraId="7B934B00" w14:textId="60A340BB" w:rsidR="001D7211" w:rsidRPr="007B1072" w:rsidDel="00BD333C" w:rsidRDefault="001D7211" w:rsidP="005C7802">
      <w:pPr>
        <w:widowControl w:val="0"/>
        <w:autoSpaceDE w:val="0"/>
        <w:autoSpaceDN w:val="0"/>
        <w:adjustRightInd w:val="0"/>
        <w:spacing w:after="0" w:line="240" w:lineRule="auto"/>
        <w:contextualSpacing/>
        <w:rPr>
          <w:del w:id="129" w:author="Thar Adeleh" w:date="2024-08-25T13:32:00Z" w16du:dateUtc="2024-08-25T10:32:00Z"/>
          <w:rFonts w:ascii="Arial" w:hAnsi="Arial" w:cs="Arial"/>
          <w:sz w:val="20"/>
          <w:szCs w:val="20"/>
        </w:rPr>
      </w:pPr>
      <w:del w:id="130" w:author="Thar Adeleh" w:date="2024-08-25T13:32:00Z" w16du:dateUtc="2024-08-25T10:32:00Z">
        <w:r w:rsidRPr="007B1072" w:rsidDel="00BD333C">
          <w:rPr>
            <w:rFonts w:ascii="Arial" w:hAnsi="Arial" w:cs="Arial"/>
            <w:sz w:val="20"/>
            <w:szCs w:val="20"/>
          </w:rPr>
          <w:delText>Base Settings: Brownstone Default</w:delText>
        </w:r>
      </w:del>
    </w:p>
    <w:p w14:paraId="5CB14A71" w14:textId="35A3C5E3" w:rsidR="001D7211" w:rsidRPr="007B1072" w:rsidDel="00BD333C" w:rsidRDefault="001D7211" w:rsidP="005C7802">
      <w:pPr>
        <w:widowControl w:val="0"/>
        <w:autoSpaceDE w:val="0"/>
        <w:autoSpaceDN w:val="0"/>
        <w:adjustRightInd w:val="0"/>
        <w:spacing w:after="0" w:line="240" w:lineRule="auto"/>
        <w:contextualSpacing/>
        <w:rPr>
          <w:del w:id="131" w:author="Thar Adeleh" w:date="2024-08-25T13:32:00Z" w16du:dateUtc="2024-08-25T10:32:00Z"/>
          <w:rFonts w:ascii="Arial" w:hAnsi="Arial" w:cs="Arial"/>
          <w:sz w:val="20"/>
          <w:szCs w:val="20"/>
        </w:rPr>
      </w:pPr>
      <w:del w:id="132" w:author="Thar Adeleh" w:date="2024-08-25T13:32:00Z" w16du:dateUtc="2024-08-25T10:32:00Z">
        <w:r w:rsidRPr="007B1072" w:rsidDel="00BD333C">
          <w:rPr>
            <w:rFonts w:ascii="Arial" w:hAnsi="Arial" w:cs="Arial"/>
            <w:sz w:val="20"/>
            <w:szCs w:val="20"/>
          </w:rPr>
          <w:delText>Information Field: Complexity</w:delText>
        </w:r>
      </w:del>
    </w:p>
    <w:p w14:paraId="1881AC3E" w14:textId="725BC685" w:rsidR="001D7211" w:rsidRPr="007B1072" w:rsidDel="00BD333C" w:rsidRDefault="001D7211" w:rsidP="005C7802">
      <w:pPr>
        <w:widowControl w:val="0"/>
        <w:autoSpaceDE w:val="0"/>
        <w:autoSpaceDN w:val="0"/>
        <w:adjustRightInd w:val="0"/>
        <w:spacing w:after="0" w:line="240" w:lineRule="auto"/>
        <w:contextualSpacing/>
        <w:rPr>
          <w:del w:id="133" w:author="Thar Adeleh" w:date="2024-08-25T13:32:00Z" w16du:dateUtc="2024-08-25T10:32:00Z"/>
          <w:rFonts w:ascii="Arial" w:hAnsi="Arial" w:cs="Arial"/>
          <w:sz w:val="20"/>
          <w:szCs w:val="20"/>
        </w:rPr>
      </w:pPr>
      <w:del w:id="134" w:author="Thar Adeleh" w:date="2024-08-25T13:32:00Z" w16du:dateUtc="2024-08-25T10:32:00Z">
        <w:r w:rsidRPr="007B1072" w:rsidDel="00BD333C">
          <w:rPr>
            <w:rFonts w:ascii="Arial" w:hAnsi="Arial" w:cs="Arial"/>
            <w:sz w:val="20"/>
            <w:szCs w:val="20"/>
          </w:rPr>
          <w:delText>Information Field: Ahead</w:delText>
        </w:r>
      </w:del>
    </w:p>
    <w:p w14:paraId="41B97C2C" w14:textId="1E686EE9" w:rsidR="001D7211" w:rsidRPr="007B1072" w:rsidDel="00BD333C" w:rsidRDefault="001D7211" w:rsidP="005C7802">
      <w:pPr>
        <w:widowControl w:val="0"/>
        <w:autoSpaceDE w:val="0"/>
        <w:autoSpaceDN w:val="0"/>
        <w:adjustRightInd w:val="0"/>
        <w:spacing w:after="0" w:line="240" w:lineRule="auto"/>
        <w:contextualSpacing/>
        <w:rPr>
          <w:del w:id="135" w:author="Thar Adeleh" w:date="2024-08-25T13:32:00Z" w16du:dateUtc="2024-08-25T10:32:00Z"/>
          <w:rFonts w:ascii="Arial" w:hAnsi="Arial" w:cs="Arial"/>
          <w:sz w:val="20"/>
          <w:szCs w:val="20"/>
        </w:rPr>
      </w:pPr>
      <w:del w:id="136" w:author="Thar Adeleh" w:date="2024-08-25T13:32:00Z" w16du:dateUtc="2024-08-25T10:32:00Z">
        <w:r w:rsidRPr="007B1072" w:rsidDel="00BD333C">
          <w:rPr>
            <w:rFonts w:ascii="Arial" w:hAnsi="Arial" w:cs="Arial"/>
            <w:sz w:val="20"/>
            <w:szCs w:val="20"/>
          </w:rPr>
          <w:delText>Information Field: Subject</w:delText>
        </w:r>
      </w:del>
    </w:p>
    <w:p w14:paraId="03DD7FED" w14:textId="1B16F7A1" w:rsidR="001D7211" w:rsidRPr="007B1072" w:rsidDel="00BD333C" w:rsidRDefault="001D7211" w:rsidP="005C7802">
      <w:pPr>
        <w:widowControl w:val="0"/>
        <w:autoSpaceDE w:val="0"/>
        <w:autoSpaceDN w:val="0"/>
        <w:adjustRightInd w:val="0"/>
        <w:spacing w:after="0" w:line="240" w:lineRule="auto"/>
        <w:contextualSpacing/>
        <w:rPr>
          <w:del w:id="137" w:author="Thar Adeleh" w:date="2024-08-25T13:32:00Z" w16du:dateUtc="2024-08-25T10:32:00Z"/>
          <w:rFonts w:ascii="Arial" w:hAnsi="Arial" w:cs="Arial"/>
          <w:sz w:val="20"/>
          <w:szCs w:val="20"/>
        </w:rPr>
      </w:pPr>
      <w:del w:id="138" w:author="Thar Adeleh" w:date="2024-08-25T13:32:00Z" w16du:dateUtc="2024-08-25T10:32:00Z">
        <w:r w:rsidRPr="007B1072" w:rsidDel="00BD333C">
          <w:rPr>
            <w:rFonts w:ascii="Arial" w:hAnsi="Arial" w:cs="Arial"/>
            <w:sz w:val="20"/>
            <w:szCs w:val="20"/>
          </w:rPr>
          <w:delText>Information Field: Title</w:delText>
        </w:r>
      </w:del>
    </w:p>
    <w:p w14:paraId="638155B4" w14:textId="7515DF8F" w:rsidR="001D7211" w:rsidRPr="007B1072" w:rsidDel="00BD333C" w:rsidRDefault="001D7211" w:rsidP="005C7802">
      <w:pPr>
        <w:widowControl w:val="0"/>
        <w:autoSpaceDE w:val="0"/>
        <w:autoSpaceDN w:val="0"/>
        <w:adjustRightInd w:val="0"/>
        <w:spacing w:after="0" w:line="240" w:lineRule="auto"/>
        <w:contextualSpacing/>
        <w:rPr>
          <w:del w:id="139" w:author="Thar Adeleh" w:date="2024-08-25T13:32:00Z" w16du:dateUtc="2024-08-25T10:32:00Z"/>
          <w:rFonts w:ascii="Arial" w:hAnsi="Arial" w:cs="Arial"/>
          <w:sz w:val="20"/>
          <w:szCs w:val="20"/>
        </w:rPr>
      </w:pPr>
      <w:del w:id="140" w:author="Thar Adeleh" w:date="2024-08-25T13:32:00Z" w16du:dateUtc="2024-08-25T10:32:00Z">
        <w:r w:rsidRPr="007B1072" w:rsidDel="00BD333C">
          <w:rPr>
            <w:rFonts w:ascii="Arial" w:hAnsi="Arial" w:cs="Arial"/>
            <w:sz w:val="20"/>
            <w:szCs w:val="20"/>
          </w:rPr>
          <w:delText>Information Field: Taxonomy</w:delText>
        </w:r>
      </w:del>
    </w:p>
    <w:p w14:paraId="73C1B37A" w14:textId="0542332B" w:rsidR="001D7211" w:rsidRPr="007B1072" w:rsidDel="00BD333C" w:rsidRDefault="001D7211" w:rsidP="005C7802">
      <w:pPr>
        <w:widowControl w:val="0"/>
        <w:autoSpaceDE w:val="0"/>
        <w:autoSpaceDN w:val="0"/>
        <w:adjustRightInd w:val="0"/>
        <w:spacing w:after="0" w:line="240" w:lineRule="auto"/>
        <w:contextualSpacing/>
        <w:rPr>
          <w:del w:id="141" w:author="Thar Adeleh" w:date="2024-08-25T13:32:00Z" w16du:dateUtc="2024-08-25T10:32:00Z"/>
          <w:rFonts w:ascii="Arial" w:hAnsi="Arial" w:cs="Arial"/>
          <w:sz w:val="20"/>
          <w:szCs w:val="20"/>
        </w:rPr>
      </w:pPr>
      <w:del w:id="142" w:author="Thar Adeleh" w:date="2024-08-25T13:32:00Z" w16du:dateUtc="2024-08-25T10:32:00Z">
        <w:r w:rsidRPr="007B1072" w:rsidDel="00BD333C">
          <w:rPr>
            <w:rFonts w:ascii="Arial" w:hAnsi="Arial" w:cs="Arial"/>
            <w:sz w:val="20"/>
            <w:szCs w:val="20"/>
          </w:rPr>
          <w:delText>Highest Answer Letter: D</w:delText>
        </w:r>
      </w:del>
    </w:p>
    <w:p w14:paraId="690F4E66" w14:textId="7D8D22B9" w:rsidR="001D7211" w:rsidRPr="007B1072" w:rsidDel="00BD333C" w:rsidRDefault="001D7211" w:rsidP="005C7802">
      <w:pPr>
        <w:widowControl w:val="0"/>
        <w:autoSpaceDE w:val="0"/>
        <w:autoSpaceDN w:val="0"/>
        <w:adjustRightInd w:val="0"/>
        <w:spacing w:after="0" w:line="240" w:lineRule="auto"/>
        <w:contextualSpacing/>
        <w:rPr>
          <w:del w:id="143" w:author="Thar Adeleh" w:date="2024-08-25T13:32:00Z" w16du:dateUtc="2024-08-25T10:32:00Z"/>
          <w:rFonts w:ascii="Arial" w:hAnsi="Arial" w:cs="Arial"/>
          <w:sz w:val="20"/>
          <w:szCs w:val="20"/>
        </w:rPr>
      </w:pPr>
      <w:del w:id="144" w:author="Thar Adeleh" w:date="2024-08-25T13:32:00Z" w16du:dateUtc="2024-08-25T10:32:00Z">
        <w:r w:rsidRPr="007B1072" w:rsidDel="00BD333C">
          <w:rPr>
            <w:rFonts w:ascii="Arial" w:hAnsi="Arial" w:cs="Arial"/>
            <w:sz w:val="20"/>
            <w:szCs w:val="20"/>
          </w:rPr>
          <w:delText>Multiple Keywords in Same Paragraph: No</w:delText>
        </w:r>
      </w:del>
    </w:p>
    <w:p w14:paraId="0B3F7B4C" w14:textId="2415AA1F" w:rsidR="001D7211" w:rsidRPr="007B1072" w:rsidDel="00BD333C" w:rsidRDefault="001D7211" w:rsidP="005C7802">
      <w:pPr>
        <w:spacing w:after="0" w:line="240" w:lineRule="auto"/>
        <w:contextualSpacing/>
        <w:rPr>
          <w:del w:id="145" w:author="Thar Adeleh" w:date="2024-08-25T13:32:00Z" w16du:dateUtc="2024-08-25T10:32:00Z"/>
          <w:rFonts w:ascii="Arial" w:hAnsi="Arial" w:cs="Arial"/>
          <w:sz w:val="20"/>
          <w:szCs w:val="20"/>
        </w:rPr>
      </w:pPr>
      <w:del w:id="146" w:author="Thar Adeleh" w:date="2024-08-25T13:32:00Z" w16du:dateUtc="2024-08-25T10:32:00Z">
        <w:r w:rsidRPr="007B1072" w:rsidDel="00BD333C">
          <w:rPr>
            <w:rFonts w:ascii="Arial" w:hAnsi="Arial" w:cs="Arial"/>
            <w:sz w:val="20"/>
            <w:szCs w:val="20"/>
          </w:rPr>
          <w:delText xml:space="preserve">NAS ISBN13: </w:delText>
        </w:r>
        <w:r w:rsidRPr="00F6679E" w:rsidDel="00BD333C">
          <w:rPr>
            <w:rFonts w:ascii="Arial" w:hAnsi="Arial" w:cs="Arial"/>
            <w:sz w:val="20"/>
            <w:szCs w:val="20"/>
          </w:rPr>
          <w:delText>9781284127935</w:delText>
        </w:r>
        <w:r w:rsidRPr="007B1072" w:rsidDel="00BD333C">
          <w:rPr>
            <w:rFonts w:ascii="Arial" w:hAnsi="Arial" w:cs="Arial"/>
            <w:sz w:val="20"/>
            <w:szCs w:val="20"/>
          </w:rPr>
          <w:delText>, add to Ahead, Title tags</w:delText>
        </w:r>
      </w:del>
    </w:p>
    <w:p w14:paraId="5E0ACFA5" w14:textId="6E2C20E1" w:rsidR="00DB0066" w:rsidRPr="0002167F" w:rsidDel="00BD333C" w:rsidRDefault="00DB0066" w:rsidP="005C7802">
      <w:pPr>
        <w:widowControl w:val="0"/>
        <w:autoSpaceDE w:val="0"/>
        <w:autoSpaceDN w:val="0"/>
        <w:adjustRightInd w:val="0"/>
        <w:spacing w:after="0" w:line="240" w:lineRule="auto"/>
        <w:contextualSpacing/>
        <w:rPr>
          <w:del w:id="147" w:author="Thar Adeleh" w:date="2024-08-25T13:32:00Z" w16du:dateUtc="2024-08-25T10:32:00Z"/>
          <w:rFonts w:ascii="Arial" w:hAnsi="Arial" w:cs="Arial"/>
          <w:sz w:val="20"/>
          <w:szCs w:val="20"/>
        </w:rPr>
      </w:pPr>
    </w:p>
    <w:p w14:paraId="5FCCCA4D" w14:textId="2DF64BBB" w:rsidR="00DB0066" w:rsidRPr="0002167F" w:rsidDel="00BD333C" w:rsidRDefault="00DB0066" w:rsidP="005C7802">
      <w:pPr>
        <w:spacing w:after="0" w:line="240" w:lineRule="auto"/>
        <w:contextualSpacing/>
        <w:rPr>
          <w:del w:id="148" w:author="Thar Adeleh" w:date="2024-08-25T13:32:00Z" w16du:dateUtc="2024-08-25T10:32:00Z"/>
          <w:rFonts w:ascii="Arial" w:hAnsi="Arial" w:cs="Arial"/>
          <w:bCs/>
          <w:sz w:val="20"/>
          <w:szCs w:val="20"/>
        </w:rPr>
      </w:pPr>
    </w:p>
    <w:p w14:paraId="4E79D240" w14:textId="5CC3FF4D" w:rsidR="00DB0066" w:rsidRPr="0002167F" w:rsidDel="00BD333C" w:rsidRDefault="00DB0066" w:rsidP="005C7802">
      <w:pPr>
        <w:spacing w:after="0" w:line="240" w:lineRule="auto"/>
        <w:contextualSpacing/>
        <w:rPr>
          <w:del w:id="149" w:author="Thar Adeleh" w:date="2024-08-25T13:32:00Z" w16du:dateUtc="2024-08-25T10:32:00Z"/>
          <w:rFonts w:ascii="Arial" w:hAnsi="Arial" w:cs="Arial"/>
          <w:bCs/>
          <w:sz w:val="20"/>
          <w:szCs w:val="20"/>
        </w:rPr>
      </w:pPr>
    </w:p>
    <w:p w14:paraId="3283B8C4" w14:textId="5EBD2A41" w:rsidR="00011A6E" w:rsidRPr="0002167F" w:rsidDel="00BD333C" w:rsidRDefault="008B4FED" w:rsidP="005C7802">
      <w:pPr>
        <w:spacing w:after="0" w:line="240" w:lineRule="auto"/>
        <w:contextualSpacing/>
        <w:rPr>
          <w:del w:id="150" w:author="Thar Adeleh" w:date="2024-08-25T13:32:00Z" w16du:dateUtc="2024-08-25T10:32:00Z"/>
          <w:rFonts w:ascii="Arial" w:hAnsi="Arial" w:cs="Arial"/>
          <w:b/>
          <w:bCs/>
          <w:sz w:val="20"/>
          <w:szCs w:val="20"/>
        </w:rPr>
      </w:pPr>
      <w:del w:id="151" w:author="Thar Adeleh" w:date="2024-08-25T13:32:00Z" w16du:dateUtc="2024-08-25T10:32:00Z">
        <w:r w:rsidRPr="0002167F" w:rsidDel="00BD333C">
          <w:rPr>
            <w:rFonts w:ascii="Arial" w:hAnsi="Arial" w:cs="Arial"/>
            <w:b/>
            <w:bCs/>
            <w:sz w:val="20"/>
            <w:szCs w:val="20"/>
          </w:rPr>
          <w:delText>Chapter: Final</w:delText>
        </w:r>
      </w:del>
    </w:p>
    <w:p w14:paraId="0254170A" w14:textId="1A0AF04F" w:rsidR="00851B2D" w:rsidRPr="0002167F" w:rsidDel="00BD333C" w:rsidRDefault="00851B2D" w:rsidP="005C7802">
      <w:pPr>
        <w:spacing w:after="0" w:line="240" w:lineRule="auto"/>
        <w:contextualSpacing/>
        <w:rPr>
          <w:del w:id="152" w:author="Thar Adeleh" w:date="2024-08-25T13:32:00Z" w16du:dateUtc="2024-08-25T10:32:00Z"/>
          <w:rFonts w:ascii="Arial" w:hAnsi="Arial" w:cs="Arial"/>
          <w:bCs/>
          <w:sz w:val="20"/>
          <w:szCs w:val="20"/>
        </w:rPr>
      </w:pPr>
    </w:p>
    <w:p w14:paraId="6F049A52" w14:textId="30B1C15F" w:rsidR="00851B2D" w:rsidRPr="0002167F" w:rsidDel="00BD333C" w:rsidRDefault="00851B2D" w:rsidP="005C7802">
      <w:pPr>
        <w:spacing w:after="0" w:line="240" w:lineRule="auto"/>
        <w:contextualSpacing/>
        <w:rPr>
          <w:del w:id="153" w:author="Thar Adeleh" w:date="2024-08-25T13:32:00Z" w16du:dateUtc="2024-08-25T10:32:00Z"/>
          <w:rFonts w:ascii="Arial" w:hAnsi="Arial" w:cs="Arial"/>
          <w:bCs/>
          <w:sz w:val="20"/>
          <w:szCs w:val="20"/>
        </w:rPr>
      </w:pPr>
    </w:p>
    <w:p w14:paraId="1EA124C5" w14:textId="2E54159B" w:rsidR="00131593" w:rsidRPr="0002167F" w:rsidDel="00BD333C" w:rsidRDefault="00131593" w:rsidP="005C7802">
      <w:pPr>
        <w:spacing w:after="0" w:line="240" w:lineRule="auto"/>
        <w:contextualSpacing/>
        <w:rPr>
          <w:del w:id="154" w:author="Thar Adeleh" w:date="2024-08-25T13:32:00Z" w16du:dateUtc="2024-08-25T10:32:00Z"/>
          <w:rFonts w:ascii="Arial" w:hAnsi="Arial" w:cs="Arial"/>
          <w:bCs/>
          <w:sz w:val="20"/>
          <w:szCs w:val="20"/>
        </w:rPr>
      </w:pPr>
    </w:p>
    <w:p w14:paraId="270C500B" w14:textId="6ECE19F1" w:rsidR="00CB7E70" w:rsidRPr="0002167F" w:rsidDel="00BD333C" w:rsidRDefault="00CB7E70" w:rsidP="005C7802">
      <w:pPr>
        <w:spacing w:after="0" w:line="240" w:lineRule="auto"/>
        <w:contextualSpacing/>
        <w:rPr>
          <w:del w:id="155" w:author="Thar Adeleh" w:date="2024-08-25T13:32:00Z" w16du:dateUtc="2024-08-25T10:32:00Z"/>
          <w:rFonts w:ascii="Arial" w:hAnsi="Arial" w:cs="Arial"/>
          <w:b/>
          <w:sz w:val="20"/>
          <w:szCs w:val="20"/>
        </w:rPr>
      </w:pPr>
      <w:del w:id="156" w:author="Thar Adeleh" w:date="2024-08-25T13:32:00Z" w16du:dateUtc="2024-08-25T10:32:00Z">
        <w:r w:rsidRPr="0002167F" w:rsidDel="00BD333C">
          <w:rPr>
            <w:rFonts w:ascii="Arial" w:hAnsi="Arial" w:cs="Arial"/>
            <w:b/>
            <w:sz w:val="20"/>
            <w:szCs w:val="20"/>
          </w:rPr>
          <w:delText>Multiple Choice</w:delText>
        </w:r>
      </w:del>
    </w:p>
    <w:p w14:paraId="1E676B7F" w14:textId="73C62BDB" w:rsidR="00CB7E70" w:rsidRPr="0002167F" w:rsidDel="00BD333C" w:rsidRDefault="00CB7E70" w:rsidP="005C7802">
      <w:pPr>
        <w:spacing w:after="0" w:line="240" w:lineRule="auto"/>
        <w:contextualSpacing/>
        <w:rPr>
          <w:del w:id="157" w:author="Thar Adeleh" w:date="2024-08-25T13:32:00Z" w16du:dateUtc="2024-08-25T10:32:00Z"/>
          <w:rFonts w:ascii="Arial" w:hAnsi="Arial" w:cs="Arial"/>
          <w:sz w:val="20"/>
          <w:szCs w:val="20"/>
        </w:rPr>
      </w:pPr>
    </w:p>
    <w:p w14:paraId="0093B524" w14:textId="148D73C3" w:rsidR="00CB7E70" w:rsidRPr="0002167F" w:rsidDel="00BD333C" w:rsidRDefault="00CB7E70" w:rsidP="005C7802">
      <w:pPr>
        <w:spacing w:after="0" w:line="240" w:lineRule="auto"/>
        <w:contextualSpacing/>
        <w:rPr>
          <w:del w:id="158" w:author="Thar Adeleh" w:date="2024-08-25T13:32:00Z" w16du:dateUtc="2024-08-25T10:32:00Z"/>
          <w:rFonts w:ascii="Arial" w:hAnsi="Arial" w:cs="Arial"/>
          <w:sz w:val="20"/>
          <w:szCs w:val="20"/>
        </w:rPr>
      </w:pPr>
    </w:p>
    <w:p w14:paraId="3D98DCED" w14:textId="119EB56B" w:rsidR="00CB7E70" w:rsidRPr="0002167F" w:rsidDel="00BD333C" w:rsidRDefault="00CB7E70" w:rsidP="005C7802">
      <w:pPr>
        <w:spacing w:after="0" w:line="240" w:lineRule="auto"/>
        <w:contextualSpacing/>
        <w:rPr>
          <w:del w:id="159" w:author="Thar Adeleh" w:date="2024-08-25T13:32:00Z" w16du:dateUtc="2024-08-25T10:32:00Z"/>
          <w:rFonts w:ascii="Arial" w:hAnsi="Arial" w:cs="Arial"/>
          <w:sz w:val="20"/>
          <w:szCs w:val="20"/>
        </w:rPr>
      </w:pPr>
    </w:p>
    <w:p w14:paraId="2C604871" w14:textId="1634C460" w:rsidR="00022863" w:rsidRPr="00DB0066" w:rsidDel="00BD333C" w:rsidRDefault="00A846AC" w:rsidP="005C7802">
      <w:pPr>
        <w:spacing w:after="0" w:line="240" w:lineRule="auto"/>
        <w:contextualSpacing/>
        <w:rPr>
          <w:del w:id="160" w:author="Thar Adeleh" w:date="2024-08-25T13:32:00Z" w16du:dateUtc="2024-08-25T10:32:00Z"/>
          <w:rFonts w:ascii="Arial" w:hAnsi="Arial" w:cs="Arial"/>
          <w:sz w:val="20"/>
          <w:szCs w:val="20"/>
        </w:rPr>
      </w:pPr>
      <w:del w:id="161" w:author="Thar Adeleh" w:date="2024-08-25T13:32:00Z" w16du:dateUtc="2024-08-25T10:32:00Z">
        <w:r w:rsidRPr="00DB0066" w:rsidDel="00BD333C">
          <w:rPr>
            <w:rFonts w:ascii="Arial" w:hAnsi="Arial" w:cs="Arial"/>
            <w:sz w:val="20"/>
            <w:szCs w:val="20"/>
          </w:rPr>
          <w:delText>1. During Nightingale’s time</w:delText>
        </w:r>
        <w:r w:rsidR="00A342F6" w:rsidRPr="00DB0066" w:rsidDel="00BD333C">
          <w:rPr>
            <w:rFonts w:ascii="Arial" w:hAnsi="Arial" w:cs="Arial"/>
            <w:sz w:val="20"/>
            <w:szCs w:val="20"/>
          </w:rPr>
          <w:delText>,</w:delText>
        </w:r>
        <w:r w:rsidRPr="00DB0066" w:rsidDel="00BD333C">
          <w:rPr>
            <w:rFonts w:ascii="Arial" w:hAnsi="Arial" w:cs="Arial"/>
            <w:sz w:val="20"/>
            <w:szCs w:val="20"/>
          </w:rPr>
          <w:delText xml:space="preserve"> women</w:delText>
        </w:r>
        <w:r w:rsidR="000B358A" w:rsidRPr="00DB0066" w:rsidDel="00BD333C">
          <w:rPr>
            <w:rFonts w:ascii="Arial" w:hAnsi="Arial" w:cs="Arial"/>
            <w:sz w:val="20"/>
            <w:szCs w:val="20"/>
          </w:rPr>
          <w:delText xml:space="preserve"> typically:</w:delText>
        </w:r>
      </w:del>
    </w:p>
    <w:p w14:paraId="04C7DBEA" w14:textId="5B2DF8C5" w:rsidR="00A846AC" w:rsidRPr="00DB0066" w:rsidDel="00BD333C" w:rsidRDefault="008C685A" w:rsidP="005C7802">
      <w:pPr>
        <w:spacing w:after="0" w:line="240" w:lineRule="auto"/>
        <w:contextualSpacing/>
        <w:rPr>
          <w:del w:id="162" w:author="Thar Adeleh" w:date="2024-08-25T13:32:00Z" w16du:dateUtc="2024-08-25T10:32:00Z"/>
          <w:rFonts w:ascii="Arial" w:hAnsi="Arial" w:cs="Arial"/>
          <w:sz w:val="20"/>
          <w:szCs w:val="20"/>
        </w:rPr>
      </w:pPr>
      <w:del w:id="163" w:author="Thar Adeleh" w:date="2024-08-25T13:32:00Z" w16du:dateUtc="2024-08-25T10:32:00Z">
        <w:r w:rsidDel="00BD333C">
          <w:rPr>
            <w:rFonts w:ascii="Arial" w:hAnsi="Arial" w:cs="Arial"/>
            <w:sz w:val="20"/>
            <w:szCs w:val="20"/>
          </w:rPr>
          <w:delText>A)</w:delText>
        </w:r>
        <w:r w:rsidR="000B358A" w:rsidRPr="00DB0066" w:rsidDel="00BD333C">
          <w:rPr>
            <w:rFonts w:ascii="Arial" w:hAnsi="Arial" w:cs="Arial"/>
            <w:sz w:val="20"/>
            <w:szCs w:val="20"/>
          </w:rPr>
          <w:delText xml:space="preserve"> </w:delText>
        </w:r>
        <w:r w:rsidR="00E6498E" w:rsidDel="00BD333C">
          <w:rPr>
            <w:rFonts w:ascii="Arial" w:hAnsi="Arial" w:cs="Arial"/>
            <w:sz w:val="20"/>
            <w:szCs w:val="20"/>
          </w:rPr>
          <w:delText>w</w:delText>
        </w:r>
        <w:r w:rsidR="00A342F6" w:rsidRPr="00DB0066" w:rsidDel="00BD333C">
          <w:rPr>
            <w:rFonts w:ascii="Arial" w:hAnsi="Arial" w:cs="Arial"/>
            <w:sz w:val="20"/>
            <w:szCs w:val="20"/>
          </w:rPr>
          <w:delText>orked</w:delText>
        </w:r>
        <w:r w:rsidR="00A846AC" w:rsidRPr="00DB0066" w:rsidDel="00BD333C">
          <w:rPr>
            <w:rFonts w:ascii="Arial" w:hAnsi="Arial" w:cs="Arial"/>
            <w:sz w:val="20"/>
            <w:szCs w:val="20"/>
          </w:rPr>
          <w:delText xml:space="preserve"> outside the home</w:delText>
        </w:r>
        <w:r w:rsidR="00E6498E" w:rsidDel="00BD333C">
          <w:rPr>
            <w:rFonts w:ascii="Arial" w:hAnsi="Arial" w:cs="Arial"/>
            <w:sz w:val="20"/>
            <w:szCs w:val="20"/>
          </w:rPr>
          <w:delText>.</w:delText>
        </w:r>
      </w:del>
    </w:p>
    <w:p w14:paraId="024C50B7" w14:textId="74249F70" w:rsidR="00A846AC" w:rsidRPr="00DB0066" w:rsidDel="00BD333C" w:rsidRDefault="008C685A" w:rsidP="005C7802">
      <w:pPr>
        <w:spacing w:after="0" w:line="240" w:lineRule="auto"/>
        <w:contextualSpacing/>
        <w:rPr>
          <w:del w:id="164" w:author="Thar Adeleh" w:date="2024-08-25T13:32:00Z" w16du:dateUtc="2024-08-25T10:32:00Z"/>
          <w:rFonts w:ascii="Arial" w:hAnsi="Arial" w:cs="Arial"/>
          <w:sz w:val="20"/>
          <w:szCs w:val="20"/>
        </w:rPr>
      </w:pPr>
      <w:del w:id="165" w:author="Thar Adeleh" w:date="2024-08-25T13:32:00Z" w16du:dateUtc="2024-08-25T10:32:00Z">
        <w:r w:rsidDel="00BD333C">
          <w:rPr>
            <w:rFonts w:ascii="Arial" w:hAnsi="Arial" w:cs="Arial"/>
            <w:sz w:val="20"/>
            <w:szCs w:val="20"/>
          </w:rPr>
          <w:delText>B)</w:delText>
        </w:r>
        <w:r w:rsidR="00A846AC" w:rsidRPr="00DB0066" w:rsidDel="00BD333C">
          <w:rPr>
            <w:rFonts w:ascii="Arial" w:hAnsi="Arial" w:cs="Arial"/>
            <w:sz w:val="20"/>
            <w:szCs w:val="20"/>
          </w:rPr>
          <w:delText xml:space="preserve"> </w:delText>
        </w:r>
        <w:r w:rsidR="00E6498E" w:rsidDel="00BD333C">
          <w:rPr>
            <w:rFonts w:ascii="Arial" w:hAnsi="Arial" w:cs="Arial"/>
            <w:sz w:val="20"/>
            <w:szCs w:val="20"/>
          </w:rPr>
          <w:delText>w</w:delText>
        </w:r>
        <w:r w:rsidR="00A342F6" w:rsidRPr="00DB0066" w:rsidDel="00BD333C">
          <w:rPr>
            <w:rFonts w:ascii="Arial" w:hAnsi="Arial" w:cs="Arial"/>
            <w:sz w:val="20"/>
            <w:szCs w:val="20"/>
          </w:rPr>
          <w:delText>orked in t</w:delText>
        </w:r>
        <w:r w:rsidR="00BA537F" w:rsidRPr="00DB0066" w:rsidDel="00BD333C">
          <w:rPr>
            <w:rFonts w:ascii="Arial" w:hAnsi="Arial" w:cs="Arial"/>
            <w:sz w:val="20"/>
            <w:szCs w:val="20"/>
          </w:rPr>
          <w:delText>eaching</w:delText>
        </w:r>
        <w:r w:rsidR="00E6498E" w:rsidDel="00BD333C">
          <w:rPr>
            <w:rFonts w:ascii="Arial" w:hAnsi="Arial" w:cs="Arial"/>
            <w:sz w:val="20"/>
            <w:szCs w:val="20"/>
          </w:rPr>
          <w:delText>.</w:delText>
        </w:r>
      </w:del>
    </w:p>
    <w:p w14:paraId="44C13281" w14:textId="5866A5ED" w:rsidR="00A846AC" w:rsidRPr="00DB0066" w:rsidDel="00BD333C" w:rsidRDefault="008C685A" w:rsidP="005C7802">
      <w:pPr>
        <w:spacing w:after="0" w:line="240" w:lineRule="auto"/>
        <w:contextualSpacing/>
        <w:rPr>
          <w:del w:id="166" w:author="Thar Adeleh" w:date="2024-08-25T13:32:00Z" w16du:dateUtc="2024-08-25T10:32:00Z"/>
          <w:rFonts w:ascii="Arial" w:hAnsi="Arial" w:cs="Arial"/>
          <w:sz w:val="20"/>
          <w:szCs w:val="20"/>
        </w:rPr>
      </w:pPr>
      <w:del w:id="167" w:author="Thar Adeleh" w:date="2024-08-25T13:32:00Z" w16du:dateUtc="2024-08-25T10:32:00Z">
        <w:r w:rsidDel="00BD333C">
          <w:rPr>
            <w:rFonts w:ascii="Arial" w:hAnsi="Arial" w:cs="Arial"/>
            <w:sz w:val="20"/>
            <w:szCs w:val="20"/>
          </w:rPr>
          <w:delText>C)</w:delText>
        </w:r>
        <w:r w:rsidR="00A846AC" w:rsidRPr="00DB0066" w:rsidDel="00BD333C">
          <w:rPr>
            <w:rFonts w:ascii="Arial" w:hAnsi="Arial" w:cs="Arial"/>
            <w:sz w:val="20"/>
            <w:szCs w:val="20"/>
          </w:rPr>
          <w:delText xml:space="preserve"> </w:delText>
        </w:r>
        <w:r w:rsidR="00E6498E" w:rsidDel="00BD333C">
          <w:rPr>
            <w:rFonts w:ascii="Arial" w:hAnsi="Arial" w:cs="Arial"/>
            <w:sz w:val="20"/>
            <w:szCs w:val="20"/>
          </w:rPr>
          <w:delText>w</w:delText>
        </w:r>
        <w:r w:rsidR="00A342F6" w:rsidRPr="00DB0066" w:rsidDel="00BD333C">
          <w:rPr>
            <w:rFonts w:ascii="Arial" w:hAnsi="Arial" w:cs="Arial"/>
            <w:sz w:val="20"/>
            <w:szCs w:val="20"/>
          </w:rPr>
          <w:delText>orked in n</w:delText>
        </w:r>
        <w:r w:rsidR="00A846AC" w:rsidRPr="00DB0066" w:rsidDel="00BD333C">
          <w:rPr>
            <w:rFonts w:ascii="Arial" w:hAnsi="Arial" w:cs="Arial"/>
            <w:sz w:val="20"/>
            <w:szCs w:val="20"/>
          </w:rPr>
          <w:delText>ursing</w:delText>
        </w:r>
        <w:r w:rsidR="00E6498E" w:rsidDel="00BD333C">
          <w:rPr>
            <w:rFonts w:ascii="Arial" w:hAnsi="Arial" w:cs="Arial"/>
            <w:sz w:val="20"/>
            <w:szCs w:val="20"/>
          </w:rPr>
          <w:delText>.</w:delText>
        </w:r>
      </w:del>
    </w:p>
    <w:p w14:paraId="42BB5748" w14:textId="3E4E0E54" w:rsidR="00A846AC" w:rsidRPr="00DB0066" w:rsidDel="00BD333C" w:rsidRDefault="008C685A" w:rsidP="005C7802">
      <w:pPr>
        <w:spacing w:after="0" w:line="240" w:lineRule="auto"/>
        <w:contextualSpacing/>
        <w:rPr>
          <w:del w:id="168" w:author="Thar Adeleh" w:date="2024-08-25T13:32:00Z" w16du:dateUtc="2024-08-25T10:32:00Z"/>
          <w:rFonts w:ascii="Arial" w:hAnsi="Arial" w:cs="Arial"/>
          <w:sz w:val="20"/>
          <w:szCs w:val="20"/>
        </w:rPr>
      </w:pPr>
      <w:del w:id="169" w:author="Thar Adeleh" w:date="2024-08-25T13:32:00Z" w16du:dateUtc="2024-08-25T10:32:00Z">
        <w:r w:rsidDel="00BD333C">
          <w:rPr>
            <w:rFonts w:ascii="Arial" w:hAnsi="Arial" w:cs="Arial"/>
            <w:sz w:val="20"/>
            <w:szCs w:val="20"/>
          </w:rPr>
          <w:delText>D)</w:delText>
        </w:r>
        <w:r w:rsidR="00BA537F" w:rsidRPr="00DB0066" w:rsidDel="00BD333C">
          <w:rPr>
            <w:rFonts w:ascii="Arial" w:hAnsi="Arial" w:cs="Arial"/>
            <w:sz w:val="20"/>
            <w:szCs w:val="20"/>
          </w:rPr>
          <w:delText xml:space="preserve"> </w:delText>
        </w:r>
        <w:r w:rsidR="00E6498E" w:rsidDel="00BD333C">
          <w:rPr>
            <w:rFonts w:ascii="Arial" w:hAnsi="Arial" w:cs="Arial"/>
            <w:sz w:val="20"/>
            <w:szCs w:val="20"/>
          </w:rPr>
          <w:delText>d</w:delText>
        </w:r>
        <w:r w:rsidR="00BA537F" w:rsidRPr="00DB0066" w:rsidDel="00BD333C">
          <w:rPr>
            <w:rFonts w:ascii="Arial" w:hAnsi="Arial" w:cs="Arial"/>
            <w:sz w:val="20"/>
            <w:szCs w:val="20"/>
          </w:rPr>
          <w:delText>id not work outside the home</w:delText>
        </w:r>
        <w:r w:rsidR="00E6498E" w:rsidDel="00BD333C">
          <w:rPr>
            <w:rFonts w:ascii="Arial" w:hAnsi="Arial" w:cs="Arial"/>
            <w:sz w:val="20"/>
            <w:szCs w:val="20"/>
          </w:rPr>
          <w:delText>.</w:delText>
        </w:r>
      </w:del>
    </w:p>
    <w:p w14:paraId="28103C86" w14:textId="1956AB40" w:rsidR="00B65917" w:rsidRPr="00DB0066" w:rsidDel="00BD333C" w:rsidRDefault="00146778" w:rsidP="005C7802">
      <w:pPr>
        <w:spacing w:after="0" w:line="240" w:lineRule="auto"/>
        <w:contextualSpacing/>
        <w:rPr>
          <w:del w:id="170" w:author="Thar Adeleh" w:date="2024-08-25T13:32:00Z" w16du:dateUtc="2024-08-25T10:32:00Z"/>
          <w:rFonts w:ascii="Arial" w:hAnsi="Arial" w:cs="Arial"/>
          <w:sz w:val="20"/>
          <w:szCs w:val="20"/>
        </w:rPr>
      </w:pPr>
      <w:del w:id="171" w:author="Thar Adeleh" w:date="2024-08-25T13:32:00Z" w16du:dateUtc="2024-08-25T10:32:00Z">
        <w:r w:rsidDel="00BD333C">
          <w:rPr>
            <w:rFonts w:ascii="Arial" w:hAnsi="Arial" w:cs="Arial"/>
            <w:sz w:val="20"/>
            <w:szCs w:val="20"/>
          </w:rPr>
          <w:delText>Ans:</w:delText>
        </w:r>
        <w:r w:rsidR="00B65917" w:rsidRPr="00DB0066" w:rsidDel="00BD333C">
          <w:rPr>
            <w:rFonts w:ascii="Arial" w:hAnsi="Arial" w:cs="Arial"/>
            <w:sz w:val="20"/>
            <w:szCs w:val="20"/>
          </w:rPr>
          <w:delText xml:space="preserve"> </w:delText>
        </w:r>
        <w:r w:rsidR="00983276" w:rsidDel="00BD333C">
          <w:rPr>
            <w:rFonts w:ascii="Arial" w:hAnsi="Arial" w:cs="Arial"/>
            <w:sz w:val="20"/>
            <w:szCs w:val="20"/>
          </w:rPr>
          <w:delText>D</w:delText>
        </w:r>
      </w:del>
    </w:p>
    <w:p w14:paraId="11EEB294" w14:textId="4A3A2EA4" w:rsidR="00144B8F" w:rsidRPr="00DB0066" w:rsidDel="00BD333C" w:rsidRDefault="00144B8F" w:rsidP="005C7802">
      <w:pPr>
        <w:spacing w:after="0" w:line="240" w:lineRule="auto"/>
        <w:contextualSpacing/>
        <w:rPr>
          <w:del w:id="172" w:author="Thar Adeleh" w:date="2024-08-25T13:32:00Z" w16du:dateUtc="2024-08-25T10:32:00Z"/>
          <w:rFonts w:ascii="Arial" w:hAnsi="Arial" w:cs="Arial"/>
          <w:sz w:val="20"/>
          <w:szCs w:val="20"/>
        </w:rPr>
      </w:pPr>
      <w:del w:id="173" w:author="Thar Adeleh" w:date="2024-08-25T13:32:00Z" w16du:dateUtc="2024-08-25T10:32:00Z">
        <w:r w:rsidDel="00BD333C">
          <w:rPr>
            <w:rFonts w:ascii="Arial" w:hAnsi="Arial" w:cs="Arial"/>
            <w:sz w:val="20"/>
            <w:szCs w:val="20"/>
          </w:rPr>
          <w:delText>Complexity:</w:delText>
        </w:r>
        <w:r w:rsidR="00B02F16" w:rsidDel="00BD333C">
          <w:rPr>
            <w:rFonts w:ascii="Arial" w:hAnsi="Arial" w:cs="Arial"/>
            <w:sz w:val="20"/>
            <w:szCs w:val="20"/>
          </w:rPr>
          <w:delText xml:space="preserve"> Easy</w:delText>
        </w:r>
      </w:del>
    </w:p>
    <w:p w14:paraId="0D459FB3" w14:textId="71F12D70" w:rsidR="003627D3" w:rsidDel="00BD333C" w:rsidRDefault="003627D3" w:rsidP="005C7802">
      <w:pPr>
        <w:spacing w:after="0" w:line="240" w:lineRule="auto"/>
        <w:contextualSpacing/>
        <w:rPr>
          <w:del w:id="174" w:author="Thar Adeleh" w:date="2024-08-25T13:32:00Z" w16du:dateUtc="2024-08-25T10:32:00Z"/>
          <w:rFonts w:ascii="Arial" w:hAnsi="Arial" w:cs="Arial"/>
          <w:sz w:val="20"/>
          <w:szCs w:val="20"/>
        </w:rPr>
      </w:pPr>
      <w:del w:id="175" w:author="Thar Adeleh" w:date="2024-08-25T13:32:00Z" w16du:dateUtc="2024-08-25T10:32:00Z">
        <w:r w:rsidDel="00BD333C">
          <w:rPr>
            <w:rFonts w:ascii="Arial" w:hAnsi="Arial" w:cs="Arial"/>
            <w:sz w:val="20"/>
            <w:szCs w:val="20"/>
          </w:rPr>
          <w:delText xml:space="preserve">Ahead: </w:delText>
        </w:r>
        <w:r w:rsidR="00E96B3C" w:rsidRPr="00DB0066" w:rsidDel="00BD333C">
          <w:rPr>
            <w:rFonts w:ascii="Arial" w:hAnsi="Arial" w:cs="Arial"/>
            <w:sz w:val="20"/>
            <w:szCs w:val="20"/>
          </w:rPr>
          <w:delText>From Past to Present: Nursing History</w:delText>
        </w:r>
      </w:del>
    </w:p>
    <w:p w14:paraId="430C57E4" w14:textId="7E8F3E80" w:rsidR="00E86B06" w:rsidDel="00BD333C" w:rsidRDefault="00146778" w:rsidP="005C7802">
      <w:pPr>
        <w:spacing w:after="0" w:line="240" w:lineRule="auto"/>
        <w:contextualSpacing/>
        <w:rPr>
          <w:del w:id="176" w:author="Thar Adeleh" w:date="2024-08-25T13:32:00Z" w16du:dateUtc="2024-08-25T10:32:00Z"/>
          <w:rFonts w:ascii="Arial" w:hAnsi="Arial" w:cs="Arial"/>
          <w:sz w:val="20"/>
          <w:szCs w:val="20"/>
        </w:rPr>
      </w:pPr>
      <w:del w:id="177" w:author="Thar Adeleh" w:date="2024-08-25T13:32:00Z" w16du:dateUtc="2024-08-25T10:32:00Z">
        <w:r w:rsidDel="00BD333C">
          <w:rPr>
            <w:rFonts w:ascii="Arial" w:hAnsi="Arial" w:cs="Arial"/>
            <w:sz w:val="20"/>
            <w:szCs w:val="20"/>
          </w:rPr>
          <w:delText>Subject:</w:delText>
        </w:r>
        <w:r w:rsidR="00B65917" w:rsidRPr="00DB0066" w:rsidDel="00BD333C">
          <w:rPr>
            <w:rFonts w:ascii="Arial" w:hAnsi="Arial" w:cs="Arial"/>
            <w:sz w:val="20"/>
            <w:szCs w:val="20"/>
          </w:rPr>
          <w:delText xml:space="preserve"> </w:delText>
        </w:r>
        <w:r w:rsidR="00B02F16" w:rsidDel="00BD333C">
          <w:rPr>
            <w:rFonts w:ascii="Arial" w:hAnsi="Arial" w:cs="Arial"/>
            <w:sz w:val="20"/>
            <w:szCs w:val="20"/>
          </w:rPr>
          <w:delText>Chapter 1</w:delText>
        </w:r>
      </w:del>
    </w:p>
    <w:p w14:paraId="04628D8F" w14:textId="2085D053" w:rsidR="001D7211" w:rsidDel="00BD333C" w:rsidRDefault="001D7211" w:rsidP="005C7802">
      <w:pPr>
        <w:spacing w:after="0" w:line="240" w:lineRule="auto"/>
        <w:contextualSpacing/>
        <w:rPr>
          <w:del w:id="178" w:author="Thar Adeleh" w:date="2024-08-25T13:32:00Z" w16du:dateUtc="2024-08-25T10:32:00Z"/>
          <w:rFonts w:ascii="Arial" w:hAnsi="Arial" w:cs="Arial"/>
          <w:sz w:val="20"/>
          <w:szCs w:val="20"/>
        </w:rPr>
      </w:pPr>
      <w:del w:id="179" w:author="Thar Adeleh" w:date="2024-08-25T13:32:00Z" w16du:dateUtc="2024-08-25T10:32:00Z">
        <w:r w:rsidDel="00BD333C">
          <w:rPr>
            <w:rFonts w:ascii="Arial" w:hAnsi="Arial" w:cs="Arial"/>
            <w:sz w:val="20"/>
            <w:szCs w:val="20"/>
          </w:rPr>
          <w:delText xml:space="preserve">Title: </w:delText>
        </w:r>
        <w:r w:rsidRPr="001D7211" w:rsidDel="00BD333C">
          <w:rPr>
            <w:rFonts w:ascii="Arial" w:hAnsi="Arial" w:cs="Arial"/>
            <w:sz w:val="20"/>
            <w:szCs w:val="20"/>
          </w:rPr>
          <w:delText>Professional Nursing: History and Development of the Nursing Profession</w:delText>
        </w:r>
      </w:del>
    </w:p>
    <w:p w14:paraId="4B9492B4" w14:textId="3B023334" w:rsidR="00B65917" w:rsidRPr="00DB0066" w:rsidDel="00BD333C" w:rsidRDefault="00805B64" w:rsidP="005C7802">
      <w:pPr>
        <w:spacing w:after="0" w:line="240" w:lineRule="auto"/>
        <w:contextualSpacing/>
        <w:rPr>
          <w:del w:id="180" w:author="Thar Adeleh" w:date="2024-08-25T13:32:00Z" w16du:dateUtc="2024-08-25T10:32:00Z"/>
          <w:rFonts w:ascii="Arial" w:hAnsi="Arial" w:cs="Arial"/>
          <w:sz w:val="20"/>
          <w:szCs w:val="20"/>
        </w:rPr>
      </w:pPr>
      <w:del w:id="181" w:author="Thar Adeleh" w:date="2024-08-25T13:32:00Z" w16du:dateUtc="2024-08-25T10:32:00Z">
        <w:r w:rsidDel="00BD333C">
          <w:rPr>
            <w:rFonts w:ascii="Arial" w:hAnsi="Arial" w:cs="Arial"/>
            <w:sz w:val="20"/>
            <w:szCs w:val="20"/>
          </w:rPr>
          <w:delText>Taxonomy:</w:delText>
        </w:r>
        <w:r w:rsidR="00B02F16" w:rsidDel="00BD333C">
          <w:rPr>
            <w:rFonts w:ascii="Arial" w:hAnsi="Arial" w:cs="Arial"/>
            <w:sz w:val="20"/>
            <w:szCs w:val="20"/>
          </w:rPr>
          <w:delText xml:space="preserve"> </w:delText>
        </w:r>
        <w:r w:rsidR="006C1824" w:rsidDel="00BD333C">
          <w:rPr>
            <w:rFonts w:ascii="Arial" w:hAnsi="Arial" w:cs="Arial"/>
            <w:sz w:val="20"/>
            <w:szCs w:val="20"/>
          </w:rPr>
          <w:delText>Recall</w:delText>
        </w:r>
      </w:del>
    </w:p>
    <w:p w14:paraId="1DCCEB2B" w14:textId="5E731B18" w:rsidR="00A846AC" w:rsidDel="00BD333C" w:rsidRDefault="00A846AC" w:rsidP="005C7802">
      <w:pPr>
        <w:spacing w:after="0" w:line="240" w:lineRule="auto"/>
        <w:contextualSpacing/>
        <w:rPr>
          <w:del w:id="182" w:author="Thar Adeleh" w:date="2024-08-25T13:32:00Z" w16du:dateUtc="2024-08-25T10:32:00Z"/>
          <w:rFonts w:ascii="Arial" w:hAnsi="Arial" w:cs="Arial"/>
          <w:b/>
          <w:sz w:val="20"/>
          <w:szCs w:val="20"/>
        </w:rPr>
      </w:pPr>
    </w:p>
    <w:p w14:paraId="59669A0D" w14:textId="00E35352" w:rsidR="00104F6F" w:rsidDel="00BD333C" w:rsidRDefault="00104F6F" w:rsidP="005C7802">
      <w:pPr>
        <w:spacing w:after="0" w:line="240" w:lineRule="auto"/>
        <w:contextualSpacing/>
        <w:rPr>
          <w:del w:id="183" w:author="Thar Adeleh" w:date="2024-08-25T13:32:00Z" w16du:dateUtc="2024-08-25T10:32:00Z"/>
          <w:rFonts w:ascii="Arial" w:hAnsi="Arial" w:cs="Arial"/>
          <w:b/>
          <w:sz w:val="20"/>
          <w:szCs w:val="20"/>
        </w:rPr>
      </w:pPr>
    </w:p>
    <w:p w14:paraId="5030BEDC" w14:textId="2C001DF9" w:rsidR="00104F6F" w:rsidRPr="00DB0066" w:rsidDel="00BD333C" w:rsidRDefault="00104F6F" w:rsidP="005C7802">
      <w:pPr>
        <w:spacing w:after="0" w:line="240" w:lineRule="auto"/>
        <w:contextualSpacing/>
        <w:rPr>
          <w:del w:id="184" w:author="Thar Adeleh" w:date="2024-08-25T13:32:00Z" w16du:dateUtc="2024-08-25T10:32:00Z"/>
          <w:rFonts w:ascii="Arial" w:hAnsi="Arial" w:cs="Arial"/>
          <w:b/>
          <w:sz w:val="20"/>
          <w:szCs w:val="20"/>
        </w:rPr>
      </w:pPr>
    </w:p>
    <w:p w14:paraId="7916EB77" w14:textId="4F3DFC0B" w:rsidR="00A846AC" w:rsidRPr="00DB0066" w:rsidDel="00BD333C" w:rsidRDefault="00A846AC" w:rsidP="005C7802">
      <w:pPr>
        <w:spacing w:after="0" w:line="240" w:lineRule="auto"/>
        <w:contextualSpacing/>
        <w:rPr>
          <w:del w:id="185" w:author="Thar Adeleh" w:date="2024-08-25T13:32:00Z" w16du:dateUtc="2024-08-25T10:32:00Z"/>
          <w:rFonts w:ascii="Arial" w:hAnsi="Arial" w:cs="Arial"/>
          <w:sz w:val="20"/>
          <w:szCs w:val="20"/>
        </w:rPr>
      </w:pPr>
      <w:del w:id="186" w:author="Thar Adeleh" w:date="2024-08-25T13:32:00Z" w16du:dateUtc="2024-08-25T10:32:00Z">
        <w:r w:rsidRPr="00DB0066" w:rsidDel="00BD333C">
          <w:rPr>
            <w:rFonts w:ascii="Arial" w:hAnsi="Arial" w:cs="Arial"/>
            <w:sz w:val="20"/>
            <w:szCs w:val="20"/>
          </w:rPr>
          <w:delText>2. Nursing as a profession has a social contract with which of the following?</w:delText>
        </w:r>
      </w:del>
    </w:p>
    <w:p w14:paraId="7F54237F" w14:textId="334558FD" w:rsidR="00A846AC" w:rsidRPr="00DB0066" w:rsidDel="00BD333C" w:rsidRDefault="008C685A" w:rsidP="005C7802">
      <w:pPr>
        <w:spacing w:after="0" w:line="240" w:lineRule="auto"/>
        <w:contextualSpacing/>
        <w:rPr>
          <w:del w:id="187" w:author="Thar Adeleh" w:date="2024-08-25T13:32:00Z" w16du:dateUtc="2024-08-25T10:32:00Z"/>
          <w:rFonts w:ascii="Arial" w:hAnsi="Arial" w:cs="Arial"/>
          <w:sz w:val="20"/>
          <w:szCs w:val="20"/>
        </w:rPr>
      </w:pPr>
      <w:del w:id="188" w:author="Thar Adeleh" w:date="2024-08-25T13:32:00Z" w16du:dateUtc="2024-08-25T10:32:00Z">
        <w:r w:rsidDel="00BD333C">
          <w:rPr>
            <w:rFonts w:ascii="Arial" w:hAnsi="Arial" w:cs="Arial"/>
            <w:sz w:val="20"/>
            <w:szCs w:val="20"/>
          </w:rPr>
          <w:delText>A)</w:delText>
        </w:r>
        <w:r w:rsidR="00A846AC" w:rsidRPr="00DB0066" w:rsidDel="00BD333C">
          <w:rPr>
            <w:rFonts w:ascii="Arial" w:hAnsi="Arial" w:cs="Arial"/>
            <w:sz w:val="20"/>
            <w:szCs w:val="20"/>
          </w:rPr>
          <w:delText xml:space="preserve"> Society</w:delText>
        </w:r>
      </w:del>
    </w:p>
    <w:p w14:paraId="59E2B54C" w14:textId="26BBED54" w:rsidR="00A846AC" w:rsidRPr="00DB0066" w:rsidDel="00BD333C" w:rsidRDefault="008C685A" w:rsidP="005C7802">
      <w:pPr>
        <w:spacing w:after="0" w:line="240" w:lineRule="auto"/>
        <w:contextualSpacing/>
        <w:rPr>
          <w:del w:id="189" w:author="Thar Adeleh" w:date="2024-08-25T13:32:00Z" w16du:dateUtc="2024-08-25T10:32:00Z"/>
          <w:rFonts w:ascii="Arial" w:hAnsi="Arial" w:cs="Arial"/>
          <w:sz w:val="20"/>
          <w:szCs w:val="20"/>
        </w:rPr>
      </w:pPr>
      <w:del w:id="190" w:author="Thar Adeleh" w:date="2024-08-25T13:32:00Z" w16du:dateUtc="2024-08-25T10:32:00Z">
        <w:r w:rsidDel="00BD333C">
          <w:rPr>
            <w:rFonts w:ascii="Arial" w:hAnsi="Arial" w:cs="Arial"/>
            <w:sz w:val="20"/>
            <w:szCs w:val="20"/>
          </w:rPr>
          <w:delText>B)</w:delText>
        </w:r>
        <w:r w:rsidR="00A846AC" w:rsidRPr="00DB0066" w:rsidDel="00BD333C">
          <w:rPr>
            <w:rFonts w:ascii="Arial" w:hAnsi="Arial" w:cs="Arial"/>
            <w:sz w:val="20"/>
            <w:szCs w:val="20"/>
          </w:rPr>
          <w:delText xml:space="preserve"> NCLEX</w:delText>
        </w:r>
      </w:del>
    </w:p>
    <w:p w14:paraId="69520FAE" w14:textId="07B488C8" w:rsidR="00A846AC" w:rsidRPr="00DB0066" w:rsidDel="00BD333C" w:rsidRDefault="008C685A" w:rsidP="005C7802">
      <w:pPr>
        <w:spacing w:after="0" w:line="240" w:lineRule="auto"/>
        <w:contextualSpacing/>
        <w:rPr>
          <w:del w:id="191" w:author="Thar Adeleh" w:date="2024-08-25T13:32:00Z" w16du:dateUtc="2024-08-25T10:32:00Z"/>
          <w:rFonts w:ascii="Arial" w:hAnsi="Arial" w:cs="Arial"/>
          <w:sz w:val="20"/>
          <w:szCs w:val="20"/>
        </w:rPr>
      </w:pPr>
      <w:del w:id="192" w:author="Thar Adeleh" w:date="2024-08-25T13:32:00Z" w16du:dateUtc="2024-08-25T10:32:00Z">
        <w:r w:rsidDel="00BD333C">
          <w:rPr>
            <w:rFonts w:ascii="Arial" w:hAnsi="Arial" w:cs="Arial"/>
            <w:sz w:val="20"/>
            <w:szCs w:val="20"/>
          </w:rPr>
          <w:delText>C)</w:delText>
        </w:r>
        <w:r w:rsidR="00A846AC" w:rsidRPr="00DB0066" w:rsidDel="00BD333C">
          <w:rPr>
            <w:rFonts w:ascii="Arial" w:hAnsi="Arial" w:cs="Arial"/>
            <w:sz w:val="20"/>
            <w:szCs w:val="20"/>
          </w:rPr>
          <w:delText xml:space="preserve"> Physicians and other healthcare providers</w:delText>
        </w:r>
      </w:del>
    </w:p>
    <w:p w14:paraId="0C3075B5" w14:textId="276FA8FC" w:rsidR="00A846AC" w:rsidRPr="00DB0066" w:rsidDel="00BD333C" w:rsidRDefault="008C685A" w:rsidP="005C7802">
      <w:pPr>
        <w:spacing w:after="0" w:line="240" w:lineRule="auto"/>
        <w:contextualSpacing/>
        <w:rPr>
          <w:del w:id="193" w:author="Thar Adeleh" w:date="2024-08-25T13:32:00Z" w16du:dateUtc="2024-08-25T10:32:00Z"/>
          <w:rFonts w:ascii="Arial" w:hAnsi="Arial" w:cs="Arial"/>
          <w:sz w:val="20"/>
          <w:szCs w:val="20"/>
        </w:rPr>
      </w:pPr>
      <w:del w:id="194" w:author="Thar Adeleh" w:date="2024-08-25T13:32:00Z" w16du:dateUtc="2024-08-25T10:32:00Z">
        <w:r w:rsidDel="00BD333C">
          <w:rPr>
            <w:rFonts w:ascii="Arial" w:hAnsi="Arial" w:cs="Arial"/>
            <w:sz w:val="20"/>
            <w:szCs w:val="20"/>
          </w:rPr>
          <w:delText>D)</w:delText>
        </w:r>
        <w:r w:rsidR="00A846AC" w:rsidRPr="00DB0066" w:rsidDel="00BD333C">
          <w:rPr>
            <w:rFonts w:ascii="Arial" w:hAnsi="Arial" w:cs="Arial"/>
            <w:sz w:val="20"/>
            <w:szCs w:val="20"/>
          </w:rPr>
          <w:delText xml:space="preserve"> </w:delText>
        </w:r>
        <w:r w:rsidR="00DB660E" w:rsidDel="00BD333C">
          <w:rPr>
            <w:rFonts w:ascii="Arial" w:hAnsi="Arial" w:cs="Arial"/>
            <w:sz w:val="20"/>
            <w:szCs w:val="20"/>
          </w:rPr>
          <w:delText>Medical equipment distributors</w:delText>
        </w:r>
      </w:del>
    </w:p>
    <w:p w14:paraId="3A205F05" w14:textId="517A74E4" w:rsidR="00A73E68" w:rsidRPr="00DB0066" w:rsidDel="00BD333C" w:rsidRDefault="00146778" w:rsidP="005C7802">
      <w:pPr>
        <w:spacing w:after="0" w:line="240" w:lineRule="auto"/>
        <w:contextualSpacing/>
        <w:rPr>
          <w:del w:id="195" w:author="Thar Adeleh" w:date="2024-08-25T13:32:00Z" w16du:dateUtc="2024-08-25T10:32:00Z"/>
          <w:rFonts w:ascii="Arial" w:hAnsi="Arial" w:cs="Arial"/>
          <w:sz w:val="20"/>
          <w:szCs w:val="20"/>
        </w:rPr>
      </w:pPr>
      <w:del w:id="196" w:author="Thar Adeleh" w:date="2024-08-25T13:32:00Z" w16du:dateUtc="2024-08-25T10:32:00Z">
        <w:r w:rsidDel="00BD333C">
          <w:rPr>
            <w:rFonts w:ascii="Arial" w:hAnsi="Arial" w:cs="Arial"/>
            <w:sz w:val="20"/>
            <w:szCs w:val="20"/>
          </w:rPr>
          <w:delText>Ans:</w:delText>
        </w:r>
        <w:r w:rsidR="00A73E68" w:rsidRPr="00DB0066" w:rsidDel="00BD333C">
          <w:rPr>
            <w:rFonts w:ascii="Arial" w:hAnsi="Arial" w:cs="Arial"/>
            <w:sz w:val="20"/>
            <w:szCs w:val="20"/>
          </w:rPr>
          <w:delText xml:space="preserve"> </w:delText>
        </w:r>
        <w:r w:rsidR="00016C28" w:rsidDel="00BD333C">
          <w:rPr>
            <w:rFonts w:ascii="Arial" w:hAnsi="Arial" w:cs="Arial"/>
            <w:sz w:val="20"/>
            <w:szCs w:val="20"/>
          </w:rPr>
          <w:delText>A</w:delText>
        </w:r>
      </w:del>
    </w:p>
    <w:p w14:paraId="06EA1A7C" w14:textId="639EAE27" w:rsidR="00DB780B" w:rsidRPr="00DB0066" w:rsidDel="00BD333C" w:rsidRDefault="00DB780B" w:rsidP="005C7802">
      <w:pPr>
        <w:spacing w:after="0" w:line="240" w:lineRule="auto"/>
        <w:contextualSpacing/>
        <w:rPr>
          <w:del w:id="197" w:author="Thar Adeleh" w:date="2024-08-25T13:32:00Z" w16du:dateUtc="2024-08-25T10:32:00Z"/>
          <w:rFonts w:ascii="Arial" w:hAnsi="Arial" w:cs="Arial"/>
          <w:sz w:val="20"/>
          <w:szCs w:val="20"/>
        </w:rPr>
      </w:pPr>
      <w:del w:id="198" w:author="Thar Adeleh" w:date="2024-08-25T13:32:00Z" w16du:dateUtc="2024-08-25T10:32:00Z">
        <w:r w:rsidDel="00BD333C">
          <w:rPr>
            <w:rFonts w:ascii="Arial" w:hAnsi="Arial" w:cs="Arial"/>
            <w:sz w:val="20"/>
            <w:szCs w:val="20"/>
          </w:rPr>
          <w:delText>Complexity: Moderate</w:delText>
        </w:r>
      </w:del>
    </w:p>
    <w:p w14:paraId="5E06CE74" w14:textId="762F7ED8" w:rsidR="00683D57" w:rsidDel="00BD333C" w:rsidRDefault="00683D57" w:rsidP="005C7802">
      <w:pPr>
        <w:spacing w:after="0" w:line="240" w:lineRule="auto"/>
        <w:contextualSpacing/>
        <w:rPr>
          <w:del w:id="199" w:author="Thar Adeleh" w:date="2024-08-25T13:32:00Z" w16du:dateUtc="2024-08-25T10:32:00Z"/>
          <w:rFonts w:ascii="Arial" w:hAnsi="Arial" w:cs="Arial"/>
          <w:sz w:val="20"/>
          <w:szCs w:val="20"/>
        </w:rPr>
      </w:pPr>
      <w:del w:id="200" w:author="Thar Adeleh" w:date="2024-08-25T13:32:00Z" w16du:dateUtc="2024-08-25T10:32:00Z">
        <w:r w:rsidDel="00BD333C">
          <w:rPr>
            <w:rFonts w:ascii="Arial" w:hAnsi="Arial" w:cs="Arial"/>
            <w:sz w:val="20"/>
            <w:szCs w:val="20"/>
          </w:rPr>
          <w:delText>Ahead:</w:delText>
        </w:r>
        <w:r w:rsidR="00A34850" w:rsidDel="00BD333C">
          <w:rPr>
            <w:rFonts w:ascii="Arial" w:hAnsi="Arial" w:cs="Arial"/>
            <w:sz w:val="20"/>
            <w:szCs w:val="20"/>
          </w:rPr>
          <w:delText xml:space="preserve"> </w:delText>
        </w:r>
        <w:r w:rsidR="00E96B3C" w:rsidRPr="00DB0066" w:rsidDel="00BD333C">
          <w:rPr>
            <w:rFonts w:ascii="Arial" w:hAnsi="Arial" w:cs="Arial"/>
            <w:sz w:val="20"/>
            <w:szCs w:val="20"/>
          </w:rPr>
          <w:delText>Professionalism: Critical Professional Concepts</w:delText>
        </w:r>
        <w:r w:rsidR="00E834E2" w:rsidDel="00BD333C">
          <w:rPr>
            <w:rFonts w:ascii="Arial" w:hAnsi="Arial" w:cs="Arial"/>
            <w:sz w:val="20"/>
            <w:szCs w:val="20"/>
          </w:rPr>
          <w:delText xml:space="preserve"> and Activities</w:delText>
        </w:r>
      </w:del>
    </w:p>
    <w:p w14:paraId="462B15F3" w14:textId="298B684F" w:rsidR="00A73E68" w:rsidRPr="00DB0066" w:rsidDel="00BD333C" w:rsidRDefault="00146778" w:rsidP="005C7802">
      <w:pPr>
        <w:spacing w:after="0" w:line="240" w:lineRule="auto"/>
        <w:contextualSpacing/>
        <w:rPr>
          <w:del w:id="201" w:author="Thar Adeleh" w:date="2024-08-25T13:32:00Z" w16du:dateUtc="2024-08-25T10:32:00Z"/>
          <w:rFonts w:ascii="Arial" w:hAnsi="Arial" w:cs="Arial"/>
          <w:sz w:val="20"/>
          <w:szCs w:val="20"/>
        </w:rPr>
      </w:pPr>
      <w:del w:id="202" w:author="Thar Adeleh" w:date="2024-08-25T13:32:00Z" w16du:dateUtc="2024-08-25T10:32:00Z">
        <w:r w:rsidDel="00BD333C">
          <w:rPr>
            <w:rFonts w:ascii="Arial" w:hAnsi="Arial" w:cs="Arial"/>
            <w:sz w:val="20"/>
            <w:szCs w:val="20"/>
          </w:rPr>
          <w:delText>Subject:</w:delText>
        </w:r>
        <w:r w:rsidR="00A73E68" w:rsidRPr="00DB0066" w:rsidDel="00BD333C">
          <w:rPr>
            <w:rFonts w:ascii="Arial" w:hAnsi="Arial" w:cs="Arial"/>
            <w:sz w:val="20"/>
            <w:szCs w:val="20"/>
          </w:rPr>
          <w:delText xml:space="preserve"> </w:delText>
        </w:r>
        <w:r w:rsidR="00A342F6" w:rsidRPr="00DB0066" w:rsidDel="00BD333C">
          <w:rPr>
            <w:rFonts w:ascii="Arial" w:hAnsi="Arial" w:cs="Arial"/>
            <w:sz w:val="20"/>
            <w:szCs w:val="20"/>
          </w:rPr>
          <w:delText>Chapter 1</w:delText>
        </w:r>
      </w:del>
    </w:p>
    <w:p w14:paraId="16BF4C63" w14:textId="408CFF7C" w:rsidR="001D7211" w:rsidDel="00BD333C" w:rsidRDefault="001D7211" w:rsidP="005C7802">
      <w:pPr>
        <w:spacing w:after="0" w:line="240" w:lineRule="auto"/>
        <w:contextualSpacing/>
        <w:rPr>
          <w:del w:id="203" w:author="Thar Adeleh" w:date="2024-08-25T13:32:00Z" w16du:dateUtc="2024-08-25T10:32:00Z"/>
          <w:rFonts w:ascii="Arial" w:hAnsi="Arial" w:cs="Arial"/>
          <w:sz w:val="20"/>
          <w:szCs w:val="20"/>
        </w:rPr>
      </w:pPr>
      <w:del w:id="204" w:author="Thar Adeleh" w:date="2024-08-25T13:32:00Z" w16du:dateUtc="2024-08-25T10:32:00Z">
        <w:r w:rsidDel="00BD333C">
          <w:rPr>
            <w:rFonts w:ascii="Arial" w:hAnsi="Arial" w:cs="Arial"/>
            <w:sz w:val="20"/>
            <w:szCs w:val="20"/>
          </w:rPr>
          <w:delText xml:space="preserve">Title: </w:delText>
        </w:r>
        <w:r w:rsidRPr="001D7211" w:rsidDel="00BD333C">
          <w:rPr>
            <w:rFonts w:ascii="Arial" w:hAnsi="Arial" w:cs="Arial"/>
            <w:sz w:val="20"/>
            <w:szCs w:val="20"/>
          </w:rPr>
          <w:delText>Professional Nursing: History and Development of the Nursing Profession</w:delText>
        </w:r>
      </w:del>
    </w:p>
    <w:p w14:paraId="7DF5F4FF" w14:textId="335C93EE" w:rsidR="00A73E68" w:rsidRPr="00DB0066" w:rsidDel="00BD333C" w:rsidRDefault="00805B64" w:rsidP="005C7802">
      <w:pPr>
        <w:spacing w:after="0" w:line="240" w:lineRule="auto"/>
        <w:contextualSpacing/>
        <w:rPr>
          <w:del w:id="205" w:author="Thar Adeleh" w:date="2024-08-25T13:32:00Z" w16du:dateUtc="2024-08-25T10:32:00Z"/>
          <w:rFonts w:ascii="Arial" w:hAnsi="Arial" w:cs="Arial"/>
          <w:sz w:val="20"/>
          <w:szCs w:val="20"/>
        </w:rPr>
      </w:pPr>
      <w:del w:id="206" w:author="Thar Adeleh" w:date="2024-08-25T13:32:00Z" w16du:dateUtc="2024-08-25T10:32:00Z">
        <w:r w:rsidDel="00BD333C">
          <w:rPr>
            <w:rFonts w:ascii="Arial" w:hAnsi="Arial" w:cs="Arial"/>
            <w:sz w:val="20"/>
            <w:szCs w:val="20"/>
          </w:rPr>
          <w:delText>Taxonomy:</w:delText>
        </w:r>
        <w:r w:rsidR="00A73E68" w:rsidRPr="00DB0066" w:rsidDel="00BD333C">
          <w:rPr>
            <w:rFonts w:ascii="Arial" w:hAnsi="Arial" w:cs="Arial"/>
            <w:sz w:val="20"/>
            <w:szCs w:val="20"/>
          </w:rPr>
          <w:delText xml:space="preserve"> </w:delText>
        </w:r>
        <w:r w:rsidR="006C1824" w:rsidDel="00BD333C">
          <w:rPr>
            <w:rFonts w:ascii="Arial" w:hAnsi="Arial" w:cs="Arial"/>
            <w:sz w:val="20"/>
            <w:szCs w:val="20"/>
          </w:rPr>
          <w:delText>Recall</w:delText>
        </w:r>
      </w:del>
    </w:p>
    <w:p w14:paraId="3FF9D2D5" w14:textId="01A3D892" w:rsidR="001A21C8" w:rsidRPr="00B50518" w:rsidDel="00BD333C" w:rsidRDefault="001A21C8" w:rsidP="005C7802">
      <w:pPr>
        <w:spacing w:after="0" w:line="240" w:lineRule="auto"/>
        <w:contextualSpacing/>
        <w:rPr>
          <w:del w:id="207" w:author="Thar Adeleh" w:date="2024-08-25T13:32:00Z" w16du:dateUtc="2024-08-25T10:32:00Z"/>
          <w:rFonts w:ascii="Arial" w:hAnsi="Arial" w:cs="Arial"/>
          <w:b/>
          <w:sz w:val="20"/>
          <w:szCs w:val="20"/>
        </w:rPr>
      </w:pPr>
    </w:p>
    <w:p w14:paraId="6E1A1E80" w14:textId="05B81AFB" w:rsidR="001A21C8" w:rsidRPr="00B50518" w:rsidDel="00BD333C" w:rsidRDefault="001A21C8" w:rsidP="005C7802">
      <w:pPr>
        <w:spacing w:after="0" w:line="240" w:lineRule="auto"/>
        <w:contextualSpacing/>
        <w:rPr>
          <w:del w:id="208" w:author="Thar Adeleh" w:date="2024-08-25T13:32:00Z" w16du:dateUtc="2024-08-25T10:32:00Z"/>
          <w:rFonts w:ascii="Arial" w:hAnsi="Arial" w:cs="Arial"/>
          <w:b/>
          <w:sz w:val="20"/>
          <w:szCs w:val="20"/>
        </w:rPr>
      </w:pPr>
    </w:p>
    <w:p w14:paraId="7B110EA1" w14:textId="02EFBCAC" w:rsidR="001A21C8" w:rsidRPr="00B50518" w:rsidDel="00BD333C" w:rsidRDefault="001A21C8" w:rsidP="005C7802">
      <w:pPr>
        <w:spacing w:after="0" w:line="240" w:lineRule="auto"/>
        <w:contextualSpacing/>
        <w:rPr>
          <w:del w:id="209" w:author="Thar Adeleh" w:date="2024-08-25T13:32:00Z" w16du:dateUtc="2024-08-25T10:32:00Z"/>
          <w:rFonts w:ascii="Arial" w:hAnsi="Arial" w:cs="Arial"/>
          <w:sz w:val="20"/>
          <w:szCs w:val="20"/>
        </w:rPr>
      </w:pPr>
    </w:p>
    <w:p w14:paraId="586B39B0" w14:textId="4240E48D" w:rsidR="001A21C8" w:rsidRPr="00B50518" w:rsidDel="00BD333C" w:rsidRDefault="001A21C8" w:rsidP="005C7802">
      <w:pPr>
        <w:spacing w:after="0" w:line="240" w:lineRule="auto"/>
        <w:contextualSpacing/>
        <w:rPr>
          <w:del w:id="210" w:author="Thar Adeleh" w:date="2024-08-25T13:32:00Z" w16du:dateUtc="2024-08-25T10:32:00Z"/>
          <w:rFonts w:ascii="Arial" w:hAnsi="Arial" w:cs="Arial"/>
          <w:color w:val="000000"/>
          <w:sz w:val="20"/>
          <w:szCs w:val="20"/>
        </w:rPr>
      </w:pPr>
      <w:del w:id="211" w:author="Thar Adeleh" w:date="2024-08-25T13:32:00Z" w16du:dateUtc="2024-08-25T10:32:00Z">
        <w:r w:rsidDel="00BD333C">
          <w:rPr>
            <w:rFonts w:ascii="Arial" w:hAnsi="Arial" w:cs="Arial"/>
            <w:sz w:val="20"/>
            <w:szCs w:val="20"/>
          </w:rPr>
          <w:delText>3</w:delText>
        </w:r>
        <w:r w:rsidRPr="00B50518" w:rsidDel="00BD333C">
          <w:rPr>
            <w:rFonts w:ascii="Arial" w:hAnsi="Arial" w:cs="Arial"/>
            <w:sz w:val="20"/>
            <w:szCs w:val="20"/>
          </w:rPr>
          <w:delText xml:space="preserve">. </w:delText>
        </w:r>
        <w:r w:rsidRPr="00B50518" w:rsidDel="00BD333C">
          <w:rPr>
            <w:rFonts w:ascii="Arial" w:hAnsi="Arial" w:cs="Arial"/>
            <w:color w:val="000000"/>
            <w:sz w:val="20"/>
            <w:szCs w:val="20"/>
          </w:rPr>
          <w:delText>Which of the following is a key nursing role?</w:delText>
        </w:r>
      </w:del>
    </w:p>
    <w:p w14:paraId="2490F0E0" w14:textId="4629CE3B" w:rsidR="001A21C8" w:rsidRPr="00B50518" w:rsidDel="00BD333C" w:rsidRDefault="001A21C8" w:rsidP="005C7802">
      <w:pPr>
        <w:spacing w:after="0" w:line="240" w:lineRule="auto"/>
        <w:contextualSpacing/>
        <w:rPr>
          <w:del w:id="212" w:author="Thar Adeleh" w:date="2024-08-25T13:32:00Z" w16du:dateUtc="2024-08-25T10:32:00Z"/>
          <w:rFonts w:ascii="Arial" w:hAnsi="Arial" w:cs="Arial"/>
          <w:color w:val="000000"/>
          <w:sz w:val="20"/>
          <w:szCs w:val="20"/>
        </w:rPr>
      </w:pPr>
      <w:del w:id="213" w:author="Thar Adeleh" w:date="2024-08-25T13:32:00Z" w16du:dateUtc="2024-08-25T10:32:00Z">
        <w:r w:rsidDel="00BD333C">
          <w:rPr>
            <w:rFonts w:ascii="Arial" w:hAnsi="Arial" w:cs="Arial"/>
            <w:color w:val="000000"/>
            <w:sz w:val="20"/>
            <w:szCs w:val="20"/>
          </w:rPr>
          <w:delText>A)</w:delText>
        </w:r>
        <w:r w:rsidRPr="00B50518" w:rsidDel="00BD333C">
          <w:rPr>
            <w:rFonts w:ascii="Arial" w:hAnsi="Arial" w:cs="Arial"/>
            <w:color w:val="000000"/>
            <w:sz w:val="20"/>
            <w:szCs w:val="20"/>
          </w:rPr>
          <w:delText xml:space="preserve"> </w:delText>
        </w:r>
        <w:r w:rsidDel="00BD333C">
          <w:rPr>
            <w:rFonts w:ascii="Arial" w:hAnsi="Arial" w:cs="Arial"/>
            <w:color w:val="000000"/>
            <w:sz w:val="20"/>
            <w:szCs w:val="20"/>
          </w:rPr>
          <w:delText>Financial planning</w:delText>
        </w:r>
      </w:del>
    </w:p>
    <w:p w14:paraId="67759657" w14:textId="0F6DC7E1" w:rsidR="001A21C8" w:rsidRPr="00B50518" w:rsidDel="00BD333C" w:rsidRDefault="001A21C8" w:rsidP="005C7802">
      <w:pPr>
        <w:spacing w:after="0" w:line="240" w:lineRule="auto"/>
        <w:contextualSpacing/>
        <w:rPr>
          <w:del w:id="214" w:author="Thar Adeleh" w:date="2024-08-25T13:32:00Z" w16du:dateUtc="2024-08-25T10:32:00Z"/>
          <w:rFonts w:ascii="Arial" w:hAnsi="Arial" w:cs="Arial"/>
          <w:color w:val="000000"/>
          <w:sz w:val="20"/>
          <w:szCs w:val="20"/>
        </w:rPr>
      </w:pPr>
      <w:del w:id="215" w:author="Thar Adeleh" w:date="2024-08-25T13:32:00Z" w16du:dateUtc="2024-08-25T10:32:00Z">
        <w:r w:rsidDel="00BD333C">
          <w:rPr>
            <w:rFonts w:ascii="Arial" w:hAnsi="Arial" w:cs="Arial"/>
            <w:color w:val="000000"/>
            <w:sz w:val="20"/>
            <w:szCs w:val="20"/>
          </w:rPr>
          <w:delText>B)</w:delText>
        </w:r>
        <w:r w:rsidRPr="00B50518" w:rsidDel="00BD333C">
          <w:rPr>
            <w:rFonts w:ascii="Arial" w:hAnsi="Arial" w:cs="Arial"/>
            <w:color w:val="000000"/>
            <w:sz w:val="20"/>
            <w:szCs w:val="20"/>
          </w:rPr>
          <w:delText xml:space="preserve"> </w:delText>
        </w:r>
        <w:r w:rsidDel="00BD333C">
          <w:rPr>
            <w:rFonts w:ascii="Arial" w:hAnsi="Arial" w:cs="Arial"/>
            <w:color w:val="000000"/>
            <w:sz w:val="20"/>
            <w:szCs w:val="20"/>
          </w:rPr>
          <w:delText>Legal services</w:delText>
        </w:r>
      </w:del>
    </w:p>
    <w:p w14:paraId="2515870F" w14:textId="3A81641B" w:rsidR="001A21C8" w:rsidRPr="00B50518" w:rsidDel="00BD333C" w:rsidRDefault="001A21C8" w:rsidP="005C7802">
      <w:pPr>
        <w:spacing w:after="0" w:line="240" w:lineRule="auto"/>
        <w:contextualSpacing/>
        <w:rPr>
          <w:del w:id="216" w:author="Thar Adeleh" w:date="2024-08-25T13:32:00Z" w16du:dateUtc="2024-08-25T10:32:00Z"/>
          <w:rFonts w:ascii="Arial" w:hAnsi="Arial" w:cs="Arial"/>
          <w:color w:val="000000"/>
          <w:sz w:val="20"/>
          <w:szCs w:val="20"/>
        </w:rPr>
      </w:pPr>
      <w:del w:id="217" w:author="Thar Adeleh" w:date="2024-08-25T13:32:00Z" w16du:dateUtc="2024-08-25T10:32:00Z">
        <w:r w:rsidDel="00BD333C">
          <w:rPr>
            <w:rFonts w:ascii="Arial" w:hAnsi="Arial" w:cs="Arial"/>
            <w:color w:val="000000"/>
            <w:sz w:val="20"/>
            <w:szCs w:val="20"/>
          </w:rPr>
          <w:delText>C)</w:delText>
        </w:r>
        <w:r w:rsidRPr="00B50518" w:rsidDel="00BD333C">
          <w:rPr>
            <w:rFonts w:ascii="Arial" w:hAnsi="Arial" w:cs="Arial"/>
            <w:color w:val="000000"/>
            <w:sz w:val="20"/>
            <w:szCs w:val="20"/>
          </w:rPr>
          <w:delText xml:space="preserve"> Counselor</w:delText>
        </w:r>
      </w:del>
    </w:p>
    <w:p w14:paraId="45EB232A" w14:textId="649A176C" w:rsidR="001A21C8" w:rsidRPr="00B50518" w:rsidDel="00BD333C" w:rsidRDefault="001A21C8" w:rsidP="005C7802">
      <w:pPr>
        <w:spacing w:after="0" w:line="240" w:lineRule="auto"/>
        <w:contextualSpacing/>
        <w:rPr>
          <w:del w:id="218" w:author="Thar Adeleh" w:date="2024-08-25T13:32:00Z" w16du:dateUtc="2024-08-25T10:32:00Z"/>
          <w:rFonts w:ascii="Arial" w:hAnsi="Arial" w:cs="Arial"/>
          <w:sz w:val="20"/>
          <w:szCs w:val="20"/>
        </w:rPr>
      </w:pPr>
      <w:del w:id="219" w:author="Thar Adeleh" w:date="2024-08-25T13:32:00Z" w16du:dateUtc="2024-08-25T10:32:00Z">
        <w:r w:rsidDel="00BD333C">
          <w:rPr>
            <w:rFonts w:ascii="Arial" w:hAnsi="Arial" w:cs="Arial"/>
            <w:color w:val="000000"/>
            <w:sz w:val="20"/>
            <w:szCs w:val="20"/>
          </w:rPr>
          <w:delText>D)</w:delText>
        </w:r>
        <w:r w:rsidRPr="00B50518" w:rsidDel="00BD333C">
          <w:rPr>
            <w:rFonts w:ascii="Arial" w:hAnsi="Arial" w:cs="Arial"/>
            <w:color w:val="000000"/>
            <w:sz w:val="20"/>
            <w:szCs w:val="20"/>
          </w:rPr>
          <w:delText xml:space="preserve"> </w:delText>
        </w:r>
        <w:r w:rsidDel="00BD333C">
          <w:rPr>
            <w:rFonts w:ascii="Arial" w:hAnsi="Arial" w:cs="Arial"/>
            <w:color w:val="000000"/>
            <w:sz w:val="20"/>
            <w:szCs w:val="20"/>
          </w:rPr>
          <w:delText>Health insurance consultant</w:delText>
        </w:r>
      </w:del>
    </w:p>
    <w:p w14:paraId="68B0DE7E" w14:textId="2F1F4519" w:rsidR="001A21C8" w:rsidRPr="00B50518" w:rsidDel="00BD333C" w:rsidRDefault="001A21C8" w:rsidP="005C7802">
      <w:pPr>
        <w:spacing w:after="0" w:line="240" w:lineRule="auto"/>
        <w:contextualSpacing/>
        <w:rPr>
          <w:del w:id="220" w:author="Thar Adeleh" w:date="2024-08-25T13:32:00Z" w16du:dateUtc="2024-08-25T10:32:00Z"/>
          <w:rFonts w:ascii="Arial" w:hAnsi="Arial" w:cs="Arial"/>
          <w:sz w:val="20"/>
          <w:szCs w:val="20"/>
        </w:rPr>
      </w:pPr>
      <w:del w:id="221" w:author="Thar Adeleh" w:date="2024-08-25T13:32:00Z" w16du:dateUtc="2024-08-25T10:32:00Z">
        <w:r w:rsidDel="00BD333C">
          <w:rPr>
            <w:rFonts w:ascii="Arial" w:hAnsi="Arial" w:cs="Arial"/>
            <w:sz w:val="20"/>
            <w:szCs w:val="20"/>
          </w:rPr>
          <w:delText>Ans: C</w:delText>
        </w:r>
      </w:del>
    </w:p>
    <w:p w14:paraId="6454789D" w14:textId="6CE062E6" w:rsidR="001A21C8" w:rsidRPr="00B50518" w:rsidDel="00BD333C" w:rsidRDefault="001A21C8" w:rsidP="005C7802">
      <w:pPr>
        <w:spacing w:after="0" w:line="240" w:lineRule="auto"/>
        <w:contextualSpacing/>
        <w:rPr>
          <w:del w:id="222" w:author="Thar Adeleh" w:date="2024-08-25T13:32:00Z" w16du:dateUtc="2024-08-25T10:32:00Z"/>
          <w:rFonts w:ascii="Arial" w:hAnsi="Arial" w:cs="Arial"/>
          <w:sz w:val="20"/>
          <w:szCs w:val="20"/>
        </w:rPr>
      </w:pPr>
      <w:del w:id="223" w:author="Thar Adeleh" w:date="2024-08-25T13:32:00Z" w16du:dateUtc="2024-08-25T10:32:00Z">
        <w:r w:rsidDel="00BD333C">
          <w:rPr>
            <w:rFonts w:ascii="Arial" w:hAnsi="Arial" w:cs="Arial"/>
            <w:sz w:val="20"/>
            <w:szCs w:val="20"/>
          </w:rPr>
          <w:delText>Complexity:</w:delText>
        </w:r>
        <w:r w:rsidRPr="00B50518" w:rsidDel="00BD333C">
          <w:rPr>
            <w:rFonts w:ascii="Arial" w:hAnsi="Arial" w:cs="Arial"/>
            <w:sz w:val="20"/>
            <w:szCs w:val="20"/>
          </w:rPr>
          <w:delText xml:space="preserve"> Easy</w:delText>
        </w:r>
      </w:del>
    </w:p>
    <w:p w14:paraId="17A40E02" w14:textId="773BDC4E" w:rsidR="001A21C8" w:rsidDel="00BD333C" w:rsidRDefault="001A21C8" w:rsidP="005C7802">
      <w:pPr>
        <w:spacing w:after="0" w:line="240" w:lineRule="auto"/>
        <w:contextualSpacing/>
        <w:rPr>
          <w:del w:id="224" w:author="Thar Adeleh" w:date="2024-08-25T13:32:00Z" w16du:dateUtc="2024-08-25T10:32:00Z"/>
          <w:rFonts w:ascii="Arial" w:hAnsi="Arial" w:cs="Arial"/>
          <w:sz w:val="20"/>
          <w:szCs w:val="20"/>
        </w:rPr>
      </w:pPr>
      <w:del w:id="225" w:author="Thar Adeleh" w:date="2024-08-25T13:32:00Z" w16du:dateUtc="2024-08-25T10:32:00Z">
        <w:r w:rsidDel="00BD333C">
          <w:rPr>
            <w:rFonts w:ascii="Arial" w:hAnsi="Arial" w:cs="Arial"/>
            <w:sz w:val="20"/>
            <w:szCs w:val="20"/>
          </w:rPr>
          <w:delText>Ahead:</w:delText>
        </w:r>
        <w:r w:rsidRPr="007A4E05" w:rsidDel="00BD333C">
          <w:rPr>
            <w:rFonts w:ascii="Arial" w:hAnsi="Arial" w:cs="Arial"/>
            <w:sz w:val="20"/>
            <w:szCs w:val="20"/>
          </w:rPr>
          <w:delText xml:space="preserve"> </w:delText>
        </w:r>
        <w:r w:rsidRPr="00B50518" w:rsidDel="00BD333C">
          <w:rPr>
            <w:rFonts w:ascii="Arial" w:hAnsi="Arial" w:cs="Arial"/>
            <w:sz w:val="20"/>
            <w:szCs w:val="20"/>
          </w:rPr>
          <w:delText>Multiple Nursing Roles and Leadership</w:delText>
        </w:r>
      </w:del>
    </w:p>
    <w:p w14:paraId="0BBA1695" w14:textId="0E6C057D" w:rsidR="001A21C8" w:rsidRPr="00B50518" w:rsidDel="00BD333C" w:rsidRDefault="001A21C8" w:rsidP="005C7802">
      <w:pPr>
        <w:spacing w:after="0" w:line="240" w:lineRule="auto"/>
        <w:contextualSpacing/>
        <w:rPr>
          <w:del w:id="226" w:author="Thar Adeleh" w:date="2024-08-25T13:32:00Z" w16du:dateUtc="2024-08-25T10:32:00Z"/>
          <w:rFonts w:ascii="Arial" w:hAnsi="Arial" w:cs="Arial"/>
          <w:sz w:val="20"/>
          <w:szCs w:val="20"/>
        </w:rPr>
      </w:pPr>
      <w:del w:id="227" w:author="Thar Adeleh" w:date="2024-08-25T13:32:00Z" w16du:dateUtc="2024-08-25T10:32:00Z">
        <w:r w:rsidDel="00BD333C">
          <w:rPr>
            <w:rFonts w:ascii="Arial" w:hAnsi="Arial" w:cs="Arial"/>
            <w:sz w:val="20"/>
            <w:szCs w:val="20"/>
          </w:rPr>
          <w:delText>Subject: Chapter 2</w:delText>
        </w:r>
      </w:del>
    </w:p>
    <w:p w14:paraId="7D00F9EA" w14:textId="37A45E81" w:rsidR="001A21C8" w:rsidDel="00BD333C" w:rsidRDefault="001A21C8" w:rsidP="005C7802">
      <w:pPr>
        <w:spacing w:after="0" w:line="240" w:lineRule="auto"/>
        <w:contextualSpacing/>
        <w:rPr>
          <w:del w:id="228" w:author="Thar Adeleh" w:date="2024-08-25T13:32:00Z" w16du:dateUtc="2024-08-25T10:32:00Z"/>
          <w:rFonts w:ascii="Arial" w:hAnsi="Arial" w:cs="Arial"/>
          <w:sz w:val="20"/>
          <w:szCs w:val="20"/>
        </w:rPr>
      </w:pPr>
      <w:del w:id="229" w:author="Thar Adeleh" w:date="2024-08-25T13:32:00Z" w16du:dateUtc="2024-08-25T10:32:00Z">
        <w:r w:rsidDel="00BD333C">
          <w:rPr>
            <w:rFonts w:ascii="Arial" w:hAnsi="Arial" w:cs="Arial"/>
            <w:sz w:val="20"/>
            <w:szCs w:val="20"/>
          </w:rPr>
          <w:delText xml:space="preserve">Title: </w:delText>
        </w:r>
        <w:r w:rsidRPr="00663269" w:rsidDel="00BD333C">
          <w:rPr>
            <w:rFonts w:ascii="Arial" w:hAnsi="Arial" w:cs="Arial"/>
            <w:sz w:val="20"/>
            <w:szCs w:val="20"/>
          </w:rPr>
          <w:delText>The Essence of Nursing: Knowledge and Caring</w:delText>
        </w:r>
      </w:del>
    </w:p>
    <w:p w14:paraId="29807128" w14:textId="14293893" w:rsidR="001A21C8" w:rsidRPr="00B50518" w:rsidDel="00BD333C" w:rsidRDefault="001A21C8" w:rsidP="005C7802">
      <w:pPr>
        <w:spacing w:after="0" w:line="240" w:lineRule="auto"/>
        <w:contextualSpacing/>
        <w:rPr>
          <w:del w:id="230" w:author="Thar Adeleh" w:date="2024-08-25T13:32:00Z" w16du:dateUtc="2024-08-25T10:32:00Z"/>
          <w:rFonts w:ascii="Arial" w:hAnsi="Arial" w:cs="Arial"/>
          <w:sz w:val="20"/>
          <w:szCs w:val="20"/>
        </w:rPr>
      </w:pPr>
      <w:del w:id="231" w:author="Thar Adeleh" w:date="2024-08-25T13:32:00Z" w16du:dateUtc="2024-08-25T10:32:00Z">
        <w:r w:rsidDel="00BD333C">
          <w:rPr>
            <w:rFonts w:ascii="Arial" w:hAnsi="Arial" w:cs="Arial"/>
            <w:sz w:val="20"/>
            <w:szCs w:val="20"/>
          </w:rPr>
          <w:delText>Taxonomy:</w:delText>
        </w:r>
        <w:r w:rsidRPr="00B50518" w:rsidDel="00BD333C">
          <w:rPr>
            <w:rFonts w:ascii="Arial" w:hAnsi="Arial" w:cs="Arial"/>
            <w:sz w:val="20"/>
            <w:szCs w:val="20"/>
          </w:rPr>
          <w:delText xml:space="preserve"> </w:delText>
        </w:r>
        <w:r w:rsidDel="00BD333C">
          <w:rPr>
            <w:rFonts w:ascii="Arial" w:hAnsi="Arial" w:cs="Arial"/>
            <w:sz w:val="20"/>
            <w:szCs w:val="20"/>
          </w:rPr>
          <w:delText>Recall</w:delText>
        </w:r>
      </w:del>
    </w:p>
    <w:p w14:paraId="3F81DBC8" w14:textId="0C6C2277" w:rsidR="001A21C8" w:rsidRPr="00B50518" w:rsidDel="00BD333C" w:rsidRDefault="001A21C8" w:rsidP="005C7802">
      <w:pPr>
        <w:spacing w:after="0" w:line="240" w:lineRule="auto"/>
        <w:contextualSpacing/>
        <w:rPr>
          <w:del w:id="232" w:author="Thar Adeleh" w:date="2024-08-25T13:32:00Z" w16du:dateUtc="2024-08-25T10:32:00Z"/>
          <w:rFonts w:ascii="Arial" w:hAnsi="Arial" w:cs="Arial"/>
          <w:b/>
          <w:color w:val="000000"/>
          <w:sz w:val="20"/>
          <w:szCs w:val="20"/>
        </w:rPr>
      </w:pPr>
    </w:p>
    <w:p w14:paraId="73D94FBC" w14:textId="2B72F883" w:rsidR="001A21C8" w:rsidRPr="00B50518" w:rsidDel="00BD333C" w:rsidRDefault="001A21C8" w:rsidP="005C7802">
      <w:pPr>
        <w:spacing w:after="0" w:line="240" w:lineRule="auto"/>
        <w:contextualSpacing/>
        <w:rPr>
          <w:del w:id="233" w:author="Thar Adeleh" w:date="2024-08-25T13:32:00Z" w16du:dateUtc="2024-08-25T10:32:00Z"/>
          <w:rFonts w:ascii="Arial" w:hAnsi="Arial" w:cs="Arial"/>
          <w:b/>
          <w:color w:val="000000"/>
          <w:sz w:val="20"/>
          <w:szCs w:val="20"/>
        </w:rPr>
      </w:pPr>
    </w:p>
    <w:p w14:paraId="72D4D575" w14:textId="74B485CA" w:rsidR="001A21C8" w:rsidRPr="00B50518" w:rsidDel="00BD333C" w:rsidRDefault="001A21C8" w:rsidP="005C7802">
      <w:pPr>
        <w:spacing w:after="0" w:line="240" w:lineRule="auto"/>
        <w:contextualSpacing/>
        <w:rPr>
          <w:del w:id="234" w:author="Thar Adeleh" w:date="2024-08-25T13:32:00Z" w16du:dateUtc="2024-08-25T10:32:00Z"/>
          <w:rFonts w:ascii="Arial" w:hAnsi="Arial" w:cs="Arial"/>
          <w:b/>
          <w:color w:val="000000"/>
          <w:sz w:val="20"/>
          <w:szCs w:val="20"/>
        </w:rPr>
      </w:pPr>
    </w:p>
    <w:p w14:paraId="6A0DD493" w14:textId="044B07D9" w:rsidR="001A21C8" w:rsidRPr="00B50518" w:rsidDel="00BD333C" w:rsidRDefault="001A21C8" w:rsidP="005C7802">
      <w:pPr>
        <w:spacing w:after="0" w:line="240" w:lineRule="auto"/>
        <w:contextualSpacing/>
        <w:rPr>
          <w:del w:id="235" w:author="Thar Adeleh" w:date="2024-08-25T13:32:00Z" w16du:dateUtc="2024-08-25T10:32:00Z"/>
          <w:rFonts w:ascii="Arial" w:hAnsi="Arial" w:cs="Arial"/>
          <w:color w:val="000000"/>
          <w:sz w:val="20"/>
          <w:szCs w:val="20"/>
        </w:rPr>
      </w:pPr>
      <w:del w:id="236" w:author="Thar Adeleh" w:date="2024-08-25T13:32:00Z" w16du:dateUtc="2024-08-25T10:32:00Z">
        <w:r w:rsidDel="00BD333C">
          <w:rPr>
            <w:rFonts w:ascii="Arial" w:hAnsi="Arial" w:cs="Arial"/>
            <w:color w:val="000000"/>
            <w:sz w:val="20"/>
            <w:szCs w:val="20"/>
          </w:rPr>
          <w:delText>4</w:delText>
        </w:r>
        <w:r w:rsidRPr="00B50518" w:rsidDel="00BD333C">
          <w:rPr>
            <w:rFonts w:ascii="Arial" w:hAnsi="Arial" w:cs="Arial"/>
            <w:color w:val="000000"/>
            <w:sz w:val="20"/>
            <w:szCs w:val="20"/>
          </w:rPr>
          <w:delText>. Which of the following describes what happens when a nurse assumes a new role?</w:delText>
        </w:r>
      </w:del>
    </w:p>
    <w:p w14:paraId="2FA0FAF9" w14:textId="7132ED65" w:rsidR="001A21C8" w:rsidRPr="00B50518" w:rsidDel="00BD333C" w:rsidRDefault="001A21C8" w:rsidP="005C7802">
      <w:pPr>
        <w:spacing w:after="0" w:line="240" w:lineRule="auto"/>
        <w:contextualSpacing/>
        <w:rPr>
          <w:del w:id="237" w:author="Thar Adeleh" w:date="2024-08-25T13:32:00Z" w16du:dateUtc="2024-08-25T10:32:00Z"/>
          <w:rFonts w:ascii="Arial" w:hAnsi="Arial" w:cs="Arial"/>
          <w:color w:val="000000"/>
          <w:sz w:val="20"/>
          <w:szCs w:val="20"/>
        </w:rPr>
      </w:pPr>
      <w:del w:id="238" w:author="Thar Adeleh" w:date="2024-08-25T13:32:00Z" w16du:dateUtc="2024-08-25T10:32:00Z">
        <w:r w:rsidDel="00BD333C">
          <w:rPr>
            <w:rFonts w:ascii="Arial" w:hAnsi="Arial" w:cs="Arial"/>
            <w:color w:val="000000"/>
            <w:sz w:val="20"/>
            <w:szCs w:val="20"/>
          </w:rPr>
          <w:delText>A)</w:delText>
        </w:r>
        <w:r w:rsidRPr="00B50518" w:rsidDel="00BD333C">
          <w:rPr>
            <w:rFonts w:ascii="Arial" w:hAnsi="Arial" w:cs="Arial"/>
            <w:color w:val="000000"/>
            <w:sz w:val="20"/>
            <w:szCs w:val="20"/>
          </w:rPr>
          <w:delText xml:space="preserve"> Status </w:delText>
        </w:r>
        <w:r w:rsidDel="00BD333C">
          <w:rPr>
            <w:rFonts w:ascii="Arial" w:hAnsi="Arial" w:cs="Arial"/>
            <w:color w:val="000000"/>
            <w:sz w:val="20"/>
            <w:szCs w:val="20"/>
          </w:rPr>
          <w:delText>c</w:delText>
        </w:r>
        <w:r w:rsidRPr="00B50518" w:rsidDel="00BD333C">
          <w:rPr>
            <w:rFonts w:ascii="Arial" w:hAnsi="Arial" w:cs="Arial"/>
            <w:color w:val="000000"/>
            <w:sz w:val="20"/>
            <w:szCs w:val="20"/>
          </w:rPr>
          <w:delText>hange</w:delText>
        </w:r>
      </w:del>
    </w:p>
    <w:p w14:paraId="4DC8E7B1" w14:textId="0C1C54B7" w:rsidR="001A21C8" w:rsidRPr="00B50518" w:rsidDel="00BD333C" w:rsidRDefault="001A21C8" w:rsidP="005C7802">
      <w:pPr>
        <w:spacing w:after="0" w:line="240" w:lineRule="auto"/>
        <w:contextualSpacing/>
        <w:rPr>
          <w:del w:id="239" w:author="Thar Adeleh" w:date="2024-08-25T13:32:00Z" w16du:dateUtc="2024-08-25T10:32:00Z"/>
          <w:rFonts w:ascii="Arial" w:hAnsi="Arial" w:cs="Arial"/>
          <w:color w:val="000000"/>
          <w:sz w:val="20"/>
          <w:szCs w:val="20"/>
        </w:rPr>
      </w:pPr>
      <w:del w:id="240" w:author="Thar Adeleh" w:date="2024-08-25T13:32:00Z" w16du:dateUtc="2024-08-25T10:32:00Z">
        <w:r w:rsidDel="00BD333C">
          <w:rPr>
            <w:rFonts w:ascii="Arial" w:hAnsi="Arial" w:cs="Arial"/>
            <w:color w:val="000000"/>
            <w:sz w:val="20"/>
            <w:szCs w:val="20"/>
          </w:rPr>
          <w:delText>B)</w:delText>
        </w:r>
        <w:r w:rsidRPr="00B50518" w:rsidDel="00BD333C">
          <w:rPr>
            <w:rFonts w:ascii="Arial" w:hAnsi="Arial" w:cs="Arial"/>
            <w:color w:val="000000"/>
            <w:sz w:val="20"/>
            <w:szCs w:val="20"/>
          </w:rPr>
          <w:delText xml:space="preserve"> Identity </w:delText>
        </w:r>
        <w:r w:rsidDel="00BD333C">
          <w:rPr>
            <w:rFonts w:ascii="Arial" w:hAnsi="Arial" w:cs="Arial"/>
            <w:color w:val="000000"/>
            <w:sz w:val="20"/>
            <w:szCs w:val="20"/>
          </w:rPr>
          <w:delText>r</w:delText>
        </w:r>
        <w:r w:rsidRPr="00B50518" w:rsidDel="00BD333C">
          <w:rPr>
            <w:rFonts w:ascii="Arial" w:hAnsi="Arial" w:cs="Arial"/>
            <w:color w:val="000000"/>
            <w:sz w:val="20"/>
            <w:szCs w:val="20"/>
          </w:rPr>
          <w:delText>eversal</w:delText>
        </w:r>
      </w:del>
    </w:p>
    <w:p w14:paraId="2F6D44D9" w14:textId="42075404" w:rsidR="001A21C8" w:rsidRPr="00B50518" w:rsidDel="00BD333C" w:rsidRDefault="001A21C8" w:rsidP="005C7802">
      <w:pPr>
        <w:spacing w:after="0" w:line="240" w:lineRule="auto"/>
        <w:contextualSpacing/>
        <w:rPr>
          <w:del w:id="241" w:author="Thar Adeleh" w:date="2024-08-25T13:32:00Z" w16du:dateUtc="2024-08-25T10:32:00Z"/>
          <w:rFonts w:ascii="Arial" w:hAnsi="Arial" w:cs="Arial"/>
          <w:color w:val="000000"/>
          <w:sz w:val="20"/>
          <w:szCs w:val="20"/>
        </w:rPr>
      </w:pPr>
      <w:del w:id="242" w:author="Thar Adeleh" w:date="2024-08-25T13:32:00Z" w16du:dateUtc="2024-08-25T10:32:00Z">
        <w:r w:rsidDel="00BD333C">
          <w:rPr>
            <w:rFonts w:ascii="Arial" w:hAnsi="Arial" w:cs="Arial"/>
            <w:color w:val="000000"/>
            <w:sz w:val="20"/>
            <w:szCs w:val="20"/>
          </w:rPr>
          <w:delText>C)</w:delText>
        </w:r>
        <w:r w:rsidRPr="00B50518" w:rsidDel="00BD333C">
          <w:rPr>
            <w:rFonts w:ascii="Arial" w:hAnsi="Arial" w:cs="Arial"/>
            <w:color w:val="000000"/>
            <w:sz w:val="20"/>
            <w:szCs w:val="20"/>
          </w:rPr>
          <w:delText xml:space="preserve"> Role </w:delText>
        </w:r>
        <w:r w:rsidDel="00BD333C">
          <w:rPr>
            <w:rFonts w:ascii="Arial" w:hAnsi="Arial" w:cs="Arial"/>
            <w:color w:val="000000"/>
            <w:sz w:val="20"/>
            <w:szCs w:val="20"/>
          </w:rPr>
          <w:delText>t</w:delText>
        </w:r>
        <w:r w:rsidRPr="00B50518" w:rsidDel="00BD333C">
          <w:rPr>
            <w:rFonts w:ascii="Arial" w:hAnsi="Arial" w:cs="Arial"/>
            <w:color w:val="000000"/>
            <w:sz w:val="20"/>
            <w:szCs w:val="20"/>
          </w:rPr>
          <w:delText>ransition</w:delText>
        </w:r>
      </w:del>
    </w:p>
    <w:p w14:paraId="0DF7009E" w14:textId="073D24CA" w:rsidR="001A21C8" w:rsidRPr="00B50518" w:rsidDel="00BD333C" w:rsidRDefault="001A21C8" w:rsidP="005C7802">
      <w:pPr>
        <w:spacing w:after="0" w:line="240" w:lineRule="auto"/>
        <w:contextualSpacing/>
        <w:rPr>
          <w:del w:id="243" w:author="Thar Adeleh" w:date="2024-08-25T13:32:00Z" w16du:dateUtc="2024-08-25T10:32:00Z"/>
          <w:rFonts w:ascii="Arial" w:hAnsi="Arial" w:cs="Arial"/>
          <w:color w:val="000000"/>
          <w:sz w:val="20"/>
          <w:szCs w:val="20"/>
        </w:rPr>
      </w:pPr>
      <w:del w:id="244" w:author="Thar Adeleh" w:date="2024-08-25T13:32:00Z" w16du:dateUtc="2024-08-25T10:32:00Z">
        <w:r w:rsidDel="00BD333C">
          <w:rPr>
            <w:rFonts w:ascii="Arial" w:hAnsi="Arial" w:cs="Arial"/>
            <w:color w:val="000000"/>
            <w:sz w:val="20"/>
            <w:szCs w:val="20"/>
          </w:rPr>
          <w:delText>D)</w:delText>
        </w:r>
        <w:r w:rsidRPr="00B50518" w:rsidDel="00BD333C">
          <w:rPr>
            <w:rFonts w:ascii="Arial" w:hAnsi="Arial" w:cs="Arial"/>
            <w:color w:val="000000"/>
            <w:sz w:val="20"/>
            <w:szCs w:val="20"/>
          </w:rPr>
          <w:delText xml:space="preserve"> </w:delText>
        </w:r>
        <w:r w:rsidDel="00BD333C">
          <w:rPr>
            <w:rFonts w:ascii="Arial" w:hAnsi="Arial" w:cs="Arial"/>
            <w:color w:val="000000"/>
            <w:sz w:val="20"/>
            <w:szCs w:val="20"/>
          </w:rPr>
          <w:delText xml:space="preserve">New hire processing </w:delText>
        </w:r>
      </w:del>
    </w:p>
    <w:p w14:paraId="57DF6153" w14:textId="45F312F0" w:rsidR="001A21C8" w:rsidRPr="00B50518" w:rsidDel="00BD333C" w:rsidRDefault="001A21C8" w:rsidP="005C7802">
      <w:pPr>
        <w:spacing w:after="0" w:line="240" w:lineRule="auto"/>
        <w:contextualSpacing/>
        <w:rPr>
          <w:del w:id="245" w:author="Thar Adeleh" w:date="2024-08-25T13:32:00Z" w16du:dateUtc="2024-08-25T10:32:00Z"/>
          <w:rFonts w:ascii="Arial" w:hAnsi="Arial" w:cs="Arial"/>
          <w:sz w:val="20"/>
          <w:szCs w:val="20"/>
        </w:rPr>
      </w:pPr>
      <w:del w:id="246" w:author="Thar Adeleh" w:date="2024-08-25T13:32:00Z" w16du:dateUtc="2024-08-25T10:32:00Z">
        <w:r w:rsidDel="00BD333C">
          <w:rPr>
            <w:rFonts w:ascii="Arial" w:hAnsi="Arial" w:cs="Arial"/>
            <w:sz w:val="20"/>
            <w:szCs w:val="20"/>
          </w:rPr>
          <w:delText>Ans:</w:delText>
        </w:r>
        <w:r w:rsidRPr="00B50518" w:rsidDel="00BD333C">
          <w:rPr>
            <w:rFonts w:ascii="Arial" w:hAnsi="Arial" w:cs="Arial"/>
            <w:sz w:val="20"/>
            <w:szCs w:val="20"/>
          </w:rPr>
          <w:delText xml:space="preserve"> </w:delText>
        </w:r>
        <w:r w:rsidDel="00BD333C">
          <w:rPr>
            <w:rFonts w:ascii="Arial" w:hAnsi="Arial" w:cs="Arial"/>
            <w:sz w:val="20"/>
            <w:szCs w:val="20"/>
          </w:rPr>
          <w:delText>C</w:delText>
        </w:r>
      </w:del>
    </w:p>
    <w:p w14:paraId="2FA58246" w14:textId="0BD13E50" w:rsidR="001A21C8" w:rsidRPr="00B50518" w:rsidDel="00BD333C" w:rsidRDefault="001A21C8" w:rsidP="005C7802">
      <w:pPr>
        <w:spacing w:after="0" w:line="240" w:lineRule="auto"/>
        <w:contextualSpacing/>
        <w:rPr>
          <w:del w:id="247" w:author="Thar Adeleh" w:date="2024-08-25T13:32:00Z" w16du:dateUtc="2024-08-25T10:32:00Z"/>
          <w:rFonts w:ascii="Arial" w:hAnsi="Arial" w:cs="Arial"/>
          <w:sz w:val="20"/>
          <w:szCs w:val="20"/>
        </w:rPr>
      </w:pPr>
      <w:del w:id="248" w:author="Thar Adeleh" w:date="2024-08-25T13:32:00Z" w16du:dateUtc="2024-08-25T10:32:00Z">
        <w:r w:rsidDel="00BD333C">
          <w:rPr>
            <w:rFonts w:ascii="Arial" w:hAnsi="Arial" w:cs="Arial"/>
            <w:sz w:val="20"/>
            <w:szCs w:val="20"/>
          </w:rPr>
          <w:delText>Complexity:</w:delText>
        </w:r>
        <w:r w:rsidRPr="00B50518" w:rsidDel="00BD333C">
          <w:rPr>
            <w:rFonts w:ascii="Arial" w:hAnsi="Arial" w:cs="Arial"/>
            <w:sz w:val="20"/>
            <w:szCs w:val="20"/>
          </w:rPr>
          <w:delText xml:space="preserve"> Easy</w:delText>
        </w:r>
      </w:del>
    </w:p>
    <w:p w14:paraId="7B837817" w14:textId="6EED69F3" w:rsidR="001A21C8" w:rsidDel="00BD333C" w:rsidRDefault="001A21C8" w:rsidP="005C7802">
      <w:pPr>
        <w:spacing w:after="0" w:line="240" w:lineRule="auto"/>
        <w:contextualSpacing/>
        <w:rPr>
          <w:del w:id="249" w:author="Thar Adeleh" w:date="2024-08-25T13:32:00Z" w16du:dateUtc="2024-08-25T10:32:00Z"/>
          <w:rFonts w:ascii="Arial" w:hAnsi="Arial" w:cs="Arial"/>
          <w:sz w:val="20"/>
          <w:szCs w:val="20"/>
        </w:rPr>
      </w:pPr>
      <w:del w:id="250" w:author="Thar Adeleh" w:date="2024-08-25T13:32:00Z" w16du:dateUtc="2024-08-25T10:32:00Z">
        <w:r w:rsidDel="00BD333C">
          <w:rPr>
            <w:rFonts w:ascii="Arial" w:hAnsi="Arial" w:cs="Arial"/>
            <w:sz w:val="20"/>
            <w:szCs w:val="20"/>
          </w:rPr>
          <w:delText xml:space="preserve">Ahead: </w:delText>
        </w:r>
        <w:r w:rsidRPr="00B50518" w:rsidDel="00BD333C">
          <w:rPr>
            <w:rFonts w:ascii="Arial" w:hAnsi="Arial" w:cs="Arial"/>
            <w:sz w:val="20"/>
            <w:szCs w:val="20"/>
          </w:rPr>
          <w:delText>Multiple Nursing Roles and Leadership</w:delText>
        </w:r>
      </w:del>
    </w:p>
    <w:p w14:paraId="7DA30130" w14:textId="06E95CF3" w:rsidR="001A21C8" w:rsidRPr="00B50518" w:rsidDel="00BD333C" w:rsidRDefault="001A21C8" w:rsidP="005C7802">
      <w:pPr>
        <w:spacing w:after="0" w:line="240" w:lineRule="auto"/>
        <w:contextualSpacing/>
        <w:rPr>
          <w:del w:id="251" w:author="Thar Adeleh" w:date="2024-08-25T13:32:00Z" w16du:dateUtc="2024-08-25T10:32:00Z"/>
          <w:rFonts w:ascii="Arial" w:hAnsi="Arial" w:cs="Arial"/>
          <w:sz w:val="20"/>
          <w:szCs w:val="20"/>
        </w:rPr>
      </w:pPr>
      <w:del w:id="252" w:author="Thar Adeleh" w:date="2024-08-25T13:32:00Z" w16du:dateUtc="2024-08-25T10:32:00Z">
        <w:r w:rsidDel="00BD333C">
          <w:rPr>
            <w:rFonts w:ascii="Arial" w:hAnsi="Arial" w:cs="Arial"/>
            <w:sz w:val="20"/>
            <w:szCs w:val="20"/>
          </w:rPr>
          <w:delText>Subject: Chapter 2</w:delText>
        </w:r>
      </w:del>
    </w:p>
    <w:p w14:paraId="717191EF" w14:textId="56052595" w:rsidR="001A21C8" w:rsidDel="00BD333C" w:rsidRDefault="001A21C8" w:rsidP="005C7802">
      <w:pPr>
        <w:spacing w:after="0" w:line="240" w:lineRule="auto"/>
        <w:contextualSpacing/>
        <w:rPr>
          <w:del w:id="253" w:author="Thar Adeleh" w:date="2024-08-25T13:32:00Z" w16du:dateUtc="2024-08-25T10:32:00Z"/>
          <w:rFonts w:ascii="Arial" w:hAnsi="Arial" w:cs="Arial"/>
          <w:sz w:val="20"/>
          <w:szCs w:val="20"/>
        </w:rPr>
      </w:pPr>
      <w:del w:id="254" w:author="Thar Adeleh" w:date="2024-08-25T13:32:00Z" w16du:dateUtc="2024-08-25T10:32:00Z">
        <w:r w:rsidDel="00BD333C">
          <w:rPr>
            <w:rFonts w:ascii="Arial" w:hAnsi="Arial" w:cs="Arial"/>
            <w:sz w:val="20"/>
            <w:szCs w:val="20"/>
          </w:rPr>
          <w:delText xml:space="preserve">Title: </w:delText>
        </w:r>
        <w:r w:rsidRPr="00663269" w:rsidDel="00BD333C">
          <w:rPr>
            <w:rFonts w:ascii="Arial" w:hAnsi="Arial" w:cs="Arial"/>
            <w:sz w:val="20"/>
            <w:szCs w:val="20"/>
          </w:rPr>
          <w:delText>The Essence of Nursing: Knowledge and Caring</w:delText>
        </w:r>
      </w:del>
    </w:p>
    <w:p w14:paraId="2CF875A3" w14:textId="68F2186A" w:rsidR="001A21C8" w:rsidRPr="00B50518" w:rsidDel="00BD333C" w:rsidRDefault="001A21C8" w:rsidP="005C7802">
      <w:pPr>
        <w:spacing w:after="0" w:line="240" w:lineRule="auto"/>
        <w:contextualSpacing/>
        <w:rPr>
          <w:del w:id="255" w:author="Thar Adeleh" w:date="2024-08-25T13:32:00Z" w16du:dateUtc="2024-08-25T10:32:00Z"/>
          <w:rFonts w:ascii="Arial" w:hAnsi="Arial" w:cs="Arial"/>
          <w:sz w:val="20"/>
          <w:szCs w:val="20"/>
        </w:rPr>
      </w:pPr>
      <w:del w:id="256" w:author="Thar Adeleh" w:date="2024-08-25T13:32:00Z" w16du:dateUtc="2024-08-25T10:32:00Z">
        <w:r w:rsidDel="00BD333C">
          <w:rPr>
            <w:rFonts w:ascii="Arial" w:hAnsi="Arial" w:cs="Arial"/>
            <w:sz w:val="20"/>
            <w:szCs w:val="20"/>
          </w:rPr>
          <w:delText>Taxonomy:</w:delText>
        </w:r>
        <w:r w:rsidRPr="00B50518" w:rsidDel="00BD333C">
          <w:rPr>
            <w:rFonts w:ascii="Arial" w:hAnsi="Arial" w:cs="Arial"/>
            <w:sz w:val="20"/>
            <w:szCs w:val="20"/>
          </w:rPr>
          <w:delText xml:space="preserve"> Recall</w:delText>
        </w:r>
      </w:del>
    </w:p>
    <w:p w14:paraId="52C5B2C6" w14:textId="2A9F9B63" w:rsidR="001A21C8" w:rsidRPr="00B50518" w:rsidDel="00BD333C" w:rsidRDefault="001A21C8" w:rsidP="005C7802">
      <w:pPr>
        <w:spacing w:after="0" w:line="240" w:lineRule="auto"/>
        <w:contextualSpacing/>
        <w:rPr>
          <w:del w:id="257" w:author="Thar Adeleh" w:date="2024-08-25T13:32:00Z" w16du:dateUtc="2024-08-25T10:32:00Z"/>
          <w:rFonts w:ascii="Arial" w:hAnsi="Arial" w:cs="Arial"/>
          <w:color w:val="000000"/>
          <w:sz w:val="20"/>
          <w:szCs w:val="20"/>
        </w:rPr>
      </w:pPr>
    </w:p>
    <w:p w14:paraId="0568377D" w14:textId="4818E8A0" w:rsidR="001A21C8" w:rsidRPr="00B50518" w:rsidDel="00BD333C" w:rsidRDefault="001A21C8" w:rsidP="005C7802">
      <w:pPr>
        <w:spacing w:after="0" w:line="240" w:lineRule="auto"/>
        <w:contextualSpacing/>
        <w:rPr>
          <w:del w:id="258" w:author="Thar Adeleh" w:date="2024-08-25T13:32:00Z" w16du:dateUtc="2024-08-25T10:32:00Z"/>
          <w:rFonts w:ascii="Arial" w:hAnsi="Arial" w:cs="Arial"/>
          <w:color w:val="000000"/>
          <w:sz w:val="20"/>
          <w:szCs w:val="20"/>
        </w:rPr>
      </w:pPr>
    </w:p>
    <w:p w14:paraId="0A257CEC" w14:textId="7EA11CC9" w:rsidR="001A21C8" w:rsidRPr="00B50518" w:rsidDel="00BD333C" w:rsidRDefault="001A21C8" w:rsidP="005C7802">
      <w:pPr>
        <w:spacing w:after="0" w:line="240" w:lineRule="auto"/>
        <w:contextualSpacing/>
        <w:rPr>
          <w:del w:id="259" w:author="Thar Adeleh" w:date="2024-08-25T13:32:00Z" w16du:dateUtc="2024-08-25T10:32:00Z"/>
          <w:rFonts w:ascii="Arial" w:hAnsi="Arial" w:cs="Arial"/>
          <w:color w:val="000000"/>
          <w:sz w:val="20"/>
          <w:szCs w:val="20"/>
        </w:rPr>
      </w:pPr>
    </w:p>
    <w:p w14:paraId="5B361A49" w14:textId="720B1186" w:rsidR="001A21C8" w:rsidRPr="00B50518" w:rsidDel="00BD333C" w:rsidRDefault="001A21C8" w:rsidP="005C7802">
      <w:pPr>
        <w:spacing w:after="0" w:line="240" w:lineRule="auto"/>
        <w:contextualSpacing/>
        <w:rPr>
          <w:del w:id="260" w:author="Thar Adeleh" w:date="2024-08-25T13:32:00Z" w16du:dateUtc="2024-08-25T10:32:00Z"/>
          <w:rFonts w:ascii="Arial" w:hAnsi="Arial" w:cs="Arial"/>
          <w:color w:val="000000"/>
          <w:sz w:val="20"/>
          <w:szCs w:val="20"/>
        </w:rPr>
      </w:pPr>
      <w:del w:id="261" w:author="Thar Adeleh" w:date="2024-08-25T13:32:00Z" w16du:dateUtc="2024-08-25T10:32:00Z">
        <w:r w:rsidDel="00BD333C">
          <w:rPr>
            <w:rFonts w:ascii="Arial" w:hAnsi="Arial" w:cs="Arial"/>
            <w:color w:val="000000"/>
            <w:sz w:val="20"/>
            <w:szCs w:val="20"/>
          </w:rPr>
          <w:delText>5</w:delText>
        </w:r>
        <w:r w:rsidRPr="00B50518" w:rsidDel="00BD333C">
          <w:rPr>
            <w:rFonts w:ascii="Arial" w:hAnsi="Arial" w:cs="Arial"/>
            <w:color w:val="000000"/>
            <w:sz w:val="20"/>
            <w:szCs w:val="20"/>
          </w:rPr>
          <w:delText>. When a nurse is cooperating with other healthcare professionals to try to achieve a win–win result, what role is being played?</w:delText>
        </w:r>
      </w:del>
    </w:p>
    <w:p w14:paraId="459B5755" w14:textId="1C226C4F" w:rsidR="001A21C8" w:rsidRPr="00B50518" w:rsidDel="00BD333C" w:rsidRDefault="001A21C8" w:rsidP="005C7802">
      <w:pPr>
        <w:spacing w:after="0" w:line="240" w:lineRule="auto"/>
        <w:contextualSpacing/>
        <w:rPr>
          <w:del w:id="262" w:author="Thar Adeleh" w:date="2024-08-25T13:32:00Z" w16du:dateUtc="2024-08-25T10:32:00Z"/>
          <w:rFonts w:ascii="Arial" w:hAnsi="Arial" w:cs="Arial"/>
          <w:color w:val="000000"/>
          <w:sz w:val="20"/>
          <w:szCs w:val="20"/>
        </w:rPr>
      </w:pPr>
      <w:del w:id="263" w:author="Thar Adeleh" w:date="2024-08-25T13:32:00Z" w16du:dateUtc="2024-08-25T10:32:00Z">
        <w:r w:rsidDel="00BD333C">
          <w:rPr>
            <w:rFonts w:ascii="Arial" w:hAnsi="Arial" w:cs="Arial"/>
            <w:color w:val="000000"/>
            <w:sz w:val="20"/>
            <w:szCs w:val="20"/>
          </w:rPr>
          <w:delText>A)</w:delText>
        </w:r>
        <w:r w:rsidRPr="00B50518" w:rsidDel="00BD333C">
          <w:rPr>
            <w:rFonts w:ascii="Arial" w:hAnsi="Arial" w:cs="Arial"/>
            <w:color w:val="000000"/>
            <w:sz w:val="20"/>
            <w:szCs w:val="20"/>
          </w:rPr>
          <w:delText xml:space="preserve"> Patient advocate</w:delText>
        </w:r>
      </w:del>
    </w:p>
    <w:p w14:paraId="73723889" w14:textId="3362F1CE" w:rsidR="001A21C8" w:rsidRPr="00B50518" w:rsidDel="00BD333C" w:rsidRDefault="001A21C8" w:rsidP="005C7802">
      <w:pPr>
        <w:spacing w:after="0" w:line="240" w:lineRule="auto"/>
        <w:contextualSpacing/>
        <w:rPr>
          <w:del w:id="264" w:author="Thar Adeleh" w:date="2024-08-25T13:32:00Z" w16du:dateUtc="2024-08-25T10:32:00Z"/>
          <w:rFonts w:ascii="Arial" w:hAnsi="Arial" w:cs="Arial"/>
          <w:color w:val="000000"/>
          <w:sz w:val="20"/>
          <w:szCs w:val="20"/>
        </w:rPr>
      </w:pPr>
      <w:del w:id="265" w:author="Thar Adeleh" w:date="2024-08-25T13:32:00Z" w16du:dateUtc="2024-08-25T10:32:00Z">
        <w:r w:rsidDel="00BD333C">
          <w:rPr>
            <w:rFonts w:ascii="Arial" w:hAnsi="Arial" w:cs="Arial"/>
            <w:color w:val="000000"/>
            <w:sz w:val="20"/>
            <w:szCs w:val="20"/>
          </w:rPr>
          <w:delText>B)</w:delText>
        </w:r>
        <w:r w:rsidRPr="00B50518" w:rsidDel="00BD333C">
          <w:rPr>
            <w:rFonts w:ascii="Arial" w:hAnsi="Arial" w:cs="Arial"/>
            <w:color w:val="000000"/>
            <w:sz w:val="20"/>
            <w:szCs w:val="20"/>
          </w:rPr>
          <w:delText xml:space="preserve"> Collaborator</w:delText>
        </w:r>
      </w:del>
    </w:p>
    <w:p w14:paraId="7FEFC5BE" w14:textId="7599F2B1" w:rsidR="001A21C8" w:rsidRPr="00B50518" w:rsidDel="00BD333C" w:rsidRDefault="001A21C8" w:rsidP="005C7802">
      <w:pPr>
        <w:spacing w:after="0" w:line="240" w:lineRule="auto"/>
        <w:contextualSpacing/>
        <w:rPr>
          <w:del w:id="266" w:author="Thar Adeleh" w:date="2024-08-25T13:32:00Z" w16du:dateUtc="2024-08-25T10:32:00Z"/>
          <w:rFonts w:ascii="Arial" w:hAnsi="Arial" w:cs="Arial"/>
          <w:color w:val="000000"/>
          <w:sz w:val="20"/>
          <w:szCs w:val="20"/>
        </w:rPr>
      </w:pPr>
      <w:del w:id="267" w:author="Thar Adeleh" w:date="2024-08-25T13:32:00Z" w16du:dateUtc="2024-08-25T10:32:00Z">
        <w:r w:rsidDel="00BD333C">
          <w:rPr>
            <w:rFonts w:ascii="Arial" w:hAnsi="Arial" w:cs="Arial"/>
            <w:color w:val="000000"/>
            <w:sz w:val="20"/>
            <w:szCs w:val="20"/>
          </w:rPr>
          <w:delText>C)</w:delText>
        </w:r>
        <w:r w:rsidRPr="00B50518" w:rsidDel="00BD333C">
          <w:rPr>
            <w:rFonts w:ascii="Arial" w:hAnsi="Arial" w:cs="Arial"/>
            <w:color w:val="000000"/>
            <w:sz w:val="20"/>
            <w:szCs w:val="20"/>
          </w:rPr>
          <w:delText xml:space="preserve"> Manager</w:delText>
        </w:r>
      </w:del>
    </w:p>
    <w:p w14:paraId="2C821278" w14:textId="2D24E18B" w:rsidR="001A21C8" w:rsidRPr="00B50518" w:rsidDel="00BD333C" w:rsidRDefault="001A21C8" w:rsidP="005C7802">
      <w:pPr>
        <w:spacing w:after="0" w:line="240" w:lineRule="auto"/>
        <w:contextualSpacing/>
        <w:rPr>
          <w:del w:id="268" w:author="Thar Adeleh" w:date="2024-08-25T13:32:00Z" w16du:dateUtc="2024-08-25T10:32:00Z"/>
          <w:rFonts w:ascii="Arial" w:hAnsi="Arial" w:cs="Arial"/>
          <w:color w:val="000000"/>
          <w:sz w:val="20"/>
          <w:szCs w:val="20"/>
        </w:rPr>
      </w:pPr>
      <w:del w:id="269" w:author="Thar Adeleh" w:date="2024-08-25T13:32:00Z" w16du:dateUtc="2024-08-25T10:32:00Z">
        <w:r w:rsidDel="00BD333C">
          <w:rPr>
            <w:rFonts w:ascii="Arial" w:hAnsi="Arial" w:cs="Arial"/>
            <w:color w:val="000000"/>
            <w:sz w:val="20"/>
            <w:szCs w:val="20"/>
          </w:rPr>
          <w:delText>D)</w:delText>
        </w:r>
        <w:r w:rsidRPr="00B50518" w:rsidDel="00BD333C">
          <w:rPr>
            <w:rFonts w:ascii="Arial" w:hAnsi="Arial" w:cs="Arial"/>
            <w:color w:val="000000"/>
            <w:sz w:val="20"/>
            <w:szCs w:val="20"/>
          </w:rPr>
          <w:delText xml:space="preserve"> Provider of care</w:delText>
        </w:r>
      </w:del>
    </w:p>
    <w:p w14:paraId="150B5698" w14:textId="0D38727A" w:rsidR="001A21C8" w:rsidRPr="00B50518" w:rsidDel="00BD333C" w:rsidRDefault="001A21C8" w:rsidP="005C7802">
      <w:pPr>
        <w:spacing w:after="0" w:line="240" w:lineRule="auto"/>
        <w:contextualSpacing/>
        <w:rPr>
          <w:del w:id="270" w:author="Thar Adeleh" w:date="2024-08-25T13:32:00Z" w16du:dateUtc="2024-08-25T10:32:00Z"/>
          <w:rFonts w:ascii="Arial" w:hAnsi="Arial" w:cs="Arial"/>
          <w:sz w:val="20"/>
          <w:szCs w:val="20"/>
        </w:rPr>
      </w:pPr>
      <w:del w:id="271" w:author="Thar Adeleh" w:date="2024-08-25T13:32:00Z" w16du:dateUtc="2024-08-25T10:32:00Z">
        <w:r w:rsidDel="00BD333C">
          <w:rPr>
            <w:rFonts w:ascii="Arial" w:hAnsi="Arial" w:cs="Arial"/>
            <w:sz w:val="20"/>
            <w:szCs w:val="20"/>
          </w:rPr>
          <w:delText>Ans:</w:delText>
        </w:r>
        <w:r w:rsidRPr="00B50518" w:rsidDel="00BD333C">
          <w:rPr>
            <w:rFonts w:ascii="Arial" w:hAnsi="Arial" w:cs="Arial"/>
            <w:sz w:val="20"/>
            <w:szCs w:val="20"/>
          </w:rPr>
          <w:delText xml:space="preserve"> </w:delText>
        </w:r>
        <w:r w:rsidDel="00BD333C">
          <w:rPr>
            <w:rFonts w:ascii="Arial" w:hAnsi="Arial" w:cs="Arial"/>
            <w:sz w:val="20"/>
            <w:szCs w:val="20"/>
          </w:rPr>
          <w:delText>B</w:delText>
        </w:r>
      </w:del>
    </w:p>
    <w:p w14:paraId="6F05C641" w14:textId="0B8877BF" w:rsidR="001A21C8" w:rsidRPr="00B50518" w:rsidDel="00BD333C" w:rsidRDefault="001A21C8" w:rsidP="005C7802">
      <w:pPr>
        <w:spacing w:after="0" w:line="240" w:lineRule="auto"/>
        <w:contextualSpacing/>
        <w:rPr>
          <w:del w:id="272" w:author="Thar Adeleh" w:date="2024-08-25T13:32:00Z" w16du:dateUtc="2024-08-25T10:32:00Z"/>
          <w:rFonts w:ascii="Arial" w:hAnsi="Arial" w:cs="Arial"/>
          <w:sz w:val="20"/>
          <w:szCs w:val="20"/>
        </w:rPr>
      </w:pPr>
      <w:del w:id="273" w:author="Thar Adeleh" w:date="2024-08-25T13:32:00Z" w16du:dateUtc="2024-08-25T10:32:00Z">
        <w:r w:rsidDel="00BD333C">
          <w:rPr>
            <w:rFonts w:ascii="Arial" w:hAnsi="Arial" w:cs="Arial"/>
            <w:sz w:val="20"/>
            <w:szCs w:val="20"/>
          </w:rPr>
          <w:delText>Complexity:</w:delText>
        </w:r>
        <w:r w:rsidRPr="00B50518" w:rsidDel="00BD333C">
          <w:rPr>
            <w:rFonts w:ascii="Arial" w:hAnsi="Arial" w:cs="Arial"/>
            <w:sz w:val="20"/>
            <w:szCs w:val="20"/>
          </w:rPr>
          <w:delText xml:space="preserve"> Moderate</w:delText>
        </w:r>
      </w:del>
    </w:p>
    <w:p w14:paraId="4B939EED" w14:textId="3D3D53C7" w:rsidR="001A21C8" w:rsidDel="00BD333C" w:rsidRDefault="001A21C8" w:rsidP="005C7802">
      <w:pPr>
        <w:spacing w:after="0" w:line="240" w:lineRule="auto"/>
        <w:contextualSpacing/>
        <w:rPr>
          <w:del w:id="274" w:author="Thar Adeleh" w:date="2024-08-25T13:32:00Z" w16du:dateUtc="2024-08-25T10:32:00Z"/>
          <w:rFonts w:ascii="Arial" w:hAnsi="Arial" w:cs="Arial"/>
          <w:sz w:val="20"/>
          <w:szCs w:val="20"/>
        </w:rPr>
      </w:pPr>
      <w:del w:id="275" w:author="Thar Adeleh" w:date="2024-08-25T13:32:00Z" w16du:dateUtc="2024-08-25T10:32:00Z">
        <w:r w:rsidDel="00BD333C">
          <w:rPr>
            <w:rFonts w:ascii="Arial" w:hAnsi="Arial" w:cs="Arial"/>
            <w:sz w:val="20"/>
            <w:szCs w:val="20"/>
          </w:rPr>
          <w:delText xml:space="preserve">Ahead: </w:delText>
        </w:r>
        <w:r w:rsidRPr="00B50518" w:rsidDel="00BD333C">
          <w:rPr>
            <w:rFonts w:ascii="Arial" w:hAnsi="Arial" w:cs="Arial"/>
            <w:sz w:val="20"/>
            <w:szCs w:val="20"/>
          </w:rPr>
          <w:delText>Multiple Nursing Roles and Leadership</w:delText>
        </w:r>
      </w:del>
    </w:p>
    <w:p w14:paraId="7944D8EA" w14:textId="2C081A45" w:rsidR="001A21C8" w:rsidRPr="00B50518" w:rsidDel="00BD333C" w:rsidRDefault="001A21C8" w:rsidP="005C7802">
      <w:pPr>
        <w:spacing w:after="0" w:line="240" w:lineRule="auto"/>
        <w:contextualSpacing/>
        <w:rPr>
          <w:del w:id="276" w:author="Thar Adeleh" w:date="2024-08-25T13:32:00Z" w16du:dateUtc="2024-08-25T10:32:00Z"/>
          <w:rFonts w:ascii="Arial" w:hAnsi="Arial" w:cs="Arial"/>
          <w:sz w:val="20"/>
          <w:szCs w:val="20"/>
        </w:rPr>
      </w:pPr>
      <w:del w:id="277" w:author="Thar Adeleh" w:date="2024-08-25T13:32:00Z" w16du:dateUtc="2024-08-25T10:32:00Z">
        <w:r w:rsidDel="00BD333C">
          <w:rPr>
            <w:rFonts w:ascii="Arial" w:hAnsi="Arial" w:cs="Arial"/>
            <w:sz w:val="20"/>
            <w:szCs w:val="20"/>
          </w:rPr>
          <w:delText>Subject:</w:delText>
        </w:r>
        <w:r w:rsidRPr="00B50518" w:rsidDel="00BD333C">
          <w:rPr>
            <w:rFonts w:ascii="Arial" w:hAnsi="Arial" w:cs="Arial"/>
            <w:sz w:val="20"/>
            <w:szCs w:val="20"/>
          </w:rPr>
          <w:delText xml:space="preserve"> </w:delText>
        </w:r>
        <w:r w:rsidDel="00BD333C">
          <w:rPr>
            <w:rFonts w:ascii="Arial" w:hAnsi="Arial" w:cs="Arial"/>
            <w:sz w:val="20"/>
            <w:szCs w:val="20"/>
          </w:rPr>
          <w:delText>Chapter 2</w:delText>
        </w:r>
      </w:del>
    </w:p>
    <w:p w14:paraId="61427BA5" w14:textId="11AFF982" w:rsidR="001A21C8" w:rsidDel="00BD333C" w:rsidRDefault="001A21C8" w:rsidP="005C7802">
      <w:pPr>
        <w:spacing w:after="0" w:line="240" w:lineRule="auto"/>
        <w:contextualSpacing/>
        <w:rPr>
          <w:del w:id="278" w:author="Thar Adeleh" w:date="2024-08-25T13:32:00Z" w16du:dateUtc="2024-08-25T10:32:00Z"/>
          <w:rFonts w:ascii="Arial" w:hAnsi="Arial" w:cs="Arial"/>
          <w:sz w:val="20"/>
          <w:szCs w:val="20"/>
        </w:rPr>
      </w:pPr>
      <w:del w:id="279" w:author="Thar Adeleh" w:date="2024-08-25T13:32:00Z" w16du:dateUtc="2024-08-25T10:32:00Z">
        <w:r w:rsidDel="00BD333C">
          <w:rPr>
            <w:rFonts w:ascii="Arial" w:hAnsi="Arial" w:cs="Arial"/>
            <w:sz w:val="20"/>
            <w:szCs w:val="20"/>
          </w:rPr>
          <w:delText xml:space="preserve">Title: </w:delText>
        </w:r>
        <w:r w:rsidRPr="00663269" w:rsidDel="00BD333C">
          <w:rPr>
            <w:rFonts w:ascii="Arial" w:hAnsi="Arial" w:cs="Arial"/>
            <w:sz w:val="20"/>
            <w:szCs w:val="20"/>
          </w:rPr>
          <w:delText>The Essence of Nursing: Knowledge and Caring</w:delText>
        </w:r>
      </w:del>
    </w:p>
    <w:p w14:paraId="4E8E65D9" w14:textId="2165E43D" w:rsidR="001A21C8" w:rsidRPr="00B50518" w:rsidDel="00BD333C" w:rsidRDefault="001A21C8" w:rsidP="005C7802">
      <w:pPr>
        <w:spacing w:after="0" w:line="240" w:lineRule="auto"/>
        <w:contextualSpacing/>
        <w:rPr>
          <w:del w:id="280" w:author="Thar Adeleh" w:date="2024-08-25T13:32:00Z" w16du:dateUtc="2024-08-25T10:32:00Z"/>
          <w:rFonts w:ascii="Arial" w:hAnsi="Arial" w:cs="Arial"/>
          <w:sz w:val="20"/>
          <w:szCs w:val="20"/>
        </w:rPr>
      </w:pPr>
      <w:del w:id="281" w:author="Thar Adeleh" w:date="2024-08-25T13:32:00Z" w16du:dateUtc="2024-08-25T10:32:00Z">
        <w:r w:rsidDel="00BD333C">
          <w:rPr>
            <w:rFonts w:ascii="Arial" w:hAnsi="Arial" w:cs="Arial"/>
            <w:sz w:val="20"/>
            <w:szCs w:val="20"/>
          </w:rPr>
          <w:delText>Taxonomy:</w:delText>
        </w:r>
        <w:r w:rsidRPr="00B50518" w:rsidDel="00BD333C">
          <w:rPr>
            <w:rFonts w:ascii="Arial" w:hAnsi="Arial" w:cs="Arial"/>
            <w:sz w:val="20"/>
            <w:szCs w:val="20"/>
          </w:rPr>
          <w:delText xml:space="preserve"> Analysis</w:delText>
        </w:r>
      </w:del>
    </w:p>
    <w:p w14:paraId="1068E748" w14:textId="5CF1BEBE" w:rsidR="001A21C8" w:rsidRPr="003B03AF" w:rsidDel="00BD333C" w:rsidRDefault="001A21C8" w:rsidP="005C7802">
      <w:pPr>
        <w:spacing w:after="0" w:line="240" w:lineRule="auto"/>
        <w:contextualSpacing/>
        <w:rPr>
          <w:del w:id="282" w:author="Thar Adeleh" w:date="2024-08-25T13:32:00Z" w16du:dateUtc="2024-08-25T10:32:00Z"/>
          <w:rFonts w:ascii="Arial" w:hAnsi="Arial" w:cs="Arial"/>
          <w:sz w:val="20"/>
          <w:szCs w:val="20"/>
        </w:rPr>
      </w:pPr>
    </w:p>
    <w:p w14:paraId="237D5DB2" w14:textId="412F5CE9" w:rsidR="001A21C8" w:rsidRPr="003B03AF" w:rsidDel="00BD333C" w:rsidRDefault="001A21C8" w:rsidP="005C7802">
      <w:pPr>
        <w:spacing w:after="0" w:line="240" w:lineRule="auto"/>
        <w:contextualSpacing/>
        <w:rPr>
          <w:del w:id="283" w:author="Thar Adeleh" w:date="2024-08-25T13:32:00Z" w16du:dateUtc="2024-08-25T10:32:00Z"/>
          <w:rFonts w:ascii="Arial" w:hAnsi="Arial" w:cs="Arial"/>
          <w:sz w:val="20"/>
          <w:szCs w:val="20"/>
        </w:rPr>
      </w:pPr>
    </w:p>
    <w:p w14:paraId="1B803368" w14:textId="510C20F9" w:rsidR="001A21C8" w:rsidRPr="00B11802" w:rsidDel="00BD333C" w:rsidRDefault="001A21C8" w:rsidP="005C7802">
      <w:pPr>
        <w:spacing w:after="0" w:line="240" w:lineRule="auto"/>
        <w:contextualSpacing/>
        <w:rPr>
          <w:del w:id="284" w:author="Thar Adeleh" w:date="2024-08-25T13:32:00Z" w16du:dateUtc="2024-08-25T10:32:00Z"/>
          <w:rFonts w:ascii="Arial" w:hAnsi="Arial" w:cs="Arial"/>
          <w:sz w:val="20"/>
          <w:szCs w:val="20"/>
        </w:rPr>
      </w:pPr>
    </w:p>
    <w:p w14:paraId="2040EA09" w14:textId="0CCA340E" w:rsidR="001A21C8" w:rsidRPr="00B11802" w:rsidDel="00BD333C" w:rsidRDefault="001A21C8" w:rsidP="005C7802">
      <w:pPr>
        <w:spacing w:after="0" w:line="240" w:lineRule="auto"/>
        <w:contextualSpacing/>
        <w:rPr>
          <w:del w:id="285" w:author="Thar Adeleh" w:date="2024-08-25T13:32:00Z" w16du:dateUtc="2024-08-25T10:32:00Z"/>
          <w:rFonts w:ascii="Arial" w:hAnsi="Arial" w:cs="Arial"/>
          <w:color w:val="000000"/>
          <w:sz w:val="20"/>
          <w:szCs w:val="20"/>
        </w:rPr>
      </w:pPr>
      <w:del w:id="286" w:author="Thar Adeleh" w:date="2024-08-25T13:32:00Z" w16du:dateUtc="2024-08-25T10:32:00Z">
        <w:r w:rsidDel="00BD333C">
          <w:rPr>
            <w:rFonts w:ascii="Arial" w:hAnsi="Arial" w:cs="Arial"/>
            <w:color w:val="000000"/>
            <w:sz w:val="20"/>
            <w:szCs w:val="20"/>
          </w:rPr>
          <w:delText>6</w:delText>
        </w:r>
        <w:r w:rsidRPr="00B11802" w:rsidDel="00BD333C">
          <w:rPr>
            <w:rFonts w:ascii="Arial" w:hAnsi="Arial" w:cs="Arial"/>
            <w:color w:val="000000"/>
            <w:sz w:val="20"/>
            <w:szCs w:val="20"/>
          </w:rPr>
          <w:delText>. How do state boards of nursing affect the quality of nursing education?</w:delText>
        </w:r>
      </w:del>
    </w:p>
    <w:p w14:paraId="755F1928" w14:textId="780D2461" w:rsidR="001A21C8" w:rsidRPr="00B11802" w:rsidDel="00BD333C" w:rsidRDefault="001A21C8" w:rsidP="005C7802">
      <w:pPr>
        <w:spacing w:after="0" w:line="240" w:lineRule="auto"/>
        <w:contextualSpacing/>
        <w:rPr>
          <w:del w:id="287" w:author="Thar Adeleh" w:date="2024-08-25T13:32:00Z" w16du:dateUtc="2024-08-25T10:32:00Z"/>
          <w:rFonts w:ascii="Arial" w:hAnsi="Arial" w:cs="Arial"/>
          <w:color w:val="000000"/>
          <w:sz w:val="20"/>
          <w:szCs w:val="20"/>
        </w:rPr>
      </w:pPr>
      <w:del w:id="288" w:author="Thar Adeleh" w:date="2024-08-25T13:32:00Z" w16du:dateUtc="2024-08-25T10:32:00Z">
        <w:r w:rsidDel="00BD333C">
          <w:rPr>
            <w:rFonts w:ascii="Arial" w:hAnsi="Arial" w:cs="Arial"/>
            <w:color w:val="000000"/>
            <w:sz w:val="20"/>
            <w:szCs w:val="20"/>
          </w:rPr>
          <w:delText>A)</w:delText>
        </w:r>
        <w:r w:rsidRPr="00B11802" w:rsidDel="00BD333C">
          <w:rPr>
            <w:rFonts w:ascii="Arial" w:hAnsi="Arial" w:cs="Arial"/>
            <w:color w:val="000000"/>
            <w:sz w:val="20"/>
            <w:szCs w:val="20"/>
          </w:rPr>
          <w:delText xml:space="preserve"> By setting state rules and regulations that facilitate the enforcement of nursing practice</w:delText>
        </w:r>
      </w:del>
    </w:p>
    <w:p w14:paraId="5C551515" w14:textId="0D782AB0" w:rsidR="001A21C8" w:rsidRPr="00B11802" w:rsidDel="00BD333C" w:rsidRDefault="001A21C8" w:rsidP="005C7802">
      <w:pPr>
        <w:spacing w:after="0" w:line="240" w:lineRule="auto"/>
        <w:contextualSpacing/>
        <w:rPr>
          <w:del w:id="289" w:author="Thar Adeleh" w:date="2024-08-25T13:32:00Z" w16du:dateUtc="2024-08-25T10:32:00Z"/>
          <w:rFonts w:ascii="Arial" w:hAnsi="Arial" w:cs="Arial"/>
          <w:color w:val="000000"/>
          <w:sz w:val="20"/>
          <w:szCs w:val="20"/>
        </w:rPr>
      </w:pPr>
      <w:del w:id="290" w:author="Thar Adeleh" w:date="2024-08-25T13:32:00Z" w16du:dateUtc="2024-08-25T10:32:00Z">
        <w:r w:rsidDel="00BD333C">
          <w:rPr>
            <w:rFonts w:ascii="Arial" w:hAnsi="Arial" w:cs="Arial"/>
            <w:color w:val="000000"/>
            <w:sz w:val="20"/>
            <w:szCs w:val="20"/>
          </w:rPr>
          <w:delText>B)</w:delText>
        </w:r>
        <w:r w:rsidRPr="00B11802" w:rsidDel="00BD333C">
          <w:rPr>
            <w:rFonts w:ascii="Arial" w:hAnsi="Arial" w:cs="Arial"/>
            <w:color w:val="000000"/>
            <w:sz w:val="20"/>
            <w:szCs w:val="20"/>
          </w:rPr>
          <w:delText xml:space="preserve"> By keeping track of data about NCLEX results and enrollment and making it available to the public</w:delText>
        </w:r>
      </w:del>
    </w:p>
    <w:p w14:paraId="4716A2B7" w14:textId="41634A29" w:rsidR="001A21C8" w:rsidRPr="00B11802" w:rsidDel="00BD333C" w:rsidRDefault="001A21C8" w:rsidP="005C7802">
      <w:pPr>
        <w:spacing w:after="0" w:line="240" w:lineRule="auto"/>
        <w:contextualSpacing/>
        <w:rPr>
          <w:del w:id="291" w:author="Thar Adeleh" w:date="2024-08-25T13:32:00Z" w16du:dateUtc="2024-08-25T10:32:00Z"/>
          <w:rFonts w:ascii="Arial" w:hAnsi="Arial" w:cs="Arial"/>
          <w:color w:val="000000"/>
          <w:sz w:val="20"/>
          <w:szCs w:val="20"/>
        </w:rPr>
      </w:pPr>
      <w:del w:id="292" w:author="Thar Adeleh" w:date="2024-08-25T13:32:00Z" w16du:dateUtc="2024-08-25T10:32:00Z">
        <w:r w:rsidDel="00BD333C">
          <w:rPr>
            <w:rFonts w:ascii="Arial" w:hAnsi="Arial" w:cs="Arial"/>
            <w:color w:val="000000"/>
            <w:sz w:val="20"/>
            <w:szCs w:val="20"/>
          </w:rPr>
          <w:delText>C)</w:delText>
        </w:r>
        <w:r w:rsidRPr="00B11802" w:rsidDel="00BD333C">
          <w:rPr>
            <w:rFonts w:ascii="Arial" w:hAnsi="Arial" w:cs="Arial"/>
            <w:color w:val="000000"/>
            <w:sz w:val="20"/>
            <w:szCs w:val="20"/>
          </w:rPr>
          <w:delText xml:space="preserve"> By approving national curriculum in all states across the country</w:delText>
        </w:r>
      </w:del>
    </w:p>
    <w:p w14:paraId="4A6D2963" w14:textId="28838EC2" w:rsidR="001A21C8" w:rsidRPr="00B11802" w:rsidDel="00BD333C" w:rsidRDefault="001A21C8" w:rsidP="005C7802">
      <w:pPr>
        <w:spacing w:after="0" w:line="240" w:lineRule="auto"/>
        <w:contextualSpacing/>
        <w:rPr>
          <w:del w:id="293" w:author="Thar Adeleh" w:date="2024-08-25T13:32:00Z" w16du:dateUtc="2024-08-25T10:32:00Z"/>
          <w:rFonts w:ascii="Arial" w:hAnsi="Arial" w:cs="Arial"/>
          <w:color w:val="000000"/>
          <w:sz w:val="20"/>
          <w:szCs w:val="20"/>
        </w:rPr>
      </w:pPr>
      <w:del w:id="294" w:author="Thar Adeleh" w:date="2024-08-25T13:32:00Z" w16du:dateUtc="2024-08-25T10:32:00Z">
        <w:r w:rsidDel="00BD333C">
          <w:rPr>
            <w:rFonts w:ascii="Arial" w:hAnsi="Arial" w:cs="Arial"/>
            <w:color w:val="000000"/>
            <w:sz w:val="20"/>
            <w:szCs w:val="20"/>
          </w:rPr>
          <w:delText>D)</w:delText>
        </w:r>
        <w:r w:rsidRPr="00B11802" w:rsidDel="00BD333C">
          <w:rPr>
            <w:rFonts w:ascii="Arial" w:hAnsi="Arial" w:cs="Arial"/>
            <w:color w:val="000000"/>
            <w:sz w:val="20"/>
            <w:szCs w:val="20"/>
          </w:rPr>
          <w:delText xml:space="preserve"> By establishing clear and detailed faculty position descriptions and determining education level requirements for applicants</w:delText>
        </w:r>
      </w:del>
    </w:p>
    <w:p w14:paraId="58D98BD0" w14:textId="126DFB42" w:rsidR="001A21C8" w:rsidRPr="00B11802" w:rsidDel="00BD333C" w:rsidRDefault="001A21C8" w:rsidP="005C7802">
      <w:pPr>
        <w:spacing w:after="0" w:line="240" w:lineRule="auto"/>
        <w:contextualSpacing/>
        <w:rPr>
          <w:del w:id="295" w:author="Thar Adeleh" w:date="2024-08-25T13:32:00Z" w16du:dateUtc="2024-08-25T10:32:00Z"/>
          <w:rFonts w:ascii="Arial" w:hAnsi="Arial" w:cs="Arial"/>
          <w:sz w:val="20"/>
          <w:szCs w:val="20"/>
        </w:rPr>
      </w:pPr>
      <w:del w:id="296" w:author="Thar Adeleh" w:date="2024-08-25T13:32:00Z" w16du:dateUtc="2024-08-25T10:32:00Z">
        <w:r w:rsidDel="00BD333C">
          <w:rPr>
            <w:rFonts w:ascii="Arial" w:hAnsi="Arial" w:cs="Arial"/>
            <w:sz w:val="20"/>
            <w:szCs w:val="20"/>
          </w:rPr>
          <w:delText>Ans: A</w:delText>
        </w:r>
      </w:del>
    </w:p>
    <w:p w14:paraId="2CD58407" w14:textId="3CE49C1F" w:rsidR="001A21C8" w:rsidRPr="00B11802" w:rsidDel="00BD333C" w:rsidRDefault="001A21C8" w:rsidP="005C7802">
      <w:pPr>
        <w:spacing w:after="0" w:line="240" w:lineRule="auto"/>
        <w:contextualSpacing/>
        <w:rPr>
          <w:del w:id="297" w:author="Thar Adeleh" w:date="2024-08-25T13:32:00Z" w16du:dateUtc="2024-08-25T10:32:00Z"/>
          <w:rFonts w:ascii="Arial" w:hAnsi="Arial" w:cs="Arial"/>
          <w:sz w:val="20"/>
          <w:szCs w:val="20"/>
        </w:rPr>
      </w:pPr>
      <w:del w:id="298" w:author="Thar Adeleh" w:date="2024-08-25T13:32:00Z" w16du:dateUtc="2024-08-25T10:32:00Z">
        <w:r w:rsidRPr="00B11802" w:rsidDel="00BD333C">
          <w:rPr>
            <w:rFonts w:ascii="Arial" w:hAnsi="Arial" w:cs="Arial"/>
            <w:sz w:val="20"/>
            <w:szCs w:val="20"/>
          </w:rPr>
          <w:delText>Complexity: Easy</w:delText>
        </w:r>
      </w:del>
    </w:p>
    <w:p w14:paraId="1636D5BD" w14:textId="6F0003A2" w:rsidR="001A21C8" w:rsidRPr="00B11802" w:rsidDel="00BD333C" w:rsidRDefault="001A21C8" w:rsidP="005C7802">
      <w:pPr>
        <w:spacing w:after="0" w:line="240" w:lineRule="auto"/>
        <w:contextualSpacing/>
        <w:rPr>
          <w:del w:id="299" w:author="Thar Adeleh" w:date="2024-08-25T13:32:00Z" w16du:dateUtc="2024-08-25T10:32:00Z"/>
          <w:rFonts w:ascii="Arial" w:hAnsi="Arial" w:cs="Arial"/>
          <w:sz w:val="20"/>
          <w:szCs w:val="20"/>
        </w:rPr>
      </w:pPr>
      <w:del w:id="300" w:author="Thar Adeleh" w:date="2024-08-25T13:32:00Z" w16du:dateUtc="2024-08-25T10:32:00Z">
        <w:r w:rsidDel="00BD333C">
          <w:rPr>
            <w:rFonts w:ascii="Arial" w:hAnsi="Arial" w:cs="Arial"/>
            <w:sz w:val="20"/>
            <w:szCs w:val="20"/>
          </w:rPr>
          <w:delText>Ahead:</w:delText>
        </w:r>
        <w:r w:rsidRPr="00B11802" w:rsidDel="00BD333C">
          <w:rPr>
            <w:rFonts w:ascii="Arial" w:hAnsi="Arial" w:cs="Arial"/>
            <w:sz w:val="20"/>
            <w:szCs w:val="20"/>
          </w:rPr>
          <w:delText xml:space="preserve"> Quality and Excellence in Nursing Education</w:delText>
        </w:r>
      </w:del>
    </w:p>
    <w:p w14:paraId="50B27B4A" w14:textId="6665B085" w:rsidR="001A21C8" w:rsidRPr="00B11802" w:rsidDel="00BD333C" w:rsidRDefault="001A21C8" w:rsidP="005C7802">
      <w:pPr>
        <w:spacing w:after="0" w:line="240" w:lineRule="auto"/>
        <w:contextualSpacing/>
        <w:rPr>
          <w:del w:id="301" w:author="Thar Adeleh" w:date="2024-08-25T13:32:00Z" w16du:dateUtc="2024-08-25T10:32:00Z"/>
          <w:rFonts w:ascii="Arial" w:hAnsi="Arial" w:cs="Arial"/>
          <w:sz w:val="20"/>
          <w:szCs w:val="20"/>
        </w:rPr>
      </w:pPr>
      <w:del w:id="302" w:author="Thar Adeleh" w:date="2024-08-25T13:32:00Z" w16du:dateUtc="2024-08-25T10:32:00Z">
        <w:r w:rsidRPr="00B11802" w:rsidDel="00BD333C">
          <w:rPr>
            <w:rFonts w:ascii="Arial" w:hAnsi="Arial" w:cs="Arial"/>
            <w:sz w:val="20"/>
            <w:szCs w:val="20"/>
          </w:rPr>
          <w:delText>Subject: Chapter 3</w:delText>
        </w:r>
      </w:del>
    </w:p>
    <w:p w14:paraId="6A30B899" w14:textId="5A124A88" w:rsidR="001A21C8" w:rsidDel="00BD333C" w:rsidRDefault="001A21C8" w:rsidP="005C7802">
      <w:pPr>
        <w:spacing w:after="0" w:line="240" w:lineRule="auto"/>
        <w:contextualSpacing/>
        <w:rPr>
          <w:del w:id="303" w:author="Thar Adeleh" w:date="2024-08-25T13:32:00Z" w16du:dateUtc="2024-08-25T10:32:00Z"/>
          <w:rFonts w:ascii="Arial" w:hAnsi="Arial" w:cs="Arial"/>
          <w:sz w:val="20"/>
          <w:szCs w:val="20"/>
        </w:rPr>
      </w:pPr>
      <w:del w:id="304" w:author="Thar Adeleh" w:date="2024-08-25T13:32:00Z" w16du:dateUtc="2024-08-25T10:32:00Z">
        <w:r w:rsidDel="00BD333C">
          <w:rPr>
            <w:rFonts w:ascii="Arial" w:hAnsi="Arial" w:cs="Arial"/>
            <w:sz w:val="20"/>
            <w:szCs w:val="20"/>
          </w:rPr>
          <w:delText xml:space="preserve">Title: </w:delText>
        </w:r>
        <w:r w:rsidRPr="00EC6541" w:rsidDel="00BD333C">
          <w:rPr>
            <w:rFonts w:ascii="Arial" w:hAnsi="Arial" w:cs="Arial"/>
            <w:sz w:val="20"/>
            <w:szCs w:val="20"/>
          </w:rPr>
          <w:delText>Nursing Education, Accreditation, and Regulation</w:delText>
        </w:r>
      </w:del>
    </w:p>
    <w:p w14:paraId="6A26A2F1" w14:textId="5635008A" w:rsidR="001A21C8" w:rsidRPr="00B11802" w:rsidDel="00BD333C" w:rsidRDefault="001A21C8" w:rsidP="005C7802">
      <w:pPr>
        <w:spacing w:after="0" w:line="240" w:lineRule="auto"/>
        <w:contextualSpacing/>
        <w:rPr>
          <w:del w:id="305" w:author="Thar Adeleh" w:date="2024-08-25T13:32:00Z" w16du:dateUtc="2024-08-25T10:32:00Z"/>
          <w:rFonts w:ascii="Arial" w:hAnsi="Arial" w:cs="Arial"/>
          <w:sz w:val="20"/>
          <w:szCs w:val="20"/>
        </w:rPr>
      </w:pPr>
      <w:del w:id="306" w:author="Thar Adeleh" w:date="2024-08-25T13:32:00Z" w16du:dateUtc="2024-08-25T10:32:00Z">
        <w:r w:rsidRPr="00B11802" w:rsidDel="00BD333C">
          <w:rPr>
            <w:rFonts w:ascii="Arial" w:hAnsi="Arial" w:cs="Arial"/>
            <w:sz w:val="20"/>
            <w:szCs w:val="20"/>
          </w:rPr>
          <w:delText xml:space="preserve">Taxonomy: </w:delText>
        </w:r>
        <w:r w:rsidDel="00BD333C">
          <w:rPr>
            <w:rFonts w:ascii="Arial" w:hAnsi="Arial" w:cs="Arial"/>
            <w:sz w:val="20"/>
            <w:szCs w:val="20"/>
          </w:rPr>
          <w:delText>Recall</w:delText>
        </w:r>
      </w:del>
    </w:p>
    <w:p w14:paraId="6745DDD3" w14:textId="4A62869F" w:rsidR="001A21C8" w:rsidDel="00BD333C" w:rsidRDefault="001A21C8" w:rsidP="005C7802">
      <w:pPr>
        <w:spacing w:after="0" w:line="240" w:lineRule="auto"/>
        <w:contextualSpacing/>
        <w:rPr>
          <w:del w:id="307" w:author="Thar Adeleh" w:date="2024-08-25T13:32:00Z" w16du:dateUtc="2024-08-25T10:32:00Z"/>
          <w:rFonts w:ascii="Arial" w:hAnsi="Arial" w:cs="Arial"/>
          <w:color w:val="000000"/>
          <w:sz w:val="20"/>
          <w:szCs w:val="20"/>
        </w:rPr>
      </w:pPr>
    </w:p>
    <w:p w14:paraId="7E5BE587" w14:textId="40D36F75" w:rsidR="001A21C8" w:rsidDel="00BD333C" w:rsidRDefault="001A21C8" w:rsidP="005C7802">
      <w:pPr>
        <w:spacing w:after="0" w:line="240" w:lineRule="auto"/>
        <w:contextualSpacing/>
        <w:rPr>
          <w:del w:id="308" w:author="Thar Adeleh" w:date="2024-08-25T13:32:00Z" w16du:dateUtc="2024-08-25T10:32:00Z"/>
          <w:rFonts w:ascii="Arial" w:hAnsi="Arial" w:cs="Arial"/>
          <w:color w:val="000000"/>
          <w:sz w:val="20"/>
          <w:szCs w:val="20"/>
        </w:rPr>
      </w:pPr>
    </w:p>
    <w:p w14:paraId="2681723E" w14:textId="0A67B259" w:rsidR="001A21C8" w:rsidRPr="00B11802" w:rsidDel="00BD333C" w:rsidRDefault="001A21C8" w:rsidP="005C7802">
      <w:pPr>
        <w:spacing w:after="0" w:line="240" w:lineRule="auto"/>
        <w:contextualSpacing/>
        <w:rPr>
          <w:del w:id="309" w:author="Thar Adeleh" w:date="2024-08-25T13:32:00Z" w16du:dateUtc="2024-08-25T10:32:00Z"/>
          <w:rFonts w:ascii="Arial" w:hAnsi="Arial" w:cs="Arial"/>
          <w:color w:val="000000"/>
          <w:sz w:val="20"/>
          <w:szCs w:val="20"/>
        </w:rPr>
      </w:pPr>
    </w:p>
    <w:p w14:paraId="4F087449" w14:textId="66D41CC8" w:rsidR="001A21C8" w:rsidRPr="00B11802" w:rsidDel="00BD333C" w:rsidRDefault="001A21C8" w:rsidP="005C7802">
      <w:pPr>
        <w:spacing w:after="0" w:line="240" w:lineRule="auto"/>
        <w:contextualSpacing/>
        <w:rPr>
          <w:del w:id="310" w:author="Thar Adeleh" w:date="2024-08-25T13:32:00Z" w16du:dateUtc="2024-08-25T10:32:00Z"/>
          <w:rFonts w:ascii="Arial" w:hAnsi="Arial" w:cs="Arial"/>
          <w:color w:val="000000"/>
          <w:sz w:val="20"/>
          <w:szCs w:val="20"/>
        </w:rPr>
      </w:pPr>
      <w:del w:id="311" w:author="Thar Adeleh" w:date="2024-08-25T13:32:00Z" w16du:dateUtc="2024-08-25T10:32:00Z">
        <w:r w:rsidDel="00BD333C">
          <w:rPr>
            <w:rFonts w:ascii="Arial" w:hAnsi="Arial" w:cs="Arial"/>
            <w:color w:val="000000"/>
            <w:sz w:val="20"/>
            <w:szCs w:val="20"/>
          </w:rPr>
          <w:delText>7</w:delText>
        </w:r>
        <w:r w:rsidRPr="00B11802" w:rsidDel="00BD333C">
          <w:rPr>
            <w:rFonts w:ascii="Arial" w:hAnsi="Arial" w:cs="Arial"/>
            <w:color w:val="000000"/>
            <w:sz w:val="20"/>
            <w:szCs w:val="20"/>
          </w:rPr>
          <w:delText>. The application of knowledge, decision-making, and psychomotor skills relates to:</w:delText>
        </w:r>
      </w:del>
    </w:p>
    <w:p w14:paraId="12620477" w14:textId="09D59BE4" w:rsidR="001A21C8" w:rsidRPr="00B11802" w:rsidDel="00BD333C" w:rsidRDefault="001A21C8" w:rsidP="005C7802">
      <w:pPr>
        <w:spacing w:after="0" w:line="240" w:lineRule="auto"/>
        <w:contextualSpacing/>
        <w:rPr>
          <w:del w:id="312" w:author="Thar Adeleh" w:date="2024-08-25T13:32:00Z" w16du:dateUtc="2024-08-25T10:32:00Z"/>
          <w:rFonts w:ascii="Arial" w:hAnsi="Arial" w:cs="Arial"/>
          <w:color w:val="000000"/>
          <w:sz w:val="20"/>
          <w:szCs w:val="20"/>
        </w:rPr>
      </w:pPr>
      <w:del w:id="313" w:author="Thar Adeleh" w:date="2024-08-25T13:32:00Z" w16du:dateUtc="2024-08-25T10:32:00Z">
        <w:r w:rsidDel="00BD333C">
          <w:rPr>
            <w:rFonts w:ascii="Arial" w:hAnsi="Arial" w:cs="Arial"/>
            <w:color w:val="000000"/>
            <w:sz w:val="20"/>
            <w:szCs w:val="20"/>
          </w:rPr>
          <w:delText>A)</w:delText>
        </w:r>
        <w:r w:rsidRPr="00B11802" w:rsidDel="00BD333C">
          <w:rPr>
            <w:rFonts w:ascii="Arial" w:hAnsi="Arial" w:cs="Arial"/>
            <w:color w:val="000000"/>
            <w:sz w:val="20"/>
            <w:szCs w:val="20"/>
          </w:rPr>
          <w:delText xml:space="preserve"> </w:delText>
        </w:r>
        <w:r w:rsidDel="00BD333C">
          <w:rPr>
            <w:rFonts w:ascii="Arial" w:hAnsi="Arial" w:cs="Arial"/>
            <w:color w:val="000000"/>
            <w:sz w:val="20"/>
            <w:szCs w:val="20"/>
          </w:rPr>
          <w:delText>s</w:delText>
        </w:r>
        <w:r w:rsidRPr="00B11802" w:rsidDel="00BD333C">
          <w:rPr>
            <w:rFonts w:ascii="Arial" w:hAnsi="Arial" w:cs="Arial"/>
            <w:color w:val="000000"/>
            <w:sz w:val="20"/>
            <w:szCs w:val="20"/>
          </w:rPr>
          <w:delText>tandards</w:delText>
        </w:r>
        <w:r w:rsidDel="00BD333C">
          <w:rPr>
            <w:rFonts w:ascii="Arial" w:hAnsi="Arial" w:cs="Arial"/>
            <w:color w:val="000000"/>
            <w:sz w:val="20"/>
            <w:szCs w:val="20"/>
          </w:rPr>
          <w:delText>.</w:delText>
        </w:r>
      </w:del>
    </w:p>
    <w:p w14:paraId="55520AF1" w14:textId="3A9DC475" w:rsidR="001A21C8" w:rsidRPr="00B11802" w:rsidDel="00BD333C" w:rsidRDefault="001A21C8" w:rsidP="005C7802">
      <w:pPr>
        <w:spacing w:after="0" w:line="240" w:lineRule="auto"/>
        <w:contextualSpacing/>
        <w:rPr>
          <w:del w:id="314" w:author="Thar Adeleh" w:date="2024-08-25T13:32:00Z" w16du:dateUtc="2024-08-25T10:32:00Z"/>
          <w:rFonts w:ascii="Arial" w:hAnsi="Arial" w:cs="Arial"/>
          <w:color w:val="000000"/>
          <w:sz w:val="20"/>
          <w:szCs w:val="20"/>
        </w:rPr>
      </w:pPr>
      <w:del w:id="315" w:author="Thar Adeleh" w:date="2024-08-25T13:32:00Z" w16du:dateUtc="2024-08-25T10:32:00Z">
        <w:r w:rsidDel="00BD333C">
          <w:rPr>
            <w:rFonts w:ascii="Arial" w:hAnsi="Arial" w:cs="Arial"/>
            <w:color w:val="000000"/>
            <w:sz w:val="20"/>
            <w:szCs w:val="20"/>
          </w:rPr>
          <w:delText>B)</w:delText>
        </w:r>
        <w:r w:rsidRPr="00B11802" w:rsidDel="00BD333C">
          <w:rPr>
            <w:rFonts w:ascii="Arial" w:hAnsi="Arial" w:cs="Arial"/>
            <w:color w:val="000000"/>
            <w:sz w:val="20"/>
            <w:szCs w:val="20"/>
          </w:rPr>
          <w:delText xml:space="preserve"> </w:delText>
        </w:r>
        <w:r w:rsidDel="00BD333C">
          <w:rPr>
            <w:rFonts w:ascii="Arial" w:hAnsi="Arial" w:cs="Arial"/>
            <w:color w:val="000000"/>
            <w:sz w:val="20"/>
            <w:szCs w:val="20"/>
          </w:rPr>
          <w:delText>a</w:delText>
        </w:r>
        <w:r w:rsidRPr="00B11802" w:rsidDel="00BD333C">
          <w:rPr>
            <w:rFonts w:ascii="Arial" w:hAnsi="Arial" w:cs="Arial"/>
            <w:color w:val="000000"/>
            <w:sz w:val="20"/>
            <w:szCs w:val="20"/>
          </w:rPr>
          <w:delText>dmission requirements to schools of nursing</w:delText>
        </w:r>
        <w:r w:rsidDel="00BD333C">
          <w:rPr>
            <w:rFonts w:ascii="Arial" w:hAnsi="Arial" w:cs="Arial"/>
            <w:color w:val="000000"/>
            <w:sz w:val="20"/>
            <w:szCs w:val="20"/>
          </w:rPr>
          <w:delText>.</w:delText>
        </w:r>
      </w:del>
    </w:p>
    <w:p w14:paraId="477AA4DB" w14:textId="508EFF89" w:rsidR="001A21C8" w:rsidRPr="00B11802" w:rsidDel="00BD333C" w:rsidRDefault="001A21C8" w:rsidP="005C7802">
      <w:pPr>
        <w:spacing w:after="0" w:line="240" w:lineRule="auto"/>
        <w:contextualSpacing/>
        <w:rPr>
          <w:del w:id="316" w:author="Thar Adeleh" w:date="2024-08-25T13:32:00Z" w16du:dateUtc="2024-08-25T10:32:00Z"/>
          <w:rFonts w:ascii="Arial" w:hAnsi="Arial" w:cs="Arial"/>
          <w:color w:val="000000"/>
          <w:sz w:val="20"/>
          <w:szCs w:val="20"/>
        </w:rPr>
      </w:pPr>
      <w:del w:id="317" w:author="Thar Adeleh" w:date="2024-08-25T13:32:00Z" w16du:dateUtc="2024-08-25T10:32:00Z">
        <w:r w:rsidDel="00BD333C">
          <w:rPr>
            <w:rFonts w:ascii="Arial" w:hAnsi="Arial" w:cs="Arial"/>
            <w:color w:val="000000"/>
            <w:sz w:val="20"/>
            <w:szCs w:val="20"/>
          </w:rPr>
          <w:delText>C)</w:delText>
        </w:r>
        <w:r w:rsidRPr="00B11802" w:rsidDel="00BD333C">
          <w:rPr>
            <w:rFonts w:ascii="Arial" w:hAnsi="Arial" w:cs="Arial"/>
            <w:color w:val="000000"/>
            <w:sz w:val="20"/>
            <w:szCs w:val="20"/>
          </w:rPr>
          <w:delText xml:space="preserve"> </w:delText>
        </w:r>
        <w:r w:rsidDel="00BD333C">
          <w:rPr>
            <w:rFonts w:ascii="Arial" w:hAnsi="Arial" w:cs="Arial"/>
            <w:color w:val="000000"/>
            <w:sz w:val="20"/>
            <w:szCs w:val="20"/>
          </w:rPr>
          <w:delText>c</w:delText>
        </w:r>
        <w:r w:rsidRPr="00B11802" w:rsidDel="00BD333C">
          <w:rPr>
            <w:rFonts w:ascii="Arial" w:hAnsi="Arial" w:cs="Arial"/>
            <w:color w:val="000000"/>
            <w:sz w:val="20"/>
            <w:szCs w:val="20"/>
          </w:rPr>
          <w:delText>ompetencies</w:delText>
        </w:r>
        <w:r w:rsidDel="00BD333C">
          <w:rPr>
            <w:rFonts w:ascii="Arial" w:hAnsi="Arial" w:cs="Arial"/>
            <w:color w:val="000000"/>
            <w:sz w:val="20"/>
            <w:szCs w:val="20"/>
          </w:rPr>
          <w:delText>.</w:delText>
        </w:r>
      </w:del>
    </w:p>
    <w:p w14:paraId="47132F37" w14:textId="049EF051" w:rsidR="001A21C8" w:rsidRPr="00B11802" w:rsidDel="00BD333C" w:rsidRDefault="001A21C8" w:rsidP="005C7802">
      <w:pPr>
        <w:spacing w:after="0" w:line="240" w:lineRule="auto"/>
        <w:contextualSpacing/>
        <w:rPr>
          <w:del w:id="318" w:author="Thar Adeleh" w:date="2024-08-25T13:32:00Z" w16du:dateUtc="2024-08-25T10:32:00Z"/>
          <w:rFonts w:ascii="Arial" w:hAnsi="Arial" w:cs="Arial"/>
          <w:color w:val="000000"/>
          <w:sz w:val="20"/>
          <w:szCs w:val="20"/>
        </w:rPr>
      </w:pPr>
      <w:del w:id="319" w:author="Thar Adeleh" w:date="2024-08-25T13:32:00Z" w16du:dateUtc="2024-08-25T10:32:00Z">
        <w:r w:rsidDel="00BD333C">
          <w:rPr>
            <w:rFonts w:ascii="Arial" w:hAnsi="Arial" w:cs="Arial"/>
            <w:color w:val="000000"/>
            <w:sz w:val="20"/>
            <w:szCs w:val="20"/>
          </w:rPr>
          <w:delText>D)</w:delText>
        </w:r>
        <w:r w:rsidRPr="00B11802" w:rsidDel="00BD333C">
          <w:rPr>
            <w:rFonts w:ascii="Arial" w:hAnsi="Arial" w:cs="Arial"/>
            <w:color w:val="000000"/>
            <w:sz w:val="20"/>
            <w:szCs w:val="20"/>
          </w:rPr>
          <w:delText xml:space="preserve"> </w:delText>
        </w:r>
        <w:r w:rsidDel="00BD333C">
          <w:rPr>
            <w:rFonts w:ascii="Arial" w:hAnsi="Arial" w:cs="Arial"/>
            <w:color w:val="000000"/>
            <w:sz w:val="20"/>
            <w:szCs w:val="20"/>
          </w:rPr>
          <w:delText>s</w:delText>
        </w:r>
        <w:r w:rsidRPr="00B11802" w:rsidDel="00BD333C">
          <w:rPr>
            <w:rFonts w:ascii="Arial" w:hAnsi="Arial" w:cs="Arial"/>
            <w:color w:val="000000"/>
            <w:sz w:val="20"/>
            <w:szCs w:val="20"/>
          </w:rPr>
          <w:delText>chool of nursing policies</w:delText>
        </w:r>
        <w:r w:rsidDel="00BD333C">
          <w:rPr>
            <w:rFonts w:ascii="Arial" w:hAnsi="Arial" w:cs="Arial"/>
            <w:color w:val="000000"/>
            <w:sz w:val="20"/>
            <w:szCs w:val="20"/>
          </w:rPr>
          <w:delText>.</w:delText>
        </w:r>
      </w:del>
    </w:p>
    <w:p w14:paraId="460719A9" w14:textId="2813BEB3" w:rsidR="001A21C8" w:rsidRPr="00B11802" w:rsidDel="00BD333C" w:rsidRDefault="001A21C8" w:rsidP="005C7802">
      <w:pPr>
        <w:spacing w:after="0" w:line="240" w:lineRule="auto"/>
        <w:contextualSpacing/>
        <w:rPr>
          <w:del w:id="320" w:author="Thar Adeleh" w:date="2024-08-25T13:32:00Z" w16du:dateUtc="2024-08-25T10:32:00Z"/>
          <w:rFonts w:ascii="Arial" w:hAnsi="Arial" w:cs="Arial"/>
          <w:sz w:val="20"/>
          <w:szCs w:val="20"/>
        </w:rPr>
      </w:pPr>
      <w:del w:id="321" w:author="Thar Adeleh" w:date="2024-08-25T13:32:00Z" w16du:dateUtc="2024-08-25T10:32:00Z">
        <w:r w:rsidDel="00BD333C">
          <w:rPr>
            <w:rFonts w:ascii="Arial" w:hAnsi="Arial" w:cs="Arial"/>
            <w:sz w:val="20"/>
            <w:szCs w:val="20"/>
          </w:rPr>
          <w:delText>Ans: C</w:delText>
        </w:r>
      </w:del>
    </w:p>
    <w:p w14:paraId="19704994" w14:textId="25F4A235" w:rsidR="001A21C8" w:rsidRPr="00B11802" w:rsidDel="00BD333C" w:rsidRDefault="001A21C8" w:rsidP="005C7802">
      <w:pPr>
        <w:spacing w:after="0" w:line="240" w:lineRule="auto"/>
        <w:contextualSpacing/>
        <w:rPr>
          <w:del w:id="322" w:author="Thar Adeleh" w:date="2024-08-25T13:32:00Z" w16du:dateUtc="2024-08-25T10:32:00Z"/>
          <w:rFonts w:ascii="Arial" w:hAnsi="Arial" w:cs="Arial"/>
          <w:sz w:val="20"/>
          <w:szCs w:val="20"/>
        </w:rPr>
      </w:pPr>
      <w:del w:id="323" w:author="Thar Adeleh" w:date="2024-08-25T13:32:00Z" w16du:dateUtc="2024-08-25T10:32:00Z">
        <w:r w:rsidRPr="00B11802" w:rsidDel="00BD333C">
          <w:rPr>
            <w:rFonts w:ascii="Arial" w:hAnsi="Arial" w:cs="Arial"/>
            <w:sz w:val="20"/>
            <w:szCs w:val="20"/>
          </w:rPr>
          <w:delText>Complexity: Moderate</w:delText>
        </w:r>
      </w:del>
    </w:p>
    <w:p w14:paraId="03C37CCC" w14:textId="12383D44" w:rsidR="001A21C8" w:rsidRPr="00B11802" w:rsidDel="00BD333C" w:rsidRDefault="001A21C8" w:rsidP="005C7802">
      <w:pPr>
        <w:spacing w:after="0" w:line="240" w:lineRule="auto"/>
        <w:contextualSpacing/>
        <w:rPr>
          <w:del w:id="324" w:author="Thar Adeleh" w:date="2024-08-25T13:32:00Z" w16du:dateUtc="2024-08-25T10:32:00Z"/>
          <w:rFonts w:ascii="Arial" w:hAnsi="Arial" w:cs="Arial"/>
          <w:sz w:val="20"/>
          <w:szCs w:val="20"/>
        </w:rPr>
      </w:pPr>
      <w:del w:id="325" w:author="Thar Adeleh" w:date="2024-08-25T13:32:00Z" w16du:dateUtc="2024-08-25T10:32:00Z">
        <w:r w:rsidDel="00BD333C">
          <w:rPr>
            <w:rFonts w:ascii="Arial" w:hAnsi="Arial" w:cs="Arial"/>
            <w:sz w:val="20"/>
            <w:szCs w:val="20"/>
          </w:rPr>
          <w:delText>Ahead:</w:delText>
        </w:r>
        <w:r w:rsidRPr="00B11802" w:rsidDel="00BD333C">
          <w:rPr>
            <w:rFonts w:ascii="Arial" w:hAnsi="Arial" w:cs="Arial"/>
            <w:sz w:val="20"/>
            <w:szCs w:val="20"/>
          </w:rPr>
          <w:delText xml:space="preserve"> Quality and Excellence in Nursing Education</w:delText>
        </w:r>
      </w:del>
    </w:p>
    <w:p w14:paraId="7D976344" w14:textId="30813775" w:rsidR="001A21C8" w:rsidRPr="00B11802" w:rsidDel="00BD333C" w:rsidRDefault="001A21C8" w:rsidP="005C7802">
      <w:pPr>
        <w:spacing w:after="0" w:line="240" w:lineRule="auto"/>
        <w:contextualSpacing/>
        <w:rPr>
          <w:del w:id="326" w:author="Thar Adeleh" w:date="2024-08-25T13:32:00Z" w16du:dateUtc="2024-08-25T10:32:00Z"/>
          <w:rFonts w:ascii="Arial" w:hAnsi="Arial" w:cs="Arial"/>
          <w:sz w:val="20"/>
          <w:szCs w:val="20"/>
        </w:rPr>
      </w:pPr>
      <w:del w:id="327" w:author="Thar Adeleh" w:date="2024-08-25T13:32:00Z" w16du:dateUtc="2024-08-25T10:32:00Z">
        <w:r w:rsidRPr="00B11802" w:rsidDel="00BD333C">
          <w:rPr>
            <w:rFonts w:ascii="Arial" w:hAnsi="Arial" w:cs="Arial"/>
            <w:sz w:val="20"/>
            <w:szCs w:val="20"/>
          </w:rPr>
          <w:delText>Subject: Chapter 3</w:delText>
        </w:r>
      </w:del>
    </w:p>
    <w:p w14:paraId="33C81AA5" w14:textId="4BAB3684" w:rsidR="001A21C8" w:rsidDel="00BD333C" w:rsidRDefault="001A21C8" w:rsidP="005C7802">
      <w:pPr>
        <w:spacing w:after="0" w:line="240" w:lineRule="auto"/>
        <w:contextualSpacing/>
        <w:rPr>
          <w:del w:id="328" w:author="Thar Adeleh" w:date="2024-08-25T13:32:00Z" w16du:dateUtc="2024-08-25T10:32:00Z"/>
          <w:rFonts w:ascii="Arial" w:hAnsi="Arial" w:cs="Arial"/>
          <w:sz w:val="20"/>
          <w:szCs w:val="20"/>
        </w:rPr>
      </w:pPr>
      <w:del w:id="329" w:author="Thar Adeleh" w:date="2024-08-25T13:32:00Z" w16du:dateUtc="2024-08-25T10:32:00Z">
        <w:r w:rsidDel="00BD333C">
          <w:rPr>
            <w:rFonts w:ascii="Arial" w:hAnsi="Arial" w:cs="Arial"/>
            <w:sz w:val="20"/>
            <w:szCs w:val="20"/>
          </w:rPr>
          <w:delText xml:space="preserve">Title: </w:delText>
        </w:r>
        <w:r w:rsidRPr="00EC6541" w:rsidDel="00BD333C">
          <w:rPr>
            <w:rFonts w:ascii="Arial" w:hAnsi="Arial" w:cs="Arial"/>
            <w:sz w:val="20"/>
            <w:szCs w:val="20"/>
          </w:rPr>
          <w:delText>Nursing Education, Accreditation, and Regulation</w:delText>
        </w:r>
      </w:del>
    </w:p>
    <w:p w14:paraId="1EB2F7FF" w14:textId="69C98E4F" w:rsidR="001A21C8" w:rsidRPr="00B11802" w:rsidDel="00BD333C" w:rsidRDefault="001A21C8" w:rsidP="005C7802">
      <w:pPr>
        <w:spacing w:after="0" w:line="240" w:lineRule="auto"/>
        <w:contextualSpacing/>
        <w:rPr>
          <w:del w:id="330" w:author="Thar Adeleh" w:date="2024-08-25T13:32:00Z" w16du:dateUtc="2024-08-25T10:32:00Z"/>
          <w:rFonts w:ascii="Arial" w:hAnsi="Arial" w:cs="Arial"/>
          <w:sz w:val="20"/>
          <w:szCs w:val="20"/>
        </w:rPr>
      </w:pPr>
      <w:del w:id="331" w:author="Thar Adeleh" w:date="2024-08-25T13:32:00Z" w16du:dateUtc="2024-08-25T10:32:00Z">
        <w:r w:rsidRPr="00B11802" w:rsidDel="00BD333C">
          <w:rPr>
            <w:rFonts w:ascii="Arial" w:hAnsi="Arial" w:cs="Arial"/>
            <w:sz w:val="20"/>
            <w:szCs w:val="20"/>
          </w:rPr>
          <w:delText>Taxonomy: Application</w:delText>
        </w:r>
      </w:del>
    </w:p>
    <w:p w14:paraId="4321DFA7" w14:textId="74656AF4" w:rsidR="00067346" w:rsidRPr="00977B19" w:rsidDel="00BD333C" w:rsidRDefault="00067346" w:rsidP="005C7802">
      <w:pPr>
        <w:spacing w:after="0" w:line="240" w:lineRule="auto"/>
        <w:contextualSpacing/>
        <w:rPr>
          <w:del w:id="332" w:author="Thar Adeleh" w:date="2024-08-25T13:32:00Z" w16du:dateUtc="2024-08-25T10:32:00Z"/>
          <w:rFonts w:ascii="Arial" w:hAnsi="Arial" w:cs="Arial"/>
          <w:sz w:val="20"/>
          <w:szCs w:val="20"/>
        </w:rPr>
      </w:pPr>
    </w:p>
    <w:p w14:paraId="058DEA67" w14:textId="71C505F4" w:rsidR="00067346" w:rsidRPr="00977B19" w:rsidDel="00BD333C" w:rsidRDefault="00067346" w:rsidP="005C7802">
      <w:pPr>
        <w:spacing w:after="0" w:line="240" w:lineRule="auto"/>
        <w:contextualSpacing/>
        <w:rPr>
          <w:del w:id="333" w:author="Thar Adeleh" w:date="2024-08-25T13:32:00Z" w16du:dateUtc="2024-08-25T10:32:00Z"/>
          <w:rFonts w:ascii="Arial" w:hAnsi="Arial" w:cs="Arial"/>
          <w:sz w:val="20"/>
          <w:szCs w:val="20"/>
        </w:rPr>
      </w:pPr>
    </w:p>
    <w:p w14:paraId="30663800" w14:textId="2E825076" w:rsidR="00067346" w:rsidRPr="00977B19" w:rsidDel="00BD333C" w:rsidRDefault="00067346" w:rsidP="005C7802">
      <w:pPr>
        <w:spacing w:after="0" w:line="240" w:lineRule="auto"/>
        <w:contextualSpacing/>
        <w:rPr>
          <w:del w:id="334" w:author="Thar Adeleh" w:date="2024-08-25T13:32:00Z" w16du:dateUtc="2024-08-25T10:32:00Z"/>
          <w:rFonts w:ascii="Arial" w:hAnsi="Arial" w:cs="Arial"/>
          <w:sz w:val="20"/>
          <w:szCs w:val="20"/>
        </w:rPr>
      </w:pPr>
    </w:p>
    <w:p w14:paraId="5C7F35E2" w14:textId="514F9FAB" w:rsidR="00067346" w:rsidRPr="00977B19" w:rsidDel="00BD333C" w:rsidRDefault="00067346" w:rsidP="005C7802">
      <w:pPr>
        <w:spacing w:after="0" w:line="240" w:lineRule="auto"/>
        <w:contextualSpacing/>
        <w:rPr>
          <w:del w:id="335" w:author="Thar Adeleh" w:date="2024-08-25T13:32:00Z" w16du:dateUtc="2024-08-25T10:32:00Z"/>
          <w:rFonts w:ascii="Arial" w:hAnsi="Arial" w:cs="Arial"/>
          <w:sz w:val="20"/>
          <w:szCs w:val="20"/>
        </w:rPr>
      </w:pPr>
      <w:del w:id="336" w:author="Thar Adeleh" w:date="2024-08-25T13:32:00Z" w16du:dateUtc="2024-08-25T10:32:00Z">
        <w:r w:rsidDel="00BD333C">
          <w:rPr>
            <w:rFonts w:ascii="Arial" w:hAnsi="Arial" w:cs="Arial"/>
            <w:sz w:val="20"/>
            <w:szCs w:val="20"/>
          </w:rPr>
          <w:delText>8</w:delText>
        </w:r>
        <w:r w:rsidRPr="00977B19" w:rsidDel="00BD333C">
          <w:rPr>
            <w:rFonts w:ascii="Arial" w:hAnsi="Arial" w:cs="Arial"/>
            <w:sz w:val="20"/>
            <w:szCs w:val="20"/>
          </w:rPr>
          <w:delText>. What is the meaning of “professional socialization” in terms of becoming a nurse?</w:delText>
        </w:r>
      </w:del>
    </w:p>
    <w:p w14:paraId="17430FCC" w14:textId="58DE357C" w:rsidR="00067346" w:rsidRPr="00977B19" w:rsidDel="00BD333C" w:rsidRDefault="00067346" w:rsidP="005C7802">
      <w:pPr>
        <w:spacing w:after="0" w:line="240" w:lineRule="auto"/>
        <w:contextualSpacing/>
        <w:rPr>
          <w:del w:id="337" w:author="Thar Adeleh" w:date="2024-08-25T13:32:00Z" w16du:dateUtc="2024-08-25T10:32:00Z"/>
          <w:rFonts w:ascii="Arial" w:hAnsi="Arial" w:cs="Arial"/>
          <w:sz w:val="20"/>
          <w:szCs w:val="20"/>
        </w:rPr>
      </w:pPr>
      <w:del w:id="338" w:author="Thar Adeleh" w:date="2024-08-25T13:32:00Z" w16du:dateUtc="2024-08-25T10:32:00Z">
        <w:r w:rsidDel="00BD333C">
          <w:rPr>
            <w:rFonts w:ascii="Arial" w:hAnsi="Arial" w:cs="Arial"/>
            <w:sz w:val="20"/>
            <w:szCs w:val="20"/>
          </w:rPr>
          <w:delText>A)</w:delText>
        </w:r>
        <w:r w:rsidRPr="00977B19" w:rsidDel="00BD333C">
          <w:rPr>
            <w:rFonts w:ascii="Arial" w:hAnsi="Arial" w:cs="Arial"/>
            <w:sz w:val="20"/>
            <w:szCs w:val="20"/>
          </w:rPr>
          <w:delText xml:space="preserve"> Learning to get along with your colleagues</w:delText>
        </w:r>
      </w:del>
    </w:p>
    <w:p w14:paraId="02C1BFC8" w14:textId="06E6ACBF" w:rsidR="00067346" w:rsidRPr="00977B19" w:rsidDel="00BD333C" w:rsidRDefault="00067346" w:rsidP="005C7802">
      <w:pPr>
        <w:spacing w:after="0" w:line="240" w:lineRule="auto"/>
        <w:contextualSpacing/>
        <w:rPr>
          <w:del w:id="339" w:author="Thar Adeleh" w:date="2024-08-25T13:32:00Z" w16du:dateUtc="2024-08-25T10:32:00Z"/>
          <w:rFonts w:ascii="Arial" w:hAnsi="Arial" w:cs="Arial"/>
          <w:sz w:val="20"/>
          <w:szCs w:val="20"/>
        </w:rPr>
      </w:pPr>
      <w:del w:id="340" w:author="Thar Adeleh" w:date="2024-08-25T13:32:00Z" w16du:dateUtc="2024-08-25T10:32:00Z">
        <w:r w:rsidDel="00BD333C">
          <w:rPr>
            <w:rFonts w:ascii="Arial" w:hAnsi="Arial" w:cs="Arial"/>
            <w:sz w:val="20"/>
            <w:szCs w:val="20"/>
          </w:rPr>
          <w:delText>B)</w:delText>
        </w:r>
        <w:r w:rsidRPr="00977B19" w:rsidDel="00BD333C">
          <w:rPr>
            <w:rFonts w:ascii="Arial" w:hAnsi="Arial" w:cs="Arial"/>
            <w:sz w:val="20"/>
            <w:szCs w:val="20"/>
          </w:rPr>
          <w:delText xml:space="preserve"> Acquisition of skills, knowledge, and behaviors needed to be successful as a professional nurse</w:delText>
        </w:r>
      </w:del>
    </w:p>
    <w:p w14:paraId="5DE717BF" w14:textId="0BA0F6C1" w:rsidR="00067346" w:rsidRPr="00977B19" w:rsidDel="00BD333C" w:rsidRDefault="00067346" w:rsidP="005C7802">
      <w:pPr>
        <w:spacing w:after="0" w:line="240" w:lineRule="auto"/>
        <w:contextualSpacing/>
        <w:rPr>
          <w:del w:id="341" w:author="Thar Adeleh" w:date="2024-08-25T13:32:00Z" w16du:dateUtc="2024-08-25T10:32:00Z"/>
          <w:rFonts w:ascii="Arial" w:hAnsi="Arial" w:cs="Arial"/>
          <w:sz w:val="20"/>
          <w:szCs w:val="20"/>
        </w:rPr>
      </w:pPr>
      <w:del w:id="342" w:author="Thar Adeleh" w:date="2024-08-25T13:32:00Z" w16du:dateUtc="2024-08-25T10:32:00Z">
        <w:r w:rsidDel="00BD333C">
          <w:rPr>
            <w:rFonts w:ascii="Arial" w:hAnsi="Arial" w:cs="Arial"/>
            <w:sz w:val="20"/>
            <w:szCs w:val="20"/>
          </w:rPr>
          <w:delText>C)</w:delText>
        </w:r>
        <w:r w:rsidRPr="00977B19" w:rsidDel="00BD333C">
          <w:rPr>
            <w:rFonts w:ascii="Arial" w:hAnsi="Arial" w:cs="Arial"/>
            <w:sz w:val="20"/>
            <w:szCs w:val="20"/>
          </w:rPr>
          <w:delText xml:space="preserve"> Understanding how to professionally socialize with others, including patients</w:delText>
        </w:r>
      </w:del>
    </w:p>
    <w:p w14:paraId="0586EE28" w14:textId="337D2BA1" w:rsidR="00067346" w:rsidRPr="00977B19" w:rsidDel="00BD333C" w:rsidRDefault="00067346" w:rsidP="005C7802">
      <w:pPr>
        <w:spacing w:after="0" w:line="240" w:lineRule="auto"/>
        <w:contextualSpacing/>
        <w:rPr>
          <w:del w:id="343" w:author="Thar Adeleh" w:date="2024-08-25T13:32:00Z" w16du:dateUtc="2024-08-25T10:32:00Z"/>
          <w:rFonts w:ascii="Arial" w:hAnsi="Arial" w:cs="Arial"/>
          <w:sz w:val="20"/>
          <w:szCs w:val="20"/>
        </w:rPr>
      </w:pPr>
      <w:del w:id="344" w:author="Thar Adeleh" w:date="2024-08-25T13:32:00Z" w16du:dateUtc="2024-08-25T10:32:00Z">
        <w:r w:rsidDel="00BD333C">
          <w:rPr>
            <w:rFonts w:ascii="Arial" w:hAnsi="Arial" w:cs="Arial"/>
            <w:sz w:val="20"/>
            <w:szCs w:val="20"/>
          </w:rPr>
          <w:delText>D)</w:delText>
        </w:r>
        <w:r w:rsidRPr="00977B19" w:rsidDel="00BD333C">
          <w:rPr>
            <w:rFonts w:ascii="Arial" w:hAnsi="Arial" w:cs="Arial"/>
            <w:sz w:val="20"/>
            <w:szCs w:val="20"/>
          </w:rPr>
          <w:delText xml:space="preserve"> Recognizing the need to collaborate among all members of the healthcare team</w:delText>
        </w:r>
      </w:del>
    </w:p>
    <w:p w14:paraId="246B3100" w14:textId="333A8FCB" w:rsidR="00067346" w:rsidRPr="00977B19" w:rsidDel="00BD333C" w:rsidRDefault="00067346" w:rsidP="005C7802">
      <w:pPr>
        <w:spacing w:after="0" w:line="240" w:lineRule="auto"/>
        <w:contextualSpacing/>
        <w:rPr>
          <w:del w:id="345" w:author="Thar Adeleh" w:date="2024-08-25T13:32:00Z" w16du:dateUtc="2024-08-25T10:32:00Z"/>
          <w:rFonts w:ascii="Arial" w:hAnsi="Arial" w:cs="Arial"/>
          <w:sz w:val="20"/>
          <w:szCs w:val="20"/>
        </w:rPr>
      </w:pPr>
      <w:del w:id="346" w:author="Thar Adeleh" w:date="2024-08-25T13:32:00Z" w16du:dateUtc="2024-08-25T10:32:00Z">
        <w:r w:rsidRPr="00977B19" w:rsidDel="00BD333C">
          <w:rPr>
            <w:rFonts w:ascii="Arial" w:hAnsi="Arial" w:cs="Arial"/>
            <w:sz w:val="20"/>
            <w:szCs w:val="20"/>
          </w:rPr>
          <w:delText xml:space="preserve">Ans: </w:delText>
        </w:r>
        <w:r w:rsidDel="00BD333C">
          <w:rPr>
            <w:rFonts w:ascii="Arial" w:hAnsi="Arial" w:cs="Arial"/>
            <w:sz w:val="20"/>
            <w:szCs w:val="20"/>
          </w:rPr>
          <w:delText>B</w:delText>
        </w:r>
      </w:del>
    </w:p>
    <w:p w14:paraId="3F4396E1" w14:textId="07767468" w:rsidR="00067346" w:rsidRPr="00977B19" w:rsidDel="00BD333C" w:rsidRDefault="00067346" w:rsidP="005C7802">
      <w:pPr>
        <w:spacing w:after="0" w:line="240" w:lineRule="auto"/>
        <w:contextualSpacing/>
        <w:rPr>
          <w:del w:id="347" w:author="Thar Adeleh" w:date="2024-08-25T13:32:00Z" w16du:dateUtc="2024-08-25T10:32:00Z"/>
          <w:rFonts w:ascii="Arial" w:hAnsi="Arial" w:cs="Arial"/>
          <w:sz w:val="20"/>
          <w:szCs w:val="20"/>
        </w:rPr>
      </w:pPr>
      <w:del w:id="348" w:author="Thar Adeleh" w:date="2024-08-25T13:32:00Z" w16du:dateUtc="2024-08-25T10:32:00Z">
        <w:r w:rsidRPr="00977B19" w:rsidDel="00BD333C">
          <w:rPr>
            <w:rFonts w:ascii="Arial" w:hAnsi="Arial" w:cs="Arial"/>
            <w:sz w:val="20"/>
            <w:szCs w:val="20"/>
          </w:rPr>
          <w:delText>Complexity: Moderate</w:delText>
        </w:r>
      </w:del>
    </w:p>
    <w:p w14:paraId="1F001353" w14:textId="1B378C49" w:rsidR="00067346" w:rsidRPr="00977B19" w:rsidDel="00BD333C" w:rsidRDefault="00067346" w:rsidP="005C7802">
      <w:pPr>
        <w:spacing w:after="0" w:line="240" w:lineRule="auto"/>
        <w:contextualSpacing/>
        <w:rPr>
          <w:del w:id="349" w:author="Thar Adeleh" w:date="2024-08-25T13:32:00Z" w16du:dateUtc="2024-08-25T10:32:00Z"/>
          <w:rFonts w:ascii="Arial" w:hAnsi="Arial" w:cs="Arial"/>
          <w:sz w:val="20"/>
          <w:szCs w:val="20"/>
        </w:rPr>
      </w:pPr>
      <w:del w:id="350" w:author="Thar Adeleh" w:date="2024-08-25T13:32:00Z" w16du:dateUtc="2024-08-25T10:32:00Z">
        <w:r w:rsidDel="00BD333C">
          <w:rPr>
            <w:rFonts w:ascii="Arial" w:hAnsi="Arial" w:cs="Arial"/>
            <w:sz w:val="20"/>
            <w:szCs w:val="20"/>
          </w:rPr>
          <w:delText>Ahead:</w:delText>
        </w:r>
        <w:r w:rsidRPr="00977B19" w:rsidDel="00BD333C">
          <w:rPr>
            <w:rFonts w:ascii="Arial" w:hAnsi="Arial" w:cs="Arial"/>
            <w:sz w:val="20"/>
            <w:szCs w:val="20"/>
          </w:rPr>
          <w:delText xml:space="preserve"> Your Pursuit of a Profession: Making the Most of Your Educational Experience to Reach</w:delText>
        </w:r>
        <w:r w:rsidDel="00BD333C">
          <w:rPr>
            <w:rFonts w:ascii="Arial" w:hAnsi="Arial" w:cs="Arial"/>
            <w:sz w:val="20"/>
            <w:szCs w:val="20"/>
          </w:rPr>
          <w:delText xml:space="preserve"> </w:delText>
        </w:r>
        <w:r w:rsidRPr="00016555" w:rsidDel="00BD333C">
          <w:rPr>
            <w:rFonts w:ascii="Arial" w:hAnsi="Arial" w:cs="Arial"/>
            <w:sz w:val="20"/>
            <w:szCs w:val="20"/>
          </w:rPr>
          <w:delText>Graduation and Licensure</w:delText>
        </w:r>
      </w:del>
    </w:p>
    <w:p w14:paraId="60F22BF8" w14:textId="4EB4149A" w:rsidR="00067346" w:rsidRPr="00977B19" w:rsidDel="00BD333C" w:rsidRDefault="00067346" w:rsidP="005C7802">
      <w:pPr>
        <w:spacing w:after="0" w:line="240" w:lineRule="auto"/>
        <w:contextualSpacing/>
        <w:rPr>
          <w:del w:id="351" w:author="Thar Adeleh" w:date="2024-08-25T13:32:00Z" w16du:dateUtc="2024-08-25T10:32:00Z"/>
          <w:rFonts w:ascii="Arial" w:hAnsi="Arial" w:cs="Arial"/>
          <w:sz w:val="20"/>
          <w:szCs w:val="20"/>
        </w:rPr>
      </w:pPr>
      <w:del w:id="352" w:author="Thar Adeleh" w:date="2024-08-25T13:32:00Z" w16du:dateUtc="2024-08-25T10:32:00Z">
        <w:r w:rsidRPr="00977B19" w:rsidDel="00BD333C">
          <w:rPr>
            <w:rFonts w:ascii="Arial" w:hAnsi="Arial" w:cs="Arial"/>
            <w:sz w:val="20"/>
            <w:szCs w:val="20"/>
          </w:rPr>
          <w:delText>Subject: Chapter 4</w:delText>
        </w:r>
      </w:del>
    </w:p>
    <w:p w14:paraId="458DBA9C" w14:textId="41FD440B" w:rsidR="00067346" w:rsidDel="00BD333C" w:rsidRDefault="00067346" w:rsidP="005C7802">
      <w:pPr>
        <w:spacing w:after="0" w:line="240" w:lineRule="auto"/>
        <w:contextualSpacing/>
        <w:rPr>
          <w:del w:id="353" w:author="Thar Adeleh" w:date="2024-08-25T13:32:00Z" w16du:dateUtc="2024-08-25T10:32:00Z"/>
          <w:rFonts w:ascii="Arial" w:hAnsi="Arial" w:cs="Arial"/>
          <w:sz w:val="20"/>
          <w:szCs w:val="20"/>
        </w:rPr>
      </w:pPr>
      <w:del w:id="354" w:author="Thar Adeleh" w:date="2024-08-25T13:32:00Z" w16du:dateUtc="2024-08-25T10:32:00Z">
        <w:r w:rsidDel="00BD333C">
          <w:rPr>
            <w:rFonts w:ascii="Arial" w:hAnsi="Arial" w:cs="Arial"/>
            <w:sz w:val="20"/>
            <w:szCs w:val="20"/>
          </w:rPr>
          <w:delText xml:space="preserve">Title: </w:delText>
        </w:r>
        <w:r w:rsidRPr="00153760" w:rsidDel="00BD333C">
          <w:rPr>
            <w:rFonts w:ascii="Arial" w:hAnsi="Arial" w:cs="Arial"/>
            <w:sz w:val="20"/>
            <w:szCs w:val="20"/>
          </w:rPr>
          <w:delText>Success in Your Nursing Education Program</w:delText>
        </w:r>
      </w:del>
    </w:p>
    <w:p w14:paraId="693CD3A0" w14:textId="5584D2E4" w:rsidR="00067346" w:rsidRPr="00977B19" w:rsidDel="00BD333C" w:rsidRDefault="00067346" w:rsidP="005C7802">
      <w:pPr>
        <w:spacing w:after="0" w:line="240" w:lineRule="auto"/>
        <w:contextualSpacing/>
        <w:rPr>
          <w:del w:id="355" w:author="Thar Adeleh" w:date="2024-08-25T13:32:00Z" w16du:dateUtc="2024-08-25T10:32:00Z"/>
          <w:rFonts w:ascii="Arial" w:hAnsi="Arial" w:cs="Arial"/>
          <w:sz w:val="20"/>
          <w:szCs w:val="20"/>
        </w:rPr>
      </w:pPr>
      <w:del w:id="356" w:author="Thar Adeleh" w:date="2024-08-25T13:32:00Z" w16du:dateUtc="2024-08-25T10:32:00Z">
        <w:r w:rsidRPr="00977B19" w:rsidDel="00BD333C">
          <w:rPr>
            <w:rFonts w:ascii="Arial" w:hAnsi="Arial" w:cs="Arial"/>
            <w:sz w:val="20"/>
            <w:szCs w:val="20"/>
          </w:rPr>
          <w:delText>Taxonomy: Application</w:delText>
        </w:r>
      </w:del>
    </w:p>
    <w:p w14:paraId="5D8FA2F9" w14:textId="639B47D9" w:rsidR="00067346" w:rsidDel="00BD333C" w:rsidRDefault="00067346" w:rsidP="005C7802">
      <w:pPr>
        <w:spacing w:after="0" w:line="240" w:lineRule="auto"/>
        <w:contextualSpacing/>
        <w:rPr>
          <w:del w:id="357" w:author="Thar Adeleh" w:date="2024-08-25T13:32:00Z" w16du:dateUtc="2024-08-25T10:32:00Z"/>
          <w:rFonts w:ascii="Arial" w:hAnsi="Arial" w:cs="Arial"/>
          <w:sz w:val="20"/>
          <w:szCs w:val="20"/>
        </w:rPr>
      </w:pPr>
    </w:p>
    <w:p w14:paraId="6A6C2257" w14:textId="5720338F" w:rsidR="00067346" w:rsidDel="00BD333C" w:rsidRDefault="00067346" w:rsidP="005C7802">
      <w:pPr>
        <w:spacing w:after="0" w:line="240" w:lineRule="auto"/>
        <w:contextualSpacing/>
        <w:rPr>
          <w:del w:id="358" w:author="Thar Adeleh" w:date="2024-08-25T13:32:00Z" w16du:dateUtc="2024-08-25T10:32:00Z"/>
          <w:rFonts w:ascii="Arial" w:hAnsi="Arial" w:cs="Arial"/>
          <w:sz w:val="20"/>
          <w:szCs w:val="20"/>
        </w:rPr>
      </w:pPr>
    </w:p>
    <w:p w14:paraId="516E556C" w14:textId="0966EC17" w:rsidR="00067346" w:rsidRPr="00977B19" w:rsidDel="00BD333C" w:rsidRDefault="00067346" w:rsidP="005C7802">
      <w:pPr>
        <w:spacing w:after="0" w:line="240" w:lineRule="auto"/>
        <w:contextualSpacing/>
        <w:rPr>
          <w:del w:id="359" w:author="Thar Adeleh" w:date="2024-08-25T13:32:00Z" w16du:dateUtc="2024-08-25T10:32:00Z"/>
          <w:rFonts w:ascii="Arial" w:hAnsi="Arial" w:cs="Arial"/>
          <w:sz w:val="20"/>
          <w:szCs w:val="20"/>
        </w:rPr>
      </w:pPr>
    </w:p>
    <w:p w14:paraId="10CFE6B4" w14:textId="48C994D4" w:rsidR="00067346" w:rsidRPr="00977B19" w:rsidDel="00BD333C" w:rsidRDefault="00067346" w:rsidP="005C7802">
      <w:pPr>
        <w:spacing w:after="0" w:line="240" w:lineRule="auto"/>
        <w:contextualSpacing/>
        <w:rPr>
          <w:del w:id="360" w:author="Thar Adeleh" w:date="2024-08-25T13:32:00Z" w16du:dateUtc="2024-08-25T10:32:00Z"/>
          <w:rFonts w:ascii="Arial" w:hAnsi="Arial" w:cs="Arial"/>
          <w:sz w:val="20"/>
          <w:szCs w:val="20"/>
        </w:rPr>
      </w:pPr>
      <w:del w:id="361" w:author="Thar Adeleh" w:date="2024-08-25T13:32:00Z" w16du:dateUtc="2024-08-25T10:32:00Z">
        <w:r w:rsidDel="00BD333C">
          <w:rPr>
            <w:rFonts w:ascii="Arial" w:hAnsi="Arial" w:cs="Arial"/>
            <w:sz w:val="20"/>
            <w:szCs w:val="20"/>
          </w:rPr>
          <w:delText>9</w:delText>
        </w:r>
        <w:r w:rsidRPr="00977B19" w:rsidDel="00BD333C">
          <w:rPr>
            <w:rFonts w:ascii="Arial" w:hAnsi="Arial" w:cs="Arial"/>
            <w:sz w:val="20"/>
            <w:szCs w:val="20"/>
          </w:rPr>
          <w:delText>. What is one way to positively affect time management?</w:delText>
        </w:r>
      </w:del>
    </w:p>
    <w:p w14:paraId="12D25266" w14:textId="0284D672" w:rsidR="00067346" w:rsidRPr="00977B19" w:rsidDel="00BD333C" w:rsidRDefault="00067346" w:rsidP="005C7802">
      <w:pPr>
        <w:spacing w:after="0" w:line="240" w:lineRule="auto"/>
        <w:contextualSpacing/>
        <w:rPr>
          <w:del w:id="362" w:author="Thar Adeleh" w:date="2024-08-25T13:32:00Z" w16du:dateUtc="2024-08-25T10:32:00Z"/>
          <w:rFonts w:ascii="Arial" w:hAnsi="Arial" w:cs="Arial"/>
          <w:sz w:val="20"/>
          <w:szCs w:val="20"/>
        </w:rPr>
      </w:pPr>
      <w:del w:id="363" w:author="Thar Adeleh" w:date="2024-08-25T13:32:00Z" w16du:dateUtc="2024-08-25T10:32:00Z">
        <w:r w:rsidDel="00BD333C">
          <w:rPr>
            <w:rFonts w:ascii="Arial" w:hAnsi="Arial" w:cs="Arial"/>
            <w:sz w:val="20"/>
            <w:szCs w:val="20"/>
          </w:rPr>
          <w:delText>A)</w:delText>
        </w:r>
        <w:r w:rsidRPr="00977B19" w:rsidDel="00BD333C">
          <w:rPr>
            <w:rFonts w:ascii="Arial" w:hAnsi="Arial" w:cs="Arial"/>
            <w:sz w:val="20"/>
            <w:szCs w:val="20"/>
          </w:rPr>
          <w:delText xml:space="preserve"> Use a cell phone</w:delText>
        </w:r>
      </w:del>
    </w:p>
    <w:p w14:paraId="29AFBFB7" w14:textId="7A8F5C4A" w:rsidR="00067346" w:rsidRPr="00977B19" w:rsidDel="00BD333C" w:rsidRDefault="00067346" w:rsidP="005C7802">
      <w:pPr>
        <w:spacing w:after="0" w:line="240" w:lineRule="auto"/>
        <w:contextualSpacing/>
        <w:rPr>
          <w:del w:id="364" w:author="Thar Adeleh" w:date="2024-08-25T13:32:00Z" w16du:dateUtc="2024-08-25T10:32:00Z"/>
          <w:rFonts w:ascii="Arial" w:hAnsi="Arial" w:cs="Arial"/>
          <w:sz w:val="20"/>
          <w:szCs w:val="20"/>
        </w:rPr>
      </w:pPr>
      <w:del w:id="365" w:author="Thar Adeleh" w:date="2024-08-25T13:32:00Z" w16du:dateUtc="2024-08-25T10:32:00Z">
        <w:r w:rsidDel="00BD333C">
          <w:rPr>
            <w:rFonts w:ascii="Arial" w:hAnsi="Arial" w:cs="Arial"/>
            <w:sz w:val="20"/>
            <w:szCs w:val="20"/>
          </w:rPr>
          <w:delText>B)</w:delText>
        </w:r>
        <w:r w:rsidRPr="00977B19" w:rsidDel="00BD333C">
          <w:rPr>
            <w:rFonts w:ascii="Arial" w:hAnsi="Arial" w:cs="Arial"/>
            <w:sz w:val="20"/>
            <w:szCs w:val="20"/>
          </w:rPr>
          <w:delText xml:space="preserve"> Ask a friend for help</w:delText>
        </w:r>
      </w:del>
    </w:p>
    <w:p w14:paraId="565A8CD9" w14:textId="442883A1" w:rsidR="00067346" w:rsidRPr="00977B19" w:rsidDel="00BD333C" w:rsidRDefault="00067346" w:rsidP="005C7802">
      <w:pPr>
        <w:spacing w:after="0" w:line="240" w:lineRule="auto"/>
        <w:contextualSpacing/>
        <w:rPr>
          <w:del w:id="366" w:author="Thar Adeleh" w:date="2024-08-25T13:32:00Z" w16du:dateUtc="2024-08-25T10:32:00Z"/>
          <w:rFonts w:ascii="Arial" w:hAnsi="Arial" w:cs="Arial"/>
          <w:b/>
          <w:sz w:val="20"/>
          <w:szCs w:val="20"/>
        </w:rPr>
      </w:pPr>
      <w:del w:id="367" w:author="Thar Adeleh" w:date="2024-08-25T13:32:00Z" w16du:dateUtc="2024-08-25T10:32:00Z">
        <w:r w:rsidDel="00BD333C">
          <w:rPr>
            <w:rFonts w:ascii="Arial" w:hAnsi="Arial" w:cs="Arial"/>
            <w:sz w:val="20"/>
            <w:szCs w:val="20"/>
          </w:rPr>
          <w:delText>C)</w:delText>
        </w:r>
        <w:r w:rsidRPr="00977B19" w:rsidDel="00BD333C">
          <w:rPr>
            <w:rFonts w:ascii="Arial" w:hAnsi="Arial" w:cs="Arial"/>
            <w:b/>
            <w:sz w:val="20"/>
            <w:szCs w:val="20"/>
          </w:rPr>
          <w:delText xml:space="preserve"> </w:delText>
        </w:r>
        <w:r w:rsidRPr="00977B19" w:rsidDel="00BD333C">
          <w:rPr>
            <w:rFonts w:ascii="Arial" w:hAnsi="Arial" w:cs="Arial"/>
            <w:sz w:val="20"/>
            <w:szCs w:val="20"/>
          </w:rPr>
          <w:delText>Set goals</w:delText>
        </w:r>
      </w:del>
    </w:p>
    <w:p w14:paraId="6ADA319A" w14:textId="2DD04691" w:rsidR="00067346" w:rsidRPr="00977B19" w:rsidDel="00BD333C" w:rsidRDefault="00067346" w:rsidP="005C7802">
      <w:pPr>
        <w:spacing w:after="0" w:line="240" w:lineRule="auto"/>
        <w:contextualSpacing/>
        <w:rPr>
          <w:del w:id="368" w:author="Thar Adeleh" w:date="2024-08-25T13:32:00Z" w16du:dateUtc="2024-08-25T10:32:00Z"/>
          <w:rFonts w:ascii="Arial" w:hAnsi="Arial" w:cs="Arial"/>
          <w:sz w:val="20"/>
          <w:szCs w:val="20"/>
        </w:rPr>
      </w:pPr>
      <w:del w:id="369" w:author="Thar Adeleh" w:date="2024-08-25T13:32:00Z" w16du:dateUtc="2024-08-25T10:32:00Z">
        <w:r w:rsidDel="00BD333C">
          <w:rPr>
            <w:rFonts w:ascii="Arial" w:hAnsi="Arial" w:cs="Arial"/>
            <w:sz w:val="20"/>
            <w:szCs w:val="20"/>
          </w:rPr>
          <w:delText>D)</w:delText>
        </w:r>
        <w:r w:rsidRPr="00977B19" w:rsidDel="00BD333C">
          <w:rPr>
            <w:rFonts w:ascii="Arial" w:hAnsi="Arial" w:cs="Arial"/>
            <w:sz w:val="20"/>
            <w:szCs w:val="20"/>
          </w:rPr>
          <w:delText xml:space="preserve"> Don’t plan too far in advance</w:delText>
        </w:r>
      </w:del>
    </w:p>
    <w:p w14:paraId="4FADD9CE" w14:textId="620F1B22" w:rsidR="00067346" w:rsidRPr="00977B19" w:rsidDel="00BD333C" w:rsidRDefault="00067346" w:rsidP="005C7802">
      <w:pPr>
        <w:spacing w:after="0" w:line="240" w:lineRule="auto"/>
        <w:contextualSpacing/>
        <w:rPr>
          <w:del w:id="370" w:author="Thar Adeleh" w:date="2024-08-25T13:32:00Z" w16du:dateUtc="2024-08-25T10:32:00Z"/>
          <w:rFonts w:ascii="Arial" w:hAnsi="Arial" w:cs="Arial"/>
          <w:sz w:val="20"/>
          <w:szCs w:val="20"/>
        </w:rPr>
      </w:pPr>
      <w:del w:id="371" w:author="Thar Adeleh" w:date="2024-08-25T13:32:00Z" w16du:dateUtc="2024-08-25T10:32:00Z">
        <w:r w:rsidRPr="00977B19" w:rsidDel="00BD333C">
          <w:rPr>
            <w:rFonts w:ascii="Arial" w:hAnsi="Arial" w:cs="Arial"/>
            <w:sz w:val="20"/>
            <w:szCs w:val="20"/>
          </w:rPr>
          <w:delText>Ans:</w:delText>
        </w:r>
        <w:r w:rsidDel="00BD333C">
          <w:rPr>
            <w:rFonts w:ascii="Arial" w:hAnsi="Arial" w:cs="Arial"/>
            <w:sz w:val="20"/>
            <w:szCs w:val="20"/>
          </w:rPr>
          <w:delText xml:space="preserve"> C</w:delText>
        </w:r>
      </w:del>
    </w:p>
    <w:p w14:paraId="5B898D39" w14:textId="65899860" w:rsidR="00067346" w:rsidRPr="00977B19" w:rsidDel="00BD333C" w:rsidRDefault="00067346" w:rsidP="005C7802">
      <w:pPr>
        <w:spacing w:after="0" w:line="240" w:lineRule="auto"/>
        <w:contextualSpacing/>
        <w:rPr>
          <w:del w:id="372" w:author="Thar Adeleh" w:date="2024-08-25T13:32:00Z" w16du:dateUtc="2024-08-25T10:32:00Z"/>
          <w:rFonts w:ascii="Arial" w:hAnsi="Arial" w:cs="Arial"/>
          <w:sz w:val="20"/>
          <w:szCs w:val="20"/>
        </w:rPr>
      </w:pPr>
      <w:del w:id="373" w:author="Thar Adeleh" w:date="2024-08-25T13:32:00Z" w16du:dateUtc="2024-08-25T10:32:00Z">
        <w:r w:rsidRPr="00977B19" w:rsidDel="00BD333C">
          <w:rPr>
            <w:rFonts w:ascii="Arial" w:hAnsi="Arial" w:cs="Arial"/>
            <w:sz w:val="20"/>
            <w:szCs w:val="20"/>
          </w:rPr>
          <w:delText>Complexity: Moderate</w:delText>
        </w:r>
      </w:del>
    </w:p>
    <w:p w14:paraId="46FBB84C" w14:textId="639EDBD0" w:rsidR="00067346" w:rsidRPr="00977B19" w:rsidDel="00BD333C" w:rsidRDefault="00067346" w:rsidP="005C7802">
      <w:pPr>
        <w:spacing w:after="0" w:line="240" w:lineRule="auto"/>
        <w:contextualSpacing/>
        <w:rPr>
          <w:del w:id="374" w:author="Thar Adeleh" w:date="2024-08-25T13:32:00Z" w16du:dateUtc="2024-08-25T10:32:00Z"/>
          <w:rFonts w:ascii="Arial" w:hAnsi="Arial" w:cs="Arial"/>
          <w:sz w:val="20"/>
          <w:szCs w:val="20"/>
        </w:rPr>
      </w:pPr>
      <w:del w:id="375" w:author="Thar Adeleh" w:date="2024-08-25T13:32:00Z" w16du:dateUtc="2024-08-25T10:32:00Z">
        <w:r w:rsidDel="00BD333C">
          <w:rPr>
            <w:rFonts w:ascii="Arial" w:hAnsi="Arial" w:cs="Arial"/>
            <w:sz w:val="20"/>
            <w:szCs w:val="20"/>
          </w:rPr>
          <w:delText>Ahead:</w:delText>
        </w:r>
        <w:r w:rsidRPr="00977B19" w:rsidDel="00BD333C">
          <w:rPr>
            <w:rFonts w:ascii="Arial" w:hAnsi="Arial" w:cs="Arial"/>
            <w:sz w:val="20"/>
            <w:szCs w:val="20"/>
          </w:rPr>
          <w:delText xml:space="preserve"> Tools for Success</w:delText>
        </w:r>
      </w:del>
    </w:p>
    <w:p w14:paraId="41DA075D" w14:textId="67D95E3C" w:rsidR="00067346" w:rsidRPr="00977B19" w:rsidDel="00BD333C" w:rsidRDefault="00067346" w:rsidP="005C7802">
      <w:pPr>
        <w:spacing w:after="0" w:line="240" w:lineRule="auto"/>
        <w:contextualSpacing/>
        <w:rPr>
          <w:del w:id="376" w:author="Thar Adeleh" w:date="2024-08-25T13:32:00Z" w16du:dateUtc="2024-08-25T10:32:00Z"/>
          <w:rFonts w:ascii="Arial" w:hAnsi="Arial" w:cs="Arial"/>
          <w:sz w:val="20"/>
          <w:szCs w:val="20"/>
        </w:rPr>
      </w:pPr>
      <w:del w:id="377" w:author="Thar Adeleh" w:date="2024-08-25T13:32:00Z" w16du:dateUtc="2024-08-25T10:32:00Z">
        <w:r w:rsidRPr="00977B19" w:rsidDel="00BD333C">
          <w:rPr>
            <w:rFonts w:ascii="Arial" w:hAnsi="Arial" w:cs="Arial"/>
            <w:sz w:val="20"/>
            <w:szCs w:val="20"/>
          </w:rPr>
          <w:delText>Subject: Chapter 4</w:delText>
        </w:r>
      </w:del>
    </w:p>
    <w:p w14:paraId="645946C3" w14:textId="3CB5D667" w:rsidR="00067346" w:rsidDel="00BD333C" w:rsidRDefault="00067346" w:rsidP="005C7802">
      <w:pPr>
        <w:spacing w:after="0" w:line="240" w:lineRule="auto"/>
        <w:contextualSpacing/>
        <w:rPr>
          <w:del w:id="378" w:author="Thar Adeleh" w:date="2024-08-25T13:32:00Z" w16du:dateUtc="2024-08-25T10:32:00Z"/>
          <w:rFonts w:ascii="Arial" w:hAnsi="Arial" w:cs="Arial"/>
          <w:sz w:val="20"/>
          <w:szCs w:val="20"/>
        </w:rPr>
      </w:pPr>
      <w:del w:id="379" w:author="Thar Adeleh" w:date="2024-08-25T13:32:00Z" w16du:dateUtc="2024-08-25T10:32:00Z">
        <w:r w:rsidDel="00BD333C">
          <w:rPr>
            <w:rFonts w:ascii="Arial" w:hAnsi="Arial" w:cs="Arial"/>
            <w:sz w:val="20"/>
            <w:szCs w:val="20"/>
          </w:rPr>
          <w:delText xml:space="preserve">Title: </w:delText>
        </w:r>
        <w:r w:rsidRPr="00153760" w:rsidDel="00BD333C">
          <w:rPr>
            <w:rFonts w:ascii="Arial" w:hAnsi="Arial" w:cs="Arial"/>
            <w:sz w:val="20"/>
            <w:szCs w:val="20"/>
          </w:rPr>
          <w:delText>Success in Your Nursing Education Program</w:delText>
        </w:r>
      </w:del>
    </w:p>
    <w:p w14:paraId="4FFC87B9" w14:textId="39A5EFC8" w:rsidR="00067346" w:rsidRPr="00977B19" w:rsidDel="00BD333C" w:rsidRDefault="00067346" w:rsidP="005C7802">
      <w:pPr>
        <w:spacing w:after="0" w:line="240" w:lineRule="auto"/>
        <w:contextualSpacing/>
        <w:rPr>
          <w:del w:id="380" w:author="Thar Adeleh" w:date="2024-08-25T13:32:00Z" w16du:dateUtc="2024-08-25T10:32:00Z"/>
          <w:rFonts w:ascii="Arial" w:hAnsi="Arial" w:cs="Arial"/>
          <w:sz w:val="20"/>
          <w:szCs w:val="20"/>
        </w:rPr>
      </w:pPr>
      <w:del w:id="381" w:author="Thar Adeleh" w:date="2024-08-25T13:32:00Z" w16du:dateUtc="2024-08-25T10:32:00Z">
        <w:r w:rsidRPr="00977B19" w:rsidDel="00BD333C">
          <w:rPr>
            <w:rFonts w:ascii="Arial" w:hAnsi="Arial" w:cs="Arial"/>
            <w:sz w:val="20"/>
            <w:szCs w:val="20"/>
          </w:rPr>
          <w:delText>Taxonomy: Application</w:delText>
        </w:r>
      </w:del>
    </w:p>
    <w:p w14:paraId="336900CE" w14:textId="2DEC947D" w:rsidR="00067346" w:rsidRPr="005F23F8" w:rsidDel="00BD333C" w:rsidRDefault="00067346" w:rsidP="005C7802">
      <w:pPr>
        <w:spacing w:after="0" w:line="240" w:lineRule="auto"/>
        <w:contextualSpacing/>
        <w:rPr>
          <w:del w:id="382" w:author="Thar Adeleh" w:date="2024-08-25T13:32:00Z" w16du:dateUtc="2024-08-25T10:32:00Z"/>
          <w:rFonts w:ascii="Arial" w:hAnsi="Arial" w:cs="Arial"/>
          <w:sz w:val="20"/>
          <w:szCs w:val="20"/>
        </w:rPr>
      </w:pPr>
    </w:p>
    <w:p w14:paraId="5E50AD96" w14:textId="6809482A" w:rsidR="00067346" w:rsidRPr="005F23F8" w:rsidDel="00BD333C" w:rsidRDefault="00067346" w:rsidP="005C7802">
      <w:pPr>
        <w:spacing w:after="0" w:line="240" w:lineRule="auto"/>
        <w:contextualSpacing/>
        <w:rPr>
          <w:del w:id="383" w:author="Thar Adeleh" w:date="2024-08-25T13:32:00Z" w16du:dateUtc="2024-08-25T10:32:00Z"/>
          <w:rFonts w:ascii="Arial" w:hAnsi="Arial" w:cs="Arial"/>
          <w:sz w:val="20"/>
          <w:szCs w:val="20"/>
        </w:rPr>
      </w:pPr>
    </w:p>
    <w:p w14:paraId="582029A9" w14:textId="47225B68" w:rsidR="00067346" w:rsidRPr="005F23F8" w:rsidDel="00BD333C" w:rsidRDefault="00067346" w:rsidP="005C7802">
      <w:pPr>
        <w:spacing w:after="0" w:line="240" w:lineRule="auto"/>
        <w:contextualSpacing/>
        <w:rPr>
          <w:del w:id="384" w:author="Thar Adeleh" w:date="2024-08-25T13:32:00Z" w16du:dateUtc="2024-08-25T10:32:00Z"/>
          <w:rFonts w:ascii="Arial" w:hAnsi="Arial" w:cs="Arial"/>
          <w:sz w:val="20"/>
          <w:szCs w:val="20"/>
        </w:rPr>
      </w:pPr>
    </w:p>
    <w:p w14:paraId="64EB0DE3" w14:textId="79FAFE95" w:rsidR="00067346" w:rsidRPr="005F23F8" w:rsidDel="00BD333C" w:rsidRDefault="00067346" w:rsidP="005C7802">
      <w:pPr>
        <w:spacing w:after="0" w:line="240" w:lineRule="auto"/>
        <w:contextualSpacing/>
        <w:rPr>
          <w:del w:id="385" w:author="Thar Adeleh" w:date="2024-08-25T13:32:00Z" w16du:dateUtc="2024-08-25T10:32:00Z"/>
          <w:rFonts w:ascii="Arial" w:hAnsi="Arial" w:cs="Arial"/>
          <w:color w:val="000000"/>
          <w:sz w:val="20"/>
          <w:szCs w:val="20"/>
        </w:rPr>
      </w:pPr>
      <w:del w:id="386" w:author="Thar Adeleh" w:date="2024-08-25T13:32:00Z" w16du:dateUtc="2024-08-25T10:32:00Z">
        <w:r w:rsidRPr="005F23F8" w:rsidDel="00BD333C">
          <w:rPr>
            <w:rFonts w:ascii="Arial" w:hAnsi="Arial" w:cs="Arial"/>
            <w:color w:val="000000"/>
            <w:sz w:val="20"/>
            <w:szCs w:val="20"/>
          </w:rPr>
          <w:delText>1</w:delText>
        </w:r>
        <w:r w:rsidDel="00BD333C">
          <w:rPr>
            <w:rFonts w:ascii="Arial" w:hAnsi="Arial" w:cs="Arial"/>
            <w:color w:val="000000"/>
            <w:sz w:val="20"/>
            <w:szCs w:val="20"/>
          </w:rPr>
          <w:delText>0</w:delText>
        </w:r>
        <w:r w:rsidRPr="005F23F8" w:rsidDel="00BD333C">
          <w:rPr>
            <w:rFonts w:ascii="Arial" w:hAnsi="Arial" w:cs="Arial"/>
            <w:color w:val="000000"/>
            <w:sz w:val="20"/>
            <w:szCs w:val="20"/>
          </w:rPr>
          <w:delText>. A policy should meet which of the following criteria?</w:delText>
        </w:r>
      </w:del>
    </w:p>
    <w:p w14:paraId="2880A0F9" w14:textId="53C01BA4" w:rsidR="00067346" w:rsidRPr="005F23F8" w:rsidDel="00BD333C" w:rsidRDefault="00067346" w:rsidP="005C7802">
      <w:pPr>
        <w:spacing w:after="0" w:line="240" w:lineRule="auto"/>
        <w:contextualSpacing/>
        <w:rPr>
          <w:del w:id="387" w:author="Thar Adeleh" w:date="2024-08-25T13:32:00Z" w16du:dateUtc="2024-08-25T10:32:00Z"/>
          <w:rFonts w:ascii="Arial" w:hAnsi="Arial" w:cs="Arial"/>
          <w:color w:val="000000"/>
          <w:sz w:val="20"/>
          <w:szCs w:val="20"/>
        </w:rPr>
      </w:pPr>
      <w:del w:id="388" w:author="Thar Adeleh" w:date="2024-08-25T13:32:00Z" w16du:dateUtc="2024-08-25T10:32:00Z">
        <w:r w:rsidDel="00BD333C">
          <w:rPr>
            <w:rFonts w:ascii="Arial" w:hAnsi="Arial" w:cs="Arial"/>
            <w:color w:val="000000"/>
            <w:sz w:val="20"/>
            <w:szCs w:val="20"/>
          </w:rPr>
          <w:delText>A)</w:delText>
        </w:r>
        <w:r w:rsidRPr="005F23F8" w:rsidDel="00BD333C">
          <w:rPr>
            <w:rFonts w:ascii="Arial" w:hAnsi="Arial" w:cs="Arial"/>
            <w:color w:val="000000"/>
            <w:sz w:val="20"/>
            <w:szCs w:val="20"/>
          </w:rPr>
          <w:delText xml:space="preserve"> Answers specific questions</w:delText>
        </w:r>
      </w:del>
    </w:p>
    <w:p w14:paraId="69AC2C53" w14:textId="04ABE4A3" w:rsidR="00067346" w:rsidRPr="005F23F8" w:rsidDel="00BD333C" w:rsidRDefault="00067346" w:rsidP="005C7802">
      <w:pPr>
        <w:spacing w:after="0" w:line="240" w:lineRule="auto"/>
        <w:contextualSpacing/>
        <w:rPr>
          <w:del w:id="389" w:author="Thar Adeleh" w:date="2024-08-25T13:32:00Z" w16du:dateUtc="2024-08-25T10:32:00Z"/>
          <w:rFonts w:ascii="Arial" w:hAnsi="Arial" w:cs="Arial"/>
          <w:color w:val="000000"/>
          <w:sz w:val="20"/>
          <w:szCs w:val="20"/>
        </w:rPr>
      </w:pPr>
      <w:del w:id="390" w:author="Thar Adeleh" w:date="2024-08-25T13:32:00Z" w16du:dateUtc="2024-08-25T10:32:00Z">
        <w:r w:rsidDel="00BD333C">
          <w:rPr>
            <w:rFonts w:ascii="Arial" w:hAnsi="Arial" w:cs="Arial"/>
            <w:color w:val="000000"/>
            <w:sz w:val="20"/>
            <w:szCs w:val="20"/>
          </w:rPr>
          <w:delText>B)</w:delText>
        </w:r>
        <w:r w:rsidRPr="005F23F8" w:rsidDel="00BD333C">
          <w:rPr>
            <w:rFonts w:ascii="Arial" w:hAnsi="Arial" w:cs="Arial"/>
            <w:color w:val="000000"/>
            <w:sz w:val="20"/>
            <w:szCs w:val="20"/>
          </w:rPr>
          <w:delText xml:space="preserve"> Affects a small group of people</w:delText>
        </w:r>
      </w:del>
    </w:p>
    <w:p w14:paraId="0D2D4B04" w14:textId="29F91D56" w:rsidR="00067346" w:rsidRPr="005F23F8" w:rsidDel="00BD333C" w:rsidRDefault="00067346" w:rsidP="005C7802">
      <w:pPr>
        <w:spacing w:after="0" w:line="240" w:lineRule="auto"/>
        <w:contextualSpacing/>
        <w:rPr>
          <w:del w:id="391" w:author="Thar Adeleh" w:date="2024-08-25T13:32:00Z" w16du:dateUtc="2024-08-25T10:32:00Z"/>
          <w:rFonts w:ascii="Arial" w:hAnsi="Arial" w:cs="Arial"/>
          <w:color w:val="000000"/>
          <w:sz w:val="20"/>
          <w:szCs w:val="20"/>
        </w:rPr>
      </w:pPr>
      <w:del w:id="392" w:author="Thar Adeleh" w:date="2024-08-25T13:32:00Z" w16du:dateUtc="2024-08-25T10:32:00Z">
        <w:r w:rsidDel="00BD333C">
          <w:rPr>
            <w:rFonts w:ascii="Arial" w:hAnsi="Arial" w:cs="Arial"/>
            <w:color w:val="000000"/>
            <w:sz w:val="20"/>
            <w:szCs w:val="20"/>
          </w:rPr>
          <w:delText>C)</w:delText>
        </w:r>
        <w:r w:rsidRPr="005F23F8" w:rsidDel="00BD333C">
          <w:rPr>
            <w:rFonts w:ascii="Arial" w:hAnsi="Arial" w:cs="Arial"/>
            <w:color w:val="000000"/>
            <w:sz w:val="20"/>
            <w:szCs w:val="20"/>
          </w:rPr>
          <w:delText xml:space="preserve"> Reduce</w:delText>
        </w:r>
        <w:r w:rsidDel="00BD333C">
          <w:rPr>
            <w:rFonts w:ascii="Arial" w:hAnsi="Arial" w:cs="Arial"/>
            <w:color w:val="000000"/>
            <w:sz w:val="20"/>
            <w:szCs w:val="20"/>
          </w:rPr>
          <w:delText>s</w:delText>
        </w:r>
        <w:r w:rsidRPr="005F23F8" w:rsidDel="00BD333C">
          <w:rPr>
            <w:rFonts w:ascii="Arial" w:hAnsi="Arial" w:cs="Arial"/>
            <w:color w:val="000000"/>
            <w:sz w:val="20"/>
            <w:szCs w:val="20"/>
          </w:rPr>
          <w:delText xml:space="preserve"> costs</w:delText>
        </w:r>
      </w:del>
    </w:p>
    <w:p w14:paraId="1DA38A48" w14:textId="3E048EA9" w:rsidR="00067346" w:rsidRPr="005F23F8" w:rsidDel="00BD333C" w:rsidRDefault="00067346" w:rsidP="005C7802">
      <w:pPr>
        <w:spacing w:after="0" w:line="240" w:lineRule="auto"/>
        <w:contextualSpacing/>
        <w:rPr>
          <w:del w:id="393" w:author="Thar Adeleh" w:date="2024-08-25T13:32:00Z" w16du:dateUtc="2024-08-25T10:32:00Z"/>
          <w:rFonts w:ascii="Arial" w:hAnsi="Arial" w:cs="Arial"/>
          <w:color w:val="000000"/>
          <w:sz w:val="20"/>
          <w:szCs w:val="20"/>
        </w:rPr>
      </w:pPr>
      <w:del w:id="394" w:author="Thar Adeleh" w:date="2024-08-25T13:32:00Z" w16du:dateUtc="2024-08-25T10:32:00Z">
        <w:r w:rsidDel="00BD333C">
          <w:rPr>
            <w:rFonts w:ascii="Arial" w:hAnsi="Arial" w:cs="Arial"/>
            <w:color w:val="000000"/>
            <w:sz w:val="20"/>
            <w:szCs w:val="20"/>
          </w:rPr>
          <w:delText>D)</w:delText>
        </w:r>
        <w:r w:rsidRPr="005F23F8" w:rsidDel="00BD333C">
          <w:rPr>
            <w:rFonts w:ascii="Arial" w:hAnsi="Arial" w:cs="Arial"/>
            <w:color w:val="000000"/>
            <w:sz w:val="20"/>
            <w:szCs w:val="20"/>
          </w:rPr>
          <w:delText xml:space="preserve"> Address</w:delText>
        </w:r>
        <w:r w:rsidDel="00BD333C">
          <w:rPr>
            <w:rFonts w:ascii="Arial" w:hAnsi="Arial" w:cs="Arial"/>
            <w:color w:val="000000"/>
            <w:sz w:val="20"/>
            <w:szCs w:val="20"/>
          </w:rPr>
          <w:delText>es</w:delText>
        </w:r>
        <w:r w:rsidRPr="005F23F8" w:rsidDel="00BD333C">
          <w:rPr>
            <w:rFonts w:ascii="Arial" w:hAnsi="Arial" w:cs="Arial"/>
            <w:color w:val="000000"/>
            <w:sz w:val="20"/>
            <w:szCs w:val="20"/>
          </w:rPr>
          <w:delText xml:space="preserve"> a specific need</w:delText>
        </w:r>
      </w:del>
    </w:p>
    <w:p w14:paraId="25FCBDFB" w14:textId="213CDB4B" w:rsidR="00067346" w:rsidRPr="005F23F8" w:rsidDel="00BD333C" w:rsidRDefault="00067346" w:rsidP="005C7802">
      <w:pPr>
        <w:spacing w:after="0" w:line="240" w:lineRule="auto"/>
        <w:contextualSpacing/>
        <w:rPr>
          <w:del w:id="395" w:author="Thar Adeleh" w:date="2024-08-25T13:32:00Z" w16du:dateUtc="2024-08-25T10:32:00Z"/>
          <w:rFonts w:ascii="Arial" w:hAnsi="Arial" w:cs="Arial"/>
          <w:sz w:val="20"/>
          <w:szCs w:val="20"/>
        </w:rPr>
      </w:pPr>
      <w:del w:id="396" w:author="Thar Adeleh" w:date="2024-08-25T13:32:00Z" w16du:dateUtc="2024-08-25T10:32:00Z">
        <w:r w:rsidDel="00BD333C">
          <w:rPr>
            <w:rFonts w:ascii="Arial" w:hAnsi="Arial" w:cs="Arial"/>
            <w:sz w:val="20"/>
            <w:szCs w:val="20"/>
          </w:rPr>
          <w:delText>Ans: D</w:delText>
        </w:r>
      </w:del>
    </w:p>
    <w:p w14:paraId="6C110725" w14:textId="278A6447" w:rsidR="00067346" w:rsidRPr="005F23F8" w:rsidDel="00BD333C" w:rsidRDefault="00067346" w:rsidP="005C7802">
      <w:pPr>
        <w:spacing w:after="0" w:line="240" w:lineRule="auto"/>
        <w:contextualSpacing/>
        <w:rPr>
          <w:del w:id="397" w:author="Thar Adeleh" w:date="2024-08-25T13:32:00Z" w16du:dateUtc="2024-08-25T10:32:00Z"/>
          <w:rFonts w:ascii="Arial" w:hAnsi="Arial" w:cs="Arial"/>
          <w:sz w:val="20"/>
          <w:szCs w:val="20"/>
        </w:rPr>
      </w:pPr>
      <w:del w:id="398" w:author="Thar Adeleh" w:date="2024-08-25T13:32:00Z" w16du:dateUtc="2024-08-25T10:32:00Z">
        <w:r w:rsidRPr="005F23F8" w:rsidDel="00BD333C">
          <w:rPr>
            <w:rFonts w:ascii="Arial" w:hAnsi="Arial" w:cs="Arial"/>
            <w:sz w:val="20"/>
            <w:szCs w:val="20"/>
          </w:rPr>
          <w:delText>Complexity: Moderate</w:delText>
        </w:r>
      </w:del>
    </w:p>
    <w:p w14:paraId="644C02C9" w14:textId="7465C87D" w:rsidR="00067346" w:rsidRPr="005F23F8" w:rsidDel="00BD333C" w:rsidRDefault="00067346" w:rsidP="005C7802">
      <w:pPr>
        <w:spacing w:after="0" w:line="240" w:lineRule="auto"/>
        <w:contextualSpacing/>
        <w:rPr>
          <w:del w:id="399" w:author="Thar Adeleh" w:date="2024-08-25T13:32:00Z" w16du:dateUtc="2024-08-25T10:32:00Z"/>
          <w:rFonts w:ascii="Arial" w:hAnsi="Arial" w:cs="Arial"/>
          <w:sz w:val="20"/>
          <w:szCs w:val="20"/>
        </w:rPr>
      </w:pPr>
      <w:del w:id="400" w:author="Thar Adeleh" w:date="2024-08-25T13:32:00Z" w16du:dateUtc="2024-08-25T10:32:00Z">
        <w:r w:rsidDel="00BD333C">
          <w:rPr>
            <w:rFonts w:ascii="Arial" w:hAnsi="Arial" w:cs="Arial"/>
            <w:sz w:val="20"/>
            <w:szCs w:val="20"/>
          </w:rPr>
          <w:delText>Ahead:</w:delText>
        </w:r>
        <w:r w:rsidRPr="005F23F8" w:rsidDel="00BD333C">
          <w:rPr>
            <w:rFonts w:ascii="Arial" w:hAnsi="Arial" w:cs="Arial"/>
            <w:sz w:val="20"/>
            <w:szCs w:val="20"/>
          </w:rPr>
          <w:delText xml:space="preserve"> Importance of Health Policy and Political Action</w:delText>
        </w:r>
      </w:del>
    </w:p>
    <w:p w14:paraId="5313CC09" w14:textId="6B52D78A" w:rsidR="00067346" w:rsidRPr="005F23F8" w:rsidDel="00BD333C" w:rsidRDefault="00067346" w:rsidP="005C7802">
      <w:pPr>
        <w:spacing w:after="0" w:line="240" w:lineRule="auto"/>
        <w:contextualSpacing/>
        <w:rPr>
          <w:del w:id="401" w:author="Thar Adeleh" w:date="2024-08-25T13:32:00Z" w16du:dateUtc="2024-08-25T10:32:00Z"/>
          <w:rFonts w:ascii="Arial" w:hAnsi="Arial" w:cs="Arial"/>
          <w:sz w:val="20"/>
          <w:szCs w:val="20"/>
        </w:rPr>
      </w:pPr>
      <w:del w:id="402" w:author="Thar Adeleh" w:date="2024-08-25T13:32:00Z" w16du:dateUtc="2024-08-25T10:32:00Z">
        <w:r w:rsidRPr="005F23F8" w:rsidDel="00BD333C">
          <w:rPr>
            <w:rFonts w:ascii="Arial" w:hAnsi="Arial" w:cs="Arial"/>
            <w:sz w:val="20"/>
            <w:szCs w:val="20"/>
          </w:rPr>
          <w:delText>Subject: Chapter 5</w:delText>
        </w:r>
      </w:del>
    </w:p>
    <w:p w14:paraId="39874824" w14:textId="58D5ECB2" w:rsidR="00067346" w:rsidDel="00BD333C" w:rsidRDefault="00067346" w:rsidP="005C7802">
      <w:pPr>
        <w:spacing w:after="0" w:line="240" w:lineRule="auto"/>
        <w:contextualSpacing/>
        <w:rPr>
          <w:del w:id="403" w:author="Thar Adeleh" w:date="2024-08-25T13:32:00Z" w16du:dateUtc="2024-08-25T10:32:00Z"/>
          <w:rFonts w:ascii="Arial" w:hAnsi="Arial" w:cs="Arial"/>
          <w:sz w:val="20"/>
          <w:szCs w:val="20"/>
        </w:rPr>
      </w:pPr>
      <w:del w:id="404" w:author="Thar Adeleh" w:date="2024-08-25T13:32:00Z" w16du:dateUtc="2024-08-25T10:32:00Z">
        <w:r w:rsidDel="00BD333C">
          <w:rPr>
            <w:rFonts w:ascii="Arial" w:hAnsi="Arial" w:cs="Arial"/>
            <w:sz w:val="20"/>
            <w:szCs w:val="20"/>
          </w:rPr>
          <w:delText xml:space="preserve">Title: </w:delText>
        </w:r>
        <w:r w:rsidRPr="00F33926" w:rsidDel="00BD333C">
          <w:rPr>
            <w:rFonts w:ascii="Arial" w:hAnsi="Arial" w:cs="Arial"/>
            <w:sz w:val="20"/>
            <w:szCs w:val="20"/>
          </w:rPr>
          <w:delText>Health Policy and Political Action</w:delText>
        </w:r>
      </w:del>
    </w:p>
    <w:p w14:paraId="15E762E0" w14:textId="1D74B3CA" w:rsidR="00067346" w:rsidRPr="005F23F8" w:rsidDel="00BD333C" w:rsidRDefault="00067346" w:rsidP="005C7802">
      <w:pPr>
        <w:spacing w:after="0" w:line="240" w:lineRule="auto"/>
        <w:contextualSpacing/>
        <w:rPr>
          <w:del w:id="405" w:author="Thar Adeleh" w:date="2024-08-25T13:32:00Z" w16du:dateUtc="2024-08-25T10:32:00Z"/>
          <w:rFonts w:ascii="Arial" w:hAnsi="Arial" w:cs="Arial"/>
          <w:sz w:val="20"/>
          <w:szCs w:val="20"/>
        </w:rPr>
      </w:pPr>
      <w:del w:id="406" w:author="Thar Adeleh" w:date="2024-08-25T13:32:00Z" w16du:dateUtc="2024-08-25T10:32:00Z">
        <w:r w:rsidRPr="005F23F8" w:rsidDel="00BD333C">
          <w:rPr>
            <w:rFonts w:ascii="Arial" w:hAnsi="Arial" w:cs="Arial"/>
            <w:sz w:val="20"/>
            <w:szCs w:val="20"/>
          </w:rPr>
          <w:delText>Taxonomy: Analysis</w:delText>
        </w:r>
      </w:del>
    </w:p>
    <w:p w14:paraId="68C8DE06" w14:textId="21221F55" w:rsidR="00067346" w:rsidDel="00BD333C" w:rsidRDefault="00067346" w:rsidP="005C7802">
      <w:pPr>
        <w:spacing w:after="0" w:line="240" w:lineRule="auto"/>
        <w:contextualSpacing/>
        <w:rPr>
          <w:del w:id="407" w:author="Thar Adeleh" w:date="2024-08-25T13:32:00Z" w16du:dateUtc="2024-08-25T10:32:00Z"/>
          <w:rFonts w:ascii="Arial" w:hAnsi="Arial" w:cs="Arial"/>
          <w:color w:val="000000"/>
          <w:sz w:val="20"/>
          <w:szCs w:val="20"/>
        </w:rPr>
      </w:pPr>
    </w:p>
    <w:p w14:paraId="7CFA8449" w14:textId="3518B647" w:rsidR="00067346" w:rsidDel="00BD333C" w:rsidRDefault="00067346" w:rsidP="005C7802">
      <w:pPr>
        <w:spacing w:after="0" w:line="240" w:lineRule="auto"/>
        <w:contextualSpacing/>
        <w:rPr>
          <w:del w:id="408" w:author="Thar Adeleh" w:date="2024-08-25T13:32:00Z" w16du:dateUtc="2024-08-25T10:32:00Z"/>
          <w:rFonts w:ascii="Arial" w:hAnsi="Arial" w:cs="Arial"/>
          <w:color w:val="000000"/>
          <w:sz w:val="20"/>
          <w:szCs w:val="20"/>
        </w:rPr>
      </w:pPr>
    </w:p>
    <w:p w14:paraId="31B1EB3E" w14:textId="101596B1" w:rsidR="00067346" w:rsidRPr="005F23F8" w:rsidDel="00BD333C" w:rsidRDefault="00067346" w:rsidP="005C7802">
      <w:pPr>
        <w:spacing w:after="0" w:line="240" w:lineRule="auto"/>
        <w:contextualSpacing/>
        <w:rPr>
          <w:del w:id="409" w:author="Thar Adeleh" w:date="2024-08-25T13:32:00Z" w16du:dateUtc="2024-08-25T10:32:00Z"/>
          <w:rFonts w:ascii="Arial" w:hAnsi="Arial" w:cs="Arial"/>
          <w:color w:val="000000"/>
          <w:sz w:val="20"/>
          <w:szCs w:val="20"/>
        </w:rPr>
      </w:pPr>
    </w:p>
    <w:p w14:paraId="119A73C8" w14:textId="0D092863" w:rsidR="00067346" w:rsidRPr="005F23F8" w:rsidDel="00BD333C" w:rsidRDefault="00067346" w:rsidP="005C7802">
      <w:pPr>
        <w:spacing w:after="0" w:line="240" w:lineRule="auto"/>
        <w:contextualSpacing/>
        <w:rPr>
          <w:del w:id="410" w:author="Thar Adeleh" w:date="2024-08-25T13:32:00Z" w16du:dateUtc="2024-08-25T10:32:00Z"/>
          <w:rFonts w:ascii="Arial" w:hAnsi="Arial" w:cs="Arial"/>
          <w:color w:val="000000"/>
          <w:sz w:val="20"/>
          <w:szCs w:val="20"/>
        </w:rPr>
      </w:pPr>
      <w:del w:id="411" w:author="Thar Adeleh" w:date="2024-08-25T13:32:00Z" w16du:dateUtc="2024-08-25T10:32:00Z">
        <w:r w:rsidDel="00BD333C">
          <w:rPr>
            <w:rFonts w:ascii="Arial" w:hAnsi="Arial" w:cs="Arial"/>
            <w:color w:val="000000"/>
            <w:sz w:val="20"/>
            <w:szCs w:val="20"/>
          </w:rPr>
          <w:delText>11</w:delText>
        </w:r>
        <w:r w:rsidRPr="005F23F8" w:rsidDel="00BD333C">
          <w:rPr>
            <w:rFonts w:ascii="Arial" w:hAnsi="Arial" w:cs="Arial"/>
            <w:color w:val="000000"/>
            <w:sz w:val="20"/>
            <w:szCs w:val="20"/>
          </w:rPr>
          <w:delText>. Medicaid is funded by:</w:delText>
        </w:r>
      </w:del>
    </w:p>
    <w:p w14:paraId="6D58735B" w14:textId="19DECB67" w:rsidR="00067346" w:rsidRPr="005F23F8" w:rsidDel="00BD333C" w:rsidRDefault="00067346" w:rsidP="005C7802">
      <w:pPr>
        <w:spacing w:after="0" w:line="240" w:lineRule="auto"/>
        <w:contextualSpacing/>
        <w:rPr>
          <w:del w:id="412" w:author="Thar Adeleh" w:date="2024-08-25T13:32:00Z" w16du:dateUtc="2024-08-25T10:32:00Z"/>
          <w:rFonts w:ascii="Arial" w:hAnsi="Arial" w:cs="Arial"/>
          <w:color w:val="000000"/>
          <w:sz w:val="20"/>
          <w:szCs w:val="20"/>
        </w:rPr>
      </w:pPr>
      <w:del w:id="413" w:author="Thar Adeleh" w:date="2024-08-25T13:32:00Z" w16du:dateUtc="2024-08-25T10:32:00Z">
        <w:r w:rsidDel="00BD333C">
          <w:rPr>
            <w:rFonts w:ascii="Arial" w:hAnsi="Arial" w:cs="Arial"/>
            <w:color w:val="000000"/>
            <w:sz w:val="20"/>
            <w:szCs w:val="20"/>
          </w:rPr>
          <w:delText>A)</w:delText>
        </w:r>
        <w:r w:rsidRPr="005F23F8" w:rsidDel="00BD333C">
          <w:rPr>
            <w:rFonts w:ascii="Arial" w:hAnsi="Arial" w:cs="Arial"/>
            <w:color w:val="000000"/>
            <w:sz w:val="20"/>
            <w:szCs w:val="20"/>
          </w:rPr>
          <w:delText xml:space="preserve"> </w:delText>
        </w:r>
        <w:r w:rsidDel="00BD333C">
          <w:rPr>
            <w:rFonts w:ascii="Arial" w:hAnsi="Arial" w:cs="Arial"/>
            <w:color w:val="000000"/>
            <w:sz w:val="20"/>
            <w:szCs w:val="20"/>
          </w:rPr>
          <w:delText>t</w:delText>
        </w:r>
        <w:r w:rsidRPr="005F23F8" w:rsidDel="00BD333C">
          <w:rPr>
            <w:rFonts w:ascii="Arial" w:hAnsi="Arial" w:cs="Arial"/>
            <w:color w:val="000000"/>
            <w:sz w:val="20"/>
            <w:szCs w:val="20"/>
          </w:rPr>
          <w:delText>he federal government</w:delText>
        </w:r>
        <w:r w:rsidDel="00BD333C">
          <w:rPr>
            <w:rFonts w:ascii="Arial" w:hAnsi="Arial" w:cs="Arial"/>
            <w:color w:val="000000"/>
            <w:sz w:val="20"/>
            <w:szCs w:val="20"/>
          </w:rPr>
          <w:delText>.</w:delText>
        </w:r>
      </w:del>
    </w:p>
    <w:p w14:paraId="754E50A2" w14:textId="5F3EFB8E" w:rsidR="00067346" w:rsidRPr="005F23F8" w:rsidDel="00BD333C" w:rsidRDefault="00067346" w:rsidP="005C7802">
      <w:pPr>
        <w:spacing w:after="0" w:line="240" w:lineRule="auto"/>
        <w:contextualSpacing/>
        <w:rPr>
          <w:del w:id="414" w:author="Thar Adeleh" w:date="2024-08-25T13:32:00Z" w16du:dateUtc="2024-08-25T10:32:00Z"/>
          <w:rFonts w:ascii="Arial" w:hAnsi="Arial" w:cs="Arial"/>
          <w:color w:val="000000"/>
          <w:sz w:val="20"/>
          <w:szCs w:val="20"/>
        </w:rPr>
      </w:pPr>
      <w:del w:id="415" w:author="Thar Adeleh" w:date="2024-08-25T13:32:00Z" w16du:dateUtc="2024-08-25T10:32:00Z">
        <w:r w:rsidDel="00BD333C">
          <w:rPr>
            <w:rFonts w:ascii="Arial" w:hAnsi="Arial" w:cs="Arial"/>
            <w:color w:val="000000"/>
            <w:sz w:val="20"/>
            <w:szCs w:val="20"/>
          </w:rPr>
          <w:delText>B)</w:delText>
        </w:r>
        <w:r w:rsidRPr="005F23F8" w:rsidDel="00BD333C">
          <w:rPr>
            <w:rFonts w:ascii="Arial" w:hAnsi="Arial" w:cs="Arial"/>
            <w:color w:val="000000"/>
            <w:sz w:val="20"/>
            <w:szCs w:val="20"/>
          </w:rPr>
          <w:delText xml:space="preserve"> </w:delText>
        </w:r>
        <w:r w:rsidDel="00BD333C">
          <w:rPr>
            <w:rFonts w:ascii="Arial" w:hAnsi="Arial" w:cs="Arial"/>
            <w:color w:val="000000"/>
            <w:sz w:val="20"/>
            <w:szCs w:val="20"/>
          </w:rPr>
          <w:delText>i</w:delText>
        </w:r>
        <w:r w:rsidRPr="005F23F8" w:rsidDel="00BD333C">
          <w:rPr>
            <w:rFonts w:ascii="Arial" w:hAnsi="Arial" w:cs="Arial"/>
            <w:color w:val="000000"/>
            <w:sz w:val="20"/>
            <w:szCs w:val="20"/>
          </w:rPr>
          <w:delText>ndividual states</w:delText>
        </w:r>
        <w:r w:rsidDel="00BD333C">
          <w:rPr>
            <w:rFonts w:ascii="Arial" w:hAnsi="Arial" w:cs="Arial"/>
            <w:color w:val="000000"/>
            <w:sz w:val="20"/>
            <w:szCs w:val="20"/>
          </w:rPr>
          <w:delText>.</w:delText>
        </w:r>
      </w:del>
    </w:p>
    <w:p w14:paraId="58784A51" w14:textId="2DB46498" w:rsidR="00067346" w:rsidRPr="005F23F8" w:rsidDel="00BD333C" w:rsidRDefault="00067346" w:rsidP="005C7802">
      <w:pPr>
        <w:spacing w:after="0" w:line="240" w:lineRule="auto"/>
        <w:contextualSpacing/>
        <w:rPr>
          <w:del w:id="416" w:author="Thar Adeleh" w:date="2024-08-25T13:32:00Z" w16du:dateUtc="2024-08-25T10:32:00Z"/>
          <w:rFonts w:ascii="Arial" w:hAnsi="Arial" w:cs="Arial"/>
          <w:color w:val="000000"/>
          <w:sz w:val="20"/>
          <w:szCs w:val="20"/>
        </w:rPr>
      </w:pPr>
      <w:del w:id="417" w:author="Thar Adeleh" w:date="2024-08-25T13:32:00Z" w16du:dateUtc="2024-08-25T10:32:00Z">
        <w:r w:rsidDel="00BD333C">
          <w:rPr>
            <w:rFonts w:ascii="Arial" w:hAnsi="Arial" w:cs="Arial"/>
            <w:color w:val="000000"/>
            <w:sz w:val="20"/>
            <w:szCs w:val="20"/>
          </w:rPr>
          <w:delText>C)</w:delText>
        </w:r>
        <w:r w:rsidRPr="005F23F8" w:rsidDel="00BD333C">
          <w:rPr>
            <w:rFonts w:ascii="Arial" w:hAnsi="Arial" w:cs="Arial"/>
            <w:color w:val="000000"/>
            <w:sz w:val="20"/>
            <w:szCs w:val="20"/>
          </w:rPr>
          <w:delText xml:space="preserve"> </w:delText>
        </w:r>
        <w:r w:rsidDel="00BD333C">
          <w:rPr>
            <w:rFonts w:ascii="Arial" w:hAnsi="Arial" w:cs="Arial"/>
            <w:color w:val="000000"/>
            <w:sz w:val="20"/>
            <w:szCs w:val="20"/>
          </w:rPr>
          <w:delText>l</w:delText>
        </w:r>
        <w:r w:rsidRPr="005F23F8" w:rsidDel="00BD333C">
          <w:rPr>
            <w:rFonts w:ascii="Arial" w:hAnsi="Arial" w:cs="Arial"/>
            <w:color w:val="000000"/>
            <w:sz w:val="20"/>
            <w:szCs w:val="20"/>
          </w:rPr>
          <w:delText>ocal and state governments</w:delText>
        </w:r>
        <w:r w:rsidDel="00BD333C">
          <w:rPr>
            <w:rFonts w:ascii="Arial" w:hAnsi="Arial" w:cs="Arial"/>
            <w:color w:val="000000"/>
            <w:sz w:val="20"/>
            <w:szCs w:val="20"/>
          </w:rPr>
          <w:delText>.</w:delText>
        </w:r>
      </w:del>
    </w:p>
    <w:p w14:paraId="19C7DBD2" w14:textId="0AD3628A" w:rsidR="00067346" w:rsidRPr="005F23F8" w:rsidDel="00BD333C" w:rsidRDefault="00067346" w:rsidP="005C7802">
      <w:pPr>
        <w:spacing w:after="0" w:line="240" w:lineRule="auto"/>
        <w:contextualSpacing/>
        <w:rPr>
          <w:del w:id="418" w:author="Thar Adeleh" w:date="2024-08-25T13:32:00Z" w16du:dateUtc="2024-08-25T10:32:00Z"/>
          <w:rFonts w:ascii="Arial" w:hAnsi="Arial" w:cs="Arial"/>
          <w:color w:val="000000"/>
          <w:sz w:val="20"/>
          <w:szCs w:val="20"/>
        </w:rPr>
      </w:pPr>
      <w:del w:id="419" w:author="Thar Adeleh" w:date="2024-08-25T13:32:00Z" w16du:dateUtc="2024-08-25T10:32:00Z">
        <w:r w:rsidDel="00BD333C">
          <w:rPr>
            <w:rFonts w:ascii="Arial" w:hAnsi="Arial" w:cs="Arial"/>
            <w:color w:val="000000"/>
            <w:sz w:val="20"/>
            <w:szCs w:val="20"/>
          </w:rPr>
          <w:delText>D)</w:delText>
        </w:r>
        <w:r w:rsidRPr="005F23F8" w:rsidDel="00BD333C">
          <w:rPr>
            <w:rFonts w:ascii="Arial" w:hAnsi="Arial" w:cs="Arial"/>
            <w:color w:val="000000"/>
            <w:sz w:val="20"/>
            <w:szCs w:val="20"/>
          </w:rPr>
          <w:delText xml:space="preserve"> </w:delText>
        </w:r>
        <w:r w:rsidDel="00BD333C">
          <w:rPr>
            <w:rFonts w:ascii="Arial" w:hAnsi="Arial" w:cs="Arial"/>
            <w:color w:val="000000"/>
            <w:sz w:val="20"/>
            <w:szCs w:val="20"/>
          </w:rPr>
          <w:delText>s</w:delText>
        </w:r>
        <w:r w:rsidRPr="005F23F8" w:rsidDel="00BD333C">
          <w:rPr>
            <w:rFonts w:ascii="Arial" w:hAnsi="Arial" w:cs="Arial"/>
            <w:color w:val="000000"/>
            <w:sz w:val="20"/>
            <w:szCs w:val="20"/>
          </w:rPr>
          <w:delText>tate and federal governments</w:delText>
        </w:r>
        <w:r w:rsidDel="00BD333C">
          <w:rPr>
            <w:rFonts w:ascii="Arial" w:hAnsi="Arial" w:cs="Arial"/>
            <w:color w:val="000000"/>
            <w:sz w:val="20"/>
            <w:szCs w:val="20"/>
          </w:rPr>
          <w:delText>.</w:delText>
        </w:r>
      </w:del>
    </w:p>
    <w:p w14:paraId="2348CB53" w14:textId="1B3B1BF9" w:rsidR="00067346" w:rsidRPr="005F23F8" w:rsidDel="00BD333C" w:rsidRDefault="00067346" w:rsidP="005C7802">
      <w:pPr>
        <w:spacing w:after="0" w:line="240" w:lineRule="auto"/>
        <w:contextualSpacing/>
        <w:rPr>
          <w:del w:id="420" w:author="Thar Adeleh" w:date="2024-08-25T13:32:00Z" w16du:dateUtc="2024-08-25T10:32:00Z"/>
          <w:rFonts w:ascii="Arial" w:hAnsi="Arial" w:cs="Arial"/>
          <w:sz w:val="20"/>
          <w:szCs w:val="20"/>
        </w:rPr>
      </w:pPr>
      <w:del w:id="421" w:author="Thar Adeleh" w:date="2024-08-25T13:32:00Z" w16du:dateUtc="2024-08-25T10:32:00Z">
        <w:r w:rsidDel="00BD333C">
          <w:rPr>
            <w:rFonts w:ascii="Arial" w:hAnsi="Arial" w:cs="Arial"/>
            <w:sz w:val="20"/>
            <w:szCs w:val="20"/>
          </w:rPr>
          <w:delText>Ans: D</w:delText>
        </w:r>
      </w:del>
    </w:p>
    <w:p w14:paraId="3AAD064B" w14:textId="11D19040" w:rsidR="00067346" w:rsidRPr="005F23F8" w:rsidDel="00BD333C" w:rsidRDefault="00067346" w:rsidP="005C7802">
      <w:pPr>
        <w:spacing w:after="0" w:line="240" w:lineRule="auto"/>
        <w:contextualSpacing/>
        <w:rPr>
          <w:del w:id="422" w:author="Thar Adeleh" w:date="2024-08-25T13:32:00Z" w16du:dateUtc="2024-08-25T10:32:00Z"/>
          <w:rFonts w:ascii="Arial" w:hAnsi="Arial" w:cs="Arial"/>
          <w:sz w:val="20"/>
          <w:szCs w:val="20"/>
        </w:rPr>
      </w:pPr>
      <w:del w:id="423" w:author="Thar Adeleh" w:date="2024-08-25T13:32:00Z" w16du:dateUtc="2024-08-25T10:32:00Z">
        <w:r w:rsidRPr="005F23F8" w:rsidDel="00BD333C">
          <w:rPr>
            <w:rFonts w:ascii="Arial" w:hAnsi="Arial" w:cs="Arial"/>
            <w:sz w:val="20"/>
            <w:szCs w:val="20"/>
          </w:rPr>
          <w:delText>Complexity: Easy</w:delText>
        </w:r>
      </w:del>
    </w:p>
    <w:p w14:paraId="1AD74E9B" w14:textId="0872471F" w:rsidR="00067346" w:rsidRPr="005F23F8" w:rsidDel="00BD333C" w:rsidRDefault="00067346" w:rsidP="005C7802">
      <w:pPr>
        <w:spacing w:after="0" w:line="240" w:lineRule="auto"/>
        <w:contextualSpacing/>
        <w:rPr>
          <w:del w:id="424" w:author="Thar Adeleh" w:date="2024-08-25T13:32:00Z" w16du:dateUtc="2024-08-25T10:32:00Z"/>
          <w:rFonts w:ascii="Arial" w:hAnsi="Arial" w:cs="Arial"/>
          <w:sz w:val="20"/>
          <w:szCs w:val="20"/>
        </w:rPr>
      </w:pPr>
      <w:del w:id="425" w:author="Thar Adeleh" w:date="2024-08-25T13:32:00Z" w16du:dateUtc="2024-08-25T10:32:00Z">
        <w:r w:rsidDel="00BD333C">
          <w:rPr>
            <w:rFonts w:ascii="Arial" w:hAnsi="Arial" w:cs="Arial"/>
            <w:sz w:val="20"/>
            <w:szCs w:val="20"/>
          </w:rPr>
          <w:delText>Ahead:</w:delText>
        </w:r>
        <w:r w:rsidRPr="005F23F8" w:rsidDel="00BD333C">
          <w:rPr>
            <w:rFonts w:ascii="Arial" w:hAnsi="Arial" w:cs="Arial"/>
            <w:sz w:val="20"/>
            <w:szCs w:val="20"/>
          </w:rPr>
          <w:delText xml:space="preserve"> Importance of Health Policy and Political Action</w:delText>
        </w:r>
      </w:del>
    </w:p>
    <w:p w14:paraId="50EF3E3D" w14:textId="7DE70D1A" w:rsidR="00067346" w:rsidRPr="005F23F8" w:rsidDel="00BD333C" w:rsidRDefault="00067346" w:rsidP="005C7802">
      <w:pPr>
        <w:spacing w:after="0" w:line="240" w:lineRule="auto"/>
        <w:contextualSpacing/>
        <w:rPr>
          <w:del w:id="426" w:author="Thar Adeleh" w:date="2024-08-25T13:32:00Z" w16du:dateUtc="2024-08-25T10:32:00Z"/>
          <w:rFonts w:ascii="Arial" w:hAnsi="Arial" w:cs="Arial"/>
          <w:sz w:val="20"/>
          <w:szCs w:val="20"/>
        </w:rPr>
      </w:pPr>
      <w:del w:id="427" w:author="Thar Adeleh" w:date="2024-08-25T13:32:00Z" w16du:dateUtc="2024-08-25T10:32:00Z">
        <w:r w:rsidRPr="005F23F8" w:rsidDel="00BD333C">
          <w:rPr>
            <w:rFonts w:ascii="Arial" w:hAnsi="Arial" w:cs="Arial"/>
            <w:sz w:val="20"/>
            <w:szCs w:val="20"/>
          </w:rPr>
          <w:delText>Subject: Chapter 5</w:delText>
        </w:r>
      </w:del>
    </w:p>
    <w:p w14:paraId="05339144" w14:textId="3B60F176" w:rsidR="00067346" w:rsidDel="00BD333C" w:rsidRDefault="00067346" w:rsidP="005C7802">
      <w:pPr>
        <w:spacing w:after="0" w:line="240" w:lineRule="auto"/>
        <w:contextualSpacing/>
        <w:rPr>
          <w:del w:id="428" w:author="Thar Adeleh" w:date="2024-08-25T13:32:00Z" w16du:dateUtc="2024-08-25T10:32:00Z"/>
          <w:rFonts w:ascii="Arial" w:hAnsi="Arial" w:cs="Arial"/>
          <w:sz w:val="20"/>
          <w:szCs w:val="20"/>
        </w:rPr>
      </w:pPr>
      <w:del w:id="429" w:author="Thar Adeleh" w:date="2024-08-25T13:32:00Z" w16du:dateUtc="2024-08-25T10:32:00Z">
        <w:r w:rsidDel="00BD333C">
          <w:rPr>
            <w:rFonts w:ascii="Arial" w:hAnsi="Arial" w:cs="Arial"/>
            <w:sz w:val="20"/>
            <w:szCs w:val="20"/>
          </w:rPr>
          <w:delText xml:space="preserve">Title: </w:delText>
        </w:r>
        <w:r w:rsidRPr="00F33926" w:rsidDel="00BD333C">
          <w:rPr>
            <w:rFonts w:ascii="Arial" w:hAnsi="Arial" w:cs="Arial"/>
            <w:sz w:val="20"/>
            <w:szCs w:val="20"/>
          </w:rPr>
          <w:delText>Health Policy and Political Action</w:delText>
        </w:r>
      </w:del>
    </w:p>
    <w:p w14:paraId="26588EC8" w14:textId="426293D2" w:rsidR="00067346" w:rsidRPr="005F23F8" w:rsidDel="00BD333C" w:rsidRDefault="00067346" w:rsidP="005C7802">
      <w:pPr>
        <w:spacing w:after="0" w:line="240" w:lineRule="auto"/>
        <w:contextualSpacing/>
        <w:rPr>
          <w:del w:id="430" w:author="Thar Adeleh" w:date="2024-08-25T13:32:00Z" w16du:dateUtc="2024-08-25T10:32:00Z"/>
          <w:rFonts w:ascii="Arial" w:hAnsi="Arial" w:cs="Arial"/>
          <w:sz w:val="20"/>
          <w:szCs w:val="20"/>
        </w:rPr>
      </w:pPr>
      <w:del w:id="431" w:author="Thar Adeleh" w:date="2024-08-25T13:32:00Z" w16du:dateUtc="2024-08-25T10:32:00Z">
        <w:r w:rsidRPr="005F23F8" w:rsidDel="00BD333C">
          <w:rPr>
            <w:rFonts w:ascii="Arial" w:hAnsi="Arial" w:cs="Arial"/>
            <w:sz w:val="20"/>
            <w:szCs w:val="20"/>
          </w:rPr>
          <w:delText xml:space="preserve">Taxonomy: </w:delText>
        </w:r>
        <w:r w:rsidDel="00BD333C">
          <w:rPr>
            <w:rFonts w:ascii="Arial" w:hAnsi="Arial" w:cs="Arial"/>
            <w:sz w:val="20"/>
            <w:szCs w:val="20"/>
          </w:rPr>
          <w:delText>Recall</w:delText>
        </w:r>
      </w:del>
    </w:p>
    <w:p w14:paraId="2A8B01DB" w14:textId="5ACDB707" w:rsidR="00BC670A" w:rsidRPr="00B41A43" w:rsidDel="00BD333C" w:rsidRDefault="00BC670A" w:rsidP="005C7802">
      <w:pPr>
        <w:spacing w:after="0" w:line="240" w:lineRule="auto"/>
        <w:contextualSpacing/>
        <w:rPr>
          <w:del w:id="432" w:author="Thar Adeleh" w:date="2024-08-25T13:32:00Z" w16du:dateUtc="2024-08-25T10:32:00Z"/>
          <w:rFonts w:ascii="Arial" w:hAnsi="Arial" w:cs="Arial"/>
          <w:sz w:val="20"/>
          <w:szCs w:val="20"/>
        </w:rPr>
      </w:pPr>
    </w:p>
    <w:p w14:paraId="31D2F42B" w14:textId="20F37C49" w:rsidR="00BC670A" w:rsidRPr="00B41A43" w:rsidDel="00BD333C" w:rsidRDefault="00BC670A" w:rsidP="005C7802">
      <w:pPr>
        <w:spacing w:after="0" w:line="240" w:lineRule="auto"/>
        <w:contextualSpacing/>
        <w:rPr>
          <w:del w:id="433" w:author="Thar Adeleh" w:date="2024-08-25T13:32:00Z" w16du:dateUtc="2024-08-25T10:32:00Z"/>
          <w:rFonts w:ascii="Arial" w:hAnsi="Arial" w:cs="Arial"/>
          <w:sz w:val="20"/>
          <w:szCs w:val="20"/>
        </w:rPr>
      </w:pPr>
    </w:p>
    <w:p w14:paraId="04EDE5A6" w14:textId="37F3AFD9" w:rsidR="00BC670A" w:rsidRPr="00B41A43" w:rsidDel="00BD333C" w:rsidRDefault="00BC670A" w:rsidP="005C7802">
      <w:pPr>
        <w:spacing w:after="0" w:line="240" w:lineRule="auto"/>
        <w:contextualSpacing/>
        <w:rPr>
          <w:del w:id="434" w:author="Thar Adeleh" w:date="2024-08-25T13:32:00Z" w16du:dateUtc="2024-08-25T10:32:00Z"/>
          <w:rFonts w:ascii="Arial" w:hAnsi="Arial" w:cs="Arial"/>
          <w:sz w:val="20"/>
          <w:szCs w:val="20"/>
        </w:rPr>
      </w:pPr>
    </w:p>
    <w:p w14:paraId="358FC47B" w14:textId="1ABBB013" w:rsidR="00BC670A" w:rsidRPr="00B41A43" w:rsidDel="00BD333C" w:rsidRDefault="00BC670A" w:rsidP="005C7802">
      <w:pPr>
        <w:spacing w:after="0" w:line="240" w:lineRule="auto"/>
        <w:contextualSpacing/>
        <w:rPr>
          <w:del w:id="435" w:author="Thar Adeleh" w:date="2024-08-25T13:32:00Z" w16du:dateUtc="2024-08-25T10:32:00Z"/>
          <w:rFonts w:ascii="Arial" w:hAnsi="Arial" w:cs="Arial"/>
          <w:color w:val="000000"/>
          <w:sz w:val="20"/>
          <w:szCs w:val="20"/>
        </w:rPr>
      </w:pPr>
      <w:del w:id="436" w:author="Thar Adeleh" w:date="2024-08-25T13:32:00Z" w16du:dateUtc="2024-08-25T10:32:00Z">
        <w:r w:rsidRPr="00B41A43" w:rsidDel="00BD333C">
          <w:rPr>
            <w:rFonts w:ascii="Arial" w:hAnsi="Arial" w:cs="Arial"/>
            <w:color w:val="000000"/>
            <w:sz w:val="20"/>
            <w:szCs w:val="20"/>
          </w:rPr>
          <w:delText>1</w:delText>
        </w:r>
        <w:r w:rsidDel="00BD333C">
          <w:rPr>
            <w:rFonts w:ascii="Arial" w:hAnsi="Arial" w:cs="Arial"/>
            <w:color w:val="000000"/>
            <w:sz w:val="20"/>
            <w:szCs w:val="20"/>
          </w:rPr>
          <w:delText>2</w:delText>
        </w:r>
        <w:r w:rsidRPr="00B41A43" w:rsidDel="00BD333C">
          <w:rPr>
            <w:rFonts w:ascii="Arial" w:hAnsi="Arial" w:cs="Arial"/>
            <w:color w:val="000000"/>
            <w:sz w:val="20"/>
            <w:szCs w:val="20"/>
          </w:rPr>
          <w:delText>. Which ethical principles apply</w:delText>
        </w:r>
        <w:r w:rsidDel="00BD333C">
          <w:rPr>
            <w:rFonts w:ascii="Arial" w:hAnsi="Arial" w:cs="Arial"/>
            <w:color w:val="000000"/>
            <w:sz w:val="20"/>
            <w:szCs w:val="20"/>
          </w:rPr>
          <w:delText xml:space="preserve"> </w:delText>
        </w:r>
        <w:r w:rsidRPr="00B41A43" w:rsidDel="00BD333C">
          <w:rPr>
            <w:rFonts w:ascii="Arial" w:hAnsi="Arial" w:cs="Arial"/>
            <w:color w:val="000000"/>
            <w:sz w:val="20"/>
            <w:szCs w:val="20"/>
          </w:rPr>
          <w:delText xml:space="preserve">when a patient is told the truth by </w:delText>
        </w:r>
        <w:r w:rsidDel="00BD333C">
          <w:rPr>
            <w:rFonts w:ascii="Arial" w:hAnsi="Arial" w:cs="Arial"/>
            <w:color w:val="000000"/>
            <w:sz w:val="20"/>
            <w:szCs w:val="20"/>
          </w:rPr>
          <w:delText>his or her</w:delText>
        </w:r>
        <w:r w:rsidRPr="00B41A43" w:rsidDel="00BD333C">
          <w:rPr>
            <w:rFonts w:ascii="Arial" w:hAnsi="Arial" w:cs="Arial"/>
            <w:color w:val="000000"/>
            <w:sz w:val="20"/>
            <w:szCs w:val="20"/>
          </w:rPr>
          <w:delText xml:space="preserve"> physician during the informed consent process about the patient’s scheduled surgery?</w:delText>
        </w:r>
      </w:del>
    </w:p>
    <w:p w14:paraId="67717ED8" w14:textId="36F6F4F1" w:rsidR="00BC670A" w:rsidRPr="00B41A43" w:rsidDel="00BD333C" w:rsidRDefault="00BC670A" w:rsidP="005C7802">
      <w:pPr>
        <w:spacing w:after="0" w:line="240" w:lineRule="auto"/>
        <w:contextualSpacing/>
        <w:rPr>
          <w:del w:id="437" w:author="Thar Adeleh" w:date="2024-08-25T13:32:00Z" w16du:dateUtc="2024-08-25T10:32:00Z"/>
          <w:rFonts w:ascii="Arial" w:hAnsi="Arial" w:cs="Arial"/>
          <w:color w:val="000000"/>
          <w:sz w:val="20"/>
          <w:szCs w:val="20"/>
        </w:rPr>
      </w:pPr>
      <w:del w:id="438" w:author="Thar Adeleh" w:date="2024-08-25T13:32:00Z" w16du:dateUtc="2024-08-25T10:32:00Z">
        <w:r w:rsidDel="00BD333C">
          <w:rPr>
            <w:rFonts w:ascii="Arial" w:hAnsi="Arial" w:cs="Arial"/>
            <w:color w:val="000000"/>
            <w:sz w:val="20"/>
            <w:szCs w:val="20"/>
          </w:rPr>
          <w:delText>A)</w:delText>
        </w:r>
        <w:r w:rsidRPr="00B41A43" w:rsidDel="00BD333C">
          <w:rPr>
            <w:rFonts w:ascii="Arial" w:hAnsi="Arial" w:cs="Arial"/>
            <w:color w:val="000000"/>
            <w:sz w:val="20"/>
            <w:szCs w:val="20"/>
          </w:rPr>
          <w:delText xml:space="preserve"> Autonomy</w:delText>
        </w:r>
      </w:del>
    </w:p>
    <w:p w14:paraId="081C0E59" w14:textId="4018F3DF" w:rsidR="00BC670A" w:rsidRPr="00B41A43" w:rsidDel="00BD333C" w:rsidRDefault="00BC670A" w:rsidP="005C7802">
      <w:pPr>
        <w:spacing w:after="0" w:line="240" w:lineRule="auto"/>
        <w:contextualSpacing/>
        <w:rPr>
          <w:del w:id="439" w:author="Thar Adeleh" w:date="2024-08-25T13:32:00Z" w16du:dateUtc="2024-08-25T10:32:00Z"/>
          <w:rFonts w:ascii="Arial" w:hAnsi="Arial" w:cs="Arial"/>
          <w:color w:val="000000"/>
          <w:sz w:val="20"/>
          <w:szCs w:val="20"/>
        </w:rPr>
      </w:pPr>
      <w:del w:id="440" w:author="Thar Adeleh" w:date="2024-08-25T13:32:00Z" w16du:dateUtc="2024-08-25T10:32:00Z">
        <w:r w:rsidDel="00BD333C">
          <w:rPr>
            <w:rFonts w:ascii="Arial" w:hAnsi="Arial" w:cs="Arial"/>
            <w:color w:val="000000"/>
            <w:sz w:val="20"/>
            <w:szCs w:val="20"/>
          </w:rPr>
          <w:delText>B)</w:delText>
        </w:r>
        <w:r w:rsidRPr="00B41A43" w:rsidDel="00BD333C">
          <w:rPr>
            <w:rFonts w:ascii="Arial" w:hAnsi="Arial" w:cs="Arial"/>
            <w:color w:val="000000"/>
            <w:sz w:val="20"/>
            <w:szCs w:val="20"/>
          </w:rPr>
          <w:delText xml:space="preserve"> Beneficence</w:delText>
        </w:r>
      </w:del>
    </w:p>
    <w:p w14:paraId="375F12B2" w14:textId="1FC2CF69" w:rsidR="00BC670A" w:rsidRPr="00B41A43" w:rsidDel="00BD333C" w:rsidRDefault="00BC670A" w:rsidP="005C7802">
      <w:pPr>
        <w:spacing w:after="0" w:line="240" w:lineRule="auto"/>
        <w:contextualSpacing/>
        <w:rPr>
          <w:del w:id="441" w:author="Thar Adeleh" w:date="2024-08-25T13:32:00Z" w16du:dateUtc="2024-08-25T10:32:00Z"/>
          <w:rFonts w:ascii="Arial" w:hAnsi="Arial" w:cs="Arial"/>
          <w:color w:val="000000"/>
          <w:sz w:val="20"/>
          <w:szCs w:val="20"/>
        </w:rPr>
      </w:pPr>
      <w:del w:id="442" w:author="Thar Adeleh" w:date="2024-08-25T13:32:00Z" w16du:dateUtc="2024-08-25T10:32:00Z">
        <w:r w:rsidDel="00BD333C">
          <w:rPr>
            <w:rFonts w:ascii="Arial" w:hAnsi="Arial" w:cs="Arial"/>
            <w:color w:val="000000"/>
            <w:sz w:val="20"/>
            <w:szCs w:val="20"/>
          </w:rPr>
          <w:delText>C)</w:delText>
        </w:r>
        <w:r w:rsidRPr="00B41A43" w:rsidDel="00BD333C">
          <w:rPr>
            <w:rFonts w:ascii="Arial" w:hAnsi="Arial" w:cs="Arial"/>
            <w:color w:val="000000"/>
            <w:sz w:val="20"/>
            <w:szCs w:val="20"/>
          </w:rPr>
          <w:delText xml:space="preserve"> Justice</w:delText>
        </w:r>
      </w:del>
    </w:p>
    <w:p w14:paraId="555D1081" w14:textId="6BB19D8A" w:rsidR="00BC670A" w:rsidRPr="00B41A43" w:rsidDel="00BD333C" w:rsidRDefault="00BC670A" w:rsidP="005C7802">
      <w:pPr>
        <w:spacing w:after="0" w:line="240" w:lineRule="auto"/>
        <w:contextualSpacing/>
        <w:rPr>
          <w:del w:id="443" w:author="Thar Adeleh" w:date="2024-08-25T13:32:00Z" w16du:dateUtc="2024-08-25T10:32:00Z"/>
          <w:rFonts w:ascii="Arial" w:hAnsi="Arial" w:cs="Arial"/>
          <w:color w:val="000000"/>
          <w:sz w:val="20"/>
          <w:szCs w:val="20"/>
        </w:rPr>
      </w:pPr>
      <w:del w:id="444" w:author="Thar Adeleh" w:date="2024-08-25T13:32:00Z" w16du:dateUtc="2024-08-25T10:32:00Z">
        <w:r w:rsidDel="00BD333C">
          <w:rPr>
            <w:rFonts w:ascii="Arial" w:hAnsi="Arial" w:cs="Arial"/>
            <w:color w:val="000000"/>
            <w:sz w:val="20"/>
            <w:szCs w:val="20"/>
          </w:rPr>
          <w:delText>D)</w:delText>
        </w:r>
        <w:r w:rsidRPr="00B41A43" w:rsidDel="00BD333C">
          <w:rPr>
            <w:rFonts w:ascii="Arial" w:hAnsi="Arial" w:cs="Arial"/>
            <w:color w:val="000000"/>
            <w:sz w:val="20"/>
            <w:szCs w:val="20"/>
          </w:rPr>
          <w:delText xml:space="preserve"> Veracity</w:delText>
        </w:r>
      </w:del>
    </w:p>
    <w:p w14:paraId="6E4EF688" w14:textId="486A7148" w:rsidR="00BC670A" w:rsidRPr="00B41A43" w:rsidDel="00BD333C" w:rsidRDefault="00BC670A" w:rsidP="005C7802">
      <w:pPr>
        <w:spacing w:after="0" w:line="240" w:lineRule="auto"/>
        <w:contextualSpacing/>
        <w:rPr>
          <w:del w:id="445" w:author="Thar Adeleh" w:date="2024-08-25T13:32:00Z" w16du:dateUtc="2024-08-25T10:32:00Z"/>
          <w:rFonts w:ascii="Arial" w:hAnsi="Arial" w:cs="Arial"/>
          <w:sz w:val="20"/>
          <w:szCs w:val="20"/>
        </w:rPr>
      </w:pPr>
      <w:del w:id="446" w:author="Thar Adeleh" w:date="2024-08-25T13:32:00Z" w16du:dateUtc="2024-08-25T10:32:00Z">
        <w:r w:rsidDel="00BD333C">
          <w:rPr>
            <w:rFonts w:ascii="Arial" w:hAnsi="Arial" w:cs="Arial"/>
            <w:sz w:val="20"/>
            <w:szCs w:val="20"/>
          </w:rPr>
          <w:delText>Ans: D</w:delText>
        </w:r>
      </w:del>
    </w:p>
    <w:p w14:paraId="6654BF28" w14:textId="36624825" w:rsidR="00BC670A" w:rsidRPr="00B41A43" w:rsidDel="00BD333C" w:rsidRDefault="00BC670A" w:rsidP="005C7802">
      <w:pPr>
        <w:spacing w:after="0" w:line="240" w:lineRule="auto"/>
        <w:contextualSpacing/>
        <w:rPr>
          <w:del w:id="447" w:author="Thar Adeleh" w:date="2024-08-25T13:32:00Z" w16du:dateUtc="2024-08-25T10:32:00Z"/>
          <w:rFonts w:ascii="Arial" w:hAnsi="Arial" w:cs="Arial"/>
          <w:sz w:val="20"/>
          <w:szCs w:val="20"/>
        </w:rPr>
      </w:pPr>
      <w:del w:id="448" w:author="Thar Adeleh" w:date="2024-08-25T13:32:00Z" w16du:dateUtc="2024-08-25T10:32:00Z">
        <w:r w:rsidRPr="00B41A43" w:rsidDel="00BD333C">
          <w:rPr>
            <w:rFonts w:ascii="Arial" w:hAnsi="Arial" w:cs="Arial"/>
            <w:sz w:val="20"/>
            <w:szCs w:val="20"/>
          </w:rPr>
          <w:delText>Complexity: Moderate</w:delText>
        </w:r>
      </w:del>
    </w:p>
    <w:p w14:paraId="5C365631" w14:textId="690C9114" w:rsidR="00BC670A" w:rsidRPr="00B41A43" w:rsidDel="00BD333C" w:rsidRDefault="00BC670A" w:rsidP="005C7802">
      <w:pPr>
        <w:spacing w:after="0" w:line="240" w:lineRule="auto"/>
        <w:contextualSpacing/>
        <w:rPr>
          <w:del w:id="449" w:author="Thar Adeleh" w:date="2024-08-25T13:32:00Z" w16du:dateUtc="2024-08-25T10:32:00Z"/>
          <w:rFonts w:ascii="Arial" w:hAnsi="Arial" w:cs="Arial"/>
          <w:sz w:val="20"/>
          <w:szCs w:val="20"/>
        </w:rPr>
      </w:pPr>
      <w:del w:id="450" w:author="Thar Adeleh" w:date="2024-08-25T13:32:00Z" w16du:dateUtc="2024-08-25T10:32:00Z">
        <w:r w:rsidDel="00BD333C">
          <w:rPr>
            <w:rFonts w:ascii="Arial" w:hAnsi="Arial" w:cs="Arial"/>
            <w:sz w:val="20"/>
            <w:szCs w:val="20"/>
          </w:rPr>
          <w:delText>Ahead:</w:delText>
        </w:r>
        <w:r w:rsidRPr="00B41A43" w:rsidDel="00BD333C">
          <w:rPr>
            <w:rFonts w:ascii="Arial" w:hAnsi="Arial" w:cs="Arial"/>
            <w:sz w:val="20"/>
            <w:szCs w:val="20"/>
          </w:rPr>
          <w:delText xml:space="preserve"> Ethics and Ethical Principles</w:delText>
        </w:r>
      </w:del>
    </w:p>
    <w:p w14:paraId="2B958EE3" w14:textId="3EDEBE59" w:rsidR="00BC670A" w:rsidRPr="00B41A43" w:rsidDel="00BD333C" w:rsidRDefault="00BC670A" w:rsidP="005C7802">
      <w:pPr>
        <w:spacing w:after="0" w:line="240" w:lineRule="auto"/>
        <w:contextualSpacing/>
        <w:rPr>
          <w:del w:id="451" w:author="Thar Adeleh" w:date="2024-08-25T13:32:00Z" w16du:dateUtc="2024-08-25T10:32:00Z"/>
          <w:rFonts w:ascii="Arial" w:hAnsi="Arial" w:cs="Arial"/>
          <w:sz w:val="20"/>
          <w:szCs w:val="20"/>
        </w:rPr>
      </w:pPr>
      <w:del w:id="452" w:author="Thar Adeleh" w:date="2024-08-25T13:32:00Z" w16du:dateUtc="2024-08-25T10:32:00Z">
        <w:r w:rsidRPr="00B41A43" w:rsidDel="00BD333C">
          <w:rPr>
            <w:rFonts w:ascii="Arial" w:hAnsi="Arial" w:cs="Arial"/>
            <w:sz w:val="20"/>
            <w:szCs w:val="20"/>
          </w:rPr>
          <w:delText>Subject: Chapter 6</w:delText>
        </w:r>
      </w:del>
    </w:p>
    <w:p w14:paraId="23976253" w14:textId="63E24385" w:rsidR="00BC670A" w:rsidDel="00BD333C" w:rsidRDefault="00BC670A" w:rsidP="005C7802">
      <w:pPr>
        <w:spacing w:after="0" w:line="240" w:lineRule="auto"/>
        <w:contextualSpacing/>
        <w:rPr>
          <w:del w:id="453" w:author="Thar Adeleh" w:date="2024-08-25T13:32:00Z" w16du:dateUtc="2024-08-25T10:32:00Z"/>
          <w:rFonts w:ascii="Arial" w:hAnsi="Arial" w:cs="Arial"/>
          <w:sz w:val="20"/>
          <w:szCs w:val="20"/>
        </w:rPr>
      </w:pPr>
      <w:del w:id="454" w:author="Thar Adeleh" w:date="2024-08-25T13:32:00Z" w16du:dateUtc="2024-08-25T10:32:00Z">
        <w:r w:rsidDel="00BD333C">
          <w:rPr>
            <w:rFonts w:ascii="Arial" w:hAnsi="Arial" w:cs="Arial"/>
            <w:sz w:val="20"/>
            <w:szCs w:val="20"/>
          </w:rPr>
          <w:delText xml:space="preserve">Title: </w:delText>
        </w:r>
        <w:r w:rsidRPr="008648D2" w:rsidDel="00BD333C">
          <w:rPr>
            <w:rFonts w:ascii="Arial" w:hAnsi="Arial" w:cs="Arial"/>
            <w:sz w:val="20"/>
            <w:szCs w:val="20"/>
          </w:rPr>
          <w:delText>Ethics and Legal Issues</w:delText>
        </w:r>
      </w:del>
    </w:p>
    <w:p w14:paraId="01A3C50D" w14:textId="4D4F7F16" w:rsidR="00BC670A" w:rsidRPr="00B41A43" w:rsidDel="00BD333C" w:rsidRDefault="00BC670A" w:rsidP="005C7802">
      <w:pPr>
        <w:spacing w:after="0" w:line="240" w:lineRule="auto"/>
        <w:contextualSpacing/>
        <w:rPr>
          <w:del w:id="455" w:author="Thar Adeleh" w:date="2024-08-25T13:32:00Z" w16du:dateUtc="2024-08-25T10:32:00Z"/>
          <w:rFonts w:ascii="Arial" w:hAnsi="Arial" w:cs="Arial"/>
          <w:sz w:val="20"/>
          <w:szCs w:val="20"/>
        </w:rPr>
      </w:pPr>
      <w:del w:id="456" w:author="Thar Adeleh" w:date="2024-08-25T13:32:00Z" w16du:dateUtc="2024-08-25T10:32:00Z">
        <w:r w:rsidRPr="00B41A43" w:rsidDel="00BD333C">
          <w:rPr>
            <w:rFonts w:ascii="Arial" w:hAnsi="Arial" w:cs="Arial"/>
            <w:sz w:val="20"/>
            <w:szCs w:val="20"/>
          </w:rPr>
          <w:delText>Taxonomy: Application</w:delText>
        </w:r>
      </w:del>
    </w:p>
    <w:p w14:paraId="02CB2E5C" w14:textId="7DCB3D4A" w:rsidR="00BC670A" w:rsidRPr="00B41A43" w:rsidDel="00BD333C" w:rsidRDefault="00BC670A" w:rsidP="005C7802">
      <w:pPr>
        <w:spacing w:after="0" w:line="240" w:lineRule="auto"/>
        <w:contextualSpacing/>
        <w:rPr>
          <w:del w:id="457" w:author="Thar Adeleh" w:date="2024-08-25T13:32:00Z" w16du:dateUtc="2024-08-25T10:32:00Z"/>
          <w:rFonts w:ascii="Arial" w:hAnsi="Arial" w:cs="Arial"/>
          <w:sz w:val="20"/>
          <w:szCs w:val="20"/>
        </w:rPr>
      </w:pPr>
    </w:p>
    <w:p w14:paraId="47BE4076" w14:textId="78FB38F7" w:rsidR="00BC670A" w:rsidDel="00BD333C" w:rsidRDefault="00BC670A" w:rsidP="005C7802">
      <w:pPr>
        <w:spacing w:after="0" w:line="240" w:lineRule="auto"/>
        <w:contextualSpacing/>
        <w:rPr>
          <w:del w:id="458" w:author="Thar Adeleh" w:date="2024-08-25T13:32:00Z" w16du:dateUtc="2024-08-25T10:32:00Z"/>
          <w:rFonts w:ascii="Arial" w:hAnsi="Arial" w:cs="Arial"/>
          <w:b/>
          <w:color w:val="000000"/>
          <w:sz w:val="20"/>
          <w:szCs w:val="20"/>
        </w:rPr>
      </w:pPr>
    </w:p>
    <w:p w14:paraId="68BBC751" w14:textId="58C549F3" w:rsidR="00BC670A" w:rsidRPr="00B41A43" w:rsidDel="00BD333C" w:rsidRDefault="00BC670A" w:rsidP="005C7802">
      <w:pPr>
        <w:spacing w:after="0" w:line="240" w:lineRule="auto"/>
        <w:contextualSpacing/>
        <w:rPr>
          <w:del w:id="459" w:author="Thar Adeleh" w:date="2024-08-25T13:32:00Z" w16du:dateUtc="2024-08-25T10:32:00Z"/>
          <w:rFonts w:ascii="Arial" w:hAnsi="Arial" w:cs="Arial"/>
          <w:b/>
          <w:color w:val="000000"/>
          <w:sz w:val="20"/>
          <w:szCs w:val="20"/>
        </w:rPr>
      </w:pPr>
    </w:p>
    <w:p w14:paraId="06DA54DB" w14:textId="1292F87F" w:rsidR="00BC670A" w:rsidRPr="00B41A43" w:rsidDel="00BD333C" w:rsidRDefault="00BC670A" w:rsidP="005C7802">
      <w:pPr>
        <w:spacing w:after="0" w:line="240" w:lineRule="auto"/>
        <w:contextualSpacing/>
        <w:rPr>
          <w:del w:id="460" w:author="Thar Adeleh" w:date="2024-08-25T13:32:00Z" w16du:dateUtc="2024-08-25T10:32:00Z"/>
          <w:rFonts w:ascii="Arial" w:hAnsi="Arial" w:cs="Arial"/>
          <w:color w:val="000000"/>
          <w:sz w:val="20"/>
          <w:szCs w:val="20"/>
        </w:rPr>
      </w:pPr>
      <w:del w:id="461" w:author="Thar Adeleh" w:date="2024-08-25T13:32:00Z" w16du:dateUtc="2024-08-25T10:32:00Z">
        <w:r w:rsidDel="00BD333C">
          <w:rPr>
            <w:rFonts w:ascii="Arial" w:hAnsi="Arial" w:cs="Arial"/>
            <w:color w:val="000000"/>
            <w:sz w:val="20"/>
            <w:szCs w:val="20"/>
          </w:rPr>
          <w:delText>13</w:delText>
        </w:r>
        <w:r w:rsidRPr="00B41A43" w:rsidDel="00BD333C">
          <w:rPr>
            <w:rFonts w:ascii="Arial" w:hAnsi="Arial" w:cs="Arial"/>
            <w:color w:val="000000"/>
            <w:sz w:val="20"/>
            <w:szCs w:val="20"/>
          </w:rPr>
          <w:delText>. IRBs are particularly concerned with which of the following?</w:delText>
        </w:r>
      </w:del>
    </w:p>
    <w:p w14:paraId="00F614A7" w14:textId="4DE8506C" w:rsidR="00BC670A" w:rsidRPr="00B41A43" w:rsidDel="00BD333C" w:rsidRDefault="00BC670A" w:rsidP="005C7802">
      <w:pPr>
        <w:spacing w:after="0" w:line="240" w:lineRule="auto"/>
        <w:contextualSpacing/>
        <w:rPr>
          <w:del w:id="462" w:author="Thar Adeleh" w:date="2024-08-25T13:32:00Z" w16du:dateUtc="2024-08-25T10:32:00Z"/>
          <w:rFonts w:ascii="Arial" w:hAnsi="Arial" w:cs="Arial"/>
          <w:color w:val="000000"/>
          <w:sz w:val="20"/>
          <w:szCs w:val="20"/>
        </w:rPr>
      </w:pPr>
      <w:del w:id="463" w:author="Thar Adeleh" w:date="2024-08-25T13:32:00Z" w16du:dateUtc="2024-08-25T10:32:00Z">
        <w:r w:rsidDel="00BD333C">
          <w:rPr>
            <w:rFonts w:ascii="Arial" w:hAnsi="Arial" w:cs="Arial"/>
            <w:color w:val="000000"/>
            <w:sz w:val="20"/>
            <w:szCs w:val="20"/>
          </w:rPr>
          <w:delText>A)</w:delText>
        </w:r>
        <w:r w:rsidRPr="00B41A43" w:rsidDel="00BD333C">
          <w:rPr>
            <w:rFonts w:ascii="Arial" w:hAnsi="Arial" w:cs="Arial"/>
            <w:color w:val="000000"/>
            <w:sz w:val="20"/>
            <w:szCs w:val="20"/>
          </w:rPr>
          <w:delText xml:space="preserve"> Intrusion on patient privacy for sufficient reason</w:delText>
        </w:r>
      </w:del>
    </w:p>
    <w:p w14:paraId="7B82FBE4" w14:textId="4CE45413" w:rsidR="00BC670A" w:rsidRPr="00B41A43" w:rsidDel="00BD333C" w:rsidRDefault="00BC670A" w:rsidP="005C7802">
      <w:pPr>
        <w:spacing w:after="0" w:line="240" w:lineRule="auto"/>
        <w:contextualSpacing/>
        <w:rPr>
          <w:del w:id="464" w:author="Thar Adeleh" w:date="2024-08-25T13:32:00Z" w16du:dateUtc="2024-08-25T10:32:00Z"/>
          <w:rFonts w:ascii="Arial" w:hAnsi="Arial" w:cs="Arial"/>
          <w:color w:val="000000"/>
          <w:sz w:val="20"/>
          <w:szCs w:val="20"/>
        </w:rPr>
      </w:pPr>
      <w:del w:id="465" w:author="Thar Adeleh" w:date="2024-08-25T13:32:00Z" w16du:dateUtc="2024-08-25T10:32:00Z">
        <w:r w:rsidDel="00BD333C">
          <w:rPr>
            <w:rFonts w:ascii="Arial" w:hAnsi="Arial" w:cs="Arial"/>
            <w:color w:val="000000"/>
            <w:sz w:val="20"/>
            <w:szCs w:val="20"/>
          </w:rPr>
          <w:delText>B)</w:delText>
        </w:r>
        <w:r w:rsidRPr="00B41A43" w:rsidDel="00BD333C">
          <w:rPr>
            <w:rFonts w:ascii="Arial" w:hAnsi="Arial" w:cs="Arial"/>
            <w:color w:val="000000"/>
            <w:sz w:val="20"/>
            <w:szCs w:val="20"/>
          </w:rPr>
          <w:delText xml:space="preserve"> Type of care a patient receives</w:delText>
        </w:r>
      </w:del>
    </w:p>
    <w:p w14:paraId="6B0666FE" w14:textId="5216027D" w:rsidR="00BC670A" w:rsidRPr="00B41A43" w:rsidDel="00BD333C" w:rsidRDefault="00BC670A" w:rsidP="005C7802">
      <w:pPr>
        <w:spacing w:after="0" w:line="240" w:lineRule="auto"/>
        <w:contextualSpacing/>
        <w:rPr>
          <w:del w:id="466" w:author="Thar Adeleh" w:date="2024-08-25T13:32:00Z" w16du:dateUtc="2024-08-25T10:32:00Z"/>
          <w:rFonts w:ascii="Arial" w:hAnsi="Arial" w:cs="Arial"/>
          <w:color w:val="000000"/>
          <w:sz w:val="20"/>
          <w:szCs w:val="20"/>
        </w:rPr>
      </w:pPr>
      <w:del w:id="467" w:author="Thar Adeleh" w:date="2024-08-25T13:32:00Z" w16du:dateUtc="2024-08-25T10:32:00Z">
        <w:r w:rsidDel="00BD333C">
          <w:rPr>
            <w:rFonts w:ascii="Arial" w:hAnsi="Arial" w:cs="Arial"/>
            <w:color w:val="000000"/>
            <w:sz w:val="20"/>
            <w:szCs w:val="20"/>
          </w:rPr>
          <w:delText>C)</w:delText>
        </w:r>
        <w:r w:rsidRPr="00B41A43" w:rsidDel="00BD333C">
          <w:rPr>
            <w:rFonts w:ascii="Arial" w:hAnsi="Arial" w:cs="Arial"/>
            <w:color w:val="000000"/>
            <w:sz w:val="20"/>
            <w:szCs w:val="20"/>
          </w:rPr>
          <w:delText xml:space="preserve"> Quality of care</w:delText>
        </w:r>
      </w:del>
    </w:p>
    <w:p w14:paraId="6FAA0BBE" w14:textId="192266B5" w:rsidR="00BC670A" w:rsidRPr="00B41A43" w:rsidDel="00BD333C" w:rsidRDefault="00BC670A" w:rsidP="005C7802">
      <w:pPr>
        <w:spacing w:after="0" w:line="240" w:lineRule="auto"/>
        <w:contextualSpacing/>
        <w:rPr>
          <w:del w:id="468" w:author="Thar Adeleh" w:date="2024-08-25T13:32:00Z" w16du:dateUtc="2024-08-25T10:32:00Z"/>
          <w:rFonts w:ascii="Arial" w:hAnsi="Arial" w:cs="Arial"/>
          <w:color w:val="000000"/>
          <w:sz w:val="20"/>
          <w:szCs w:val="20"/>
        </w:rPr>
      </w:pPr>
      <w:del w:id="469" w:author="Thar Adeleh" w:date="2024-08-25T13:32:00Z" w16du:dateUtc="2024-08-25T10:32:00Z">
        <w:r w:rsidDel="00BD333C">
          <w:rPr>
            <w:rFonts w:ascii="Arial" w:hAnsi="Arial" w:cs="Arial"/>
            <w:color w:val="000000"/>
            <w:sz w:val="20"/>
            <w:szCs w:val="20"/>
          </w:rPr>
          <w:delText>D)</w:delText>
        </w:r>
        <w:r w:rsidRPr="00B41A43" w:rsidDel="00BD333C">
          <w:rPr>
            <w:rFonts w:ascii="Arial" w:hAnsi="Arial" w:cs="Arial"/>
            <w:color w:val="000000"/>
            <w:sz w:val="20"/>
            <w:szCs w:val="20"/>
          </w:rPr>
          <w:delText xml:space="preserve"> Number of incidents in which patients were harmed</w:delText>
        </w:r>
      </w:del>
    </w:p>
    <w:p w14:paraId="69916065" w14:textId="1C2CB1BF" w:rsidR="00BC670A" w:rsidRPr="00B41A43" w:rsidDel="00BD333C" w:rsidRDefault="00BC670A" w:rsidP="005C7802">
      <w:pPr>
        <w:spacing w:after="0" w:line="240" w:lineRule="auto"/>
        <w:contextualSpacing/>
        <w:rPr>
          <w:del w:id="470" w:author="Thar Adeleh" w:date="2024-08-25T13:32:00Z" w16du:dateUtc="2024-08-25T10:32:00Z"/>
          <w:rFonts w:ascii="Arial" w:hAnsi="Arial" w:cs="Arial"/>
          <w:sz w:val="20"/>
          <w:szCs w:val="20"/>
        </w:rPr>
      </w:pPr>
      <w:del w:id="471" w:author="Thar Adeleh" w:date="2024-08-25T13:32:00Z" w16du:dateUtc="2024-08-25T10:32:00Z">
        <w:r w:rsidDel="00BD333C">
          <w:rPr>
            <w:rFonts w:ascii="Arial" w:hAnsi="Arial" w:cs="Arial"/>
            <w:sz w:val="20"/>
            <w:szCs w:val="20"/>
          </w:rPr>
          <w:delText>Ans: A</w:delText>
        </w:r>
      </w:del>
    </w:p>
    <w:p w14:paraId="092C03F2" w14:textId="4BE68781" w:rsidR="00BC670A" w:rsidRPr="00B41A43" w:rsidDel="00BD333C" w:rsidRDefault="00BC670A" w:rsidP="005C7802">
      <w:pPr>
        <w:spacing w:after="0" w:line="240" w:lineRule="auto"/>
        <w:contextualSpacing/>
        <w:rPr>
          <w:del w:id="472" w:author="Thar Adeleh" w:date="2024-08-25T13:32:00Z" w16du:dateUtc="2024-08-25T10:32:00Z"/>
          <w:rFonts w:ascii="Arial" w:hAnsi="Arial" w:cs="Arial"/>
          <w:sz w:val="20"/>
          <w:szCs w:val="20"/>
        </w:rPr>
      </w:pPr>
      <w:del w:id="473" w:author="Thar Adeleh" w:date="2024-08-25T13:32:00Z" w16du:dateUtc="2024-08-25T10:32:00Z">
        <w:r w:rsidRPr="00B41A43" w:rsidDel="00BD333C">
          <w:rPr>
            <w:rFonts w:ascii="Arial" w:hAnsi="Arial" w:cs="Arial"/>
            <w:sz w:val="20"/>
            <w:szCs w:val="20"/>
          </w:rPr>
          <w:delText xml:space="preserve">Complexity: Moderate </w:delText>
        </w:r>
      </w:del>
    </w:p>
    <w:p w14:paraId="78A01B0D" w14:textId="348B3CE3" w:rsidR="00BC670A" w:rsidRPr="00B41A43" w:rsidDel="00BD333C" w:rsidRDefault="00BC670A" w:rsidP="005C7802">
      <w:pPr>
        <w:spacing w:after="0" w:line="240" w:lineRule="auto"/>
        <w:contextualSpacing/>
        <w:rPr>
          <w:del w:id="474" w:author="Thar Adeleh" w:date="2024-08-25T13:32:00Z" w16du:dateUtc="2024-08-25T10:32:00Z"/>
          <w:rFonts w:ascii="Arial" w:hAnsi="Arial" w:cs="Arial"/>
          <w:sz w:val="20"/>
          <w:szCs w:val="20"/>
        </w:rPr>
      </w:pPr>
      <w:del w:id="475" w:author="Thar Adeleh" w:date="2024-08-25T13:32:00Z" w16du:dateUtc="2024-08-25T10:32:00Z">
        <w:r w:rsidDel="00BD333C">
          <w:rPr>
            <w:rFonts w:ascii="Arial" w:hAnsi="Arial" w:cs="Arial"/>
            <w:sz w:val="20"/>
            <w:szCs w:val="20"/>
          </w:rPr>
          <w:delText>Ahead:</w:delText>
        </w:r>
        <w:r w:rsidRPr="00B41A43" w:rsidDel="00BD333C">
          <w:rPr>
            <w:rFonts w:ascii="Arial" w:hAnsi="Arial" w:cs="Arial"/>
            <w:sz w:val="20"/>
            <w:szCs w:val="20"/>
          </w:rPr>
          <w:delText xml:space="preserve"> Examples of Issues with Ethical and Legal Implications</w:delText>
        </w:r>
      </w:del>
    </w:p>
    <w:p w14:paraId="313AAE25" w14:textId="41C81777" w:rsidR="00BC670A" w:rsidRPr="00B41A43" w:rsidDel="00BD333C" w:rsidRDefault="00BC670A" w:rsidP="005C7802">
      <w:pPr>
        <w:spacing w:after="0" w:line="240" w:lineRule="auto"/>
        <w:contextualSpacing/>
        <w:rPr>
          <w:del w:id="476" w:author="Thar Adeleh" w:date="2024-08-25T13:32:00Z" w16du:dateUtc="2024-08-25T10:32:00Z"/>
          <w:rFonts w:ascii="Arial" w:hAnsi="Arial" w:cs="Arial"/>
          <w:sz w:val="20"/>
          <w:szCs w:val="20"/>
        </w:rPr>
      </w:pPr>
      <w:del w:id="477" w:author="Thar Adeleh" w:date="2024-08-25T13:32:00Z" w16du:dateUtc="2024-08-25T10:32:00Z">
        <w:r w:rsidRPr="00B41A43" w:rsidDel="00BD333C">
          <w:rPr>
            <w:rFonts w:ascii="Arial" w:hAnsi="Arial" w:cs="Arial"/>
            <w:sz w:val="20"/>
            <w:szCs w:val="20"/>
          </w:rPr>
          <w:delText>Subject: Chapter 6</w:delText>
        </w:r>
      </w:del>
    </w:p>
    <w:p w14:paraId="333794FD" w14:textId="1DB1552C" w:rsidR="00BC670A" w:rsidDel="00BD333C" w:rsidRDefault="00BC670A" w:rsidP="005C7802">
      <w:pPr>
        <w:spacing w:after="0" w:line="240" w:lineRule="auto"/>
        <w:contextualSpacing/>
        <w:rPr>
          <w:del w:id="478" w:author="Thar Adeleh" w:date="2024-08-25T13:32:00Z" w16du:dateUtc="2024-08-25T10:32:00Z"/>
          <w:rFonts w:ascii="Arial" w:hAnsi="Arial" w:cs="Arial"/>
          <w:sz w:val="20"/>
          <w:szCs w:val="20"/>
        </w:rPr>
      </w:pPr>
      <w:del w:id="479" w:author="Thar Adeleh" w:date="2024-08-25T13:32:00Z" w16du:dateUtc="2024-08-25T10:32:00Z">
        <w:r w:rsidDel="00BD333C">
          <w:rPr>
            <w:rFonts w:ascii="Arial" w:hAnsi="Arial" w:cs="Arial"/>
            <w:sz w:val="20"/>
            <w:szCs w:val="20"/>
          </w:rPr>
          <w:delText xml:space="preserve">Title: </w:delText>
        </w:r>
        <w:r w:rsidRPr="008648D2" w:rsidDel="00BD333C">
          <w:rPr>
            <w:rFonts w:ascii="Arial" w:hAnsi="Arial" w:cs="Arial"/>
            <w:sz w:val="20"/>
            <w:szCs w:val="20"/>
          </w:rPr>
          <w:delText>Ethics and Legal Issues</w:delText>
        </w:r>
      </w:del>
    </w:p>
    <w:p w14:paraId="765B75B0" w14:textId="7858D8D8" w:rsidR="00BC670A" w:rsidRPr="00B41A43" w:rsidDel="00BD333C" w:rsidRDefault="00BC670A" w:rsidP="005C7802">
      <w:pPr>
        <w:spacing w:after="0" w:line="240" w:lineRule="auto"/>
        <w:contextualSpacing/>
        <w:rPr>
          <w:del w:id="480" w:author="Thar Adeleh" w:date="2024-08-25T13:32:00Z" w16du:dateUtc="2024-08-25T10:32:00Z"/>
          <w:rFonts w:ascii="Arial" w:hAnsi="Arial" w:cs="Arial"/>
          <w:sz w:val="20"/>
          <w:szCs w:val="20"/>
        </w:rPr>
      </w:pPr>
      <w:del w:id="481" w:author="Thar Adeleh" w:date="2024-08-25T13:32:00Z" w16du:dateUtc="2024-08-25T10:32:00Z">
        <w:r w:rsidRPr="00B41A43" w:rsidDel="00BD333C">
          <w:rPr>
            <w:rFonts w:ascii="Arial" w:hAnsi="Arial" w:cs="Arial"/>
            <w:sz w:val="20"/>
            <w:szCs w:val="20"/>
          </w:rPr>
          <w:delText>Taxonomy: Analysis</w:delText>
        </w:r>
      </w:del>
    </w:p>
    <w:p w14:paraId="2DD97A4C" w14:textId="0383BD59" w:rsidR="00E97B40" w:rsidRPr="000A05D3" w:rsidDel="00BD333C" w:rsidRDefault="00E97B40" w:rsidP="005C7802">
      <w:pPr>
        <w:spacing w:after="0" w:line="240" w:lineRule="auto"/>
        <w:contextualSpacing/>
        <w:rPr>
          <w:del w:id="482" w:author="Thar Adeleh" w:date="2024-08-25T13:32:00Z" w16du:dateUtc="2024-08-25T10:32:00Z"/>
          <w:rFonts w:ascii="Arial" w:hAnsi="Arial" w:cs="Arial"/>
          <w:sz w:val="20"/>
          <w:szCs w:val="20"/>
        </w:rPr>
      </w:pPr>
    </w:p>
    <w:p w14:paraId="0B3589C2" w14:textId="7003C1F1" w:rsidR="00E97B40" w:rsidRPr="000A05D3" w:rsidDel="00BD333C" w:rsidRDefault="00E97B40" w:rsidP="005C7802">
      <w:pPr>
        <w:spacing w:after="0" w:line="240" w:lineRule="auto"/>
        <w:contextualSpacing/>
        <w:rPr>
          <w:del w:id="483" w:author="Thar Adeleh" w:date="2024-08-25T13:32:00Z" w16du:dateUtc="2024-08-25T10:32:00Z"/>
          <w:rFonts w:ascii="Arial" w:hAnsi="Arial" w:cs="Arial"/>
          <w:sz w:val="20"/>
          <w:szCs w:val="20"/>
        </w:rPr>
      </w:pPr>
    </w:p>
    <w:p w14:paraId="1FF28A48" w14:textId="5B3426BF" w:rsidR="00E97B40" w:rsidRPr="000A05D3" w:rsidDel="00BD333C" w:rsidRDefault="00E97B40" w:rsidP="005C7802">
      <w:pPr>
        <w:spacing w:after="0" w:line="240" w:lineRule="auto"/>
        <w:contextualSpacing/>
        <w:rPr>
          <w:del w:id="484" w:author="Thar Adeleh" w:date="2024-08-25T13:32:00Z" w16du:dateUtc="2024-08-25T10:32:00Z"/>
          <w:rFonts w:ascii="Arial" w:hAnsi="Arial" w:cs="Arial"/>
          <w:sz w:val="20"/>
          <w:szCs w:val="20"/>
        </w:rPr>
      </w:pPr>
    </w:p>
    <w:p w14:paraId="36AFA57A" w14:textId="5D4FC1D3" w:rsidR="00E97B40" w:rsidRPr="000A05D3" w:rsidDel="00BD333C" w:rsidRDefault="00E97B40" w:rsidP="005C7802">
      <w:pPr>
        <w:spacing w:after="0" w:line="240" w:lineRule="auto"/>
        <w:contextualSpacing/>
        <w:rPr>
          <w:del w:id="485" w:author="Thar Adeleh" w:date="2024-08-25T13:32:00Z" w16du:dateUtc="2024-08-25T10:32:00Z"/>
          <w:rFonts w:ascii="Arial" w:hAnsi="Arial" w:cs="Arial"/>
          <w:color w:val="000000"/>
          <w:sz w:val="20"/>
          <w:szCs w:val="20"/>
        </w:rPr>
      </w:pPr>
      <w:del w:id="486" w:author="Thar Adeleh" w:date="2024-08-25T13:32:00Z" w16du:dateUtc="2024-08-25T10:32:00Z">
        <w:r w:rsidRPr="000A05D3" w:rsidDel="00BD333C">
          <w:rPr>
            <w:rFonts w:ascii="Arial" w:hAnsi="Arial" w:cs="Arial"/>
            <w:color w:val="000000"/>
            <w:sz w:val="20"/>
            <w:szCs w:val="20"/>
          </w:rPr>
          <w:delText>1</w:delText>
        </w:r>
        <w:r w:rsidDel="00BD333C">
          <w:rPr>
            <w:rFonts w:ascii="Arial" w:hAnsi="Arial" w:cs="Arial"/>
            <w:color w:val="000000"/>
            <w:sz w:val="20"/>
            <w:szCs w:val="20"/>
          </w:rPr>
          <w:delText>4</w:delText>
        </w:r>
        <w:r w:rsidRPr="000A05D3" w:rsidDel="00BD333C">
          <w:rPr>
            <w:rFonts w:ascii="Arial" w:hAnsi="Arial" w:cs="Arial"/>
            <w:color w:val="000000"/>
            <w:sz w:val="20"/>
            <w:szCs w:val="20"/>
          </w:rPr>
          <w:delText>. Access to health care relates to which of the following factor</w:delText>
        </w:r>
        <w:r w:rsidDel="00BD333C">
          <w:rPr>
            <w:rFonts w:ascii="Arial" w:hAnsi="Arial" w:cs="Arial"/>
            <w:color w:val="000000"/>
            <w:sz w:val="20"/>
            <w:szCs w:val="20"/>
          </w:rPr>
          <w:delText>s</w:delText>
        </w:r>
        <w:r w:rsidRPr="000A05D3" w:rsidDel="00BD333C">
          <w:rPr>
            <w:rFonts w:ascii="Arial" w:hAnsi="Arial" w:cs="Arial"/>
            <w:color w:val="000000"/>
            <w:sz w:val="20"/>
            <w:szCs w:val="20"/>
          </w:rPr>
          <w:delText>?</w:delText>
        </w:r>
      </w:del>
    </w:p>
    <w:p w14:paraId="0B6C1171" w14:textId="60F94B22" w:rsidR="00E97B40" w:rsidRPr="000A05D3" w:rsidDel="00BD333C" w:rsidRDefault="00E97B40" w:rsidP="005C7802">
      <w:pPr>
        <w:spacing w:after="0" w:line="240" w:lineRule="auto"/>
        <w:contextualSpacing/>
        <w:rPr>
          <w:del w:id="487" w:author="Thar Adeleh" w:date="2024-08-25T13:32:00Z" w16du:dateUtc="2024-08-25T10:32:00Z"/>
          <w:rFonts w:ascii="Arial" w:hAnsi="Arial" w:cs="Arial"/>
          <w:color w:val="000000"/>
          <w:sz w:val="20"/>
          <w:szCs w:val="20"/>
        </w:rPr>
      </w:pPr>
      <w:del w:id="488" w:author="Thar Adeleh" w:date="2024-08-25T13:32:00Z" w16du:dateUtc="2024-08-25T10:32:00Z">
        <w:r w:rsidDel="00BD333C">
          <w:rPr>
            <w:rFonts w:ascii="Arial" w:hAnsi="Arial" w:cs="Arial"/>
            <w:color w:val="000000"/>
            <w:sz w:val="20"/>
            <w:szCs w:val="20"/>
          </w:rPr>
          <w:delText>A)</w:delText>
        </w:r>
        <w:r w:rsidRPr="000A05D3" w:rsidDel="00BD333C">
          <w:rPr>
            <w:rFonts w:ascii="Arial" w:hAnsi="Arial" w:cs="Arial"/>
            <w:color w:val="000000"/>
            <w:sz w:val="20"/>
            <w:szCs w:val="20"/>
          </w:rPr>
          <w:delText xml:space="preserve"> Gender of the physician</w:delText>
        </w:r>
      </w:del>
    </w:p>
    <w:p w14:paraId="4BE5C08A" w14:textId="0E6BD5DD" w:rsidR="00E97B40" w:rsidRPr="000A05D3" w:rsidDel="00BD333C" w:rsidRDefault="00E97B40" w:rsidP="005C7802">
      <w:pPr>
        <w:spacing w:after="0" w:line="240" w:lineRule="auto"/>
        <w:contextualSpacing/>
        <w:rPr>
          <w:del w:id="489" w:author="Thar Adeleh" w:date="2024-08-25T13:32:00Z" w16du:dateUtc="2024-08-25T10:32:00Z"/>
          <w:rFonts w:ascii="Arial" w:hAnsi="Arial" w:cs="Arial"/>
          <w:color w:val="000000"/>
          <w:sz w:val="20"/>
          <w:szCs w:val="20"/>
        </w:rPr>
      </w:pPr>
      <w:del w:id="490" w:author="Thar Adeleh" w:date="2024-08-25T13:32:00Z" w16du:dateUtc="2024-08-25T10:32:00Z">
        <w:r w:rsidDel="00BD333C">
          <w:rPr>
            <w:rFonts w:ascii="Arial" w:hAnsi="Arial" w:cs="Arial"/>
            <w:color w:val="000000"/>
            <w:sz w:val="20"/>
            <w:szCs w:val="20"/>
          </w:rPr>
          <w:delText>B)</w:delText>
        </w:r>
        <w:r w:rsidRPr="000A05D3" w:rsidDel="00BD333C">
          <w:rPr>
            <w:rFonts w:ascii="Arial" w:hAnsi="Arial" w:cs="Arial"/>
            <w:color w:val="000000"/>
            <w:sz w:val="20"/>
            <w:szCs w:val="20"/>
          </w:rPr>
          <w:delText xml:space="preserve"> Cost of a visit</w:delText>
        </w:r>
      </w:del>
    </w:p>
    <w:p w14:paraId="48185994" w14:textId="243B7886" w:rsidR="00E97B40" w:rsidRPr="000A05D3" w:rsidDel="00BD333C" w:rsidRDefault="00E97B40" w:rsidP="005C7802">
      <w:pPr>
        <w:spacing w:after="0" w:line="240" w:lineRule="auto"/>
        <w:contextualSpacing/>
        <w:rPr>
          <w:del w:id="491" w:author="Thar Adeleh" w:date="2024-08-25T13:32:00Z" w16du:dateUtc="2024-08-25T10:32:00Z"/>
          <w:rFonts w:ascii="Arial" w:hAnsi="Arial" w:cs="Arial"/>
          <w:color w:val="000000"/>
          <w:sz w:val="20"/>
          <w:szCs w:val="20"/>
        </w:rPr>
      </w:pPr>
      <w:del w:id="492" w:author="Thar Adeleh" w:date="2024-08-25T13:32:00Z" w16du:dateUtc="2024-08-25T10:32:00Z">
        <w:r w:rsidDel="00BD333C">
          <w:rPr>
            <w:rFonts w:ascii="Arial" w:hAnsi="Arial" w:cs="Arial"/>
            <w:color w:val="000000"/>
            <w:sz w:val="20"/>
            <w:szCs w:val="20"/>
          </w:rPr>
          <w:delText>C)</w:delText>
        </w:r>
        <w:r w:rsidRPr="000A05D3" w:rsidDel="00BD333C">
          <w:rPr>
            <w:rFonts w:ascii="Arial" w:hAnsi="Arial" w:cs="Arial"/>
            <w:color w:val="000000"/>
            <w:sz w:val="20"/>
            <w:szCs w:val="20"/>
          </w:rPr>
          <w:delText xml:space="preserve"> Clinic hours</w:delText>
        </w:r>
      </w:del>
    </w:p>
    <w:p w14:paraId="69316EBC" w14:textId="619F66E4" w:rsidR="00E97B40" w:rsidRPr="000A05D3" w:rsidDel="00BD333C" w:rsidRDefault="00E97B40" w:rsidP="005C7802">
      <w:pPr>
        <w:spacing w:after="0" w:line="240" w:lineRule="auto"/>
        <w:contextualSpacing/>
        <w:rPr>
          <w:del w:id="493" w:author="Thar Adeleh" w:date="2024-08-25T13:32:00Z" w16du:dateUtc="2024-08-25T10:32:00Z"/>
          <w:rFonts w:ascii="Arial" w:hAnsi="Arial" w:cs="Arial"/>
          <w:color w:val="000000"/>
          <w:sz w:val="20"/>
          <w:szCs w:val="20"/>
        </w:rPr>
      </w:pPr>
      <w:del w:id="494" w:author="Thar Adeleh" w:date="2024-08-25T13:32:00Z" w16du:dateUtc="2024-08-25T10:32:00Z">
        <w:r w:rsidDel="00BD333C">
          <w:rPr>
            <w:rFonts w:ascii="Arial" w:hAnsi="Arial" w:cs="Arial"/>
            <w:color w:val="000000"/>
            <w:sz w:val="20"/>
            <w:szCs w:val="20"/>
          </w:rPr>
          <w:delText>D)</w:delText>
        </w:r>
        <w:r w:rsidRPr="000A05D3" w:rsidDel="00BD333C">
          <w:rPr>
            <w:rFonts w:ascii="Arial" w:hAnsi="Arial" w:cs="Arial"/>
            <w:color w:val="000000"/>
            <w:sz w:val="20"/>
            <w:szCs w:val="20"/>
          </w:rPr>
          <w:delText xml:space="preserve"> Areas of specialty</w:delText>
        </w:r>
      </w:del>
    </w:p>
    <w:p w14:paraId="287218AF" w14:textId="6447FBCB" w:rsidR="00E97B40" w:rsidRPr="000A05D3" w:rsidDel="00BD333C" w:rsidRDefault="00E97B40" w:rsidP="005C7802">
      <w:pPr>
        <w:spacing w:after="0" w:line="240" w:lineRule="auto"/>
        <w:contextualSpacing/>
        <w:rPr>
          <w:del w:id="495" w:author="Thar Adeleh" w:date="2024-08-25T13:32:00Z" w16du:dateUtc="2024-08-25T10:32:00Z"/>
          <w:rFonts w:ascii="Arial" w:hAnsi="Arial" w:cs="Arial"/>
          <w:sz w:val="20"/>
          <w:szCs w:val="20"/>
        </w:rPr>
      </w:pPr>
      <w:del w:id="496" w:author="Thar Adeleh" w:date="2024-08-25T13:32:00Z" w16du:dateUtc="2024-08-25T10:32:00Z">
        <w:r w:rsidDel="00BD333C">
          <w:rPr>
            <w:rFonts w:ascii="Arial" w:hAnsi="Arial" w:cs="Arial"/>
            <w:sz w:val="20"/>
            <w:szCs w:val="20"/>
          </w:rPr>
          <w:delText>Ans: C</w:delText>
        </w:r>
      </w:del>
    </w:p>
    <w:p w14:paraId="3C29CB1D" w14:textId="0BDB30F2" w:rsidR="00E97B40" w:rsidRPr="000A05D3" w:rsidDel="00BD333C" w:rsidRDefault="00E97B40" w:rsidP="005C7802">
      <w:pPr>
        <w:spacing w:after="0" w:line="240" w:lineRule="auto"/>
        <w:contextualSpacing/>
        <w:rPr>
          <w:del w:id="497" w:author="Thar Adeleh" w:date="2024-08-25T13:32:00Z" w16du:dateUtc="2024-08-25T10:32:00Z"/>
          <w:rFonts w:ascii="Arial" w:hAnsi="Arial" w:cs="Arial"/>
          <w:sz w:val="20"/>
          <w:szCs w:val="20"/>
        </w:rPr>
      </w:pPr>
      <w:del w:id="498" w:author="Thar Adeleh" w:date="2024-08-25T13:32:00Z" w16du:dateUtc="2024-08-25T10:32:00Z">
        <w:r w:rsidRPr="000A05D3" w:rsidDel="00BD333C">
          <w:rPr>
            <w:rFonts w:ascii="Arial" w:hAnsi="Arial" w:cs="Arial"/>
            <w:sz w:val="20"/>
            <w:szCs w:val="20"/>
          </w:rPr>
          <w:delText>Complexity: Moderate</w:delText>
        </w:r>
      </w:del>
    </w:p>
    <w:p w14:paraId="2A61F3B3" w14:textId="6A99CB18" w:rsidR="00E97B40" w:rsidRPr="000A05D3" w:rsidDel="00BD333C" w:rsidRDefault="00E97B40" w:rsidP="005C7802">
      <w:pPr>
        <w:spacing w:after="0" w:line="240" w:lineRule="auto"/>
        <w:contextualSpacing/>
        <w:rPr>
          <w:del w:id="499" w:author="Thar Adeleh" w:date="2024-08-25T13:32:00Z" w16du:dateUtc="2024-08-25T10:32:00Z"/>
          <w:rFonts w:ascii="Arial" w:hAnsi="Arial" w:cs="Arial"/>
          <w:sz w:val="20"/>
          <w:szCs w:val="20"/>
        </w:rPr>
      </w:pPr>
      <w:del w:id="500" w:author="Thar Adeleh" w:date="2024-08-25T13:32:00Z" w16du:dateUtc="2024-08-25T10:32:00Z">
        <w:r w:rsidDel="00BD333C">
          <w:rPr>
            <w:rFonts w:ascii="Arial" w:hAnsi="Arial" w:cs="Arial"/>
            <w:sz w:val="20"/>
            <w:szCs w:val="20"/>
          </w:rPr>
          <w:delText>Ahead:</w:delText>
        </w:r>
        <w:r w:rsidRPr="000A05D3" w:rsidDel="00BD333C">
          <w:rPr>
            <w:rFonts w:ascii="Arial" w:hAnsi="Arial" w:cs="Arial"/>
            <w:sz w:val="20"/>
            <w:szCs w:val="20"/>
          </w:rPr>
          <w:delText xml:space="preserve"> Public/Community Healthcare Delivery System</w:delText>
        </w:r>
      </w:del>
    </w:p>
    <w:p w14:paraId="0ACEDD8B" w14:textId="14F19DC0" w:rsidR="00E97B40" w:rsidRPr="000A05D3" w:rsidDel="00BD333C" w:rsidRDefault="00E97B40" w:rsidP="005C7802">
      <w:pPr>
        <w:spacing w:after="0" w:line="240" w:lineRule="auto"/>
        <w:contextualSpacing/>
        <w:rPr>
          <w:del w:id="501" w:author="Thar Adeleh" w:date="2024-08-25T13:32:00Z" w16du:dateUtc="2024-08-25T10:32:00Z"/>
          <w:rFonts w:ascii="Arial" w:hAnsi="Arial" w:cs="Arial"/>
          <w:sz w:val="20"/>
          <w:szCs w:val="20"/>
        </w:rPr>
      </w:pPr>
      <w:del w:id="502" w:author="Thar Adeleh" w:date="2024-08-25T13:32:00Z" w16du:dateUtc="2024-08-25T10:32:00Z">
        <w:r w:rsidRPr="000A05D3" w:rsidDel="00BD333C">
          <w:rPr>
            <w:rFonts w:ascii="Arial" w:hAnsi="Arial" w:cs="Arial"/>
            <w:sz w:val="20"/>
            <w:szCs w:val="20"/>
          </w:rPr>
          <w:delText>Subject: Chapter 7</w:delText>
        </w:r>
      </w:del>
    </w:p>
    <w:p w14:paraId="3D15C3DC" w14:textId="6DEF0CE0" w:rsidR="00E97B40" w:rsidDel="00BD333C" w:rsidRDefault="00E97B40" w:rsidP="005C7802">
      <w:pPr>
        <w:spacing w:after="0" w:line="240" w:lineRule="auto"/>
        <w:contextualSpacing/>
        <w:rPr>
          <w:del w:id="503" w:author="Thar Adeleh" w:date="2024-08-25T13:32:00Z" w16du:dateUtc="2024-08-25T10:32:00Z"/>
          <w:rFonts w:ascii="Arial" w:hAnsi="Arial" w:cs="Arial"/>
          <w:sz w:val="20"/>
          <w:szCs w:val="20"/>
        </w:rPr>
      </w:pPr>
      <w:del w:id="504" w:author="Thar Adeleh" w:date="2024-08-25T13:32:00Z" w16du:dateUtc="2024-08-25T10:32:00Z">
        <w:r w:rsidDel="00BD333C">
          <w:rPr>
            <w:rFonts w:ascii="Arial" w:hAnsi="Arial" w:cs="Arial"/>
            <w:sz w:val="20"/>
            <w:szCs w:val="20"/>
          </w:rPr>
          <w:delText xml:space="preserve">Title: </w:delText>
        </w:r>
        <w:r w:rsidRPr="00026A69" w:rsidDel="00BD333C">
          <w:rPr>
            <w:rFonts w:ascii="Arial" w:hAnsi="Arial" w:cs="Arial"/>
            <w:sz w:val="20"/>
            <w:szCs w:val="20"/>
          </w:rPr>
          <w:delText>Health Promotion, Disease Prevention, and Illness: A Community Perspective</w:delText>
        </w:r>
      </w:del>
    </w:p>
    <w:p w14:paraId="0707A8C4" w14:textId="2462610D" w:rsidR="00E97B40" w:rsidRPr="000A05D3" w:rsidDel="00BD333C" w:rsidRDefault="00E97B40" w:rsidP="005C7802">
      <w:pPr>
        <w:spacing w:after="0" w:line="240" w:lineRule="auto"/>
        <w:contextualSpacing/>
        <w:rPr>
          <w:del w:id="505" w:author="Thar Adeleh" w:date="2024-08-25T13:32:00Z" w16du:dateUtc="2024-08-25T10:32:00Z"/>
          <w:rFonts w:ascii="Arial" w:hAnsi="Arial" w:cs="Arial"/>
          <w:sz w:val="20"/>
          <w:szCs w:val="20"/>
        </w:rPr>
      </w:pPr>
      <w:del w:id="506" w:author="Thar Adeleh" w:date="2024-08-25T13:32:00Z" w16du:dateUtc="2024-08-25T10:32:00Z">
        <w:r w:rsidRPr="000A05D3" w:rsidDel="00BD333C">
          <w:rPr>
            <w:rFonts w:ascii="Arial" w:hAnsi="Arial" w:cs="Arial"/>
            <w:sz w:val="20"/>
            <w:szCs w:val="20"/>
          </w:rPr>
          <w:delText>Taxonomy: Analysis</w:delText>
        </w:r>
      </w:del>
    </w:p>
    <w:p w14:paraId="0A1F6955" w14:textId="6D31ED29" w:rsidR="00175C8E" w:rsidDel="00BD333C" w:rsidRDefault="00175C8E" w:rsidP="005C7802">
      <w:pPr>
        <w:spacing w:after="0" w:line="240" w:lineRule="auto"/>
        <w:contextualSpacing/>
        <w:rPr>
          <w:del w:id="507" w:author="Thar Adeleh" w:date="2024-08-25T13:32:00Z" w16du:dateUtc="2024-08-25T10:32:00Z"/>
          <w:rFonts w:ascii="Arial" w:hAnsi="Arial" w:cs="Arial"/>
          <w:sz w:val="20"/>
          <w:szCs w:val="20"/>
        </w:rPr>
      </w:pPr>
    </w:p>
    <w:p w14:paraId="72188611" w14:textId="2F643C00" w:rsidR="00175C8E" w:rsidDel="00BD333C" w:rsidRDefault="00175C8E" w:rsidP="005C7802">
      <w:pPr>
        <w:spacing w:after="0" w:line="240" w:lineRule="auto"/>
        <w:contextualSpacing/>
        <w:rPr>
          <w:del w:id="508" w:author="Thar Adeleh" w:date="2024-08-25T13:32:00Z" w16du:dateUtc="2024-08-25T10:32:00Z"/>
          <w:rFonts w:ascii="Arial" w:hAnsi="Arial" w:cs="Arial"/>
          <w:sz w:val="20"/>
          <w:szCs w:val="20"/>
        </w:rPr>
      </w:pPr>
    </w:p>
    <w:p w14:paraId="31DC301D" w14:textId="335E9A73" w:rsidR="00175C8E" w:rsidRPr="006A2BBB" w:rsidDel="00BD333C" w:rsidRDefault="00175C8E" w:rsidP="005C7802">
      <w:pPr>
        <w:spacing w:after="0" w:line="240" w:lineRule="auto"/>
        <w:contextualSpacing/>
        <w:rPr>
          <w:del w:id="509" w:author="Thar Adeleh" w:date="2024-08-25T13:32:00Z" w16du:dateUtc="2024-08-25T10:32:00Z"/>
          <w:rFonts w:ascii="Arial" w:hAnsi="Arial" w:cs="Arial"/>
          <w:sz w:val="20"/>
          <w:szCs w:val="20"/>
        </w:rPr>
      </w:pPr>
    </w:p>
    <w:p w14:paraId="672E9EC7" w14:textId="177BD1FB" w:rsidR="00175C8E" w:rsidRPr="006A2BBB" w:rsidDel="00BD333C" w:rsidRDefault="00175C8E" w:rsidP="005C7802">
      <w:pPr>
        <w:spacing w:after="0" w:line="240" w:lineRule="auto"/>
        <w:contextualSpacing/>
        <w:rPr>
          <w:del w:id="510" w:author="Thar Adeleh" w:date="2024-08-25T13:32:00Z" w16du:dateUtc="2024-08-25T10:32:00Z"/>
          <w:rFonts w:ascii="Arial" w:hAnsi="Arial" w:cs="Arial"/>
          <w:color w:val="000000"/>
          <w:sz w:val="20"/>
          <w:szCs w:val="20"/>
        </w:rPr>
      </w:pPr>
      <w:del w:id="511" w:author="Thar Adeleh" w:date="2024-08-25T13:32:00Z" w16du:dateUtc="2024-08-25T10:32:00Z">
        <w:r w:rsidDel="00BD333C">
          <w:rPr>
            <w:rFonts w:ascii="Arial" w:hAnsi="Arial" w:cs="Arial"/>
            <w:color w:val="000000"/>
            <w:sz w:val="20"/>
            <w:szCs w:val="20"/>
          </w:rPr>
          <w:delText>15</w:delText>
        </w:r>
        <w:r w:rsidRPr="006A2BBB" w:rsidDel="00BD333C">
          <w:rPr>
            <w:rFonts w:ascii="Arial" w:hAnsi="Arial" w:cs="Arial"/>
            <w:color w:val="000000"/>
            <w:sz w:val="20"/>
            <w:szCs w:val="20"/>
          </w:rPr>
          <w:delText>. What is the source of funding for Medicaid?</w:delText>
        </w:r>
      </w:del>
    </w:p>
    <w:p w14:paraId="028E14C2" w14:textId="015801F8" w:rsidR="00175C8E" w:rsidRPr="006A2BBB" w:rsidDel="00BD333C" w:rsidRDefault="00175C8E" w:rsidP="005C7802">
      <w:pPr>
        <w:spacing w:after="0" w:line="240" w:lineRule="auto"/>
        <w:contextualSpacing/>
        <w:rPr>
          <w:del w:id="512" w:author="Thar Adeleh" w:date="2024-08-25T13:32:00Z" w16du:dateUtc="2024-08-25T10:32:00Z"/>
          <w:rFonts w:ascii="Arial" w:hAnsi="Arial" w:cs="Arial"/>
          <w:color w:val="000000"/>
          <w:sz w:val="20"/>
          <w:szCs w:val="20"/>
        </w:rPr>
      </w:pPr>
      <w:del w:id="513" w:author="Thar Adeleh" w:date="2024-08-25T13:32:00Z" w16du:dateUtc="2024-08-25T10:32:00Z">
        <w:r w:rsidDel="00BD333C">
          <w:rPr>
            <w:rFonts w:ascii="Arial" w:hAnsi="Arial" w:cs="Arial"/>
            <w:color w:val="000000"/>
            <w:sz w:val="20"/>
            <w:szCs w:val="20"/>
          </w:rPr>
          <w:delText>A)</w:delText>
        </w:r>
        <w:r w:rsidRPr="006A2BBB" w:rsidDel="00BD333C">
          <w:rPr>
            <w:rFonts w:ascii="Arial" w:hAnsi="Arial" w:cs="Arial"/>
            <w:color w:val="000000"/>
            <w:sz w:val="20"/>
            <w:szCs w:val="20"/>
          </w:rPr>
          <w:delText xml:space="preserve"> State governments</w:delText>
        </w:r>
      </w:del>
    </w:p>
    <w:p w14:paraId="1FBF0F80" w14:textId="5E53855F" w:rsidR="00175C8E" w:rsidRPr="006A2BBB" w:rsidDel="00BD333C" w:rsidRDefault="00175C8E" w:rsidP="005C7802">
      <w:pPr>
        <w:spacing w:after="0" w:line="240" w:lineRule="auto"/>
        <w:contextualSpacing/>
        <w:rPr>
          <w:del w:id="514" w:author="Thar Adeleh" w:date="2024-08-25T13:32:00Z" w16du:dateUtc="2024-08-25T10:32:00Z"/>
          <w:rFonts w:ascii="Arial" w:hAnsi="Arial" w:cs="Arial"/>
          <w:color w:val="000000"/>
          <w:sz w:val="20"/>
          <w:szCs w:val="20"/>
        </w:rPr>
      </w:pPr>
      <w:del w:id="515" w:author="Thar Adeleh" w:date="2024-08-25T13:32:00Z" w16du:dateUtc="2024-08-25T10:32:00Z">
        <w:r w:rsidDel="00BD333C">
          <w:rPr>
            <w:rFonts w:ascii="Arial" w:hAnsi="Arial" w:cs="Arial"/>
            <w:color w:val="000000"/>
            <w:sz w:val="20"/>
            <w:szCs w:val="20"/>
          </w:rPr>
          <w:delText>B)</w:delText>
        </w:r>
        <w:r w:rsidRPr="006A2BBB" w:rsidDel="00BD333C">
          <w:rPr>
            <w:rFonts w:ascii="Arial" w:hAnsi="Arial" w:cs="Arial"/>
            <w:color w:val="000000"/>
            <w:sz w:val="20"/>
            <w:szCs w:val="20"/>
          </w:rPr>
          <w:delText xml:space="preserve"> Federal government</w:delText>
        </w:r>
      </w:del>
    </w:p>
    <w:p w14:paraId="7FC25DBE" w14:textId="27444CDA" w:rsidR="00175C8E" w:rsidRPr="006A2BBB" w:rsidDel="00BD333C" w:rsidRDefault="00175C8E" w:rsidP="005C7802">
      <w:pPr>
        <w:spacing w:after="0" w:line="240" w:lineRule="auto"/>
        <w:contextualSpacing/>
        <w:rPr>
          <w:del w:id="516" w:author="Thar Adeleh" w:date="2024-08-25T13:32:00Z" w16du:dateUtc="2024-08-25T10:32:00Z"/>
          <w:rFonts w:ascii="Arial" w:hAnsi="Arial" w:cs="Arial"/>
          <w:color w:val="000000"/>
          <w:sz w:val="20"/>
          <w:szCs w:val="20"/>
        </w:rPr>
      </w:pPr>
      <w:del w:id="517" w:author="Thar Adeleh" w:date="2024-08-25T13:32:00Z" w16du:dateUtc="2024-08-25T10:32:00Z">
        <w:r w:rsidDel="00BD333C">
          <w:rPr>
            <w:rFonts w:ascii="Arial" w:hAnsi="Arial" w:cs="Arial"/>
            <w:color w:val="000000"/>
            <w:sz w:val="20"/>
            <w:szCs w:val="20"/>
          </w:rPr>
          <w:delText>C)</w:delText>
        </w:r>
        <w:r w:rsidRPr="006A2BBB" w:rsidDel="00BD333C">
          <w:rPr>
            <w:rFonts w:ascii="Arial" w:hAnsi="Arial" w:cs="Arial"/>
            <w:color w:val="000000"/>
            <w:sz w:val="20"/>
            <w:szCs w:val="20"/>
          </w:rPr>
          <w:delText xml:space="preserve"> Local and state governments</w:delText>
        </w:r>
      </w:del>
    </w:p>
    <w:p w14:paraId="5E93345D" w14:textId="5F19349F" w:rsidR="00175C8E" w:rsidRPr="006A2BBB" w:rsidDel="00BD333C" w:rsidRDefault="00175C8E" w:rsidP="005C7802">
      <w:pPr>
        <w:spacing w:after="0" w:line="240" w:lineRule="auto"/>
        <w:contextualSpacing/>
        <w:rPr>
          <w:del w:id="518" w:author="Thar Adeleh" w:date="2024-08-25T13:32:00Z" w16du:dateUtc="2024-08-25T10:32:00Z"/>
          <w:rFonts w:ascii="Arial" w:hAnsi="Arial" w:cs="Arial"/>
          <w:color w:val="000000"/>
          <w:sz w:val="20"/>
          <w:szCs w:val="20"/>
        </w:rPr>
      </w:pPr>
      <w:del w:id="519" w:author="Thar Adeleh" w:date="2024-08-25T13:32:00Z" w16du:dateUtc="2024-08-25T10:32:00Z">
        <w:r w:rsidDel="00BD333C">
          <w:rPr>
            <w:rFonts w:ascii="Arial" w:hAnsi="Arial" w:cs="Arial"/>
            <w:color w:val="000000"/>
            <w:sz w:val="20"/>
            <w:szCs w:val="20"/>
          </w:rPr>
          <w:delText>D)</w:delText>
        </w:r>
        <w:r w:rsidRPr="006A2BBB" w:rsidDel="00BD333C">
          <w:rPr>
            <w:rFonts w:ascii="Arial" w:hAnsi="Arial" w:cs="Arial"/>
            <w:color w:val="000000"/>
            <w:sz w:val="20"/>
            <w:szCs w:val="20"/>
          </w:rPr>
          <w:delText xml:space="preserve"> State and federal governments</w:delText>
        </w:r>
      </w:del>
    </w:p>
    <w:p w14:paraId="504CB4D1" w14:textId="7AD4184E" w:rsidR="00175C8E" w:rsidRPr="006A2BBB" w:rsidDel="00BD333C" w:rsidRDefault="00175C8E" w:rsidP="005C7802">
      <w:pPr>
        <w:spacing w:after="0" w:line="240" w:lineRule="auto"/>
        <w:contextualSpacing/>
        <w:rPr>
          <w:del w:id="520" w:author="Thar Adeleh" w:date="2024-08-25T13:32:00Z" w16du:dateUtc="2024-08-25T10:32:00Z"/>
          <w:rFonts w:ascii="Arial" w:hAnsi="Arial" w:cs="Arial"/>
          <w:sz w:val="20"/>
          <w:szCs w:val="20"/>
        </w:rPr>
      </w:pPr>
      <w:del w:id="521" w:author="Thar Adeleh" w:date="2024-08-25T13:32:00Z" w16du:dateUtc="2024-08-25T10:32:00Z">
        <w:r w:rsidDel="00BD333C">
          <w:rPr>
            <w:rFonts w:ascii="Arial" w:hAnsi="Arial" w:cs="Arial"/>
            <w:sz w:val="20"/>
            <w:szCs w:val="20"/>
          </w:rPr>
          <w:delText>Ans: D</w:delText>
        </w:r>
      </w:del>
    </w:p>
    <w:p w14:paraId="29C19862" w14:textId="09D49AC4" w:rsidR="00175C8E" w:rsidRPr="006A2BBB" w:rsidDel="00BD333C" w:rsidRDefault="00175C8E" w:rsidP="005C7802">
      <w:pPr>
        <w:spacing w:after="0" w:line="240" w:lineRule="auto"/>
        <w:contextualSpacing/>
        <w:rPr>
          <w:del w:id="522" w:author="Thar Adeleh" w:date="2024-08-25T13:32:00Z" w16du:dateUtc="2024-08-25T10:32:00Z"/>
          <w:rFonts w:ascii="Arial" w:hAnsi="Arial" w:cs="Arial"/>
          <w:sz w:val="20"/>
          <w:szCs w:val="20"/>
        </w:rPr>
      </w:pPr>
      <w:del w:id="523" w:author="Thar Adeleh" w:date="2024-08-25T13:32:00Z" w16du:dateUtc="2024-08-25T10:32:00Z">
        <w:r w:rsidRPr="006A2BBB" w:rsidDel="00BD333C">
          <w:rPr>
            <w:rFonts w:ascii="Arial" w:hAnsi="Arial" w:cs="Arial"/>
            <w:sz w:val="20"/>
            <w:szCs w:val="20"/>
          </w:rPr>
          <w:delText>Complexity: Easy</w:delText>
        </w:r>
      </w:del>
    </w:p>
    <w:p w14:paraId="02FFB502" w14:textId="784FA9B0" w:rsidR="00175C8E" w:rsidRPr="006A2BBB" w:rsidDel="00BD333C" w:rsidRDefault="00175C8E" w:rsidP="005C7802">
      <w:pPr>
        <w:spacing w:after="0" w:line="240" w:lineRule="auto"/>
        <w:contextualSpacing/>
        <w:rPr>
          <w:del w:id="524" w:author="Thar Adeleh" w:date="2024-08-25T13:32:00Z" w16du:dateUtc="2024-08-25T10:32:00Z"/>
          <w:rFonts w:ascii="Arial" w:hAnsi="Arial" w:cs="Arial"/>
          <w:sz w:val="20"/>
          <w:szCs w:val="20"/>
        </w:rPr>
      </w:pPr>
      <w:del w:id="525" w:author="Thar Adeleh" w:date="2024-08-25T13:32:00Z" w16du:dateUtc="2024-08-25T10:32:00Z">
        <w:r w:rsidDel="00BD333C">
          <w:rPr>
            <w:rFonts w:ascii="Arial" w:hAnsi="Arial" w:cs="Arial"/>
            <w:sz w:val="20"/>
            <w:szCs w:val="20"/>
          </w:rPr>
          <w:delText>Ahead:</w:delText>
        </w:r>
        <w:r w:rsidRPr="006A2BBB" w:rsidDel="00BD333C">
          <w:rPr>
            <w:rFonts w:ascii="Arial" w:hAnsi="Arial" w:cs="Arial"/>
            <w:sz w:val="20"/>
            <w:szCs w:val="20"/>
          </w:rPr>
          <w:delText xml:space="preserve"> Healthcare Financial Issues</w:delText>
        </w:r>
      </w:del>
    </w:p>
    <w:p w14:paraId="26CFB331" w14:textId="2DBD0A27" w:rsidR="00175C8E" w:rsidRPr="006A2BBB" w:rsidDel="00BD333C" w:rsidRDefault="00175C8E" w:rsidP="005C7802">
      <w:pPr>
        <w:spacing w:after="0" w:line="240" w:lineRule="auto"/>
        <w:contextualSpacing/>
        <w:rPr>
          <w:del w:id="526" w:author="Thar Adeleh" w:date="2024-08-25T13:32:00Z" w16du:dateUtc="2024-08-25T10:32:00Z"/>
          <w:rFonts w:ascii="Arial" w:hAnsi="Arial" w:cs="Arial"/>
          <w:sz w:val="20"/>
          <w:szCs w:val="20"/>
        </w:rPr>
      </w:pPr>
      <w:del w:id="527" w:author="Thar Adeleh" w:date="2024-08-25T13:32:00Z" w16du:dateUtc="2024-08-25T10:32:00Z">
        <w:r w:rsidRPr="006A2BBB" w:rsidDel="00BD333C">
          <w:rPr>
            <w:rFonts w:ascii="Arial" w:hAnsi="Arial" w:cs="Arial"/>
            <w:sz w:val="20"/>
            <w:szCs w:val="20"/>
          </w:rPr>
          <w:delText>Subject: Chapter 8</w:delText>
        </w:r>
      </w:del>
    </w:p>
    <w:p w14:paraId="091A31C1" w14:textId="6580E8A6" w:rsidR="00175C8E" w:rsidDel="00BD333C" w:rsidRDefault="00175C8E" w:rsidP="005C7802">
      <w:pPr>
        <w:spacing w:after="0" w:line="240" w:lineRule="auto"/>
        <w:contextualSpacing/>
        <w:rPr>
          <w:del w:id="528" w:author="Thar Adeleh" w:date="2024-08-25T13:32:00Z" w16du:dateUtc="2024-08-25T10:32:00Z"/>
          <w:rFonts w:ascii="Arial" w:hAnsi="Arial" w:cs="Arial"/>
          <w:sz w:val="20"/>
          <w:szCs w:val="20"/>
        </w:rPr>
      </w:pPr>
      <w:del w:id="529" w:author="Thar Adeleh" w:date="2024-08-25T13:32:00Z" w16du:dateUtc="2024-08-25T10:32:00Z">
        <w:r w:rsidDel="00BD333C">
          <w:rPr>
            <w:rFonts w:ascii="Arial" w:hAnsi="Arial" w:cs="Arial"/>
            <w:sz w:val="20"/>
            <w:szCs w:val="20"/>
          </w:rPr>
          <w:delText xml:space="preserve">Title: </w:delText>
        </w:r>
        <w:r w:rsidRPr="00C307F2" w:rsidDel="00BD333C">
          <w:rPr>
            <w:rFonts w:ascii="Arial" w:hAnsi="Arial" w:cs="Arial"/>
            <w:sz w:val="20"/>
            <w:szCs w:val="20"/>
          </w:rPr>
          <w:delText>The Healthcare Delivery System: Focus on Acute Care</w:delText>
        </w:r>
      </w:del>
    </w:p>
    <w:p w14:paraId="4CF36027" w14:textId="66820CE5" w:rsidR="00175C8E" w:rsidRPr="006A2BBB" w:rsidDel="00BD333C" w:rsidRDefault="00175C8E" w:rsidP="005C7802">
      <w:pPr>
        <w:spacing w:after="0" w:line="240" w:lineRule="auto"/>
        <w:contextualSpacing/>
        <w:rPr>
          <w:del w:id="530" w:author="Thar Adeleh" w:date="2024-08-25T13:32:00Z" w16du:dateUtc="2024-08-25T10:32:00Z"/>
          <w:rFonts w:ascii="Arial" w:hAnsi="Arial" w:cs="Arial"/>
          <w:sz w:val="20"/>
          <w:szCs w:val="20"/>
        </w:rPr>
      </w:pPr>
      <w:del w:id="531" w:author="Thar Adeleh" w:date="2024-08-25T13:32:00Z" w16du:dateUtc="2024-08-25T10:32:00Z">
        <w:r w:rsidRPr="006A2BBB" w:rsidDel="00BD333C">
          <w:rPr>
            <w:rFonts w:ascii="Arial" w:hAnsi="Arial" w:cs="Arial"/>
            <w:sz w:val="20"/>
            <w:szCs w:val="20"/>
          </w:rPr>
          <w:delText xml:space="preserve">Taxonomy: </w:delText>
        </w:r>
        <w:r w:rsidDel="00BD333C">
          <w:rPr>
            <w:rFonts w:ascii="Arial" w:hAnsi="Arial" w:cs="Arial"/>
            <w:sz w:val="20"/>
            <w:szCs w:val="20"/>
          </w:rPr>
          <w:delText>Recall</w:delText>
        </w:r>
      </w:del>
    </w:p>
    <w:p w14:paraId="48916C2E" w14:textId="2635A4A1" w:rsidR="006211ED" w:rsidRPr="002C024E" w:rsidDel="00BD333C" w:rsidRDefault="006211ED" w:rsidP="005C7802">
      <w:pPr>
        <w:spacing w:after="0" w:line="240" w:lineRule="auto"/>
        <w:contextualSpacing/>
        <w:rPr>
          <w:del w:id="532" w:author="Thar Adeleh" w:date="2024-08-25T13:32:00Z" w16du:dateUtc="2024-08-25T10:32:00Z"/>
          <w:rFonts w:ascii="Arial" w:hAnsi="Arial" w:cs="Arial"/>
          <w:sz w:val="20"/>
          <w:szCs w:val="20"/>
        </w:rPr>
      </w:pPr>
    </w:p>
    <w:p w14:paraId="0DEFFE00" w14:textId="72F97C7E" w:rsidR="006211ED" w:rsidRPr="002C024E" w:rsidDel="00BD333C" w:rsidRDefault="006211ED" w:rsidP="005C7802">
      <w:pPr>
        <w:spacing w:after="0" w:line="240" w:lineRule="auto"/>
        <w:contextualSpacing/>
        <w:rPr>
          <w:del w:id="533" w:author="Thar Adeleh" w:date="2024-08-25T13:32:00Z" w16du:dateUtc="2024-08-25T10:32:00Z"/>
          <w:rFonts w:ascii="Arial" w:hAnsi="Arial" w:cs="Arial"/>
          <w:sz w:val="20"/>
          <w:szCs w:val="20"/>
        </w:rPr>
      </w:pPr>
    </w:p>
    <w:p w14:paraId="4AEFFEF2" w14:textId="6829DCF7" w:rsidR="006211ED" w:rsidRPr="002C024E" w:rsidDel="00BD333C" w:rsidRDefault="006211ED" w:rsidP="005C7802">
      <w:pPr>
        <w:spacing w:after="0" w:line="240" w:lineRule="auto"/>
        <w:contextualSpacing/>
        <w:rPr>
          <w:del w:id="534" w:author="Thar Adeleh" w:date="2024-08-25T13:32:00Z" w16du:dateUtc="2024-08-25T10:32:00Z"/>
          <w:rFonts w:ascii="Arial" w:hAnsi="Arial" w:cs="Arial"/>
          <w:sz w:val="20"/>
          <w:szCs w:val="20"/>
        </w:rPr>
      </w:pPr>
    </w:p>
    <w:p w14:paraId="7414658C" w14:textId="54F03509" w:rsidR="006211ED" w:rsidRPr="002C024E" w:rsidDel="00BD333C" w:rsidRDefault="006211ED" w:rsidP="005C7802">
      <w:pPr>
        <w:spacing w:after="0" w:line="240" w:lineRule="auto"/>
        <w:contextualSpacing/>
        <w:rPr>
          <w:del w:id="535" w:author="Thar Adeleh" w:date="2024-08-25T13:32:00Z" w16du:dateUtc="2024-08-25T10:32:00Z"/>
          <w:rFonts w:ascii="Arial" w:hAnsi="Arial" w:cs="Arial"/>
          <w:sz w:val="20"/>
          <w:szCs w:val="20"/>
        </w:rPr>
      </w:pPr>
      <w:del w:id="536" w:author="Thar Adeleh" w:date="2024-08-25T13:32:00Z" w16du:dateUtc="2024-08-25T10:32:00Z">
        <w:r w:rsidRPr="002C024E" w:rsidDel="00BD333C">
          <w:rPr>
            <w:rFonts w:ascii="Arial" w:hAnsi="Arial" w:cs="Arial"/>
            <w:sz w:val="20"/>
            <w:szCs w:val="20"/>
          </w:rPr>
          <w:delText>1</w:delText>
        </w:r>
        <w:r w:rsidDel="00BD333C">
          <w:rPr>
            <w:rFonts w:ascii="Arial" w:hAnsi="Arial" w:cs="Arial"/>
            <w:sz w:val="20"/>
            <w:szCs w:val="20"/>
          </w:rPr>
          <w:delText>6</w:delText>
        </w:r>
        <w:r w:rsidRPr="002C024E" w:rsidDel="00BD333C">
          <w:rPr>
            <w:rFonts w:ascii="Arial" w:hAnsi="Arial" w:cs="Arial"/>
            <w:sz w:val="20"/>
            <w:szCs w:val="20"/>
          </w:rPr>
          <w:delText>. Patient-centered care is exemplified by:</w:delText>
        </w:r>
      </w:del>
    </w:p>
    <w:p w14:paraId="4D88B1AE" w14:textId="22A247FC" w:rsidR="006211ED" w:rsidRPr="002C024E" w:rsidDel="00BD333C" w:rsidRDefault="006211ED" w:rsidP="005C7802">
      <w:pPr>
        <w:pStyle w:val="ListParagraph"/>
        <w:spacing w:after="0" w:line="240" w:lineRule="auto"/>
        <w:ind w:left="0"/>
        <w:rPr>
          <w:del w:id="537" w:author="Thar Adeleh" w:date="2024-08-25T13:32:00Z" w16du:dateUtc="2024-08-25T10:32:00Z"/>
          <w:rFonts w:ascii="Arial" w:hAnsi="Arial" w:cs="Arial"/>
          <w:sz w:val="20"/>
          <w:szCs w:val="20"/>
        </w:rPr>
      </w:pPr>
      <w:del w:id="538" w:author="Thar Adeleh" w:date="2024-08-25T13:32:00Z" w16du:dateUtc="2024-08-25T10:32:00Z">
        <w:r w:rsidDel="00BD333C">
          <w:rPr>
            <w:rFonts w:ascii="Arial" w:hAnsi="Arial" w:cs="Arial"/>
            <w:sz w:val="20"/>
            <w:szCs w:val="20"/>
          </w:rPr>
          <w:delText>A)</w:delText>
        </w:r>
        <w:r w:rsidRPr="002C024E" w:rsidDel="00BD333C">
          <w:rPr>
            <w:rFonts w:ascii="Arial" w:hAnsi="Arial" w:cs="Arial"/>
            <w:sz w:val="20"/>
            <w:szCs w:val="20"/>
          </w:rPr>
          <w:delText xml:space="preserve"> </w:delText>
        </w:r>
        <w:r w:rsidDel="00BD333C">
          <w:rPr>
            <w:rFonts w:ascii="Arial" w:hAnsi="Arial" w:cs="Arial"/>
            <w:sz w:val="20"/>
            <w:szCs w:val="20"/>
          </w:rPr>
          <w:delText>r</w:delText>
        </w:r>
        <w:r w:rsidRPr="002C024E" w:rsidDel="00BD333C">
          <w:rPr>
            <w:rFonts w:ascii="Arial" w:hAnsi="Arial" w:cs="Arial"/>
            <w:sz w:val="20"/>
            <w:szCs w:val="20"/>
          </w:rPr>
          <w:delText>igid schedules for treatment plan</w:delText>
        </w:r>
        <w:r w:rsidDel="00BD333C">
          <w:rPr>
            <w:rFonts w:ascii="Arial" w:hAnsi="Arial" w:cs="Arial"/>
            <w:sz w:val="20"/>
            <w:szCs w:val="20"/>
          </w:rPr>
          <w:delText>s.</w:delText>
        </w:r>
      </w:del>
    </w:p>
    <w:p w14:paraId="101549F0" w14:textId="16DD84FD" w:rsidR="006211ED" w:rsidRPr="002C024E" w:rsidDel="00BD333C" w:rsidRDefault="006211ED" w:rsidP="005C7802">
      <w:pPr>
        <w:pStyle w:val="ListParagraph"/>
        <w:spacing w:after="0" w:line="240" w:lineRule="auto"/>
        <w:ind w:left="0"/>
        <w:rPr>
          <w:del w:id="539" w:author="Thar Adeleh" w:date="2024-08-25T13:32:00Z" w16du:dateUtc="2024-08-25T10:32:00Z"/>
          <w:rFonts w:ascii="Arial" w:hAnsi="Arial" w:cs="Arial"/>
          <w:sz w:val="20"/>
          <w:szCs w:val="20"/>
        </w:rPr>
      </w:pPr>
      <w:del w:id="540" w:author="Thar Adeleh" w:date="2024-08-25T13:32:00Z" w16du:dateUtc="2024-08-25T10:32:00Z">
        <w:r w:rsidDel="00BD333C">
          <w:rPr>
            <w:rFonts w:ascii="Arial" w:hAnsi="Arial" w:cs="Arial"/>
            <w:sz w:val="20"/>
            <w:szCs w:val="20"/>
          </w:rPr>
          <w:delText>B)</w:delText>
        </w:r>
        <w:r w:rsidRPr="002C024E" w:rsidDel="00BD333C">
          <w:rPr>
            <w:rFonts w:ascii="Arial" w:hAnsi="Arial" w:cs="Arial"/>
            <w:sz w:val="20"/>
            <w:szCs w:val="20"/>
          </w:rPr>
          <w:delText xml:space="preserve"> </w:delText>
        </w:r>
        <w:r w:rsidDel="00BD333C">
          <w:rPr>
            <w:rFonts w:ascii="Arial" w:hAnsi="Arial" w:cs="Arial"/>
            <w:sz w:val="20"/>
            <w:szCs w:val="20"/>
          </w:rPr>
          <w:delText>p</w:delText>
        </w:r>
        <w:r w:rsidRPr="002C024E" w:rsidDel="00BD333C">
          <w:rPr>
            <w:rFonts w:ascii="Arial" w:hAnsi="Arial" w:cs="Arial"/>
            <w:sz w:val="20"/>
            <w:szCs w:val="20"/>
          </w:rPr>
          <w:delText>atient-driven care plans</w:delText>
        </w:r>
        <w:r w:rsidDel="00BD333C">
          <w:rPr>
            <w:rFonts w:ascii="Arial" w:hAnsi="Arial" w:cs="Arial"/>
            <w:sz w:val="20"/>
            <w:szCs w:val="20"/>
          </w:rPr>
          <w:delText>.</w:delText>
        </w:r>
      </w:del>
    </w:p>
    <w:p w14:paraId="1BC23AFB" w14:textId="726AFF21" w:rsidR="006211ED" w:rsidRPr="002C024E" w:rsidDel="00BD333C" w:rsidRDefault="006211ED" w:rsidP="005C7802">
      <w:pPr>
        <w:pStyle w:val="ListParagraph"/>
        <w:spacing w:after="0" w:line="240" w:lineRule="auto"/>
        <w:ind w:left="0"/>
        <w:rPr>
          <w:del w:id="541" w:author="Thar Adeleh" w:date="2024-08-25T13:32:00Z" w16du:dateUtc="2024-08-25T10:32:00Z"/>
          <w:rFonts w:ascii="Arial" w:hAnsi="Arial" w:cs="Arial"/>
          <w:sz w:val="20"/>
          <w:szCs w:val="20"/>
        </w:rPr>
      </w:pPr>
      <w:del w:id="542" w:author="Thar Adeleh" w:date="2024-08-25T13:32:00Z" w16du:dateUtc="2024-08-25T10:32:00Z">
        <w:r w:rsidDel="00BD333C">
          <w:rPr>
            <w:rFonts w:ascii="Arial" w:hAnsi="Arial" w:cs="Arial"/>
            <w:sz w:val="20"/>
            <w:szCs w:val="20"/>
          </w:rPr>
          <w:delText>C)</w:delText>
        </w:r>
        <w:r w:rsidRPr="002C024E" w:rsidDel="00BD333C">
          <w:rPr>
            <w:rFonts w:ascii="Arial" w:hAnsi="Arial" w:cs="Arial"/>
            <w:sz w:val="20"/>
            <w:szCs w:val="20"/>
          </w:rPr>
          <w:delText xml:space="preserve"> </w:delText>
        </w:r>
        <w:r w:rsidDel="00BD333C">
          <w:rPr>
            <w:rFonts w:ascii="Arial" w:hAnsi="Arial" w:cs="Arial"/>
            <w:sz w:val="20"/>
            <w:szCs w:val="20"/>
          </w:rPr>
          <w:delText>e</w:delText>
        </w:r>
        <w:r w:rsidRPr="002C024E" w:rsidDel="00BD333C">
          <w:rPr>
            <w:rFonts w:ascii="Arial" w:hAnsi="Arial" w:cs="Arial"/>
            <w:sz w:val="20"/>
            <w:szCs w:val="20"/>
          </w:rPr>
          <w:delText>pisodic care</w:delText>
        </w:r>
        <w:r w:rsidDel="00BD333C">
          <w:rPr>
            <w:rFonts w:ascii="Arial" w:hAnsi="Arial" w:cs="Arial"/>
            <w:sz w:val="20"/>
            <w:szCs w:val="20"/>
          </w:rPr>
          <w:delText>.</w:delText>
        </w:r>
      </w:del>
    </w:p>
    <w:p w14:paraId="055D6AE8" w14:textId="6E2CA978" w:rsidR="006211ED" w:rsidRPr="002C024E" w:rsidDel="00BD333C" w:rsidRDefault="006211ED" w:rsidP="005C7802">
      <w:pPr>
        <w:pStyle w:val="ListParagraph"/>
        <w:spacing w:after="0" w:line="240" w:lineRule="auto"/>
        <w:ind w:left="0"/>
        <w:rPr>
          <w:del w:id="543" w:author="Thar Adeleh" w:date="2024-08-25T13:32:00Z" w16du:dateUtc="2024-08-25T10:32:00Z"/>
          <w:rFonts w:ascii="Arial" w:hAnsi="Arial" w:cs="Arial"/>
          <w:sz w:val="20"/>
          <w:szCs w:val="20"/>
        </w:rPr>
      </w:pPr>
      <w:del w:id="544" w:author="Thar Adeleh" w:date="2024-08-25T13:32:00Z" w16du:dateUtc="2024-08-25T10:32:00Z">
        <w:r w:rsidDel="00BD333C">
          <w:rPr>
            <w:rFonts w:ascii="Arial" w:hAnsi="Arial" w:cs="Arial"/>
            <w:sz w:val="20"/>
            <w:szCs w:val="20"/>
          </w:rPr>
          <w:delText>D)</w:delText>
        </w:r>
        <w:r w:rsidRPr="002C024E" w:rsidDel="00BD333C">
          <w:rPr>
            <w:rFonts w:ascii="Arial" w:hAnsi="Arial" w:cs="Arial"/>
            <w:sz w:val="20"/>
            <w:szCs w:val="20"/>
          </w:rPr>
          <w:delText xml:space="preserve"> </w:delText>
        </w:r>
        <w:r w:rsidDel="00BD333C">
          <w:rPr>
            <w:rFonts w:ascii="Arial" w:hAnsi="Arial" w:cs="Arial"/>
            <w:sz w:val="20"/>
            <w:szCs w:val="20"/>
          </w:rPr>
          <w:delText>t</w:delText>
        </w:r>
        <w:r w:rsidRPr="002C024E" w:rsidDel="00BD333C">
          <w:rPr>
            <w:rFonts w:ascii="Arial" w:hAnsi="Arial" w:cs="Arial"/>
            <w:sz w:val="20"/>
            <w:szCs w:val="20"/>
          </w:rPr>
          <w:delText>ight control over patient information</w:delText>
        </w:r>
        <w:r w:rsidDel="00BD333C">
          <w:rPr>
            <w:rFonts w:ascii="Arial" w:hAnsi="Arial" w:cs="Arial"/>
            <w:sz w:val="20"/>
            <w:szCs w:val="20"/>
          </w:rPr>
          <w:delText>.</w:delText>
        </w:r>
      </w:del>
    </w:p>
    <w:p w14:paraId="6BDAF0D7" w14:textId="27260907" w:rsidR="006211ED" w:rsidRPr="002C024E" w:rsidDel="00BD333C" w:rsidRDefault="006211ED" w:rsidP="005C7802">
      <w:pPr>
        <w:spacing w:after="0" w:line="240" w:lineRule="auto"/>
        <w:contextualSpacing/>
        <w:rPr>
          <w:del w:id="545" w:author="Thar Adeleh" w:date="2024-08-25T13:32:00Z" w16du:dateUtc="2024-08-25T10:32:00Z"/>
          <w:rFonts w:ascii="Arial" w:hAnsi="Arial" w:cs="Arial"/>
          <w:sz w:val="20"/>
          <w:szCs w:val="20"/>
        </w:rPr>
      </w:pPr>
      <w:del w:id="546" w:author="Thar Adeleh" w:date="2024-08-25T13:32:00Z" w16du:dateUtc="2024-08-25T10:32:00Z">
        <w:r w:rsidRPr="002C024E" w:rsidDel="00BD333C">
          <w:rPr>
            <w:rFonts w:ascii="Arial" w:hAnsi="Arial" w:cs="Arial"/>
            <w:sz w:val="20"/>
            <w:szCs w:val="20"/>
          </w:rPr>
          <w:delText>Ans:</w:delText>
        </w:r>
        <w:r w:rsidDel="00BD333C">
          <w:rPr>
            <w:rFonts w:ascii="Arial" w:hAnsi="Arial" w:cs="Arial"/>
            <w:sz w:val="20"/>
            <w:szCs w:val="20"/>
          </w:rPr>
          <w:delText xml:space="preserve"> B</w:delText>
        </w:r>
      </w:del>
    </w:p>
    <w:p w14:paraId="4956488A" w14:textId="03BD8F18" w:rsidR="006211ED" w:rsidRPr="002C024E" w:rsidDel="00BD333C" w:rsidRDefault="006211ED" w:rsidP="005C7802">
      <w:pPr>
        <w:spacing w:after="0" w:line="240" w:lineRule="auto"/>
        <w:contextualSpacing/>
        <w:rPr>
          <w:del w:id="547" w:author="Thar Adeleh" w:date="2024-08-25T13:32:00Z" w16du:dateUtc="2024-08-25T10:32:00Z"/>
          <w:rFonts w:ascii="Arial" w:hAnsi="Arial" w:cs="Arial"/>
          <w:sz w:val="20"/>
          <w:szCs w:val="20"/>
        </w:rPr>
      </w:pPr>
      <w:del w:id="548" w:author="Thar Adeleh" w:date="2024-08-25T13:32:00Z" w16du:dateUtc="2024-08-25T10:32:00Z">
        <w:r w:rsidRPr="002C024E" w:rsidDel="00BD333C">
          <w:rPr>
            <w:rFonts w:ascii="Arial" w:hAnsi="Arial" w:cs="Arial"/>
            <w:sz w:val="20"/>
            <w:szCs w:val="20"/>
          </w:rPr>
          <w:delText>Complexity: Moderate</w:delText>
        </w:r>
      </w:del>
    </w:p>
    <w:p w14:paraId="0E29A749" w14:textId="67009C21" w:rsidR="006211ED" w:rsidRPr="002C024E" w:rsidDel="00BD333C" w:rsidRDefault="006211ED" w:rsidP="005C7802">
      <w:pPr>
        <w:spacing w:after="0" w:line="240" w:lineRule="auto"/>
        <w:contextualSpacing/>
        <w:rPr>
          <w:del w:id="549" w:author="Thar Adeleh" w:date="2024-08-25T13:32:00Z" w16du:dateUtc="2024-08-25T10:32:00Z"/>
          <w:rFonts w:ascii="Arial" w:hAnsi="Arial" w:cs="Arial"/>
          <w:sz w:val="20"/>
          <w:szCs w:val="20"/>
        </w:rPr>
      </w:pPr>
      <w:del w:id="550" w:author="Thar Adeleh" w:date="2024-08-25T13:32:00Z" w16du:dateUtc="2024-08-25T10:32:00Z">
        <w:r w:rsidDel="00BD333C">
          <w:rPr>
            <w:rFonts w:ascii="Arial" w:hAnsi="Arial" w:cs="Arial"/>
            <w:sz w:val="20"/>
            <w:szCs w:val="20"/>
          </w:rPr>
          <w:delText>Ahead:</w:delText>
        </w:r>
        <w:r w:rsidRPr="002C024E" w:rsidDel="00BD333C">
          <w:rPr>
            <w:rFonts w:ascii="Arial" w:hAnsi="Arial" w:cs="Arial"/>
            <w:sz w:val="20"/>
            <w:szCs w:val="20"/>
          </w:rPr>
          <w:delText xml:space="preserve"> The Competency: Provide Patient-Centered Care</w:delText>
        </w:r>
      </w:del>
    </w:p>
    <w:p w14:paraId="6F034421" w14:textId="4BD90CC6" w:rsidR="006211ED" w:rsidRPr="002C024E" w:rsidDel="00BD333C" w:rsidRDefault="006211ED" w:rsidP="005C7802">
      <w:pPr>
        <w:spacing w:after="0" w:line="240" w:lineRule="auto"/>
        <w:contextualSpacing/>
        <w:rPr>
          <w:del w:id="551" w:author="Thar Adeleh" w:date="2024-08-25T13:32:00Z" w16du:dateUtc="2024-08-25T10:32:00Z"/>
          <w:rFonts w:ascii="Arial" w:hAnsi="Arial" w:cs="Arial"/>
          <w:sz w:val="20"/>
          <w:szCs w:val="20"/>
        </w:rPr>
      </w:pPr>
      <w:del w:id="552" w:author="Thar Adeleh" w:date="2024-08-25T13:32:00Z" w16du:dateUtc="2024-08-25T10:32:00Z">
        <w:r w:rsidRPr="002C024E" w:rsidDel="00BD333C">
          <w:rPr>
            <w:rFonts w:ascii="Arial" w:hAnsi="Arial" w:cs="Arial"/>
            <w:sz w:val="20"/>
            <w:szCs w:val="20"/>
          </w:rPr>
          <w:delText>Subject: Chapter 9</w:delText>
        </w:r>
      </w:del>
    </w:p>
    <w:p w14:paraId="6B59910F" w14:textId="795E66CB" w:rsidR="006211ED" w:rsidDel="00BD333C" w:rsidRDefault="006211ED" w:rsidP="005C7802">
      <w:pPr>
        <w:spacing w:after="0" w:line="240" w:lineRule="auto"/>
        <w:contextualSpacing/>
        <w:rPr>
          <w:del w:id="553" w:author="Thar Adeleh" w:date="2024-08-25T13:32:00Z" w16du:dateUtc="2024-08-25T10:32:00Z"/>
          <w:rFonts w:ascii="Arial" w:hAnsi="Arial" w:cs="Arial"/>
          <w:sz w:val="20"/>
          <w:szCs w:val="20"/>
        </w:rPr>
      </w:pPr>
      <w:del w:id="554" w:author="Thar Adeleh" w:date="2024-08-25T13:32:00Z" w16du:dateUtc="2024-08-25T10:32:00Z">
        <w:r w:rsidDel="00BD333C">
          <w:rPr>
            <w:rFonts w:ascii="Arial" w:hAnsi="Arial" w:cs="Arial"/>
            <w:sz w:val="20"/>
            <w:szCs w:val="20"/>
          </w:rPr>
          <w:delText xml:space="preserve">Title: </w:delText>
        </w:r>
        <w:r w:rsidRPr="00F62D4F" w:rsidDel="00BD333C">
          <w:rPr>
            <w:rFonts w:ascii="Arial" w:hAnsi="Arial" w:cs="Arial"/>
            <w:sz w:val="20"/>
            <w:szCs w:val="20"/>
          </w:rPr>
          <w:delText>Provide Patient-Centered Care</w:delText>
        </w:r>
      </w:del>
    </w:p>
    <w:p w14:paraId="661EDC04" w14:textId="039581D2" w:rsidR="006211ED" w:rsidRPr="002C024E" w:rsidDel="00BD333C" w:rsidRDefault="006211ED" w:rsidP="005C7802">
      <w:pPr>
        <w:spacing w:after="0" w:line="240" w:lineRule="auto"/>
        <w:contextualSpacing/>
        <w:rPr>
          <w:del w:id="555" w:author="Thar Adeleh" w:date="2024-08-25T13:32:00Z" w16du:dateUtc="2024-08-25T10:32:00Z"/>
          <w:rFonts w:ascii="Arial" w:hAnsi="Arial" w:cs="Arial"/>
          <w:sz w:val="20"/>
          <w:szCs w:val="20"/>
        </w:rPr>
      </w:pPr>
      <w:del w:id="556" w:author="Thar Adeleh" w:date="2024-08-25T13:32:00Z" w16du:dateUtc="2024-08-25T10:32:00Z">
        <w:r w:rsidRPr="002C024E" w:rsidDel="00BD333C">
          <w:rPr>
            <w:rFonts w:ascii="Arial" w:hAnsi="Arial" w:cs="Arial"/>
            <w:sz w:val="20"/>
            <w:szCs w:val="20"/>
          </w:rPr>
          <w:delText>Taxonomy: Analysis</w:delText>
        </w:r>
      </w:del>
    </w:p>
    <w:p w14:paraId="48EB7120" w14:textId="19A218E1" w:rsidR="006211ED" w:rsidDel="00BD333C" w:rsidRDefault="006211ED" w:rsidP="005C7802">
      <w:pPr>
        <w:spacing w:after="0" w:line="240" w:lineRule="auto"/>
        <w:contextualSpacing/>
        <w:rPr>
          <w:del w:id="557" w:author="Thar Adeleh" w:date="2024-08-25T13:32:00Z" w16du:dateUtc="2024-08-25T10:32:00Z"/>
          <w:rFonts w:ascii="Arial" w:hAnsi="Arial" w:cs="Arial"/>
          <w:sz w:val="20"/>
          <w:szCs w:val="20"/>
        </w:rPr>
      </w:pPr>
    </w:p>
    <w:p w14:paraId="0B5FB324" w14:textId="7AA11D11" w:rsidR="006211ED" w:rsidDel="00BD333C" w:rsidRDefault="006211ED" w:rsidP="005C7802">
      <w:pPr>
        <w:spacing w:after="0" w:line="240" w:lineRule="auto"/>
        <w:contextualSpacing/>
        <w:rPr>
          <w:del w:id="558" w:author="Thar Adeleh" w:date="2024-08-25T13:32:00Z" w16du:dateUtc="2024-08-25T10:32:00Z"/>
          <w:rFonts w:ascii="Arial" w:hAnsi="Arial" w:cs="Arial"/>
          <w:sz w:val="20"/>
          <w:szCs w:val="20"/>
        </w:rPr>
      </w:pPr>
    </w:p>
    <w:p w14:paraId="71682FBC" w14:textId="11E51143" w:rsidR="006211ED" w:rsidRPr="002C024E" w:rsidDel="00BD333C" w:rsidRDefault="006211ED" w:rsidP="005C7802">
      <w:pPr>
        <w:spacing w:after="0" w:line="240" w:lineRule="auto"/>
        <w:contextualSpacing/>
        <w:rPr>
          <w:del w:id="559" w:author="Thar Adeleh" w:date="2024-08-25T13:32:00Z" w16du:dateUtc="2024-08-25T10:32:00Z"/>
          <w:rFonts w:ascii="Arial" w:hAnsi="Arial" w:cs="Arial"/>
          <w:sz w:val="20"/>
          <w:szCs w:val="20"/>
        </w:rPr>
      </w:pPr>
    </w:p>
    <w:p w14:paraId="44FC4053" w14:textId="1C789677" w:rsidR="006211ED" w:rsidRPr="002C024E" w:rsidDel="00BD333C" w:rsidRDefault="006211ED" w:rsidP="005C7802">
      <w:pPr>
        <w:pStyle w:val="ListParagraph"/>
        <w:spacing w:after="0" w:line="240" w:lineRule="auto"/>
        <w:ind w:left="0"/>
        <w:rPr>
          <w:del w:id="560" w:author="Thar Adeleh" w:date="2024-08-25T13:32:00Z" w16du:dateUtc="2024-08-25T10:32:00Z"/>
          <w:rFonts w:ascii="Arial" w:hAnsi="Arial" w:cs="Arial"/>
          <w:sz w:val="20"/>
          <w:szCs w:val="20"/>
        </w:rPr>
      </w:pPr>
      <w:del w:id="561" w:author="Thar Adeleh" w:date="2024-08-25T13:32:00Z" w16du:dateUtc="2024-08-25T10:32:00Z">
        <w:r w:rsidDel="00BD333C">
          <w:rPr>
            <w:rFonts w:ascii="Arial" w:hAnsi="Arial" w:cs="Arial"/>
            <w:sz w:val="20"/>
            <w:szCs w:val="20"/>
          </w:rPr>
          <w:delText>17</w:delText>
        </w:r>
        <w:r w:rsidRPr="002C024E" w:rsidDel="00BD333C">
          <w:rPr>
            <w:rFonts w:ascii="Arial" w:hAnsi="Arial" w:cs="Arial"/>
            <w:sz w:val="20"/>
            <w:szCs w:val="20"/>
          </w:rPr>
          <w:delText>. Care coordination</w:delText>
        </w:r>
        <w:r w:rsidDel="00BD333C">
          <w:rPr>
            <w:rFonts w:ascii="Arial" w:hAnsi="Arial" w:cs="Arial"/>
            <w:sz w:val="20"/>
            <w:szCs w:val="20"/>
          </w:rPr>
          <w:delText>,</w:delText>
        </w:r>
        <w:r w:rsidRPr="002C024E" w:rsidDel="00BD333C">
          <w:rPr>
            <w:rFonts w:ascii="Arial" w:hAnsi="Arial" w:cs="Arial"/>
            <w:sz w:val="20"/>
            <w:szCs w:val="20"/>
          </w:rPr>
          <w:delText xml:space="preserve"> an important part of patient-centered care</w:delText>
        </w:r>
        <w:r w:rsidDel="00BD333C">
          <w:rPr>
            <w:rFonts w:ascii="Arial" w:hAnsi="Arial" w:cs="Arial"/>
            <w:sz w:val="20"/>
            <w:szCs w:val="20"/>
          </w:rPr>
          <w:delText>,</w:delText>
        </w:r>
        <w:r w:rsidRPr="002C024E" w:rsidDel="00BD333C">
          <w:rPr>
            <w:rFonts w:ascii="Arial" w:hAnsi="Arial" w:cs="Arial"/>
            <w:sz w:val="20"/>
            <w:szCs w:val="20"/>
          </w:rPr>
          <w:delText xml:space="preserve"> is:</w:delText>
        </w:r>
      </w:del>
    </w:p>
    <w:p w14:paraId="1C3C81E7" w14:textId="1B71B377" w:rsidR="006211ED" w:rsidRPr="002C024E" w:rsidDel="00BD333C" w:rsidRDefault="006211ED" w:rsidP="005C7802">
      <w:pPr>
        <w:pStyle w:val="ListParagraph"/>
        <w:spacing w:after="0" w:line="240" w:lineRule="auto"/>
        <w:ind w:left="0"/>
        <w:rPr>
          <w:del w:id="562" w:author="Thar Adeleh" w:date="2024-08-25T13:32:00Z" w16du:dateUtc="2024-08-25T10:32:00Z"/>
          <w:rFonts w:ascii="Arial" w:hAnsi="Arial" w:cs="Arial"/>
          <w:sz w:val="20"/>
          <w:szCs w:val="20"/>
        </w:rPr>
      </w:pPr>
      <w:del w:id="563" w:author="Thar Adeleh" w:date="2024-08-25T13:32:00Z" w16du:dateUtc="2024-08-25T10:32:00Z">
        <w:r w:rsidDel="00BD333C">
          <w:rPr>
            <w:rFonts w:ascii="Arial" w:hAnsi="Arial" w:cs="Arial"/>
            <w:sz w:val="20"/>
            <w:szCs w:val="20"/>
          </w:rPr>
          <w:delText>A)</w:delText>
        </w:r>
        <w:r w:rsidRPr="002C024E" w:rsidDel="00BD333C">
          <w:rPr>
            <w:rFonts w:ascii="Arial" w:hAnsi="Arial" w:cs="Arial"/>
            <w:sz w:val="20"/>
            <w:szCs w:val="20"/>
          </w:rPr>
          <w:delText xml:space="preserve"> </w:delText>
        </w:r>
        <w:r w:rsidDel="00BD333C">
          <w:rPr>
            <w:rFonts w:ascii="Arial" w:hAnsi="Arial" w:cs="Arial"/>
            <w:sz w:val="20"/>
            <w:szCs w:val="20"/>
          </w:rPr>
          <w:delText>e</w:delText>
        </w:r>
        <w:r w:rsidRPr="002C024E" w:rsidDel="00BD333C">
          <w:rPr>
            <w:rFonts w:ascii="Arial" w:hAnsi="Arial" w:cs="Arial"/>
            <w:sz w:val="20"/>
            <w:szCs w:val="20"/>
          </w:rPr>
          <w:delText>asily reimbursable</w:delText>
        </w:r>
        <w:r w:rsidDel="00BD333C">
          <w:rPr>
            <w:rFonts w:ascii="Arial" w:hAnsi="Arial" w:cs="Arial"/>
            <w:sz w:val="20"/>
            <w:szCs w:val="20"/>
          </w:rPr>
          <w:delText>.</w:delText>
        </w:r>
      </w:del>
    </w:p>
    <w:p w14:paraId="585034E9" w14:textId="74BEE0EA" w:rsidR="006211ED" w:rsidRPr="002C024E" w:rsidDel="00BD333C" w:rsidRDefault="006211ED" w:rsidP="005C7802">
      <w:pPr>
        <w:pStyle w:val="ListParagraph"/>
        <w:spacing w:after="0" w:line="240" w:lineRule="auto"/>
        <w:ind w:left="0"/>
        <w:rPr>
          <w:del w:id="564" w:author="Thar Adeleh" w:date="2024-08-25T13:32:00Z" w16du:dateUtc="2024-08-25T10:32:00Z"/>
          <w:rFonts w:ascii="Arial" w:hAnsi="Arial" w:cs="Arial"/>
          <w:sz w:val="20"/>
          <w:szCs w:val="20"/>
        </w:rPr>
      </w:pPr>
      <w:del w:id="565" w:author="Thar Adeleh" w:date="2024-08-25T13:32:00Z" w16du:dateUtc="2024-08-25T10:32:00Z">
        <w:r w:rsidDel="00BD333C">
          <w:rPr>
            <w:rFonts w:ascii="Arial" w:hAnsi="Arial" w:cs="Arial"/>
            <w:sz w:val="20"/>
            <w:szCs w:val="20"/>
          </w:rPr>
          <w:delText>B)</w:delText>
        </w:r>
        <w:r w:rsidRPr="002C024E" w:rsidDel="00BD333C">
          <w:rPr>
            <w:rFonts w:ascii="Arial" w:hAnsi="Arial" w:cs="Arial"/>
            <w:sz w:val="20"/>
            <w:szCs w:val="20"/>
          </w:rPr>
          <w:delText xml:space="preserve"> </w:delText>
        </w:r>
        <w:r w:rsidDel="00BD333C">
          <w:rPr>
            <w:rFonts w:ascii="Arial" w:hAnsi="Arial" w:cs="Arial"/>
            <w:sz w:val="20"/>
            <w:szCs w:val="20"/>
          </w:rPr>
          <w:delText>n</w:delText>
        </w:r>
        <w:r w:rsidRPr="002C024E" w:rsidDel="00BD333C">
          <w:rPr>
            <w:rFonts w:ascii="Arial" w:hAnsi="Arial" w:cs="Arial"/>
            <w:sz w:val="20"/>
            <w:szCs w:val="20"/>
          </w:rPr>
          <w:delText>ot generally reimbursable</w:delText>
        </w:r>
        <w:r w:rsidDel="00BD333C">
          <w:rPr>
            <w:rFonts w:ascii="Arial" w:hAnsi="Arial" w:cs="Arial"/>
            <w:sz w:val="20"/>
            <w:szCs w:val="20"/>
          </w:rPr>
          <w:delText>.</w:delText>
        </w:r>
      </w:del>
    </w:p>
    <w:p w14:paraId="180ABF1D" w14:textId="73FF1B41" w:rsidR="006211ED" w:rsidRPr="002C024E" w:rsidDel="00BD333C" w:rsidRDefault="006211ED" w:rsidP="005C7802">
      <w:pPr>
        <w:pStyle w:val="ListParagraph"/>
        <w:spacing w:after="0" w:line="240" w:lineRule="auto"/>
        <w:ind w:left="0"/>
        <w:rPr>
          <w:del w:id="566" w:author="Thar Adeleh" w:date="2024-08-25T13:32:00Z" w16du:dateUtc="2024-08-25T10:32:00Z"/>
          <w:rFonts w:ascii="Arial" w:hAnsi="Arial" w:cs="Arial"/>
          <w:sz w:val="20"/>
          <w:szCs w:val="20"/>
        </w:rPr>
      </w:pPr>
      <w:del w:id="567" w:author="Thar Adeleh" w:date="2024-08-25T13:32:00Z" w16du:dateUtc="2024-08-25T10:32:00Z">
        <w:r w:rsidDel="00BD333C">
          <w:rPr>
            <w:rFonts w:ascii="Arial" w:hAnsi="Arial" w:cs="Arial"/>
            <w:sz w:val="20"/>
            <w:szCs w:val="20"/>
          </w:rPr>
          <w:delText>C)</w:delText>
        </w:r>
        <w:r w:rsidRPr="002C024E" w:rsidDel="00BD333C">
          <w:rPr>
            <w:rFonts w:ascii="Arial" w:hAnsi="Arial" w:cs="Arial"/>
            <w:sz w:val="20"/>
            <w:szCs w:val="20"/>
          </w:rPr>
          <w:delText xml:space="preserve"> </w:delText>
        </w:r>
        <w:r w:rsidDel="00BD333C">
          <w:rPr>
            <w:rFonts w:ascii="Arial" w:hAnsi="Arial" w:cs="Arial"/>
            <w:sz w:val="20"/>
            <w:szCs w:val="20"/>
          </w:rPr>
          <w:delText>j</w:delText>
        </w:r>
        <w:r w:rsidRPr="002C024E" w:rsidDel="00BD333C">
          <w:rPr>
            <w:rFonts w:ascii="Arial" w:hAnsi="Arial" w:cs="Arial"/>
            <w:sz w:val="20"/>
            <w:szCs w:val="20"/>
          </w:rPr>
          <w:delText>ust a new term for case management</w:delText>
        </w:r>
        <w:r w:rsidDel="00BD333C">
          <w:rPr>
            <w:rFonts w:ascii="Arial" w:hAnsi="Arial" w:cs="Arial"/>
            <w:sz w:val="20"/>
            <w:szCs w:val="20"/>
          </w:rPr>
          <w:delText>.</w:delText>
        </w:r>
      </w:del>
    </w:p>
    <w:p w14:paraId="6F5287A9" w14:textId="1EE17159" w:rsidR="006211ED" w:rsidRPr="002C024E" w:rsidDel="00BD333C" w:rsidRDefault="006211ED" w:rsidP="005C7802">
      <w:pPr>
        <w:pStyle w:val="ListParagraph"/>
        <w:spacing w:after="0" w:line="240" w:lineRule="auto"/>
        <w:ind w:left="0"/>
        <w:rPr>
          <w:del w:id="568" w:author="Thar Adeleh" w:date="2024-08-25T13:32:00Z" w16du:dateUtc="2024-08-25T10:32:00Z"/>
          <w:rFonts w:ascii="Arial" w:hAnsi="Arial" w:cs="Arial"/>
          <w:sz w:val="20"/>
          <w:szCs w:val="20"/>
        </w:rPr>
      </w:pPr>
      <w:del w:id="569" w:author="Thar Adeleh" w:date="2024-08-25T13:32:00Z" w16du:dateUtc="2024-08-25T10:32:00Z">
        <w:r w:rsidDel="00BD333C">
          <w:rPr>
            <w:rFonts w:ascii="Arial" w:hAnsi="Arial" w:cs="Arial"/>
            <w:sz w:val="20"/>
            <w:szCs w:val="20"/>
          </w:rPr>
          <w:delText>D)</w:delText>
        </w:r>
        <w:r w:rsidRPr="002C024E" w:rsidDel="00BD333C">
          <w:rPr>
            <w:rFonts w:ascii="Arial" w:hAnsi="Arial" w:cs="Arial"/>
            <w:sz w:val="20"/>
            <w:szCs w:val="20"/>
          </w:rPr>
          <w:delText xml:space="preserve"> </w:delText>
        </w:r>
        <w:r w:rsidDel="00BD333C">
          <w:rPr>
            <w:rFonts w:ascii="Arial" w:hAnsi="Arial" w:cs="Arial"/>
            <w:sz w:val="20"/>
            <w:szCs w:val="20"/>
          </w:rPr>
          <w:delText>j</w:delText>
        </w:r>
        <w:r w:rsidRPr="002C024E" w:rsidDel="00BD333C">
          <w:rPr>
            <w:rFonts w:ascii="Arial" w:hAnsi="Arial" w:cs="Arial"/>
            <w:sz w:val="20"/>
            <w:szCs w:val="20"/>
          </w:rPr>
          <w:delText>ust a new term for disease management</w:delText>
        </w:r>
        <w:r w:rsidDel="00BD333C">
          <w:rPr>
            <w:rFonts w:ascii="Arial" w:hAnsi="Arial" w:cs="Arial"/>
            <w:sz w:val="20"/>
            <w:szCs w:val="20"/>
          </w:rPr>
          <w:delText>.</w:delText>
        </w:r>
      </w:del>
    </w:p>
    <w:p w14:paraId="4C2B4D37" w14:textId="23C84E26" w:rsidR="006211ED" w:rsidRPr="002C024E" w:rsidDel="00BD333C" w:rsidRDefault="006211ED" w:rsidP="005C7802">
      <w:pPr>
        <w:spacing w:after="0" w:line="240" w:lineRule="auto"/>
        <w:contextualSpacing/>
        <w:rPr>
          <w:del w:id="570" w:author="Thar Adeleh" w:date="2024-08-25T13:32:00Z" w16du:dateUtc="2024-08-25T10:32:00Z"/>
          <w:rFonts w:ascii="Arial" w:hAnsi="Arial" w:cs="Arial"/>
          <w:sz w:val="20"/>
          <w:szCs w:val="20"/>
        </w:rPr>
      </w:pPr>
      <w:del w:id="571" w:author="Thar Adeleh" w:date="2024-08-25T13:32:00Z" w16du:dateUtc="2024-08-25T10:32:00Z">
        <w:r w:rsidRPr="002C024E" w:rsidDel="00BD333C">
          <w:rPr>
            <w:rFonts w:ascii="Arial" w:hAnsi="Arial" w:cs="Arial"/>
            <w:sz w:val="20"/>
            <w:szCs w:val="20"/>
          </w:rPr>
          <w:delText xml:space="preserve">Ans: </w:delText>
        </w:r>
        <w:r w:rsidDel="00BD333C">
          <w:rPr>
            <w:rFonts w:ascii="Arial" w:hAnsi="Arial" w:cs="Arial"/>
            <w:sz w:val="20"/>
            <w:szCs w:val="20"/>
          </w:rPr>
          <w:delText>B</w:delText>
        </w:r>
      </w:del>
    </w:p>
    <w:p w14:paraId="343E0355" w14:textId="5AF2648C" w:rsidR="006211ED" w:rsidRPr="002C024E" w:rsidDel="00BD333C" w:rsidRDefault="006211ED" w:rsidP="005C7802">
      <w:pPr>
        <w:spacing w:after="0" w:line="240" w:lineRule="auto"/>
        <w:contextualSpacing/>
        <w:rPr>
          <w:del w:id="572" w:author="Thar Adeleh" w:date="2024-08-25T13:32:00Z" w16du:dateUtc="2024-08-25T10:32:00Z"/>
          <w:rFonts w:ascii="Arial" w:hAnsi="Arial" w:cs="Arial"/>
          <w:sz w:val="20"/>
          <w:szCs w:val="20"/>
        </w:rPr>
      </w:pPr>
      <w:del w:id="573" w:author="Thar Adeleh" w:date="2024-08-25T13:32:00Z" w16du:dateUtc="2024-08-25T10:32:00Z">
        <w:r w:rsidRPr="002C024E" w:rsidDel="00BD333C">
          <w:rPr>
            <w:rFonts w:ascii="Arial" w:hAnsi="Arial" w:cs="Arial"/>
            <w:sz w:val="20"/>
            <w:szCs w:val="20"/>
          </w:rPr>
          <w:delText>Complexity: Difficult</w:delText>
        </w:r>
      </w:del>
    </w:p>
    <w:p w14:paraId="4A12B13D" w14:textId="15CA31B4" w:rsidR="006211ED" w:rsidRPr="002C024E" w:rsidDel="00BD333C" w:rsidRDefault="006211ED" w:rsidP="005C7802">
      <w:pPr>
        <w:spacing w:after="0" w:line="240" w:lineRule="auto"/>
        <w:contextualSpacing/>
        <w:rPr>
          <w:del w:id="574" w:author="Thar Adeleh" w:date="2024-08-25T13:32:00Z" w16du:dateUtc="2024-08-25T10:32:00Z"/>
          <w:rFonts w:ascii="Arial" w:hAnsi="Arial" w:cs="Arial"/>
          <w:sz w:val="20"/>
          <w:szCs w:val="20"/>
        </w:rPr>
      </w:pPr>
      <w:del w:id="575" w:author="Thar Adeleh" w:date="2024-08-25T13:32:00Z" w16du:dateUtc="2024-08-25T10:32:00Z">
        <w:r w:rsidDel="00BD333C">
          <w:rPr>
            <w:rFonts w:ascii="Arial" w:hAnsi="Arial" w:cs="Arial"/>
            <w:sz w:val="20"/>
            <w:szCs w:val="20"/>
          </w:rPr>
          <w:delText>Ahead:</w:delText>
        </w:r>
        <w:r w:rsidRPr="002C024E" w:rsidDel="00BD333C">
          <w:rPr>
            <w:rFonts w:ascii="Arial" w:hAnsi="Arial" w:cs="Arial"/>
            <w:sz w:val="20"/>
            <w:szCs w:val="20"/>
          </w:rPr>
          <w:delText xml:space="preserve"> Chapter Highlights</w:delText>
        </w:r>
      </w:del>
    </w:p>
    <w:p w14:paraId="4A265770" w14:textId="50D2DFDE" w:rsidR="006211ED" w:rsidRPr="002C024E" w:rsidDel="00BD333C" w:rsidRDefault="006211ED" w:rsidP="005C7802">
      <w:pPr>
        <w:spacing w:after="0" w:line="240" w:lineRule="auto"/>
        <w:contextualSpacing/>
        <w:rPr>
          <w:del w:id="576" w:author="Thar Adeleh" w:date="2024-08-25T13:32:00Z" w16du:dateUtc="2024-08-25T10:32:00Z"/>
          <w:rFonts w:ascii="Arial" w:hAnsi="Arial" w:cs="Arial"/>
          <w:sz w:val="20"/>
          <w:szCs w:val="20"/>
        </w:rPr>
      </w:pPr>
      <w:del w:id="577" w:author="Thar Adeleh" w:date="2024-08-25T13:32:00Z" w16du:dateUtc="2024-08-25T10:32:00Z">
        <w:r w:rsidRPr="002C024E" w:rsidDel="00BD333C">
          <w:rPr>
            <w:rFonts w:ascii="Arial" w:hAnsi="Arial" w:cs="Arial"/>
            <w:sz w:val="20"/>
            <w:szCs w:val="20"/>
          </w:rPr>
          <w:delText>Subject: Chapter 9</w:delText>
        </w:r>
      </w:del>
    </w:p>
    <w:p w14:paraId="3BF53B34" w14:textId="64B4A017" w:rsidR="006211ED" w:rsidDel="00BD333C" w:rsidRDefault="006211ED" w:rsidP="005C7802">
      <w:pPr>
        <w:spacing w:after="0" w:line="240" w:lineRule="auto"/>
        <w:contextualSpacing/>
        <w:rPr>
          <w:del w:id="578" w:author="Thar Adeleh" w:date="2024-08-25T13:32:00Z" w16du:dateUtc="2024-08-25T10:32:00Z"/>
          <w:rFonts w:ascii="Arial" w:hAnsi="Arial" w:cs="Arial"/>
          <w:sz w:val="20"/>
          <w:szCs w:val="20"/>
        </w:rPr>
      </w:pPr>
      <w:del w:id="579" w:author="Thar Adeleh" w:date="2024-08-25T13:32:00Z" w16du:dateUtc="2024-08-25T10:32:00Z">
        <w:r w:rsidDel="00BD333C">
          <w:rPr>
            <w:rFonts w:ascii="Arial" w:hAnsi="Arial" w:cs="Arial"/>
            <w:sz w:val="20"/>
            <w:szCs w:val="20"/>
          </w:rPr>
          <w:delText xml:space="preserve">Title: </w:delText>
        </w:r>
        <w:r w:rsidRPr="00F62D4F" w:rsidDel="00BD333C">
          <w:rPr>
            <w:rFonts w:ascii="Arial" w:hAnsi="Arial" w:cs="Arial"/>
            <w:sz w:val="20"/>
            <w:szCs w:val="20"/>
          </w:rPr>
          <w:delText>Provide Patient-Centered Care</w:delText>
        </w:r>
      </w:del>
    </w:p>
    <w:p w14:paraId="49ED19B9" w14:textId="7CC7551C" w:rsidR="006211ED" w:rsidRPr="002C024E" w:rsidDel="00BD333C" w:rsidRDefault="006211ED" w:rsidP="005C7802">
      <w:pPr>
        <w:spacing w:after="0" w:line="240" w:lineRule="auto"/>
        <w:contextualSpacing/>
        <w:rPr>
          <w:del w:id="580" w:author="Thar Adeleh" w:date="2024-08-25T13:32:00Z" w16du:dateUtc="2024-08-25T10:32:00Z"/>
          <w:rFonts w:ascii="Arial" w:hAnsi="Arial" w:cs="Arial"/>
          <w:sz w:val="20"/>
          <w:szCs w:val="20"/>
        </w:rPr>
      </w:pPr>
      <w:del w:id="581" w:author="Thar Adeleh" w:date="2024-08-25T13:32:00Z" w16du:dateUtc="2024-08-25T10:32:00Z">
        <w:r w:rsidRPr="002C024E" w:rsidDel="00BD333C">
          <w:rPr>
            <w:rFonts w:ascii="Arial" w:hAnsi="Arial" w:cs="Arial"/>
            <w:sz w:val="20"/>
            <w:szCs w:val="20"/>
          </w:rPr>
          <w:delText xml:space="preserve">Taxonomy: </w:delText>
        </w:r>
        <w:r w:rsidDel="00BD333C">
          <w:rPr>
            <w:rFonts w:ascii="Arial" w:hAnsi="Arial" w:cs="Arial"/>
            <w:sz w:val="20"/>
            <w:szCs w:val="20"/>
          </w:rPr>
          <w:delText>Analysis</w:delText>
        </w:r>
      </w:del>
    </w:p>
    <w:p w14:paraId="02784EDB" w14:textId="06191151" w:rsidR="006211ED" w:rsidRPr="00040971" w:rsidDel="00BD333C" w:rsidRDefault="006211ED" w:rsidP="005C7802">
      <w:pPr>
        <w:spacing w:after="0" w:line="240" w:lineRule="auto"/>
        <w:contextualSpacing/>
        <w:rPr>
          <w:del w:id="582" w:author="Thar Adeleh" w:date="2024-08-25T13:32:00Z" w16du:dateUtc="2024-08-25T10:32:00Z"/>
          <w:rFonts w:ascii="Arial" w:hAnsi="Arial" w:cs="Arial"/>
          <w:sz w:val="20"/>
          <w:szCs w:val="20"/>
        </w:rPr>
      </w:pPr>
    </w:p>
    <w:p w14:paraId="5C75E992" w14:textId="0ABA0F25" w:rsidR="006211ED" w:rsidRPr="00040971" w:rsidDel="00BD333C" w:rsidRDefault="006211ED" w:rsidP="005C7802">
      <w:pPr>
        <w:spacing w:after="0" w:line="240" w:lineRule="auto"/>
        <w:contextualSpacing/>
        <w:rPr>
          <w:del w:id="583" w:author="Thar Adeleh" w:date="2024-08-25T13:32:00Z" w16du:dateUtc="2024-08-25T10:32:00Z"/>
          <w:rFonts w:ascii="Arial" w:hAnsi="Arial" w:cs="Arial"/>
          <w:sz w:val="20"/>
          <w:szCs w:val="20"/>
        </w:rPr>
      </w:pPr>
    </w:p>
    <w:p w14:paraId="328E60DB" w14:textId="1EE3B331" w:rsidR="006211ED" w:rsidRPr="00D51555" w:rsidDel="00BD333C" w:rsidRDefault="006211ED" w:rsidP="005C7802">
      <w:pPr>
        <w:spacing w:after="0" w:line="240" w:lineRule="auto"/>
        <w:contextualSpacing/>
        <w:rPr>
          <w:del w:id="584" w:author="Thar Adeleh" w:date="2024-08-25T13:32:00Z" w16du:dateUtc="2024-08-25T10:32:00Z"/>
          <w:rFonts w:ascii="Arial" w:hAnsi="Arial" w:cs="Arial"/>
          <w:sz w:val="20"/>
          <w:szCs w:val="20"/>
        </w:rPr>
      </w:pPr>
    </w:p>
    <w:p w14:paraId="1B2681BC" w14:textId="205C69D4" w:rsidR="006211ED" w:rsidRPr="00040971" w:rsidDel="00BD333C" w:rsidRDefault="006211ED" w:rsidP="005C7802">
      <w:pPr>
        <w:spacing w:after="0" w:line="240" w:lineRule="auto"/>
        <w:contextualSpacing/>
        <w:rPr>
          <w:del w:id="585" w:author="Thar Adeleh" w:date="2024-08-25T13:32:00Z" w16du:dateUtc="2024-08-25T10:32:00Z"/>
          <w:rFonts w:ascii="Arial" w:hAnsi="Arial" w:cs="Arial"/>
          <w:sz w:val="20"/>
          <w:szCs w:val="20"/>
        </w:rPr>
      </w:pPr>
      <w:del w:id="586" w:author="Thar Adeleh" w:date="2024-08-25T13:32:00Z" w16du:dateUtc="2024-08-25T10:32:00Z">
        <w:r w:rsidRPr="00040971" w:rsidDel="00BD333C">
          <w:rPr>
            <w:rFonts w:ascii="Arial" w:hAnsi="Arial" w:cs="Arial"/>
            <w:sz w:val="20"/>
            <w:szCs w:val="20"/>
          </w:rPr>
          <w:delText>1</w:delText>
        </w:r>
        <w:r w:rsidDel="00BD333C">
          <w:rPr>
            <w:rFonts w:ascii="Arial" w:hAnsi="Arial" w:cs="Arial"/>
            <w:sz w:val="20"/>
            <w:szCs w:val="20"/>
          </w:rPr>
          <w:delText>8</w:delText>
        </w:r>
        <w:r w:rsidRPr="00040971" w:rsidDel="00BD333C">
          <w:rPr>
            <w:rFonts w:ascii="Arial" w:hAnsi="Arial" w:cs="Arial"/>
            <w:sz w:val="20"/>
            <w:szCs w:val="20"/>
          </w:rPr>
          <w:delText>. To conduct formal team meetings, which of the following guidelines should be followed?</w:delText>
        </w:r>
      </w:del>
    </w:p>
    <w:p w14:paraId="2F4BCA69" w14:textId="3EE15081" w:rsidR="006211ED" w:rsidRPr="00040971" w:rsidDel="00BD333C" w:rsidRDefault="006211ED" w:rsidP="005C7802">
      <w:pPr>
        <w:spacing w:after="0" w:line="240" w:lineRule="auto"/>
        <w:contextualSpacing/>
        <w:rPr>
          <w:del w:id="587" w:author="Thar Adeleh" w:date="2024-08-25T13:32:00Z" w16du:dateUtc="2024-08-25T10:32:00Z"/>
          <w:rFonts w:ascii="Arial" w:hAnsi="Arial" w:cs="Arial"/>
          <w:sz w:val="20"/>
          <w:szCs w:val="20"/>
        </w:rPr>
      </w:pPr>
      <w:del w:id="588" w:author="Thar Adeleh" w:date="2024-08-25T13:32:00Z" w16du:dateUtc="2024-08-25T10:32:00Z">
        <w:r w:rsidDel="00BD333C">
          <w:rPr>
            <w:rFonts w:ascii="Arial" w:hAnsi="Arial" w:cs="Arial"/>
            <w:sz w:val="20"/>
            <w:szCs w:val="20"/>
          </w:rPr>
          <w:delText>A)</w:delText>
        </w:r>
        <w:r w:rsidRPr="00040971" w:rsidDel="00BD333C">
          <w:rPr>
            <w:rFonts w:ascii="Arial" w:hAnsi="Arial" w:cs="Arial"/>
            <w:sz w:val="20"/>
            <w:szCs w:val="20"/>
          </w:rPr>
          <w:delText xml:space="preserve"> Adhere to a planned schedule of meetings </w:delText>
        </w:r>
        <w:r w:rsidDel="00BD333C">
          <w:rPr>
            <w:rFonts w:ascii="Arial" w:hAnsi="Arial" w:cs="Arial"/>
            <w:sz w:val="20"/>
            <w:szCs w:val="20"/>
          </w:rPr>
          <w:delText xml:space="preserve">regardless of </w:delText>
        </w:r>
        <w:r w:rsidRPr="00040971" w:rsidDel="00BD333C">
          <w:rPr>
            <w:rFonts w:ascii="Arial" w:hAnsi="Arial" w:cs="Arial"/>
            <w:sz w:val="20"/>
            <w:szCs w:val="20"/>
          </w:rPr>
          <w:delText>whether the meetings are needed</w:delText>
        </w:r>
      </w:del>
    </w:p>
    <w:p w14:paraId="09A0F211" w14:textId="4A669AC0" w:rsidR="006211ED" w:rsidRPr="00040971" w:rsidDel="00BD333C" w:rsidRDefault="006211ED" w:rsidP="005C7802">
      <w:pPr>
        <w:spacing w:after="0" w:line="240" w:lineRule="auto"/>
        <w:contextualSpacing/>
        <w:rPr>
          <w:del w:id="589" w:author="Thar Adeleh" w:date="2024-08-25T13:32:00Z" w16du:dateUtc="2024-08-25T10:32:00Z"/>
          <w:rFonts w:ascii="Arial" w:hAnsi="Arial" w:cs="Arial"/>
          <w:sz w:val="20"/>
          <w:szCs w:val="20"/>
        </w:rPr>
      </w:pPr>
      <w:del w:id="590" w:author="Thar Adeleh" w:date="2024-08-25T13:32:00Z" w16du:dateUtc="2024-08-25T10:32:00Z">
        <w:r w:rsidDel="00BD333C">
          <w:rPr>
            <w:rFonts w:ascii="Arial" w:hAnsi="Arial" w:cs="Arial"/>
            <w:sz w:val="20"/>
            <w:szCs w:val="20"/>
          </w:rPr>
          <w:delText>B)</w:delText>
        </w:r>
        <w:r w:rsidRPr="00040971" w:rsidDel="00BD333C">
          <w:rPr>
            <w:rFonts w:ascii="Arial" w:hAnsi="Arial" w:cs="Arial"/>
            <w:sz w:val="20"/>
            <w:szCs w:val="20"/>
          </w:rPr>
          <w:delText xml:space="preserve"> Hand out a meeting agenda at the designated meeting time</w:delText>
        </w:r>
      </w:del>
    </w:p>
    <w:p w14:paraId="7E733A6F" w14:textId="69CCE31C" w:rsidR="006211ED" w:rsidRPr="00040971" w:rsidDel="00BD333C" w:rsidRDefault="006211ED" w:rsidP="005C7802">
      <w:pPr>
        <w:spacing w:after="0" w:line="240" w:lineRule="auto"/>
        <w:contextualSpacing/>
        <w:rPr>
          <w:del w:id="591" w:author="Thar Adeleh" w:date="2024-08-25T13:32:00Z" w16du:dateUtc="2024-08-25T10:32:00Z"/>
          <w:rFonts w:ascii="Arial" w:hAnsi="Arial" w:cs="Arial"/>
          <w:sz w:val="20"/>
          <w:szCs w:val="20"/>
        </w:rPr>
      </w:pPr>
      <w:del w:id="592" w:author="Thar Adeleh" w:date="2024-08-25T13:32:00Z" w16du:dateUtc="2024-08-25T10:32:00Z">
        <w:r w:rsidDel="00BD333C">
          <w:rPr>
            <w:rFonts w:ascii="Arial" w:hAnsi="Arial" w:cs="Arial"/>
            <w:sz w:val="20"/>
            <w:szCs w:val="20"/>
          </w:rPr>
          <w:delText>C)</w:delText>
        </w:r>
        <w:r w:rsidRPr="00040971" w:rsidDel="00BD333C">
          <w:rPr>
            <w:rFonts w:ascii="Arial" w:hAnsi="Arial" w:cs="Arial"/>
            <w:sz w:val="20"/>
            <w:szCs w:val="20"/>
          </w:rPr>
          <w:delText xml:space="preserve"> Take minutes only if action is taken during the meeting</w:delText>
        </w:r>
      </w:del>
    </w:p>
    <w:p w14:paraId="2595A05F" w14:textId="1EF796B7" w:rsidR="006211ED" w:rsidRPr="00040971" w:rsidDel="00BD333C" w:rsidRDefault="006211ED" w:rsidP="005C7802">
      <w:pPr>
        <w:spacing w:after="0" w:line="240" w:lineRule="auto"/>
        <w:contextualSpacing/>
        <w:rPr>
          <w:del w:id="593" w:author="Thar Adeleh" w:date="2024-08-25T13:32:00Z" w16du:dateUtc="2024-08-25T10:32:00Z"/>
          <w:rFonts w:ascii="Arial" w:hAnsi="Arial" w:cs="Arial"/>
          <w:sz w:val="20"/>
          <w:szCs w:val="20"/>
        </w:rPr>
      </w:pPr>
      <w:del w:id="594" w:author="Thar Adeleh" w:date="2024-08-25T13:32:00Z" w16du:dateUtc="2024-08-25T10:32:00Z">
        <w:r w:rsidDel="00BD333C">
          <w:rPr>
            <w:rFonts w:ascii="Arial" w:hAnsi="Arial" w:cs="Arial"/>
            <w:sz w:val="20"/>
            <w:szCs w:val="20"/>
          </w:rPr>
          <w:delText>D)</w:delText>
        </w:r>
        <w:r w:rsidRPr="00040971" w:rsidDel="00BD333C">
          <w:rPr>
            <w:rFonts w:ascii="Arial" w:hAnsi="Arial" w:cs="Arial"/>
            <w:sz w:val="20"/>
            <w:szCs w:val="20"/>
          </w:rPr>
          <w:delText xml:space="preserve"> Ensure minutes reflect action items, person responsible, and timeline for completion</w:delText>
        </w:r>
      </w:del>
    </w:p>
    <w:p w14:paraId="783633A6" w14:textId="25E278FC" w:rsidR="006211ED" w:rsidRPr="00040971" w:rsidDel="00BD333C" w:rsidRDefault="006211ED" w:rsidP="005C7802">
      <w:pPr>
        <w:spacing w:after="0" w:line="240" w:lineRule="auto"/>
        <w:contextualSpacing/>
        <w:rPr>
          <w:del w:id="595" w:author="Thar Adeleh" w:date="2024-08-25T13:32:00Z" w16du:dateUtc="2024-08-25T10:32:00Z"/>
          <w:rFonts w:ascii="Arial" w:hAnsi="Arial" w:cs="Arial"/>
          <w:sz w:val="20"/>
          <w:szCs w:val="20"/>
        </w:rPr>
      </w:pPr>
      <w:del w:id="596" w:author="Thar Adeleh" w:date="2024-08-25T13:32:00Z" w16du:dateUtc="2024-08-25T10:32:00Z">
        <w:r w:rsidRPr="00040971" w:rsidDel="00BD333C">
          <w:rPr>
            <w:rFonts w:ascii="Arial" w:hAnsi="Arial" w:cs="Arial"/>
            <w:sz w:val="20"/>
            <w:szCs w:val="20"/>
          </w:rPr>
          <w:delText xml:space="preserve">Ans: </w:delText>
        </w:r>
        <w:r w:rsidDel="00BD333C">
          <w:rPr>
            <w:rFonts w:ascii="Arial" w:hAnsi="Arial" w:cs="Arial"/>
            <w:sz w:val="20"/>
            <w:szCs w:val="20"/>
          </w:rPr>
          <w:delText>D</w:delText>
        </w:r>
      </w:del>
    </w:p>
    <w:p w14:paraId="52687106" w14:textId="76C80491" w:rsidR="006211ED" w:rsidRPr="00040971" w:rsidDel="00BD333C" w:rsidRDefault="006211ED" w:rsidP="005C7802">
      <w:pPr>
        <w:spacing w:after="0" w:line="240" w:lineRule="auto"/>
        <w:contextualSpacing/>
        <w:rPr>
          <w:del w:id="597" w:author="Thar Adeleh" w:date="2024-08-25T13:32:00Z" w16du:dateUtc="2024-08-25T10:32:00Z"/>
          <w:rFonts w:ascii="Arial" w:hAnsi="Arial" w:cs="Arial"/>
          <w:sz w:val="20"/>
          <w:szCs w:val="20"/>
        </w:rPr>
      </w:pPr>
      <w:del w:id="598" w:author="Thar Adeleh" w:date="2024-08-25T13:32:00Z" w16du:dateUtc="2024-08-25T10:32:00Z">
        <w:r w:rsidRPr="00040971" w:rsidDel="00BD333C">
          <w:rPr>
            <w:rFonts w:ascii="Arial" w:hAnsi="Arial" w:cs="Arial"/>
            <w:sz w:val="20"/>
            <w:szCs w:val="20"/>
          </w:rPr>
          <w:delText>Complexity: Easy</w:delText>
        </w:r>
      </w:del>
    </w:p>
    <w:p w14:paraId="0BC4C7A1" w14:textId="0F7CB58D" w:rsidR="006211ED" w:rsidRPr="00040971" w:rsidDel="00BD333C" w:rsidRDefault="006211ED" w:rsidP="005C7802">
      <w:pPr>
        <w:spacing w:after="0" w:line="240" w:lineRule="auto"/>
        <w:contextualSpacing/>
        <w:rPr>
          <w:del w:id="599" w:author="Thar Adeleh" w:date="2024-08-25T13:32:00Z" w16du:dateUtc="2024-08-25T10:32:00Z"/>
          <w:rFonts w:ascii="Arial" w:hAnsi="Arial" w:cs="Arial"/>
          <w:sz w:val="20"/>
          <w:szCs w:val="20"/>
        </w:rPr>
      </w:pPr>
      <w:del w:id="600" w:author="Thar Adeleh" w:date="2024-08-25T13:32:00Z" w16du:dateUtc="2024-08-25T10:32:00Z">
        <w:r w:rsidDel="00BD333C">
          <w:rPr>
            <w:rFonts w:ascii="Arial" w:hAnsi="Arial" w:cs="Arial"/>
            <w:sz w:val="20"/>
            <w:szCs w:val="20"/>
          </w:rPr>
          <w:delText>Ahead:</w:delText>
        </w:r>
        <w:r w:rsidRPr="00040971" w:rsidDel="00BD333C">
          <w:rPr>
            <w:rFonts w:ascii="Arial" w:hAnsi="Arial" w:cs="Arial"/>
            <w:sz w:val="20"/>
            <w:szCs w:val="20"/>
          </w:rPr>
          <w:delText xml:space="preserve"> Teamwork</w:delText>
        </w:r>
      </w:del>
    </w:p>
    <w:p w14:paraId="172B13CD" w14:textId="4001F662" w:rsidR="006211ED" w:rsidRPr="00040971" w:rsidDel="00BD333C" w:rsidRDefault="006211ED" w:rsidP="005C7802">
      <w:pPr>
        <w:spacing w:after="0" w:line="240" w:lineRule="auto"/>
        <w:contextualSpacing/>
        <w:rPr>
          <w:del w:id="601" w:author="Thar Adeleh" w:date="2024-08-25T13:32:00Z" w16du:dateUtc="2024-08-25T10:32:00Z"/>
          <w:rFonts w:ascii="Arial" w:hAnsi="Arial" w:cs="Arial"/>
          <w:sz w:val="20"/>
          <w:szCs w:val="20"/>
        </w:rPr>
      </w:pPr>
      <w:del w:id="602" w:author="Thar Adeleh" w:date="2024-08-25T13:32:00Z" w16du:dateUtc="2024-08-25T10:32:00Z">
        <w:r w:rsidRPr="00040971" w:rsidDel="00BD333C">
          <w:rPr>
            <w:rFonts w:ascii="Arial" w:hAnsi="Arial" w:cs="Arial"/>
            <w:sz w:val="20"/>
            <w:szCs w:val="20"/>
          </w:rPr>
          <w:delText>Subject: Chapter 10</w:delText>
        </w:r>
      </w:del>
    </w:p>
    <w:p w14:paraId="6AA36EAB" w14:textId="35BA043C" w:rsidR="006211ED" w:rsidDel="00BD333C" w:rsidRDefault="006211ED" w:rsidP="005C7802">
      <w:pPr>
        <w:spacing w:after="0" w:line="240" w:lineRule="auto"/>
        <w:contextualSpacing/>
        <w:rPr>
          <w:del w:id="603" w:author="Thar Adeleh" w:date="2024-08-25T13:32:00Z" w16du:dateUtc="2024-08-25T10:32:00Z"/>
          <w:rFonts w:ascii="Arial" w:hAnsi="Arial" w:cs="Arial"/>
          <w:sz w:val="20"/>
          <w:szCs w:val="20"/>
        </w:rPr>
      </w:pPr>
      <w:del w:id="604" w:author="Thar Adeleh" w:date="2024-08-25T13:32:00Z" w16du:dateUtc="2024-08-25T10:32:00Z">
        <w:r w:rsidDel="00BD333C">
          <w:rPr>
            <w:rFonts w:ascii="Arial" w:hAnsi="Arial" w:cs="Arial"/>
            <w:sz w:val="20"/>
            <w:szCs w:val="20"/>
          </w:rPr>
          <w:delText xml:space="preserve">Title: </w:delText>
        </w:r>
        <w:r w:rsidRPr="00D51555" w:rsidDel="00BD333C">
          <w:rPr>
            <w:rFonts w:ascii="Arial" w:hAnsi="Arial" w:cs="Arial"/>
            <w:sz w:val="20"/>
            <w:szCs w:val="20"/>
          </w:rPr>
          <w:delText>Work in Interprofessional Teams</w:delText>
        </w:r>
      </w:del>
    </w:p>
    <w:p w14:paraId="1AD9961A" w14:textId="19198F03" w:rsidR="006211ED" w:rsidRPr="00040971" w:rsidDel="00BD333C" w:rsidRDefault="006211ED" w:rsidP="005C7802">
      <w:pPr>
        <w:spacing w:after="0" w:line="240" w:lineRule="auto"/>
        <w:contextualSpacing/>
        <w:rPr>
          <w:del w:id="605" w:author="Thar Adeleh" w:date="2024-08-25T13:32:00Z" w16du:dateUtc="2024-08-25T10:32:00Z"/>
          <w:rFonts w:ascii="Arial" w:hAnsi="Arial" w:cs="Arial"/>
          <w:sz w:val="20"/>
          <w:szCs w:val="20"/>
        </w:rPr>
      </w:pPr>
      <w:del w:id="606" w:author="Thar Adeleh" w:date="2024-08-25T13:32:00Z" w16du:dateUtc="2024-08-25T10:32:00Z">
        <w:r w:rsidRPr="00040971" w:rsidDel="00BD333C">
          <w:rPr>
            <w:rFonts w:ascii="Arial" w:hAnsi="Arial" w:cs="Arial"/>
            <w:sz w:val="20"/>
            <w:szCs w:val="20"/>
          </w:rPr>
          <w:delText xml:space="preserve">Taxonomy: </w:delText>
        </w:r>
        <w:r w:rsidDel="00BD333C">
          <w:rPr>
            <w:rFonts w:ascii="Arial" w:hAnsi="Arial" w:cs="Arial"/>
            <w:sz w:val="20"/>
            <w:szCs w:val="20"/>
          </w:rPr>
          <w:delText>Recall</w:delText>
        </w:r>
      </w:del>
    </w:p>
    <w:p w14:paraId="28602037" w14:textId="04902615" w:rsidR="006211ED" w:rsidDel="00BD333C" w:rsidRDefault="006211ED" w:rsidP="005C7802">
      <w:pPr>
        <w:spacing w:after="0" w:line="240" w:lineRule="auto"/>
        <w:contextualSpacing/>
        <w:rPr>
          <w:del w:id="607" w:author="Thar Adeleh" w:date="2024-08-25T13:32:00Z" w16du:dateUtc="2024-08-25T10:32:00Z"/>
          <w:rFonts w:ascii="Arial" w:hAnsi="Arial" w:cs="Arial"/>
          <w:b/>
          <w:sz w:val="20"/>
          <w:szCs w:val="20"/>
        </w:rPr>
      </w:pPr>
    </w:p>
    <w:p w14:paraId="0AC09D60" w14:textId="2911ABC0" w:rsidR="006211ED" w:rsidDel="00BD333C" w:rsidRDefault="006211ED" w:rsidP="005C7802">
      <w:pPr>
        <w:spacing w:after="0" w:line="240" w:lineRule="auto"/>
        <w:contextualSpacing/>
        <w:rPr>
          <w:del w:id="608" w:author="Thar Adeleh" w:date="2024-08-25T13:32:00Z" w16du:dateUtc="2024-08-25T10:32:00Z"/>
          <w:rFonts w:ascii="Arial" w:hAnsi="Arial" w:cs="Arial"/>
          <w:b/>
          <w:sz w:val="20"/>
          <w:szCs w:val="20"/>
        </w:rPr>
      </w:pPr>
    </w:p>
    <w:p w14:paraId="1A62129E" w14:textId="25F6C077" w:rsidR="006211ED" w:rsidRPr="00040971" w:rsidDel="00BD333C" w:rsidRDefault="006211ED" w:rsidP="005C7802">
      <w:pPr>
        <w:spacing w:after="0" w:line="240" w:lineRule="auto"/>
        <w:contextualSpacing/>
        <w:rPr>
          <w:del w:id="609" w:author="Thar Adeleh" w:date="2024-08-25T13:32:00Z" w16du:dateUtc="2024-08-25T10:32:00Z"/>
          <w:rFonts w:ascii="Arial" w:hAnsi="Arial" w:cs="Arial"/>
          <w:b/>
          <w:sz w:val="20"/>
          <w:szCs w:val="20"/>
        </w:rPr>
      </w:pPr>
    </w:p>
    <w:p w14:paraId="3F70E75A" w14:textId="55CDC19E" w:rsidR="006211ED" w:rsidRPr="00040971" w:rsidDel="00BD333C" w:rsidRDefault="006211ED" w:rsidP="005C7802">
      <w:pPr>
        <w:spacing w:after="0" w:line="240" w:lineRule="auto"/>
        <w:contextualSpacing/>
        <w:rPr>
          <w:del w:id="610" w:author="Thar Adeleh" w:date="2024-08-25T13:32:00Z" w16du:dateUtc="2024-08-25T10:32:00Z"/>
          <w:rFonts w:ascii="Arial" w:hAnsi="Arial" w:cs="Arial"/>
          <w:sz w:val="20"/>
          <w:szCs w:val="20"/>
        </w:rPr>
      </w:pPr>
      <w:del w:id="611" w:author="Thar Adeleh" w:date="2024-08-25T13:32:00Z" w16du:dateUtc="2024-08-25T10:32:00Z">
        <w:r w:rsidDel="00BD333C">
          <w:rPr>
            <w:rFonts w:ascii="Arial" w:hAnsi="Arial" w:cs="Arial"/>
            <w:sz w:val="20"/>
            <w:szCs w:val="20"/>
          </w:rPr>
          <w:delText>19</w:delText>
        </w:r>
        <w:r w:rsidRPr="00040971" w:rsidDel="00BD333C">
          <w:rPr>
            <w:rFonts w:ascii="Arial" w:hAnsi="Arial" w:cs="Arial"/>
            <w:sz w:val="20"/>
            <w:szCs w:val="20"/>
          </w:rPr>
          <w:delText>. Team members fulfill various roles. Which team member typically keeps an eye on the team’s effectiveness?</w:delText>
        </w:r>
      </w:del>
    </w:p>
    <w:p w14:paraId="69684B1F" w14:textId="394018DB" w:rsidR="006211ED" w:rsidRPr="00040971" w:rsidDel="00BD333C" w:rsidRDefault="006211ED" w:rsidP="005C7802">
      <w:pPr>
        <w:spacing w:after="0" w:line="240" w:lineRule="auto"/>
        <w:contextualSpacing/>
        <w:rPr>
          <w:del w:id="612" w:author="Thar Adeleh" w:date="2024-08-25T13:32:00Z" w16du:dateUtc="2024-08-25T10:32:00Z"/>
          <w:rFonts w:ascii="Arial" w:hAnsi="Arial" w:cs="Arial"/>
          <w:sz w:val="20"/>
          <w:szCs w:val="20"/>
        </w:rPr>
      </w:pPr>
      <w:del w:id="613" w:author="Thar Adeleh" w:date="2024-08-25T13:32:00Z" w16du:dateUtc="2024-08-25T10:32:00Z">
        <w:r w:rsidDel="00BD333C">
          <w:rPr>
            <w:rFonts w:ascii="Arial" w:hAnsi="Arial" w:cs="Arial"/>
            <w:sz w:val="20"/>
            <w:szCs w:val="20"/>
          </w:rPr>
          <w:delText>A)</w:delText>
        </w:r>
        <w:r w:rsidRPr="00040971" w:rsidDel="00BD333C">
          <w:rPr>
            <w:rFonts w:ascii="Arial" w:hAnsi="Arial" w:cs="Arial"/>
            <w:sz w:val="20"/>
            <w:szCs w:val="20"/>
          </w:rPr>
          <w:delText xml:space="preserve"> Critic</w:delText>
        </w:r>
      </w:del>
    </w:p>
    <w:p w14:paraId="6116E5E3" w14:textId="79F7044A" w:rsidR="006211ED" w:rsidRPr="00040971" w:rsidDel="00BD333C" w:rsidRDefault="006211ED" w:rsidP="005C7802">
      <w:pPr>
        <w:spacing w:after="0" w:line="240" w:lineRule="auto"/>
        <w:contextualSpacing/>
        <w:rPr>
          <w:del w:id="614" w:author="Thar Adeleh" w:date="2024-08-25T13:32:00Z" w16du:dateUtc="2024-08-25T10:32:00Z"/>
          <w:rFonts w:ascii="Arial" w:hAnsi="Arial" w:cs="Arial"/>
          <w:sz w:val="20"/>
          <w:szCs w:val="20"/>
        </w:rPr>
      </w:pPr>
      <w:del w:id="615" w:author="Thar Adeleh" w:date="2024-08-25T13:32:00Z" w16du:dateUtc="2024-08-25T10:32:00Z">
        <w:r w:rsidDel="00BD333C">
          <w:rPr>
            <w:rFonts w:ascii="Arial" w:hAnsi="Arial" w:cs="Arial"/>
            <w:sz w:val="20"/>
            <w:szCs w:val="20"/>
          </w:rPr>
          <w:delText>B)</w:delText>
        </w:r>
        <w:r w:rsidRPr="00040971" w:rsidDel="00BD333C">
          <w:rPr>
            <w:rFonts w:ascii="Arial" w:hAnsi="Arial" w:cs="Arial"/>
            <w:sz w:val="20"/>
            <w:szCs w:val="20"/>
          </w:rPr>
          <w:delText xml:space="preserve"> Inspector</w:delText>
        </w:r>
      </w:del>
    </w:p>
    <w:p w14:paraId="467E1872" w14:textId="39741B93" w:rsidR="006211ED" w:rsidRPr="00040971" w:rsidDel="00BD333C" w:rsidRDefault="006211ED" w:rsidP="005C7802">
      <w:pPr>
        <w:spacing w:after="0" w:line="240" w:lineRule="auto"/>
        <w:contextualSpacing/>
        <w:rPr>
          <w:del w:id="616" w:author="Thar Adeleh" w:date="2024-08-25T13:32:00Z" w16du:dateUtc="2024-08-25T10:32:00Z"/>
          <w:rFonts w:ascii="Arial" w:hAnsi="Arial" w:cs="Arial"/>
          <w:sz w:val="20"/>
          <w:szCs w:val="20"/>
        </w:rPr>
      </w:pPr>
      <w:del w:id="617" w:author="Thar Adeleh" w:date="2024-08-25T13:32:00Z" w16du:dateUtc="2024-08-25T10:32:00Z">
        <w:r w:rsidDel="00BD333C">
          <w:rPr>
            <w:rFonts w:ascii="Arial" w:hAnsi="Arial" w:cs="Arial"/>
            <w:sz w:val="20"/>
            <w:szCs w:val="20"/>
          </w:rPr>
          <w:delText>C)</w:delText>
        </w:r>
        <w:r w:rsidRPr="00040971" w:rsidDel="00BD333C">
          <w:rPr>
            <w:rFonts w:ascii="Arial" w:hAnsi="Arial" w:cs="Arial"/>
            <w:sz w:val="20"/>
            <w:szCs w:val="20"/>
          </w:rPr>
          <w:delText xml:space="preserve"> Leader</w:delText>
        </w:r>
      </w:del>
    </w:p>
    <w:p w14:paraId="6E7CA53A" w14:textId="76789554" w:rsidR="006211ED" w:rsidDel="00BD333C" w:rsidRDefault="006211ED" w:rsidP="005C7802">
      <w:pPr>
        <w:spacing w:after="0" w:line="240" w:lineRule="auto"/>
        <w:contextualSpacing/>
        <w:rPr>
          <w:del w:id="618" w:author="Thar Adeleh" w:date="2024-08-25T13:32:00Z" w16du:dateUtc="2024-08-25T10:32:00Z"/>
          <w:rFonts w:ascii="Arial" w:hAnsi="Arial" w:cs="Arial"/>
          <w:sz w:val="20"/>
          <w:szCs w:val="20"/>
        </w:rPr>
      </w:pPr>
      <w:del w:id="619" w:author="Thar Adeleh" w:date="2024-08-25T13:32:00Z" w16du:dateUtc="2024-08-25T10:32:00Z">
        <w:r w:rsidDel="00BD333C">
          <w:rPr>
            <w:rFonts w:ascii="Arial" w:hAnsi="Arial" w:cs="Arial"/>
            <w:sz w:val="20"/>
            <w:szCs w:val="20"/>
          </w:rPr>
          <w:delText>D)</w:delText>
        </w:r>
        <w:r w:rsidRPr="00040971" w:rsidDel="00BD333C">
          <w:rPr>
            <w:rFonts w:ascii="Arial" w:hAnsi="Arial" w:cs="Arial"/>
            <w:sz w:val="20"/>
            <w:szCs w:val="20"/>
          </w:rPr>
          <w:delText xml:space="preserve"> Team builder</w:delText>
        </w:r>
      </w:del>
    </w:p>
    <w:p w14:paraId="3EDB9DC7" w14:textId="725522F8" w:rsidR="006211ED" w:rsidRPr="00040971" w:rsidDel="00BD333C" w:rsidRDefault="006211ED" w:rsidP="005C7802">
      <w:pPr>
        <w:spacing w:after="0" w:line="240" w:lineRule="auto"/>
        <w:contextualSpacing/>
        <w:rPr>
          <w:del w:id="620" w:author="Thar Adeleh" w:date="2024-08-25T13:32:00Z" w16du:dateUtc="2024-08-25T10:32:00Z"/>
          <w:rFonts w:ascii="Arial" w:hAnsi="Arial" w:cs="Arial"/>
          <w:sz w:val="20"/>
          <w:szCs w:val="20"/>
        </w:rPr>
      </w:pPr>
      <w:del w:id="621" w:author="Thar Adeleh" w:date="2024-08-25T13:32:00Z" w16du:dateUtc="2024-08-25T10:32:00Z">
        <w:r w:rsidDel="00BD333C">
          <w:rPr>
            <w:rFonts w:ascii="Arial" w:hAnsi="Arial" w:cs="Arial"/>
            <w:sz w:val="20"/>
            <w:szCs w:val="20"/>
          </w:rPr>
          <w:delText>Ans: A</w:delText>
        </w:r>
      </w:del>
    </w:p>
    <w:p w14:paraId="0A40B0F1" w14:textId="69A4DEC5" w:rsidR="006211ED" w:rsidRPr="00040971" w:rsidDel="00BD333C" w:rsidRDefault="006211ED" w:rsidP="005C7802">
      <w:pPr>
        <w:spacing w:after="0" w:line="240" w:lineRule="auto"/>
        <w:contextualSpacing/>
        <w:rPr>
          <w:del w:id="622" w:author="Thar Adeleh" w:date="2024-08-25T13:32:00Z" w16du:dateUtc="2024-08-25T10:32:00Z"/>
          <w:rFonts w:ascii="Arial" w:hAnsi="Arial" w:cs="Arial"/>
          <w:sz w:val="20"/>
          <w:szCs w:val="20"/>
        </w:rPr>
      </w:pPr>
      <w:del w:id="623" w:author="Thar Adeleh" w:date="2024-08-25T13:32:00Z" w16du:dateUtc="2024-08-25T10:32:00Z">
        <w:r w:rsidRPr="00040971" w:rsidDel="00BD333C">
          <w:rPr>
            <w:rFonts w:ascii="Arial" w:hAnsi="Arial" w:cs="Arial"/>
            <w:sz w:val="20"/>
            <w:szCs w:val="20"/>
          </w:rPr>
          <w:delText>Complexity: Moderate</w:delText>
        </w:r>
      </w:del>
    </w:p>
    <w:p w14:paraId="6ED0B243" w14:textId="4D83B557" w:rsidR="006211ED" w:rsidRPr="00040971" w:rsidDel="00BD333C" w:rsidRDefault="006211ED" w:rsidP="005C7802">
      <w:pPr>
        <w:spacing w:after="0" w:line="240" w:lineRule="auto"/>
        <w:contextualSpacing/>
        <w:rPr>
          <w:del w:id="624" w:author="Thar Adeleh" w:date="2024-08-25T13:32:00Z" w16du:dateUtc="2024-08-25T10:32:00Z"/>
          <w:rFonts w:ascii="Arial" w:hAnsi="Arial" w:cs="Arial"/>
          <w:sz w:val="20"/>
          <w:szCs w:val="20"/>
        </w:rPr>
      </w:pPr>
      <w:del w:id="625" w:author="Thar Adeleh" w:date="2024-08-25T13:32:00Z" w16du:dateUtc="2024-08-25T10:32:00Z">
        <w:r w:rsidDel="00BD333C">
          <w:rPr>
            <w:rFonts w:ascii="Arial" w:hAnsi="Arial" w:cs="Arial"/>
            <w:sz w:val="20"/>
            <w:szCs w:val="20"/>
          </w:rPr>
          <w:delText>Ahead:</w:delText>
        </w:r>
        <w:r w:rsidRPr="00040971" w:rsidDel="00BD333C">
          <w:rPr>
            <w:rFonts w:ascii="Arial" w:hAnsi="Arial" w:cs="Arial"/>
            <w:sz w:val="20"/>
            <w:szCs w:val="20"/>
          </w:rPr>
          <w:delText xml:space="preserve"> Teamwork</w:delText>
        </w:r>
      </w:del>
    </w:p>
    <w:p w14:paraId="5753B4B1" w14:textId="70BFC9E2" w:rsidR="006211ED" w:rsidRPr="00040971" w:rsidDel="00BD333C" w:rsidRDefault="006211ED" w:rsidP="005C7802">
      <w:pPr>
        <w:spacing w:after="0" w:line="240" w:lineRule="auto"/>
        <w:contextualSpacing/>
        <w:rPr>
          <w:del w:id="626" w:author="Thar Adeleh" w:date="2024-08-25T13:32:00Z" w16du:dateUtc="2024-08-25T10:32:00Z"/>
          <w:rFonts w:ascii="Arial" w:hAnsi="Arial" w:cs="Arial"/>
          <w:sz w:val="20"/>
          <w:szCs w:val="20"/>
        </w:rPr>
      </w:pPr>
      <w:del w:id="627" w:author="Thar Adeleh" w:date="2024-08-25T13:32:00Z" w16du:dateUtc="2024-08-25T10:32:00Z">
        <w:r w:rsidRPr="00040971" w:rsidDel="00BD333C">
          <w:rPr>
            <w:rFonts w:ascii="Arial" w:hAnsi="Arial" w:cs="Arial"/>
            <w:sz w:val="20"/>
            <w:szCs w:val="20"/>
          </w:rPr>
          <w:delText>Subject: Chapter 10</w:delText>
        </w:r>
      </w:del>
    </w:p>
    <w:p w14:paraId="4147C9FC" w14:textId="75AA1195" w:rsidR="006211ED" w:rsidDel="00BD333C" w:rsidRDefault="006211ED" w:rsidP="005C7802">
      <w:pPr>
        <w:spacing w:after="0" w:line="240" w:lineRule="auto"/>
        <w:contextualSpacing/>
        <w:rPr>
          <w:del w:id="628" w:author="Thar Adeleh" w:date="2024-08-25T13:32:00Z" w16du:dateUtc="2024-08-25T10:32:00Z"/>
          <w:rFonts w:ascii="Arial" w:hAnsi="Arial" w:cs="Arial"/>
          <w:sz w:val="20"/>
          <w:szCs w:val="20"/>
        </w:rPr>
      </w:pPr>
      <w:del w:id="629" w:author="Thar Adeleh" w:date="2024-08-25T13:32:00Z" w16du:dateUtc="2024-08-25T10:32:00Z">
        <w:r w:rsidDel="00BD333C">
          <w:rPr>
            <w:rFonts w:ascii="Arial" w:hAnsi="Arial" w:cs="Arial"/>
            <w:sz w:val="20"/>
            <w:szCs w:val="20"/>
          </w:rPr>
          <w:delText xml:space="preserve">Title: </w:delText>
        </w:r>
        <w:r w:rsidRPr="00D51555" w:rsidDel="00BD333C">
          <w:rPr>
            <w:rFonts w:ascii="Arial" w:hAnsi="Arial" w:cs="Arial"/>
            <w:sz w:val="20"/>
            <w:szCs w:val="20"/>
          </w:rPr>
          <w:delText>Work in Interprofessional Teams</w:delText>
        </w:r>
      </w:del>
    </w:p>
    <w:p w14:paraId="7A1CA0A9" w14:textId="556A4354" w:rsidR="006211ED" w:rsidRPr="00040971" w:rsidDel="00BD333C" w:rsidRDefault="006211ED" w:rsidP="005C7802">
      <w:pPr>
        <w:spacing w:after="0" w:line="240" w:lineRule="auto"/>
        <w:contextualSpacing/>
        <w:rPr>
          <w:del w:id="630" w:author="Thar Adeleh" w:date="2024-08-25T13:32:00Z" w16du:dateUtc="2024-08-25T10:32:00Z"/>
          <w:rFonts w:ascii="Arial" w:hAnsi="Arial" w:cs="Arial"/>
          <w:sz w:val="20"/>
          <w:szCs w:val="20"/>
        </w:rPr>
      </w:pPr>
      <w:del w:id="631" w:author="Thar Adeleh" w:date="2024-08-25T13:32:00Z" w16du:dateUtc="2024-08-25T10:32:00Z">
        <w:r w:rsidRPr="00040971" w:rsidDel="00BD333C">
          <w:rPr>
            <w:rFonts w:ascii="Arial" w:hAnsi="Arial" w:cs="Arial"/>
            <w:sz w:val="20"/>
            <w:szCs w:val="20"/>
          </w:rPr>
          <w:delText>Taxonomy: Analysis</w:delText>
        </w:r>
      </w:del>
    </w:p>
    <w:p w14:paraId="5B692320" w14:textId="68A5D690" w:rsidR="00DB784B" w:rsidRPr="005F2C8D" w:rsidDel="00BD333C" w:rsidRDefault="00DB784B" w:rsidP="005C7802">
      <w:pPr>
        <w:spacing w:after="0" w:line="240" w:lineRule="auto"/>
        <w:contextualSpacing/>
        <w:rPr>
          <w:del w:id="632" w:author="Thar Adeleh" w:date="2024-08-25T13:32:00Z" w16du:dateUtc="2024-08-25T10:32:00Z"/>
          <w:rFonts w:ascii="Arial" w:hAnsi="Arial" w:cs="Arial"/>
          <w:sz w:val="20"/>
          <w:szCs w:val="20"/>
        </w:rPr>
      </w:pPr>
    </w:p>
    <w:p w14:paraId="6B75703E" w14:textId="3D25457A" w:rsidR="00DB784B" w:rsidRPr="005F2C8D" w:rsidDel="00BD333C" w:rsidRDefault="00DB784B" w:rsidP="005C7802">
      <w:pPr>
        <w:spacing w:after="0" w:line="240" w:lineRule="auto"/>
        <w:contextualSpacing/>
        <w:rPr>
          <w:del w:id="633" w:author="Thar Adeleh" w:date="2024-08-25T13:32:00Z" w16du:dateUtc="2024-08-25T10:32:00Z"/>
          <w:rFonts w:ascii="Arial" w:hAnsi="Arial" w:cs="Arial"/>
          <w:sz w:val="20"/>
          <w:szCs w:val="20"/>
        </w:rPr>
      </w:pPr>
    </w:p>
    <w:p w14:paraId="135FF0C3" w14:textId="59E73A20" w:rsidR="00DB784B" w:rsidRPr="005F2C8D" w:rsidDel="00BD333C" w:rsidRDefault="00DB784B" w:rsidP="005C7802">
      <w:pPr>
        <w:spacing w:after="0" w:line="240" w:lineRule="auto"/>
        <w:contextualSpacing/>
        <w:rPr>
          <w:del w:id="634" w:author="Thar Adeleh" w:date="2024-08-25T13:32:00Z" w16du:dateUtc="2024-08-25T10:32:00Z"/>
          <w:rFonts w:ascii="Arial" w:hAnsi="Arial" w:cs="Arial"/>
          <w:b/>
          <w:color w:val="000000"/>
          <w:sz w:val="20"/>
          <w:szCs w:val="20"/>
          <w:u w:val="single"/>
        </w:rPr>
      </w:pPr>
    </w:p>
    <w:p w14:paraId="62A43497" w14:textId="012D6643" w:rsidR="00DB784B" w:rsidRPr="005F2C8D" w:rsidDel="00BD333C" w:rsidRDefault="00DB784B" w:rsidP="005C7802">
      <w:pPr>
        <w:spacing w:after="0" w:line="240" w:lineRule="auto"/>
        <w:contextualSpacing/>
        <w:rPr>
          <w:del w:id="635" w:author="Thar Adeleh" w:date="2024-08-25T13:32:00Z" w16du:dateUtc="2024-08-25T10:32:00Z"/>
          <w:rFonts w:ascii="Arial" w:hAnsi="Arial" w:cs="Arial"/>
          <w:sz w:val="20"/>
          <w:szCs w:val="20"/>
        </w:rPr>
      </w:pPr>
      <w:del w:id="636" w:author="Thar Adeleh" w:date="2024-08-25T13:32:00Z" w16du:dateUtc="2024-08-25T10:32:00Z">
        <w:r w:rsidDel="00BD333C">
          <w:rPr>
            <w:rFonts w:ascii="Arial" w:hAnsi="Arial" w:cs="Arial"/>
            <w:sz w:val="20"/>
            <w:szCs w:val="20"/>
          </w:rPr>
          <w:delText>20</w:delText>
        </w:r>
        <w:r w:rsidRPr="005F2C8D" w:rsidDel="00BD333C">
          <w:rPr>
            <w:rFonts w:ascii="Arial" w:hAnsi="Arial" w:cs="Arial"/>
            <w:sz w:val="20"/>
            <w:szCs w:val="20"/>
          </w:rPr>
          <w:delText>. Employing evidence-based practice requires:</w:delText>
        </w:r>
      </w:del>
    </w:p>
    <w:p w14:paraId="50827732" w14:textId="0C5ADF03" w:rsidR="00DB784B" w:rsidRPr="005F2C8D" w:rsidDel="00BD333C" w:rsidRDefault="00DB784B" w:rsidP="005C7802">
      <w:pPr>
        <w:spacing w:after="0" w:line="240" w:lineRule="auto"/>
        <w:contextualSpacing/>
        <w:rPr>
          <w:del w:id="637" w:author="Thar Adeleh" w:date="2024-08-25T13:32:00Z" w16du:dateUtc="2024-08-25T10:32:00Z"/>
          <w:rFonts w:ascii="Arial" w:hAnsi="Arial" w:cs="Arial"/>
          <w:sz w:val="20"/>
          <w:szCs w:val="20"/>
        </w:rPr>
      </w:pPr>
      <w:del w:id="638" w:author="Thar Adeleh" w:date="2024-08-25T13:32:00Z" w16du:dateUtc="2024-08-25T10:32:00Z">
        <w:r w:rsidDel="00BD333C">
          <w:rPr>
            <w:rFonts w:ascii="Arial" w:hAnsi="Arial" w:cs="Arial"/>
            <w:sz w:val="20"/>
            <w:szCs w:val="20"/>
          </w:rPr>
          <w:delText>A)</w:delText>
        </w:r>
        <w:r w:rsidRPr="005F2C8D" w:rsidDel="00BD333C">
          <w:rPr>
            <w:rFonts w:ascii="Arial" w:hAnsi="Arial" w:cs="Arial"/>
            <w:sz w:val="20"/>
            <w:szCs w:val="20"/>
          </w:rPr>
          <w:delText xml:space="preserve"> </w:delText>
        </w:r>
        <w:r w:rsidDel="00BD333C">
          <w:rPr>
            <w:rFonts w:ascii="Arial" w:hAnsi="Arial" w:cs="Arial"/>
            <w:sz w:val="20"/>
            <w:szCs w:val="20"/>
          </w:rPr>
          <w:delText>u</w:delText>
        </w:r>
        <w:r w:rsidRPr="005F2C8D" w:rsidDel="00BD333C">
          <w:rPr>
            <w:rFonts w:ascii="Arial" w:hAnsi="Arial" w:cs="Arial"/>
            <w:sz w:val="20"/>
            <w:szCs w:val="20"/>
          </w:rPr>
          <w:delText>se of expert opinion only</w:delText>
        </w:r>
        <w:r w:rsidDel="00BD333C">
          <w:rPr>
            <w:rFonts w:ascii="Arial" w:hAnsi="Arial" w:cs="Arial"/>
            <w:sz w:val="20"/>
            <w:szCs w:val="20"/>
          </w:rPr>
          <w:delText>.</w:delText>
        </w:r>
      </w:del>
    </w:p>
    <w:p w14:paraId="38239A0C" w14:textId="6AC080FE" w:rsidR="00DB784B" w:rsidRPr="005F2C8D" w:rsidDel="00BD333C" w:rsidRDefault="00DB784B" w:rsidP="005C7802">
      <w:pPr>
        <w:spacing w:after="0" w:line="240" w:lineRule="auto"/>
        <w:contextualSpacing/>
        <w:rPr>
          <w:del w:id="639" w:author="Thar Adeleh" w:date="2024-08-25T13:32:00Z" w16du:dateUtc="2024-08-25T10:32:00Z"/>
          <w:rFonts w:ascii="Arial" w:hAnsi="Arial" w:cs="Arial"/>
          <w:sz w:val="20"/>
          <w:szCs w:val="20"/>
        </w:rPr>
      </w:pPr>
      <w:del w:id="640" w:author="Thar Adeleh" w:date="2024-08-25T13:32:00Z" w16du:dateUtc="2024-08-25T10:32:00Z">
        <w:r w:rsidDel="00BD333C">
          <w:rPr>
            <w:rFonts w:ascii="Arial" w:hAnsi="Arial" w:cs="Arial"/>
            <w:sz w:val="20"/>
            <w:szCs w:val="20"/>
          </w:rPr>
          <w:delText>B)</w:delText>
        </w:r>
        <w:r w:rsidRPr="005F2C8D" w:rsidDel="00BD333C">
          <w:rPr>
            <w:rFonts w:ascii="Arial" w:hAnsi="Arial" w:cs="Arial"/>
            <w:sz w:val="20"/>
            <w:szCs w:val="20"/>
          </w:rPr>
          <w:delText xml:space="preserve"> </w:delText>
        </w:r>
        <w:r w:rsidDel="00BD333C">
          <w:rPr>
            <w:rFonts w:ascii="Arial" w:hAnsi="Arial" w:cs="Arial"/>
            <w:sz w:val="20"/>
            <w:szCs w:val="20"/>
          </w:rPr>
          <w:delText>u</w:delText>
        </w:r>
        <w:r w:rsidRPr="005F2C8D" w:rsidDel="00BD333C">
          <w:rPr>
            <w:rFonts w:ascii="Arial" w:hAnsi="Arial" w:cs="Arial"/>
            <w:sz w:val="20"/>
            <w:szCs w:val="20"/>
          </w:rPr>
          <w:delText>se of patient opinion only</w:delText>
        </w:r>
        <w:r w:rsidDel="00BD333C">
          <w:rPr>
            <w:rFonts w:ascii="Arial" w:hAnsi="Arial" w:cs="Arial"/>
            <w:sz w:val="20"/>
            <w:szCs w:val="20"/>
          </w:rPr>
          <w:delText>.</w:delText>
        </w:r>
      </w:del>
    </w:p>
    <w:p w14:paraId="48D992E1" w14:textId="6BAB3315" w:rsidR="00DB784B" w:rsidRPr="005F2C8D" w:rsidDel="00BD333C" w:rsidRDefault="00DB784B" w:rsidP="005C7802">
      <w:pPr>
        <w:spacing w:after="0" w:line="240" w:lineRule="auto"/>
        <w:contextualSpacing/>
        <w:rPr>
          <w:del w:id="641" w:author="Thar Adeleh" w:date="2024-08-25T13:32:00Z" w16du:dateUtc="2024-08-25T10:32:00Z"/>
          <w:rFonts w:ascii="Arial" w:hAnsi="Arial" w:cs="Arial"/>
          <w:sz w:val="20"/>
          <w:szCs w:val="20"/>
        </w:rPr>
      </w:pPr>
      <w:del w:id="642" w:author="Thar Adeleh" w:date="2024-08-25T13:32:00Z" w16du:dateUtc="2024-08-25T10:32:00Z">
        <w:r w:rsidDel="00BD333C">
          <w:rPr>
            <w:rFonts w:ascii="Arial" w:hAnsi="Arial" w:cs="Arial"/>
            <w:sz w:val="20"/>
            <w:szCs w:val="20"/>
          </w:rPr>
          <w:delText>C)</w:delText>
        </w:r>
        <w:r w:rsidRPr="005F2C8D" w:rsidDel="00BD333C">
          <w:rPr>
            <w:rFonts w:ascii="Arial" w:hAnsi="Arial" w:cs="Arial"/>
            <w:sz w:val="20"/>
            <w:szCs w:val="20"/>
          </w:rPr>
          <w:delText xml:space="preserve"> </w:delText>
        </w:r>
        <w:r w:rsidDel="00BD333C">
          <w:rPr>
            <w:rFonts w:ascii="Arial" w:hAnsi="Arial" w:cs="Arial"/>
            <w:sz w:val="20"/>
            <w:szCs w:val="20"/>
          </w:rPr>
          <w:delText>u</w:delText>
        </w:r>
        <w:r w:rsidRPr="005F2C8D" w:rsidDel="00BD333C">
          <w:rPr>
            <w:rFonts w:ascii="Arial" w:hAnsi="Arial" w:cs="Arial"/>
            <w:sz w:val="20"/>
            <w:szCs w:val="20"/>
          </w:rPr>
          <w:delText>se of research findings only</w:delText>
        </w:r>
        <w:r w:rsidDel="00BD333C">
          <w:rPr>
            <w:rFonts w:ascii="Arial" w:hAnsi="Arial" w:cs="Arial"/>
            <w:sz w:val="20"/>
            <w:szCs w:val="20"/>
          </w:rPr>
          <w:delText>.</w:delText>
        </w:r>
      </w:del>
    </w:p>
    <w:p w14:paraId="5DE49761" w14:textId="2BEEAB63" w:rsidR="00DB784B" w:rsidRPr="005F2C8D" w:rsidDel="00BD333C" w:rsidRDefault="00DB784B" w:rsidP="005C7802">
      <w:pPr>
        <w:spacing w:after="0" w:line="240" w:lineRule="auto"/>
        <w:contextualSpacing/>
        <w:rPr>
          <w:del w:id="643" w:author="Thar Adeleh" w:date="2024-08-25T13:32:00Z" w16du:dateUtc="2024-08-25T10:32:00Z"/>
          <w:rFonts w:ascii="Arial" w:hAnsi="Arial" w:cs="Arial"/>
          <w:sz w:val="20"/>
          <w:szCs w:val="20"/>
        </w:rPr>
      </w:pPr>
      <w:del w:id="644" w:author="Thar Adeleh" w:date="2024-08-25T13:32:00Z" w16du:dateUtc="2024-08-25T10:32:00Z">
        <w:r w:rsidDel="00BD333C">
          <w:rPr>
            <w:rFonts w:ascii="Arial" w:hAnsi="Arial" w:cs="Arial"/>
            <w:sz w:val="20"/>
            <w:szCs w:val="20"/>
          </w:rPr>
          <w:delText>D)</w:delText>
        </w:r>
        <w:r w:rsidRPr="005F2C8D" w:rsidDel="00BD333C">
          <w:rPr>
            <w:rFonts w:ascii="Arial" w:hAnsi="Arial" w:cs="Arial"/>
            <w:sz w:val="20"/>
            <w:szCs w:val="20"/>
          </w:rPr>
          <w:delText xml:space="preserve"> </w:delText>
        </w:r>
        <w:r w:rsidDel="00BD333C">
          <w:rPr>
            <w:rFonts w:ascii="Arial" w:hAnsi="Arial" w:cs="Arial"/>
            <w:sz w:val="20"/>
            <w:szCs w:val="20"/>
          </w:rPr>
          <w:delText>u</w:delText>
        </w:r>
        <w:r w:rsidRPr="005F2C8D" w:rsidDel="00BD333C">
          <w:rPr>
            <w:rFonts w:ascii="Arial" w:hAnsi="Arial" w:cs="Arial"/>
            <w:sz w:val="20"/>
            <w:szCs w:val="20"/>
          </w:rPr>
          <w:delText>se of research findings and patient preferences</w:delText>
        </w:r>
        <w:r w:rsidDel="00BD333C">
          <w:rPr>
            <w:rFonts w:ascii="Arial" w:hAnsi="Arial" w:cs="Arial"/>
            <w:sz w:val="20"/>
            <w:szCs w:val="20"/>
          </w:rPr>
          <w:delText>.</w:delText>
        </w:r>
      </w:del>
    </w:p>
    <w:p w14:paraId="259055AF" w14:textId="531D5CF4" w:rsidR="00DB784B" w:rsidRPr="005F2C8D" w:rsidDel="00BD333C" w:rsidRDefault="00DB784B" w:rsidP="005C7802">
      <w:pPr>
        <w:spacing w:after="0" w:line="240" w:lineRule="auto"/>
        <w:contextualSpacing/>
        <w:rPr>
          <w:del w:id="645" w:author="Thar Adeleh" w:date="2024-08-25T13:32:00Z" w16du:dateUtc="2024-08-25T10:32:00Z"/>
          <w:rFonts w:ascii="Arial" w:hAnsi="Arial" w:cs="Arial"/>
          <w:sz w:val="20"/>
          <w:szCs w:val="20"/>
        </w:rPr>
      </w:pPr>
      <w:del w:id="646" w:author="Thar Adeleh" w:date="2024-08-25T13:32:00Z" w16du:dateUtc="2024-08-25T10:32:00Z">
        <w:r w:rsidDel="00BD333C">
          <w:rPr>
            <w:rFonts w:ascii="Arial" w:hAnsi="Arial" w:cs="Arial"/>
            <w:sz w:val="20"/>
            <w:szCs w:val="20"/>
          </w:rPr>
          <w:delText>Ans: D</w:delText>
        </w:r>
      </w:del>
    </w:p>
    <w:p w14:paraId="2D33CE34" w14:textId="66043021" w:rsidR="00DB784B" w:rsidRPr="005F2C8D" w:rsidDel="00BD333C" w:rsidRDefault="00DB784B" w:rsidP="005C7802">
      <w:pPr>
        <w:spacing w:after="0" w:line="240" w:lineRule="auto"/>
        <w:contextualSpacing/>
        <w:rPr>
          <w:del w:id="647" w:author="Thar Adeleh" w:date="2024-08-25T13:32:00Z" w16du:dateUtc="2024-08-25T10:32:00Z"/>
          <w:rFonts w:ascii="Arial" w:hAnsi="Arial" w:cs="Arial"/>
          <w:sz w:val="20"/>
          <w:szCs w:val="20"/>
        </w:rPr>
      </w:pPr>
      <w:del w:id="648" w:author="Thar Adeleh" w:date="2024-08-25T13:32:00Z" w16du:dateUtc="2024-08-25T10:32:00Z">
        <w:r w:rsidRPr="005F2C8D" w:rsidDel="00BD333C">
          <w:rPr>
            <w:rFonts w:ascii="Arial" w:hAnsi="Arial" w:cs="Arial"/>
            <w:sz w:val="20"/>
            <w:szCs w:val="20"/>
          </w:rPr>
          <w:delText>Complexity: Moderate</w:delText>
        </w:r>
      </w:del>
    </w:p>
    <w:p w14:paraId="377A5A23" w14:textId="2D3E70B5" w:rsidR="00DB784B" w:rsidRPr="005F2C8D" w:rsidDel="00BD333C" w:rsidRDefault="00DB784B" w:rsidP="005C7802">
      <w:pPr>
        <w:spacing w:after="0" w:line="240" w:lineRule="auto"/>
        <w:contextualSpacing/>
        <w:rPr>
          <w:del w:id="649" w:author="Thar Adeleh" w:date="2024-08-25T13:32:00Z" w16du:dateUtc="2024-08-25T10:32:00Z"/>
          <w:rFonts w:ascii="Arial" w:hAnsi="Arial" w:cs="Arial"/>
          <w:sz w:val="20"/>
          <w:szCs w:val="20"/>
        </w:rPr>
      </w:pPr>
      <w:del w:id="650" w:author="Thar Adeleh" w:date="2024-08-25T13:32:00Z" w16du:dateUtc="2024-08-25T10:32:00Z">
        <w:r w:rsidDel="00BD333C">
          <w:rPr>
            <w:rFonts w:ascii="Arial" w:hAnsi="Arial" w:cs="Arial"/>
            <w:sz w:val="20"/>
            <w:szCs w:val="20"/>
          </w:rPr>
          <w:delText>Ahead:</w:delText>
        </w:r>
        <w:r w:rsidRPr="005F2C8D" w:rsidDel="00BD333C">
          <w:rPr>
            <w:rFonts w:ascii="Arial" w:hAnsi="Arial" w:cs="Arial"/>
            <w:sz w:val="20"/>
            <w:szCs w:val="20"/>
          </w:rPr>
          <w:delText xml:space="preserve"> The Core Competency: Employ Evidence-Based Practice</w:delText>
        </w:r>
      </w:del>
    </w:p>
    <w:p w14:paraId="6BE0C1DC" w14:textId="13C87B40" w:rsidR="00DB784B" w:rsidRPr="005F2C8D" w:rsidDel="00BD333C" w:rsidRDefault="00DB784B" w:rsidP="005C7802">
      <w:pPr>
        <w:spacing w:after="0" w:line="240" w:lineRule="auto"/>
        <w:contextualSpacing/>
        <w:rPr>
          <w:del w:id="651" w:author="Thar Adeleh" w:date="2024-08-25T13:32:00Z" w16du:dateUtc="2024-08-25T10:32:00Z"/>
          <w:rFonts w:ascii="Arial" w:hAnsi="Arial" w:cs="Arial"/>
          <w:sz w:val="20"/>
          <w:szCs w:val="20"/>
        </w:rPr>
      </w:pPr>
      <w:del w:id="652" w:author="Thar Adeleh" w:date="2024-08-25T13:32:00Z" w16du:dateUtc="2024-08-25T10:32:00Z">
        <w:r w:rsidRPr="005F2C8D" w:rsidDel="00BD333C">
          <w:rPr>
            <w:rFonts w:ascii="Arial" w:hAnsi="Arial" w:cs="Arial"/>
            <w:sz w:val="20"/>
            <w:szCs w:val="20"/>
          </w:rPr>
          <w:delText>Subject: Chapter 11</w:delText>
        </w:r>
      </w:del>
    </w:p>
    <w:p w14:paraId="287A0A43" w14:textId="1CD1F308" w:rsidR="00DB784B" w:rsidDel="00BD333C" w:rsidRDefault="00DB784B" w:rsidP="005C7802">
      <w:pPr>
        <w:spacing w:after="0" w:line="240" w:lineRule="auto"/>
        <w:contextualSpacing/>
        <w:rPr>
          <w:del w:id="653" w:author="Thar Adeleh" w:date="2024-08-25T13:32:00Z" w16du:dateUtc="2024-08-25T10:32:00Z"/>
          <w:rFonts w:ascii="Arial" w:hAnsi="Arial" w:cs="Arial"/>
          <w:sz w:val="20"/>
          <w:szCs w:val="20"/>
        </w:rPr>
      </w:pPr>
      <w:del w:id="654" w:author="Thar Adeleh" w:date="2024-08-25T13:32:00Z" w16du:dateUtc="2024-08-25T10:32:00Z">
        <w:r w:rsidDel="00BD333C">
          <w:rPr>
            <w:rFonts w:ascii="Arial" w:hAnsi="Arial" w:cs="Arial"/>
            <w:sz w:val="20"/>
            <w:szCs w:val="20"/>
          </w:rPr>
          <w:delText xml:space="preserve">Title: </w:delText>
        </w:r>
        <w:r w:rsidRPr="00CB2CFD" w:rsidDel="00BD333C">
          <w:rPr>
            <w:rFonts w:ascii="Arial" w:hAnsi="Arial" w:cs="Arial"/>
            <w:sz w:val="20"/>
            <w:szCs w:val="20"/>
          </w:rPr>
          <w:delText>Employ Evidence-Based Practice</w:delText>
        </w:r>
      </w:del>
    </w:p>
    <w:p w14:paraId="6CE87132" w14:textId="70C6B506" w:rsidR="00DB784B" w:rsidRPr="005F2C8D" w:rsidDel="00BD333C" w:rsidRDefault="00DB784B" w:rsidP="005C7802">
      <w:pPr>
        <w:spacing w:after="0" w:line="240" w:lineRule="auto"/>
        <w:contextualSpacing/>
        <w:rPr>
          <w:del w:id="655" w:author="Thar Adeleh" w:date="2024-08-25T13:32:00Z" w16du:dateUtc="2024-08-25T10:32:00Z"/>
          <w:rFonts w:ascii="Arial" w:hAnsi="Arial" w:cs="Arial"/>
          <w:sz w:val="20"/>
          <w:szCs w:val="20"/>
        </w:rPr>
      </w:pPr>
      <w:del w:id="656" w:author="Thar Adeleh" w:date="2024-08-25T13:32:00Z" w16du:dateUtc="2024-08-25T10:32:00Z">
        <w:r w:rsidRPr="005F2C8D" w:rsidDel="00BD333C">
          <w:rPr>
            <w:rFonts w:ascii="Arial" w:hAnsi="Arial" w:cs="Arial"/>
            <w:sz w:val="20"/>
            <w:szCs w:val="20"/>
          </w:rPr>
          <w:delText>Taxonomy: Application</w:delText>
        </w:r>
      </w:del>
    </w:p>
    <w:p w14:paraId="2C4B8898" w14:textId="121BA955" w:rsidR="00DB784B" w:rsidRPr="005F2C8D" w:rsidDel="00BD333C" w:rsidRDefault="00DB784B" w:rsidP="005C7802">
      <w:pPr>
        <w:spacing w:after="0" w:line="240" w:lineRule="auto"/>
        <w:contextualSpacing/>
        <w:rPr>
          <w:del w:id="657" w:author="Thar Adeleh" w:date="2024-08-25T13:32:00Z" w16du:dateUtc="2024-08-25T10:32:00Z"/>
          <w:rFonts w:ascii="Arial" w:hAnsi="Arial" w:cs="Arial"/>
          <w:b/>
          <w:sz w:val="20"/>
          <w:szCs w:val="20"/>
        </w:rPr>
      </w:pPr>
    </w:p>
    <w:p w14:paraId="68C40BC1" w14:textId="4A3BE8FC" w:rsidR="00DB784B" w:rsidDel="00BD333C" w:rsidRDefault="00DB784B" w:rsidP="005C7802">
      <w:pPr>
        <w:pStyle w:val="ListParagraph"/>
        <w:spacing w:after="0" w:line="240" w:lineRule="auto"/>
        <w:ind w:left="0"/>
        <w:rPr>
          <w:del w:id="658" w:author="Thar Adeleh" w:date="2024-08-25T13:32:00Z" w16du:dateUtc="2024-08-25T10:32:00Z"/>
          <w:rFonts w:ascii="Arial" w:hAnsi="Arial" w:cs="Arial"/>
          <w:sz w:val="20"/>
          <w:szCs w:val="20"/>
        </w:rPr>
      </w:pPr>
    </w:p>
    <w:p w14:paraId="4403D177" w14:textId="7765F3D8" w:rsidR="00DB784B" w:rsidRPr="005F2C8D" w:rsidDel="00BD333C" w:rsidRDefault="00DB784B" w:rsidP="005C7802">
      <w:pPr>
        <w:pStyle w:val="ListParagraph"/>
        <w:spacing w:after="0" w:line="240" w:lineRule="auto"/>
        <w:ind w:left="0"/>
        <w:rPr>
          <w:del w:id="659" w:author="Thar Adeleh" w:date="2024-08-25T13:32:00Z" w16du:dateUtc="2024-08-25T10:32:00Z"/>
          <w:rFonts w:ascii="Arial" w:hAnsi="Arial" w:cs="Arial"/>
          <w:sz w:val="20"/>
          <w:szCs w:val="20"/>
        </w:rPr>
      </w:pPr>
    </w:p>
    <w:p w14:paraId="6187A0B7" w14:textId="2D3831A1" w:rsidR="00DB784B" w:rsidRPr="005F2C8D" w:rsidDel="00BD333C" w:rsidRDefault="00DB784B" w:rsidP="005C7802">
      <w:pPr>
        <w:spacing w:after="0" w:line="240" w:lineRule="auto"/>
        <w:contextualSpacing/>
        <w:rPr>
          <w:del w:id="660" w:author="Thar Adeleh" w:date="2024-08-25T13:32:00Z" w16du:dateUtc="2024-08-25T10:32:00Z"/>
          <w:rFonts w:ascii="Arial" w:hAnsi="Arial" w:cs="Arial"/>
          <w:sz w:val="20"/>
          <w:szCs w:val="20"/>
        </w:rPr>
      </w:pPr>
      <w:del w:id="661" w:author="Thar Adeleh" w:date="2024-08-25T13:32:00Z" w16du:dateUtc="2024-08-25T10:32:00Z">
        <w:r w:rsidDel="00BD333C">
          <w:rPr>
            <w:rFonts w:ascii="Arial" w:hAnsi="Arial" w:cs="Arial"/>
            <w:sz w:val="20"/>
            <w:szCs w:val="20"/>
          </w:rPr>
          <w:delText>21</w:delText>
        </w:r>
        <w:r w:rsidRPr="005F2C8D" w:rsidDel="00BD333C">
          <w:rPr>
            <w:rFonts w:ascii="Arial" w:hAnsi="Arial" w:cs="Arial"/>
            <w:sz w:val="20"/>
            <w:szCs w:val="20"/>
          </w:rPr>
          <w:delText>. All nursing research requires a conceptual framework, which is derived from:</w:delText>
        </w:r>
      </w:del>
    </w:p>
    <w:p w14:paraId="2B2D6832" w14:textId="7627486A" w:rsidR="00DB784B" w:rsidRPr="005F2C8D" w:rsidDel="00BD333C" w:rsidRDefault="00DB784B" w:rsidP="005C7802">
      <w:pPr>
        <w:spacing w:after="0" w:line="240" w:lineRule="auto"/>
        <w:contextualSpacing/>
        <w:rPr>
          <w:del w:id="662" w:author="Thar Adeleh" w:date="2024-08-25T13:32:00Z" w16du:dateUtc="2024-08-25T10:32:00Z"/>
          <w:rFonts w:ascii="Arial" w:hAnsi="Arial" w:cs="Arial"/>
          <w:sz w:val="20"/>
          <w:szCs w:val="20"/>
        </w:rPr>
      </w:pPr>
      <w:del w:id="663" w:author="Thar Adeleh" w:date="2024-08-25T13:32:00Z" w16du:dateUtc="2024-08-25T10:32:00Z">
        <w:r w:rsidDel="00BD333C">
          <w:rPr>
            <w:rFonts w:ascii="Arial" w:hAnsi="Arial" w:cs="Arial"/>
            <w:sz w:val="20"/>
            <w:szCs w:val="20"/>
          </w:rPr>
          <w:delText>A)</w:delText>
        </w:r>
        <w:r w:rsidRPr="005F2C8D" w:rsidDel="00BD333C">
          <w:rPr>
            <w:rFonts w:ascii="Arial" w:hAnsi="Arial" w:cs="Arial"/>
            <w:sz w:val="20"/>
            <w:szCs w:val="20"/>
          </w:rPr>
          <w:delText xml:space="preserve"> </w:delText>
        </w:r>
        <w:r w:rsidDel="00BD333C">
          <w:rPr>
            <w:rFonts w:ascii="Arial" w:hAnsi="Arial" w:cs="Arial"/>
            <w:sz w:val="20"/>
            <w:szCs w:val="20"/>
          </w:rPr>
          <w:delText>a</w:delText>
        </w:r>
        <w:r w:rsidRPr="005F2C8D" w:rsidDel="00BD333C">
          <w:rPr>
            <w:rFonts w:ascii="Arial" w:hAnsi="Arial" w:cs="Arial"/>
            <w:sz w:val="20"/>
            <w:szCs w:val="20"/>
          </w:rPr>
          <w:delText>ny discipline to answer a nursing research question</w:delText>
        </w:r>
        <w:r w:rsidDel="00BD333C">
          <w:rPr>
            <w:rFonts w:ascii="Arial" w:hAnsi="Arial" w:cs="Arial"/>
            <w:sz w:val="20"/>
            <w:szCs w:val="20"/>
          </w:rPr>
          <w:delText>.</w:delText>
        </w:r>
      </w:del>
    </w:p>
    <w:p w14:paraId="0803063B" w14:textId="68D7141D" w:rsidR="00DB784B" w:rsidRPr="005F2C8D" w:rsidDel="00BD333C" w:rsidRDefault="00DB784B" w:rsidP="005C7802">
      <w:pPr>
        <w:spacing w:after="0" w:line="240" w:lineRule="auto"/>
        <w:contextualSpacing/>
        <w:rPr>
          <w:del w:id="664" w:author="Thar Adeleh" w:date="2024-08-25T13:32:00Z" w16du:dateUtc="2024-08-25T10:32:00Z"/>
          <w:rFonts w:ascii="Arial" w:hAnsi="Arial" w:cs="Arial"/>
          <w:sz w:val="20"/>
          <w:szCs w:val="20"/>
        </w:rPr>
      </w:pPr>
      <w:del w:id="665" w:author="Thar Adeleh" w:date="2024-08-25T13:32:00Z" w16du:dateUtc="2024-08-25T10:32:00Z">
        <w:r w:rsidDel="00BD333C">
          <w:rPr>
            <w:rFonts w:ascii="Arial" w:hAnsi="Arial" w:cs="Arial"/>
            <w:sz w:val="20"/>
            <w:szCs w:val="20"/>
          </w:rPr>
          <w:delText>B)</w:delText>
        </w:r>
        <w:r w:rsidRPr="005F2C8D" w:rsidDel="00BD333C">
          <w:rPr>
            <w:rFonts w:ascii="Arial" w:hAnsi="Arial" w:cs="Arial"/>
            <w:sz w:val="20"/>
            <w:szCs w:val="20"/>
          </w:rPr>
          <w:delText xml:space="preserve"> </w:delText>
        </w:r>
        <w:r w:rsidDel="00BD333C">
          <w:rPr>
            <w:rFonts w:ascii="Arial" w:hAnsi="Arial" w:cs="Arial"/>
            <w:sz w:val="20"/>
            <w:szCs w:val="20"/>
          </w:rPr>
          <w:delText>n</w:delText>
        </w:r>
        <w:r w:rsidRPr="005F2C8D" w:rsidDel="00BD333C">
          <w:rPr>
            <w:rFonts w:ascii="Arial" w:hAnsi="Arial" w:cs="Arial"/>
            <w:sz w:val="20"/>
            <w:szCs w:val="20"/>
          </w:rPr>
          <w:delText>ursing only to answer a nursing research question</w:delText>
        </w:r>
        <w:r w:rsidDel="00BD333C">
          <w:rPr>
            <w:rFonts w:ascii="Arial" w:hAnsi="Arial" w:cs="Arial"/>
            <w:sz w:val="20"/>
            <w:szCs w:val="20"/>
          </w:rPr>
          <w:delText>.</w:delText>
        </w:r>
      </w:del>
    </w:p>
    <w:p w14:paraId="7712C485" w14:textId="78E242B1" w:rsidR="00DB784B" w:rsidRPr="005F2C8D" w:rsidDel="00BD333C" w:rsidRDefault="00DB784B" w:rsidP="005C7802">
      <w:pPr>
        <w:spacing w:after="0" w:line="240" w:lineRule="auto"/>
        <w:contextualSpacing/>
        <w:rPr>
          <w:del w:id="666" w:author="Thar Adeleh" w:date="2024-08-25T13:32:00Z" w16du:dateUtc="2024-08-25T10:32:00Z"/>
          <w:rFonts w:ascii="Arial" w:hAnsi="Arial" w:cs="Arial"/>
          <w:sz w:val="20"/>
          <w:szCs w:val="20"/>
        </w:rPr>
      </w:pPr>
      <w:del w:id="667" w:author="Thar Adeleh" w:date="2024-08-25T13:32:00Z" w16du:dateUtc="2024-08-25T10:32:00Z">
        <w:r w:rsidDel="00BD333C">
          <w:rPr>
            <w:rFonts w:ascii="Arial" w:hAnsi="Arial" w:cs="Arial"/>
            <w:sz w:val="20"/>
            <w:szCs w:val="20"/>
          </w:rPr>
          <w:delText>C)</w:delText>
        </w:r>
        <w:r w:rsidRPr="005F2C8D" w:rsidDel="00BD333C">
          <w:rPr>
            <w:rFonts w:ascii="Arial" w:hAnsi="Arial" w:cs="Arial"/>
            <w:sz w:val="20"/>
            <w:szCs w:val="20"/>
          </w:rPr>
          <w:delText xml:space="preserve"> </w:delText>
        </w:r>
        <w:r w:rsidDel="00BD333C">
          <w:rPr>
            <w:rFonts w:ascii="Arial" w:hAnsi="Arial" w:cs="Arial"/>
            <w:sz w:val="20"/>
            <w:szCs w:val="20"/>
          </w:rPr>
          <w:delText>a</w:delText>
        </w:r>
        <w:r w:rsidRPr="005F2C8D" w:rsidDel="00BD333C">
          <w:rPr>
            <w:rFonts w:ascii="Arial" w:hAnsi="Arial" w:cs="Arial"/>
            <w:sz w:val="20"/>
            <w:szCs w:val="20"/>
          </w:rPr>
          <w:delText>n appropriate base to answer the research question</w:delText>
        </w:r>
        <w:r w:rsidDel="00BD333C">
          <w:rPr>
            <w:rFonts w:ascii="Arial" w:hAnsi="Arial" w:cs="Arial"/>
            <w:sz w:val="20"/>
            <w:szCs w:val="20"/>
          </w:rPr>
          <w:delText>.</w:delText>
        </w:r>
      </w:del>
    </w:p>
    <w:p w14:paraId="260A2046" w14:textId="0C650D8B" w:rsidR="00DB784B" w:rsidDel="00BD333C" w:rsidRDefault="00DB784B" w:rsidP="005C7802">
      <w:pPr>
        <w:spacing w:after="0" w:line="240" w:lineRule="auto"/>
        <w:contextualSpacing/>
        <w:rPr>
          <w:del w:id="668" w:author="Thar Adeleh" w:date="2024-08-25T13:32:00Z" w16du:dateUtc="2024-08-25T10:32:00Z"/>
          <w:rFonts w:ascii="Arial" w:hAnsi="Arial" w:cs="Arial"/>
          <w:sz w:val="20"/>
          <w:szCs w:val="20"/>
        </w:rPr>
      </w:pPr>
      <w:del w:id="669" w:author="Thar Adeleh" w:date="2024-08-25T13:32:00Z" w16du:dateUtc="2024-08-25T10:32:00Z">
        <w:r w:rsidDel="00BD333C">
          <w:rPr>
            <w:rFonts w:ascii="Arial" w:hAnsi="Arial" w:cs="Arial"/>
            <w:sz w:val="20"/>
            <w:szCs w:val="20"/>
          </w:rPr>
          <w:delText>D)</w:delText>
        </w:r>
        <w:r w:rsidRPr="005F2C8D" w:rsidDel="00BD333C">
          <w:rPr>
            <w:rFonts w:ascii="Arial" w:hAnsi="Arial" w:cs="Arial"/>
            <w:sz w:val="20"/>
            <w:szCs w:val="20"/>
          </w:rPr>
          <w:delText xml:space="preserve"> </w:delText>
        </w:r>
        <w:r w:rsidDel="00BD333C">
          <w:rPr>
            <w:rFonts w:ascii="Arial" w:hAnsi="Arial" w:cs="Arial"/>
            <w:sz w:val="20"/>
            <w:szCs w:val="20"/>
          </w:rPr>
          <w:delText>a</w:delText>
        </w:r>
        <w:r w:rsidRPr="005F2C8D" w:rsidDel="00BD333C">
          <w:rPr>
            <w:rFonts w:ascii="Arial" w:hAnsi="Arial" w:cs="Arial"/>
            <w:sz w:val="20"/>
            <w:szCs w:val="20"/>
          </w:rPr>
          <w:delText>n interdisciplinary approach to answer the research question</w:delText>
        </w:r>
        <w:r w:rsidDel="00BD333C">
          <w:rPr>
            <w:rFonts w:ascii="Arial" w:hAnsi="Arial" w:cs="Arial"/>
            <w:sz w:val="20"/>
            <w:szCs w:val="20"/>
          </w:rPr>
          <w:delText>.</w:delText>
        </w:r>
      </w:del>
    </w:p>
    <w:p w14:paraId="6D84DDF1" w14:textId="78B6897F" w:rsidR="00DB784B" w:rsidRPr="005F2C8D" w:rsidDel="00BD333C" w:rsidRDefault="00DB784B" w:rsidP="005C7802">
      <w:pPr>
        <w:spacing w:after="0" w:line="240" w:lineRule="auto"/>
        <w:contextualSpacing/>
        <w:rPr>
          <w:del w:id="670" w:author="Thar Adeleh" w:date="2024-08-25T13:32:00Z" w16du:dateUtc="2024-08-25T10:32:00Z"/>
          <w:rFonts w:ascii="Arial" w:hAnsi="Arial" w:cs="Arial"/>
          <w:sz w:val="20"/>
          <w:szCs w:val="20"/>
        </w:rPr>
      </w:pPr>
      <w:del w:id="671" w:author="Thar Adeleh" w:date="2024-08-25T13:32:00Z" w16du:dateUtc="2024-08-25T10:32:00Z">
        <w:r w:rsidDel="00BD333C">
          <w:rPr>
            <w:rFonts w:ascii="Arial" w:hAnsi="Arial" w:cs="Arial"/>
            <w:sz w:val="20"/>
            <w:szCs w:val="20"/>
          </w:rPr>
          <w:delText>Ans: C</w:delText>
        </w:r>
      </w:del>
    </w:p>
    <w:p w14:paraId="1D434F74" w14:textId="79072CE7" w:rsidR="00DB784B" w:rsidRPr="005F2C8D" w:rsidDel="00BD333C" w:rsidRDefault="00DB784B" w:rsidP="005C7802">
      <w:pPr>
        <w:spacing w:after="0" w:line="240" w:lineRule="auto"/>
        <w:contextualSpacing/>
        <w:rPr>
          <w:del w:id="672" w:author="Thar Adeleh" w:date="2024-08-25T13:32:00Z" w16du:dateUtc="2024-08-25T10:32:00Z"/>
          <w:rFonts w:ascii="Arial" w:hAnsi="Arial" w:cs="Arial"/>
          <w:sz w:val="20"/>
          <w:szCs w:val="20"/>
        </w:rPr>
      </w:pPr>
      <w:del w:id="673" w:author="Thar Adeleh" w:date="2024-08-25T13:32:00Z" w16du:dateUtc="2024-08-25T10:32:00Z">
        <w:r w:rsidRPr="005F2C8D" w:rsidDel="00BD333C">
          <w:rPr>
            <w:rFonts w:ascii="Arial" w:hAnsi="Arial" w:cs="Arial"/>
            <w:sz w:val="20"/>
            <w:szCs w:val="20"/>
          </w:rPr>
          <w:delText>Complexity: Difficult</w:delText>
        </w:r>
      </w:del>
    </w:p>
    <w:p w14:paraId="3A4BD402" w14:textId="6CA4A77F" w:rsidR="00DB784B" w:rsidRPr="005F2C8D" w:rsidDel="00BD333C" w:rsidRDefault="00DB784B" w:rsidP="005C7802">
      <w:pPr>
        <w:spacing w:after="0" w:line="240" w:lineRule="auto"/>
        <w:contextualSpacing/>
        <w:rPr>
          <w:del w:id="674" w:author="Thar Adeleh" w:date="2024-08-25T13:32:00Z" w16du:dateUtc="2024-08-25T10:32:00Z"/>
          <w:rFonts w:ascii="Arial" w:hAnsi="Arial" w:cs="Arial"/>
          <w:sz w:val="20"/>
          <w:szCs w:val="20"/>
        </w:rPr>
      </w:pPr>
      <w:del w:id="675" w:author="Thar Adeleh" w:date="2024-08-25T13:32:00Z" w16du:dateUtc="2024-08-25T10:32:00Z">
        <w:r w:rsidDel="00BD333C">
          <w:rPr>
            <w:rFonts w:ascii="Arial" w:hAnsi="Arial" w:cs="Arial"/>
            <w:sz w:val="20"/>
            <w:szCs w:val="20"/>
          </w:rPr>
          <w:delText>Ahead:</w:delText>
        </w:r>
        <w:r w:rsidRPr="005F2C8D" w:rsidDel="00BD333C">
          <w:rPr>
            <w:rFonts w:ascii="Arial" w:hAnsi="Arial" w:cs="Arial"/>
            <w:sz w:val="20"/>
            <w:szCs w:val="20"/>
          </w:rPr>
          <w:delText xml:space="preserve"> Nursing Research</w:delText>
        </w:r>
      </w:del>
    </w:p>
    <w:p w14:paraId="0A11136B" w14:textId="2B652F07" w:rsidR="00DB784B" w:rsidRPr="005F2C8D" w:rsidDel="00BD333C" w:rsidRDefault="00DB784B" w:rsidP="005C7802">
      <w:pPr>
        <w:spacing w:after="0" w:line="240" w:lineRule="auto"/>
        <w:contextualSpacing/>
        <w:rPr>
          <w:del w:id="676" w:author="Thar Adeleh" w:date="2024-08-25T13:32:00Z" w16du:dateUtc="2024-08-25T10:32:00Z"/>
          <w:rFonts w:ascii="Arial" w:hAnsi="Arial" w:cs="Arial"/>
          <w:sz w:val="20"/>
          <w:szCs w:val="20"/>
        </w:rPr>
      </w:pPr>
      <w:del w:id="677" w:author="Thar Adeleh" w:date="2024-08-25T13:32:00Z" w16du:dateUtc="2024-08-25T10:32:00Z">
        <w:r w:rsidRPr="005F2C8D" w:rsidDel="00BD333C">
          <w:rPr>
            <w:rFonts w:ascii="Arial" w:hAnsi="Arial" w:cs="Arial"/>
            <w:sz w:val="20"/>
            <w:szCs w:val="20"/>
          </w:rPr>
          <w:delText>Subject: Chapter 11</w:delText>
        </w:r>
      </w:del>
    </w:p>
    <w:p w14:paraId="4C22964F" w14:textId="020297C5" w:rsidR="00DB784B" w:rsidDel="00BD333C" w:rsidRDefault="00DB784B" w:rsidP="005C7802">
      <w:pPr>
        <w:spacing w:after="0" w:line="240" w:lineRule="auto"/>
        <w:contextualSpacing/>
        <w:rPr>
          <w:del w:id="678" w:author="Thar Adeleh" w:date="2024-08-25T13:32:00Z" w16du:dateUtc="2024-08-25T10:32:00Z"/>
          <w:rFonts w:ascii="Arial" w:hAnsi="Arial" w:cs="Arial"/>
          <w:sz w:val="20"/>
          <w:szCs w:val="20"/>
        </w:rPr>
      </w:pPr>
      <w:del w:id="679" w:author="Thar Adeleh" w:date="2024-08-25T13:32:00Z" w16du:dateUtc="2024-08-25T10:32:00Z">
        <w:r w:rsidDel="00BD333C">
          <w:rPr>
            <w:rFonts w:ascii="Arial" w:hAnsi="Arial" w:cs="Arial"/>
            <w:sz w:val="20"/>
            <w:szCs w:val="20"/>
          </w:rPr>
          <w:delText xml:space="preserve">Title: </w:delText>
        </w:r>
        <w:r w:rsidRPr="00CB2CFD" w:rsidDel="00BD333C">
          <w:rPr>
            <w:rFonts w:ascii="Arial" w:hAnsi="Arial" w:cs="Arial"/>
            <w:sz w:val="20"/>
            <w:szCs w:val="20"/>
          </w:rPr>
          <w:delText>Employ Evidence-Based Practice</w:delText>
        </w:r>
      </w:del>
    </w:p>
    <w:p w14:paraId="65ED3581" w14:textId="1F2D613D" w:rsidR="00DB784B" w:rsidRPr="005F2C8D" w:rsidDel="00BD333C" w:rsidRDefault="00DB784B" w:rsidP="005C7802">
      <w:pPr>
        <w:spacing w:after="0" w:line="240" w:lineRule="auto"/>
        <w:contextualSpacing/>
        <w:rPr>
          <w:del w:id="680" w:author="Thar Adeleh" w:date="2024-08-25T13:32:00Z" w16du:dateUtc="2024-08-25T10:32:00Z"/>
          <w:rFonts w:ascii="Arial" w:hAnsi="Arial" w:cs="Arial"/>
          <w:sz w:val="20"/>
          <w:szCs w:val="20"/>
        </w:rPr>
      </w:pPr>
      <w:del w:id="681" w:author="Thar Adeleh" w:date="2024-08-25T13:32:00Z" w16du:dateUtc="2024-08-25T10:32:00Z">
        <w:r w:rsidRPr="005F2C8D" w:rsidDel="00BD333C">
          <w:rPr>
            <w:rFonts w:ascii="Arial" w:hAnsi="Arial" w:cs="Arial"/>
            <w:sz w:val="20"/>
            <w:szCs w:val="20"/>
          </w:rPr>
          <w:delText xml:space="preserve">Taxonomy: </w:delText>
        </w:r>
        <w:r w:rsidDel="00BD333C">
          <w:rPr>
            <w:rFonts w:ascii="Arial" w:hAnsi="Arial" w:cs="Arial"/>
            <w:sz w:val="20"/>
            <w:szCs w:val="20"/>
          </w:rPr>
          <w:delText>Analysis</w:delText>
        </w:r>
      </w:del>
    </w:p>
    <w:p w14:paraId="7086245D" w14:textId="2AF8232C" w:rsidR="005C7802" w:rsidRPr="00B3627B" w:rsidDel="00BD333C" w:rsidRDefault="005C7802" w:rsidP="005C7802">
      <w:pPr>
        <w:spacing w:after="0" w:line="240" w:lineRule="auto"/>
        <w:contextualSpacing/>
        <w:rPr>
          <w:del w:id="682" w:author="Thar Adeleh" w:date="2024-08-25T13:32:00Z" w16du:dateUtc="2024-08-25T10:32:00Z"/>
          <w:rFonts w:ascii="Arial" w:hAnsi="Arial" w:cs="Arial"/>
          <w:sz w:val="20"/>
          <w:szCs w:val="20"/>
        </w:rPr>
      </w:pPr>
    </w:p>
    <w:p w14:paraId="652DF945" w14:textId="0C6A29CD" w:rsidR="005C7802" w:rsidRPr="00B3627B" w:rsidDel="00BD333C" w:rsidRDefault="005C7802" w:rsidP="005C7802">
      <w:pPr>
        <w:spacing w:after="0" w:line="240" w:lineRule="auto"/>
        <w:contextualSpacing/>
        <w:rPr>
          <w:del w:id="683" w:author="Thar Adeleh" w:date="2024-08-25T13:32:00Z" w16du:dateUtc="2024-08-25T10:32:00Z"/>
          <w:rFonts w:ascii="Arial" w:hAnsi="Arial" w:cs="Arial"/>
          <w:sz w:val="20"/>
          <w:szCs w:val="20"/>
        </w:rPr>
      </w:pPr>
    </w:p>
    <w:p w14:paraId="2FC0C514" w14:textId="5FD256A4" w:rsidR="005C7802" w:rsidRPr="00B3627B" w:rsidDel="00BD333C" w:rsidRDefault="005C7802" w:rsidP="005C7802">
      <w:pPr>
        <w:spacing w:after="0" w:line="240" w:lineRule="auto"/>
        <w:contextualSpacing/>
        <w:rPr>
          <w:del w:id="684" w:author="Thar Adeleh" w:date="2024-08-25T13:32:00Z" w16du:dateUtc="2024-08-25T10:32:00Z"/>
          <w:rFonts w:ascii="Arial" w:hAnsi="Arial" w:cs="Arial"/>
          <w:b/>
          <w:sz w:val="20"/>
          <w:szCs w:val="20"/>
        </w:rPr>
      </w:pPr>
    </w:p>
    <w:p w14:paraId="11555128" w14:textId="1B7777C2" w:rsidR="005C7802" w:rsidRPr="00B3627B" w:rsidDel="00BD333C" w:rsidRDefault="005C7802" w:rsidP="005C7802">
      <w:pPr>
        <w:spacing w:after="0" w:line="240" w:lineRule="auto"/>
        <w:contextualSpacing/>
        <w:rPr>
          <w:del w:id="685" w:author="Thar Adeleh" w:date="2024-08-25T13:32:00Z" w16du:dateUtc="2024-08-25T10:32:00Z"/>
          <w:rFonts w:ascii="Arial" w:hAnsi="Arial" w:cs="Arial"/>
          <w:sz w:val="20"/>
          <w:szCs w:val="20"/>
        </w:rPr>
      </w:pPr>
      <w:del w:id="686" w:author="Thar Adeleh" w:date="2024-08-25T13:32:00Z" w16du:dateUtc="2024-08-25T10:32:00Z">
        <w:r w:rsidDel="00BD333C">
          <w:rPr>
            <w:rFonts w:ascii="Arial" w:hAnsi="Arial" w:cs="Arial"/>
            <w:sz w:val="20"/>
            <w:szCs w:val="20"/>
          </w:rPr>
          <w:delText>22</w:delText>
        </w:r>
        <w:r w:rsidRPr="00B3627B" w:rsidDel="00BD333C">
          <w:rPr>
            <w:rFonts w:ascii="Arial" w:hAnsi="Arial" w:cs="Arial"/>
            <w:sz w:val="20"/>
            <w:szCs w:val="20"/>
          </w:rPr>
          <w:delText>. In the fall of 2007, the Centers for Medicare and Medicaid came out with a major change stating that it would not pay for preventable complications that occur in the hospital. Which of the following would be considered one of these complications?</w:delText>
        </w:r>
      </w:del>
    </w:p>
    <w:p w14:paraId="11172A8D" w14:textId="3D0936DC" w:rsidR="005C7802" w:rsidRPr="00B3627B" w:rsidDel="00BD333C" w:rsidRDefault="005C7802" w:rsidP="005C7802">
      <w:pPr>
        <w:spacing w:after="0" w:line="240" w:lineRule="auto"/>
        <w:contextualSpacing/>
        <w:rPr>
          <w:del w:id="687" w:author="Thar Adeleh" w:date="2024-08-25T13:32:00Z" w16du:dateUtc="2024-08-25T10:32:00Z"/>
          <w:rFonts w:ascii="Arial" w:hAnsi="Arial" w:cs="Arial"/>
          <w:sz w:val="20"/>
          <w:szCs w:val="20"/>
        </w:rPr>
      </w:pPr>
      <w:del w:id="688" w:author="Thar Adeleh" w:date="2024-08-25T13:32:00Z" w16du:dateUtc="2024-08-25T10:32:00Z">
        <w:r w:rsidRPr="00B3627B" w:rsidDel="00BD333C">
          <w:rPr>
            <w:rFonts w:ascii="Arial" w:hAnsi="Arial" w:cs="Arial"/>
            <w:sz w:val="20"/>
            <w:szCs w:val="20"/>
          </w:rPr>
          <w:delText>A) Dehydration</w:delText>
        </w:r>
      </w:del>
    </w:p>
    <w:p w14:paraId="40C80D7C" w14:textId="4A53247F" w:rsidR="005C7802" w:rsidRPr="00B3627B" w:rsidDel="00BD333C" w:rsidRDefault="005C7802" w:rsidP="005C7802">
      <w:pPr>
        <w:spacing w:after="0" w:line="240" w:lineRule="auto"/>
        <w:contextualSpacing/>
        <w:rPr>
          <w:del w:id="689" w:author="Thar Adeleh" w:date="2024-08-25T13:32:00Z" w16du:dateUtc="2024-08-25T10:32:00Z"/>
          <w:rFonts w:ascii="Arial" w:hAnsi="Arial" w:cs="Arial"/>
          <w:sz w:val="20"/>
          <w:szCs w:val="20"/>
        </w:rPr>
      </w:pPr>
      <w:del w:id="690" w:author="Thar Adeleh" w:date="2024-08-25T13:32:00Z" w16du:dateUtc="2024-08-25T10:32:00Z">
        <w:r w:rsidRPr="00B3627B" w:rsidDel="00BD333C">
          <w:rPr>
            <w:rFonts w:ascii="Arial" w:hAnsi="Arial" w:cs="Arial"/>
            <w:sz w:val="20"/>
            <w:szCs w:val="20"/>
          </w:rPr>
          <w:delText>B) Hospital-acquired decubiti</w:delText>
        </w:r>
      </w:del>
    </w:p>
    <w:p w14:paraId="55BA129B" w14:textId="48D1D776" w:rsidR="005C7802" w:rsidRPr="00B3627B" w:rsidDel="00BD333C" w:rsidRDefault="005C7802" w:rsidP="005C7802">
      <w:pPr>
        <w:spacing w:after="0" w:line="240" w:lineRule="auto"/>
        <w:contextualSpacing/>
        <w:rPr>
          <w:del w:id="691" w:author="Thar Adeleh" w:date="2024-08-25T13:32:00Z" w16du:dateUtc="2024-08-25T10:32:00Z"/>
          <w:rFonts w:ascii="Arial" w:hAnsi="Arial" w:cs="Arial"/>
          <w:sz w:val="20"/>
          <w:szCs w:val="20"/>
        </w:rPr>
      </w:pPr>
      <w:del w:id="692" w:author="Thar Adeleh" w:date="2024-08-25T13:32:00Z" w16du:dateUtc="2024-08-25T10:32:00Z">
        <w:r w:rsidRPr="00B3627B" w:rsidDel="00BD333C">
          <w:rPr>
            <w:rFonts w:ascii="Arial" w:hAnsi="Arial" w:cs="Arial"/>
            <w:sz w:val="20"/>
            <w:szCs w:val="20"/>
          </w:rPr>
          <w:delText>C) Sedation</w:delText>
        </w:r>
      </w:del>
    </w:p>
    <w:p w14:paraId="5E68A5DD" w14:textId="7C964352" w:rsidR="005C7802" w:rsidRPr="00B3627B" w:rsidDel="00BD333C" w:rsidRDefault="005C7802" w:rsidP="005C7802">
      <w:pPr>
        <w:spacing w:after="0" w:line="240" w:lineRule="auto"/>
        <w:contextualSpacing/>
        <w:rPr>
          <w:del w:id="693" w:author="Thar Adeleh" w:date="2024-08-25T13:32:00Z" w16du:dateUtc="2024-08-25T10:32:00Z"/>
          <w:rFonts w:ascii="Arial" w:hAnsi="Arial" w:cs="Arial"/>
          <w:sz w:val="20"/>
          <w:szCs w:val="20"/>
        </w:rPr>
      </w:pPr>
      <w:del w:id="694" w:author="Thar Adeleh" w:date="2024-08-25T13:32:00Z" w16du:dateUtc="2024-08-25T10:32:00Z">
        <w:r w:rsidRPr="00B3627B" w:rsidDel="00BD333C">
          <w:rPr>
            <w:rFonts w:ascii="Arial" w:hAnsi="Arial" w:cs="Arial"/>
            <w:sz w:val="20"/>
            <w:szCs w:val="20"/>
          </w:rPr>
          <w:delText>D) C-difficile</w:delText>
        </w:r>
      </w:del>
    </w:p>
    <w:p w14:paraId="6FAFFC27" w14:textId="7492AC08" w:rsidR="005C7802" w:rsidRPr="00B3627B" w:rsidDel="00BD333C" w:rsidRDefault="005C7802" w:rsidP="005C7802">
      <w:pPr>
        <w:spacing w:after="0" w:line="240" w:lineRule="auto"/>
        <w:contextualSpacing/>
        <w:rPr>
          <w:del w:id="695" w:author="Thar Adeleh" w:date="2024-08-25T13:32:00Z" w16du:dateUtc="2024-08-25T10:32:00Z"/>
          <w:rFonts w:ascii="Arial" w:hAnsi="Arial" w:cs="Arial"/>
          <w:sz w:val="20"/>
          <w:szCs w:val="20"/>
        </w:rPr>
      </w:pPr>
      <w:del w:id="696" w:author="Thar Adeleh" w:date="2024-08-25T13:32:00Z" w16du:dateUtc="2024-08-25T10:32:00Z">
        <w:r w:rsidRPr="00B3627B" w:rsidDel="00BD333C">
          <w:rPr>
            <w:rFonts w:ascii="Arial" w:hAnsi="Arial" w:cs="Arial"/>
            <w:sz w:val="20"/>
            <w:szCs w:val="20"/>
          </w:rPr>
          <w:delText>Ans: B</w:delText>
        </w:r>
      </w:del>
    </w:p>
    <w:p w14:paraId="4D696173" w14:textId="2E697CEC" w:rsidR="005C7802" w:rsidRPr="00B3627B" w:rsidDel="00BD333C" w:rsidRDefault="005C7802" w:rsidP="005C7802">
      <w:pPr>
        <w:spacing w:after="0" w:line="240" w:lineRule="auto"/>
        <w:contextualSpacing/>
        <w:rPr>
          <w:del w:id="697" w:author="Thar Adeleh" w:date="2024-08-25T13:32:00Z" w16du:dateUtc="2024-08-25T10:32:00Z"/>
          <w:rFonts w:ascii="Arial" w:hAnsi="Arial" w:cs="Arial"/>
          <w:sz w:val="20"/>
          <w:szCs w:val="20"/>
        </w:rPr>
      </w:pPr>
      <w:del w:id="698" w:author="Thar Adeleh" w:date="2024-08-25T13:32:00Z" w16du:dateUtc="2024-08-25T10:32:00Z">
        <w:r w:rsidRPr="00B3627B" w:rsidDel="00BD333C">
          <w:rPr>
            <w:rFonts w:ascii="Arial" w:hAnsi="Arial" w:cs="Arial"/>
            <w:sz w:val="20"/>
            <w:szCs w:val="20"/>
          </w:rPr>
          <w:delText>Complexity: Easy</w:delText>
        </w:r>
      </w:del>
    </w:p>
    <w:p w14:paraId="5ECC473A" w14:textId="7965CD9D" w:rsidR="005C7802" w:rsidRPr="00B3627B" w:rsidDel="00BD333C" w:rsidRDefault="005C7802" w:rsidP="005C7802">
      <w:pPr>
        <w:spacing w:after="0" w:line="240" w:lineRule="auto"/>
        <w:contextualSpacing/>
        <w:rPr>
          <w:del w:id="699" w:author="Thar Adeleh" w:date="2024-08-25T13:32:00Z" w16du:dateUtc="2024-08-25T10:32:00Z"/>
          <w:rFonts w:ascii="Arial" w:hAnsi="Arial" w:cs="Arial"/>
          <w:sz w:val="20"/>
          <w:szCs w:val="20"/>
        </w:rPr>
      </w:pPr>
      <w:del w:id="700" w:author="Thar Adeleh" w:date="2024-08-25T13:32:00Z" w16du:dateUtc="2024-08-25T10:32:00Z">
        <w:r w:rsidRPr="00B3627B" w:rsidDel="00BD333C">
          <w:rPr>
            <w:rFonts w:ascii="Arial" w:hAnsi="Arial" w:cs="Arial"/>
            <w:sz w:val="20"/>
            <w:szCs w:val="20"/>
          </w:rPr>
          <w:delText>Ahead: Safety in Health Care</w:delText>
        </w:r>
      </w:del>
    </w:p>
    <w:p w14:paraId="5DD55CBA" w14:textId="4F5E5953" w:rsidR="005C7802" w:rsidRPr="00B3627B" w:rsidDel="00BD333C" w:rsidRDefault="005C7802" w:rsidP="005C7802">
      <w:pPr>
        <w:spacing w:after="0" w:line="240" w:lineRule="auto"/>
        <w:contextualSpacing/>
        <w:rPr>
          <w:del w:id="701" w:author="Thar Adeleh" w:date="2024-08-25T13:32:00Z" w16du:dateUtc="2024-08-25T10:32:00Z"/>
          <w:rFonts w:ascii="Arial" w:hAnsi="Arial" w:cs="Arial"/>
          <w:sz w:val="20"/>
          <w:szCs w:val="20"/>
        </w:rPr>
      </w:pPr>
      <w:del w:id="702" w:author="Thar Adeleh" w:date="2024-08-25T13:32:00Z" w16du:dateUtc="2024-08-25T10:32:00Z">
        <w:r w:rsidRPr="00B3627B" w:rsidDel="00BD333C">
          <w:rPr>
            <w:rFonts w:ascii="Arial" w:hAnsi="Arial" w:cs="Arial"/>
            <w:sz w:val="20"/>
            <w:szCs w:val="20"/>
          </w:rPr>
          <w:delText>Subject: Chapter 12</w:delText>
        </w:r>
      </w:del>
    </w:p>
    <w:p w14:paraId="5D53318C" w14:textId="135D6F52" w:rsidR="005C7802" w:rsidRPr="00B3627B" w:rsidDel="00BD333C" w:rsidRDefault="005C7802" w:rsidP="005C7802">
      <w:pPr>
        <w:spacing w:after="0" w:line="240" w:lineRule="auto"/>
        <w:contextualSpacing/>
        <w:rPr>
          <w:del w:id="703" w:author="Thar Adeleh" w:date="2024-08-25T13:32:00Z" w16du:dateUtc="2024-08-25T10:32:00Z"/>
          <w:rFonts w:ascii="Arial" w:hAnsi="Arial" w:cs="Arial"/>
          <w:sz w:val="20"/>
          <w:szCs w:val="20"/>
        </w:rPr>
      </w:pPr>
      <w:del w:id="704" w:author="Thar Adeleh" w:date="2024-08-25T13:32:00Z" w16du:dateUtc="2024-08-25T10:32:00Z">
        <w:r w:rsidRPr="00B3627B" w:rsidDel="00BD333C">
          <w:rPr>
            <w:rFonts w:ascii="Arial" w:hAnsi="Arial" w:cs="Arial"/>
            <w:sz w:val="20"/>
            <w:szCs w:val="20"/>
          </w:rPr>
          <w:delText>Title: Apply Quality Improvement</w:delText>
        </w:r>
      </w:del>
    </w:p>
    <w:p w14:paraId="5BA0A9DD" w14:textId="29AECAE0" w:rsidR="005C7802" w:rsidRPr="00B3627B" w:rsidDel="00BD333C" w:rsidRDefault="005C7802" w:rsidP="005C7802">
      <w:pPr>
        <w:spacing w:after="0" w:line="240" w:lineRule="auto"/>
        <w:contextualSpacing/>
        <w:rPr>
          <w:del w:id="705" w:author="Thar Adeleh" w:date="2024-08-25T13:32:00Z" w16du:dateUtc="2024-08-25T10:32:00Z"/>
          <w:rFonts w:ascii="Arial" w:hAnsi="Arial" w:cs="Arial"/>
          <w:sz w:val="20"/>
          <w:szCs w:val="20"/>
        </w:rPr>
      </w:pPr>
      <w:del w:id="706" w:author="Thar Adeleh" w:date="2024-08-25T13:32:00Z" w16du:dateUtc="2024-08-25T10:32:00Z">
        <w:r w:rsidRPr="00B3627B" w:rsidDel="00BD333C">
          <w:rPr>
            <w:rFonts w:ascii="Arial" w:hAnsi="Arial" w:cs="Arial"/>
            <w:sz w:val="20"/>
            <w:szCs w:val="20"/>
          </w:rPr>
          <w:delText>Taxonomy: Recall</w:delText>
        </w:r>
      </w:del>
    </w:p>
    <w:p w14:paraId="3DA1739A" w14:textId="31A9C3ED" w:rsidR="005C7802" w:rsidRPr="005C7802" w:rsidDel="00BD333C" w:rsidRDefault="005C7802" w:rsidP="005C7802">
      <w:pPr>
        <w:spacing w:after="0" w:line="240" w:lineRule="auto"/>
        <w:contextualSpacing/>
        <w:rPr>
          <w:del w:id="707" w:author="Thar Adeleh" w:date="2024-08-25T13:32:00Z" w16du:dateUtc="2024-08-25T10:32:00Z"/>
          <w:rFonts w:ascii="Arial" w:hAnsi="Arial" w:cs="Arial"/>
          <w:b/>
          <w:sz w:val="20"/>
          <w:szCs w:val="20"/>
        </w:rPr>
      </w:pPr>
    </w:p>
    <w:p w14:paraId="75DCBF7F" w14:textId="58CE2FB1" w:rsidR="005C7802" w:rsidRPr="005C7802" w:rsidDel="00BD333C" w:rsidRDefault="005C7802" w:rsidP="005C7802">
      <w:pPr>
        <w:spacing w:after="0" w:line="240" w:lineRule="auto"/>
        <w:contextualSpacing/>
        <w:rPr>
          <w:del w:id="708" w:author="Thar Adeleh" w:date="2024-08-25T13:32:00Z" w16du:dateUtc="2024-08-25T10:32:00Z"/>
          <w:rFonts w:ascii="Arial" w:hAnsi="Arial" w:cs="Arial"/>
          <w:b/>
          <w:sz w:val="20"/>
          <w:szCs w:val="20"/>
        </w:rPr>
      </w:pPr>
    </w:p>
    <w:p w14:paraId="30AB6233" w14:textId="790875E9" w:rsidR="005C7802" w:rsidRPr="005C7802" w:rsidDel="00BD333C" w:rsidRDefault="005C7802" w:rsidP="005C7802">
      <w:pPr>
        <w:spacing w:after="0" w:line="240" w:lineRule="auto"/>
        <w:contextualSpacing/>
        <w:rPr>
          <w:del w:id="709" w:author="Thar Adeleh" w:date="2024-08-25T13:32:00Z" w16du:dateUtc="2024-08-25T10:32:00Z"/>
          <w:rFonts w:ascii="Arial" w:hAnsi="Arial" w:cs="Arial"/>
          <w:b/>
          <w:sz w:val="20"/>
          <w:szCs w:val="20"/>
        </w:rPr>
      </w:pPr>
    </w:p>
    <w:p w14:paraId="39E30A21" w14:textId="109355A3" w:rsidR="005C7802" w:rsidRPr="00B3627B" w:rsidDel="00BD333C" w:rsidRDefault="005C7802" w:rsidP="005C7802">
      <w:pPr>
        <w:spacing w:after="0" w:line="240" w:lineRule="auto"/>
        <w:contextualSpacing/>
        <w:rPr>
          <w:del w:id="710" w:author="Thar Adeleh" w:date="2024-08-25T13:32:00Z" w16du:dateUtc="2024-08-25T10:32:00Z"/>
          <w:rFonts w:ascii="Arial" w:hAnsi="Arial" w:cs="Arial"/>
          <w:sz w:val="20"/>
          <w:szCs w:val="20"/>
        </w:rPr>
      </w:pPr>
      <w:del w:id="711" w:author="Thar Adeleh" w:date="2024-08-25T13:32:00Z" w16du:dateUtc="2024-08-25T10:32:00Z">
        <w:r w:rsidRPr="00B3627B" w:rsidDel="00BD333C">
          <w:rPr>
            <w:rFonts w:ascii="Arial" w:hAnsi="Arial" w:cs="Arial"/>
            <w:sz w:val="20"/>
            <w:szCs w:val="20"/>
          </w:rPr>
          <w:delText>2</w:delText>
        </w:r>
        <w:r w:rsidDel="00BD333C">
          <w:rPr>
            <w:rFonts w:ascii="Arial" w:hAnsi="Arial" w:cs="Arial"/>
            <w:sz w:val="20"/>
            <w:szCs w:val="20"/>
          </w:rPr>
          <w:delText>3</w:delText>
        </w:r>
        <w:r w:rsidRPr="00B3627B" w:rsidDel="00BD333C">
          <w:rPr>
            <w:rFonts w:ascii="Arial" w:hAnsi="Arial" w:cs="Arial"/>
            <w:sz w:val="20"/>
            <w:szCs w:val="20"/>
          </w:rPr>
          <w:delText>. Situations that include repeated diagnostic tests or a change in the plan of care because of adverse reactions relate to which type of costs?</w:delText>
        </w:r>
      </w:del>
    </w:p>
    <w:p w14:paraId="56087864" w14:textId="5AD3FC7E" w:rsidR="005C7802" w:rsidRPr="00B3627B" w:rsidDel="00BD333C" w:rsidRDefault="005C7802" w:rsidP="005C7802">
      <w:pPr>
        <w:spacing w:after="0" w:line="240" w:lineRule="auto"/>
        <w:contextualSpacing/>
        <w:rPr>
          <w:del w:id="712" w:author="Thar Adeleh" w:date="2024-08-25T13:32:00Z" w16du:dateUtc="2024-08-25T10:32:00Z"/>
          <w:rFonts w:ascii="Arial" w:hAnsi="Arial" w:cs="Arial"/>
          <w:sz w:val="20"/>
          <w:szCs w:val="20"/>
        </w:rPr>
      </w:pPr>
      <w:del w:id="713" w:author="Thar Adeleh" w:date="2024-08-25T13:32:00Z" w16du:dateUtc="2024-08-25T10:32:00Z">
        <w:r w:rsidRPr="00B3627B" w:rsidDel="00BD333C">
          <w:rPr>
            <w:rFonts w:ascii="Arial" w:hAnsi="Arial" w:cs="Arial"/>
            <w:sz w:val="20"/>
            <w:szCs w:val="20"/>
          </w:rPr>
          <w:delText>A) Opportunity costs</w:delText>
        </w:r>
      </w:del>
    </w:p>
    <w:p w14:paraId="1DFF7D74" w14:textId="054291A9" w:rsidR="005C7802" w:rsidRPr="00B3627B" w:rsidDel="00BD333C" w:rsidRDefault="005C7802" w:rsidP="005C7802">
      <w:pPr>
        <w:spacing w:after="0" w:line="240" w:lineRule="auto"/>
        <w:contextualSpacing/>
        <w:rPr>
          <w:del w:id="714" w:author="Thar Adeleh" w:date="2024-08-25T13:32:00Z" w16du:dateUtc="2024-08-25T10:32:00Z"/>
          <w:rFonts w:ascii="Arial" w:hAnsi="Arial" w:cs="Arial"/>
          <w:b/>
          <w:sz w:val="20"/>
          <w:szCs w:val="20"/>
        </w:rPr>
      </w:pPr>
      <w:del w:id="715" w:author="Thar Adeleh" w:date="2024-08-25T13:32:00Z" w16du:dateUtc="2024-08-25T10:32:00Z">
        <w:r w:rsidRPr="00B3627B" w:rsidDel="00BD333C">
          <w:rPr>
            <w:rFonts w:ascii="Arial" w:hAnsi="Arial" w:cs="Arial"/>
            <w:sz w:val="20"/>
            <w:szCs w:val="20"/>
          </w:rPr>
          <w:delText>B) Operation costs</w:delText>
        </w:r>
      </w:del>
    </w:p>
    <w:p w14:paraId="6D7C9EE8" w14:textId="14978824" w:rsidR="005C7802" w:rsidRPr="00B3627B" w:rsidDel="00BD333C" w:rsidRDefault="005C7802" w:rsidP="005C7802">
      <w:pPr>
        <w:spacing w:after="0" w:line="240" w:lineRule="auto"/>
        <w:contextualSpacing/>
        <w:rPr>
          <w:del w:id="716" w:author="Thar Adeleh" w:date="2024-08-25T13:32:00Z" w16du:dateUtc="2024-08-25T10:32:00Z"/>
          <w:rFonts w:ascii="Arial" w:hAnsi="Arial" w:cs="Arial"/>
          <w:b/>
          <w:sz w:val="20"/>
          <w:szCs w:val="20"/>
        </w:rPr>
      </w:pPr>
      <w:del w:id="717" w:author="Thar Adeleh" w:date="2024-08-25T13:32:00Z" w16du:dateUtc="2024-08-25T10:32:00Z">
        <w:r w:rsidRPr="00B3627B" w:rsidDel="00BD333C">
          <w:rPr>
            <w:rFonts w:ascii="Arial" w:hAnsi="Arial" w:cs="Arial"/>
            <w:sz w:val="20"/>
            <w:szCs w:val="20"/>
          </w:rPr>
          <w:delText>C) Safety costs</w:delText>
        </w:r>
      </w:del>
    </w:p>
    <w:p w14:paraId="60E92D54" w14:textId="2344B226" w:rsidR="005C7802" w:rsidRPr="00B3627B" w:rsidDel="00BD333C" w:rsidRDefault="005C7802" w:rsidP="005C7802">
      <w:pPr>
        <w:spacing w:after="0" w:line="240" w:lineRule="auto"/>
        <w:contextualSpacing/>
        <w:rPr>
          <w:del w:id="718" w:author="Thar Adeleh" w:date="2024-08-25T13:32:00Z" w16du:dateUtc="2024-08-25T10:32:00Z"/>
          <w:rFonts w:ascii="Arial" w:hAnsi="Arial" w:cs="Arial"/>
          <w:sz w:val="20"/>
          <w:szCs w:val="20"/>
        </w:rPr>
      </w:pPr>
      <w:del w:id="719" w:author="Thar Adeleh" w:date="2024-08-25T13:32:00Z" w16du:dateUtc="2024-08-25T10:32:00Z">
        <w:r w:rsidRPr="00B3627B" w:rsidDel="00BD333C">
          <w:rPr>
            <w:rFonts w:ascii="Arial" w:hAnsi="Arial" w:cs="Arial"/>
            <w:sz w:val="20"/>
            <w:szCs w:val="20"/>
          </w:rPr>
          <w:delText>D) Insurance costs</w:delText>
        </w:r>
      </w:del>
    </w:p>
    <w:p w14:paraId="6C7CE3E0" w14:textId="6293E986" w:rsidR="005C7802" w:rsidRPr="00B3627B" w:rsidDel="00BD333C" w:rsidRDefault="005C7802" w:rsidP="005C7802">
      <w:pPr>
        <w:spacing w:after="0" w:line="240" w:lineRule="auto"/>
        <w:contextualSpacing/>
        <w:rPr>
          <w:del w:id="720" w:author="Thar Adeleh" w:date="2024-08-25T13:32:00Z" w16du:dateUtc="2024-08-25T10:32:00Z"/>
          <w:rFonts w:ascii="Arial" w:hAnsi="Arial" w:cs="Arial"/>
          <w:sz w:val="20"/>
          <w:szCs w:val="20"/>
        </w:rPr>
      </w:pPr>
      <w:del w:id="721" w:author="Thar Adeleh" w:date="2024-08-25T13:32:00Z" w16du:dateUtc="2024-08-25T10:32:00Z">
        <w:r w:rsidRPr="00B3627B" w:rsidDel="00BD333C">
          <w:rPr>
            <w:rFonts w:ascii="Arial" w:hAnsi="Arial" w:cs="Arial"/>
            <w:sz w:val="20"/>
            <w:szCs w:val="20"/>
          </w:rPr>
          <w:delText>Ans: A</w:delText>
        </w:r>
      </w:del>
    </w:p>
    <w:p w14:paraId="0E3F0BF4" w14:textId="4CEDA052" w:rsidR="005C7802" w:rsidRPr="00B3627B" w:rsidDel="00BD333C" w:rsidRDefault="005C7802" w:rsidP="005C7802">
      <w:pPr>
        <w:spacing w:after="0" w:line="240" w:lineRule="auto"/>
        <w:contextualSpacing/>
        <w:rPr>
          <w:del w:id="722" w:author="Thar Adeleh" w:date="2024-08-25T13:32:00Z" w16du:dateUtc="2024-08-25T10:32:00Z"/>
          <w:rFonts w:ascii="Arial" w:hAnsi="Arial" w:cs="Arial"/>
          <w:sz w:val="20"/>
          <w:szCs w:val="20"/>
        </w:rPr>
      </w:pPr>
      <w:del w:id="723" w:author="Thar Adeleh" w:date="2024-08-25T13:32:00Z" w16du:dateUtc="2024-08-25T10:32:00Z">
        <w:r w:rsidRPr="00B3627B" w:rsidDel="00BD333C">
          <w:rPr>
            <w:rFonts w:ascii="Arial" w:hAnsi="Arial" w:cs="Arial"/>
            <w:sz w:val="20"/>
            <w:szCs w:val="20"/>
          </w:rPr>
          <w:delText>Complexity: Moderate</w:delText>
        </w:r>
      </w:del>
    </w:p>
    <w:p w14:paraId="23BA419F" w14:textId="636AB1D3" w:rsidR="005C7802" w:rsidRPr="00B3627B" w:rsidDel="00BD333C" w:rsidRDefault="005C7802" w:rsidP="005C7802">
      <w:pPr>
        <w:spacing w:after="0" w:line="240" w:lineRule="auto"/>
        <w:contextualSpacing/>
        <w:rPr>
          <w:del w:id="724" w:author="Thar Adeleh" w:date="2024-08-25T13:32:00Z" w16du:dateUtc="2024-08-25T10:32:00Z"/>
          <w:rFonts w:ascii="Arial" w:hAnsi="Arial" w:cs="Arial"/>
          <w:sz w:val="20"/>
          <w:szCs w:val="20"/>
        </w:rPr>
      </w:pPr>
      <w:del w:id="725" w:author="Thar Adeleh" w:date="2024-08-25T13:32:00Z" w16du:dateUtc="2024-08-25T10:32:00Z">
        <w:r w:rsidRPr="00B3627B" w:rsidDel="00BD333C">
          <w:rPr>
            <w:rFonts w:ascii="Arial" w:hAnsi="Arial" w:cs="Arial"/>
            <w:sz w:val="20"/>
            <w:szCs w:val="20"/>
          </w:rPr>
          <w:delText>Ahead: Safety in Health Care</w:delText>
        </w:r>
      </w:del>
    </w:p>
    <w:p w14:paraId="3B742A28" w14:textId="779A5828" w:rsidR="005C7802" w:rsidRPr="00B3627B" w:rsidDel="00BD333C" w:rsidRDefault="005C7802" w:rsidP="005C7802">
      <w:pPr>
        <w:spacing w:after="0" w:line="240" w:lineRule="auto"/>
        <w:contextualSpacing/>
        <w:rPr>
          <w:del w:id="726" w:author="Thar Adeleh" w:date="2024-08-25T13:32:00Z" w16du:dateUtc="2024-08-25T10:32:00Z"/>
          <w:rFonts w:ascii="Arial" w:hAnsi="Arial" w:cs="Arial"/>
          <w:sz w:val="20"/>
          <w:szCs w:val="20"/>
        </w:rPr>
      </w:pPr>
      <w:del w:id="727" w:author="Thar Adeleh" w:date="2024-08-25T13:32:00Z" w16du:dateUtc="2024-08-25T10:32:00Z">
        <w:r w:rsidRPr="00B3627B" w:rsidDel="00BD333C">
          <w:rPr>
            <w:rFonts w:ascii="Arial" w:hAnsi="Arial" w:cs="Arial"/>
            <w:sz w:val="20"/>
            <w:szCs w:val="20"/>
          </w:rPr>
          <w:delText>Subject: Chapter 12</w:delText>
        </w:r>
      </w:del>
    </w:p>
    <w:p w14:paraId="72821F9D" w14:textId="44AB4A53" w:rsidR="005C7802" w:rsidRPr="00B3627B" w:rsidDel="00BD333C" w:rsidRDefault="005C7802" w:rsidP="005C7802">
      <w:pPr>
        <w:spacing w:after="0" w:line="240" w:lineRule="auto"/>
        <w:contextualSpacing/>
        <w:rPr>
          <w:del w:id="728" w:author="Thar Adeleh" w:date="2024-08-25T13:32:00Z" w16du:dateUtc="2024-08-25T10:32:00Z"/>
          <w:rFonts w:ascii="Arial" w:hAnsi="Arial" w:cs="Arial"/>
          <w:sz w:val="20"/>
          <w:szCs w:val="20"/>
        </w:rPr>
      </w:pPr>
      <w:del w:id="729" w:author="Thar Adeleh" w:date="2024-08-25T13:32:00Z" w16du:dateUtc="2024-08-25T10:32:00Z">
        <w:r w:rsidRPr="00B3627B" w:rsidDel="00BD333C">
          <w:rPr>
            <w:rFonts w:ascii="Arial" w:hAnsi="Arial" w:cs="Arial"/>
            <w:sz w:val="20"/>
            <w:szCs w:val="20"/>
          </w:rPr>
          <w:delText>Title: Apply Quality Improvement</w:delText>
        </w:r>
      </w:del>
    </w:p>
    <w:p w14:paraId="0503B722" w14:textId="49D906A3" w:rsidR="005C7802" w:rsidRPr="00B3627B" w:rsidDel="00BD333C" w:rsidRDefault="005C7802" w:rsidP="005C7802">
      <w:pPr>
        <w:spacing w:after="0" w:line="240" w:lineRule="auto"/>
        <w:contextualSpacing/>
        <w:rPr>
          <w:del w:id="730" w:author="Thar Adeleh" w:date="2024-08-25T13:32:00Z" w16du:dateUtc="2024-08-25T10:32:00Z"/>
          <w:rFonts w:ascii="Arial" w:hAnsi="Arial" w:cs="Arial"/>
          <w:sz w:val="20"/>
          <w:szCs w:val="20"/>
        </w:rPr>
      </w:pPr>
      <w:del w:id="731" w:author="Thar Adeleh" w:date="2024-08-25T13:32:00Z" w16du:dateUtc="2024-08-25T10:32:00Z">
        <w:r w:rsidRPr="00B3627B" w:rsidDel="00BD333C">
          <w:rPr>
            <w:rFonts w:ascii="Arial" w:hAnsi="Arial" w:cs="Arial"/>
            <w:sz w:val="20"/>
            <w:szCs w:val="20"/>
          </w:rPr>
          <w:delText>Taxonomy: Analysis</w:delText>
        </w:r>
      </w:del>
    </w:p>
    <w:p w14:paraId="18747871" w14:textId="25E06A44" w:rsidR="00241833" w:rsidRPr="00217020" w:rsidDel="00BD333C" w:rsidRDefault="00241833" w:rsidP="00241833">
      <w:pPr>
        <w:spacing w:after="0" w:line="240" w:lineRule="auto"/>
        <w:contextualSpacing/>
        <w:rPr>
          <w:del w:id="732" w:author="Thar Adeleh" w:date="2024-08-25T13:32:00Z" w16du:dateUtc="2024-08-25T10:32:00Z"/>
          <w:rFonts w:ascii="Arial" w:hAnsi="Arial" w:cs="Arial"/>
          <w:sz w:val="20"/>
          <w:szCs w:val="20"/>
        </w:rPr>
      </w:pPr>
    </w:p>
    <w:p w14:paraId="473D58A6" w14:textId="2D597E62" w:rsidR="00241833" w:rsidRPr="00217020" w:rsidDel="00BD333C" w:rsidRDefault="00241833" w:rsidP="00241833">
      <w:pPr>
        <w:spacing w:after="0" w:line="240" w:lineRule="auto"/>
        <w:contextualSpacing/>
        <w:rPr>
          <w:del w:id="733" w:author="Thar Adeleh" w:date="2024-08-25T13:32:00Z" w16du:dateUtc="2024-08-25T10:32:00Z"/>
          <w:rFonts w:ascii="Arial" w:hAnsi="Arial" w:cs="Arial"/>
          <w:sz w:val="20"/>
          <w:szCs w:val="20"/>
        </w:rPr>
      </w:pPr>
    </w:p>
    <w:p w14:paraId="177EAABB" w14:textId="5D523A9C" w:rsidR="00241833" w:rsidRPr="00217020" w:rsidDel="00BD333C" w:rsidRDefault="00241833" w:rsidP="00241833">
      <w:pPr>
        <w:spacing w:after="0" w:line="240" w:lineRule="auto"/>
        <w:contextualSpacing/>
        <w:rPr>
          <w:del w:id="734" w:author="Thar Adeleh" w:date="2024-08-25T13:32:00Z" w16du:dateUtc="2024-08-25T10:32:00Z"/>
          <w:rFonts w:ascii="Arial" w:hAnsi="Arial" w:cs="Arial"/>
          <w:b/>
          <w:color w:val="000000"/>
          <w:sz w:val="20"/>
          <w:szCs w:val="20"/>
          <w:u w:val="single"/>
        </w:rPr>
      </w:pPr>
    </w:p>
    <w:p w14:paraId="716873EA" w14:textId="281CF871" w:rsidR="00241833" w:rsidRPr="00217020" w:rsidDel="00BD333C" w:rsidRDefault="00241833" w:rsidP="00241833">
      <w:pPr>
        <w:spacing w:after="0" w:line="240" w:lineRule="auto"/>
        <w:contextualSpacing/>
        <w:rPr>
          <w:del w:id="735" w:author="Thar Adeleh" w:date="2024-08-25T13:32:00Z" w16du:dateUtc="2024-08-25T10:32:00Z"/>
          <w:rFonts w:ascii="Arial" w:hAnsi="Arial" w:cs="Arial"/>
          <w:sz w:val="20"/>
          <w:szCs w:val="20"/>
        </w:rPr>
      </w:pPr>
      <w:del w:id="736" w:author="Thar Adeleh" w:date="2024-08-25T13:32:00Z" w16du:dateUtc="2024-08-25T10:32:00Z">
        <w:r w:rsidDel="00BD333C">
          <w:rPr>
            <w:rFonts w:ascii="Arial" w:hAnsi="Arial" w:cs="Arial"/>
            <w:sz w:val="20"/>
            <w:szCs w:val="20"/>
          </w:rPr>
          <w:delText>24</w:delText>
        </w:r>
        <w:r w:rsidRPr="00217020" w:rsidDel="00BD333C">
          <w:rPr>
            <w:rFonts w:ascii="Arial" w:hAnsi="Arial" w:cs="Arial"/>
            <w:sz w:val="20"/>
            <w:szCs w:val="20"/>
          </w:rPr>
          <w:delText>. Informatics is the use of technology to:</w:delText>
        </w:r>
      </w:del>
    </w:p>
    <w:p w14:paraId="4F33C9C0" w14:textId="55652AB0" w:rsidR="00241833" w:rsidRPr="00217020" w:rsidDel="00BD333C" w:rsidRDefault="00241833" w:rsidP="00241833">
      <w:pPr>
        <w:spacing w:after="0" w:line="240" w:lineRule="auto"/>
        <w:contextualSpacing/>
        <w:rPr>
          <w:del w:id="737" w:author="Thar Adeleh" w:date="2024-08-25T13:32:00Z" w16du:dateUtc="2024-08-25T10:32:00Z"/>
          <w:rFonts w:ascii="Arial" w:hAnsi="Arial" w:cs="Arial"/>
          <w:sz w:val="20"/>
          <w:szCs w:val="20"/>
        </w:rPr>
      </w:pPr>
      <w:del w:id="738" w:author="Thar Adeleh" w:date="2024-08-25T13:32:00Z" w16du:dateUtc="2024-08-25T10:32:00Z">
        <w:r w:rsidDel="00BD333C">
          <w:rPr>
            <w:rFonts w:ascii="Arial" w:hAnsi="Arial" w:cs="Arial"/>
            <w:sz w:val="20"/>
            <w:szCs w:val="20"/>
          </w:rPr>
          <w:delText>A)</w:delText>
        </w:r>
        <w:r w:rsidRPr="00217020" w:rsidDel="00BD333C">
          <w:rPr>
            <w:rFonts w:ascii="Arial" w:hAnsi="Arial" w:cs="Arial"/>
            <w:sz w:val="20"/>
            <w:szCs w:val="20"/>
          </w:rPr>
          <w:delText xml:space="preserve"> </w:delText>
        </w:r>
        <w:r w:rsidDel="00BD333C">
          <w:rPr>
            <w:rFonts w:ascii="Arial" w:hAnsi="Arial" w:cs="Arial"/>
            <w:sz w:val="20"/>
            <w:szCs w:val="20"/>
          </w:rPr>
          <w:delText>d</w:delText>
        </w:r>
        <w:r w:rsidRPr="00217020" w:rsidDel="00BD333C">
          <w:rPr>
            <w:rFonts w:ascii="Arial" w:hAnsi="Arial" w:cs="Arial"/>
            <w:sz w:val="20"/>
            <w:szCs w:val="20"/>
          </w:rPr>
          <w:delText>ose medications</w:delText>
        </w:r>
        <w:r w:rsidDel="00BD333C">
          <w:rPr>
            <w:rFonts w:ascii="Arial" w:hAnsi="Arial" w:cs="Arial"/>
            <w:sz w:val="20"/>
            <w:szCs w:val="20"/>
          </w:rPr>
          <w:delText>.</w:delText>
        </w:r>
      </w:del>
    </w:p>
    <w:p w14:paraId="10CF9A67" w14:textId="54C4A49C" w:rsidR="00241833" w:rsidRPr="00217020" w:rsidDel="00BD333C" w:rsidRDefault="00241833" w:rsidP="00241833">
      <w:pPr>
        <w:spacing w:after="0" w:line="240" w:lineRule="auto"/>
        <w:contextualSpacing/>
        <w:rPr>
          <w:del w:id="739" w:author="Thar Adeleh" w:date="2024-08-25T13:32:00Z" w16du:dateUtc="2024-08-25T10:32:00Z"/>
          <w:rFonts w:ascii="Arial" w:hAnsi="Arial" w:cs="Arial"/>
          <w:sz w:val="20"/>
          <w:szCs w:val="20"/>
        </w:rPr>
      </w:pPr>
      <w:del w:id="740" w:author="Thar Adeleh" w:date="2024-08-25T13:32:00Z" w16du:dateUtc="2024-08-25T10:32:00Z">
        <w:r w:rsidDel="00BD333C">
          <w:rPr>
            <w:rFonts w:ascii="Arial" w:hAnsi="Arial" w:cs="Arial"/>
            <w:sz w:val="20"/>
            <w:szCs w:val="20"/>
          </w:rPr>
          <w:delText>B)</w:delText>
        </w:r>
        <w:r w:rsidRPr="00217020" w:rsidDel="00BD333C">
          <w:rPr>
            <w:rFonts w:ascii="Arial" w:hAnsi="Arial" w:cs="Arial"/>
            <w:sz w:val="20"/>
            <w:szCs w:val="20"/>
          </w:rPr>
          <w:delText xml:space="preserve"> </w:delText>
        </w:r>
        <w:r w:rsidDel="00BD333C">
          <w:rPr>
            <w:rFonts w:ascii="Arial" w:hAnsi="Arial" w:cs="Arial"/>
            <w:sz w:val="20"/>
            <w:szCs w:val="20"/>
          </w:rPr>
          <w:delText>p</w:delText>
        </w:r>
        <w:r w:rsidRPr="00217020" w:rsidDel="00BD333C">
          <w:rPr>
            <w:rFonts w:ascii="Arial" w:hAnsi="Arial" w:cs="Arial"/>
            <w:sz w:val="20"/>
            <w:szCs w:val="20"/>
          </w:rPr>
          <w:delText>revent errors</w:delText>
        </w:r>
        <w:r w:rsidDel="00BD333C">
          <w:rPr>
            <w:rFonts w:ascii="Arial" w:hAnsi="Arial" w:cs="Arial"/>
            <w:sz w:val="20"/>
            <w:szCs w:val="20"/>
          </w:rPr>
          <w:delText>.</w:delText>
        </w:r>
      </w:del>
    </w:p>
    <w:p w14:paraId="0763181F" w14:textId="484DBB04" w:rsidR="00241833" w:rsidRPr="00217020" w:rsidDel="00BD333C" w:rsidRDefault="00241833" w:rsidP="00241833">
      <w:pPr>
        <w:spacing w:after="0" w:line="240" w:lineRule="auto"/>
        <w:contextualSpacing/>
        <w:rPr>
          <w:del w:id="741" w:author="Thar Adeleh" w:date="2024-08-25T13:32:00Z" w16du:dateUtc="2024-08-25T10:32:00Z"/>
          <w:rFonts w:ascii="Arial" w:hAnsi="Arial" w:cs="Arial"/>
          <w:sz w:val="20"/>
          <w:szCs w:val="20"/>
        </w:rPr>
      </w:pPr>
      <w:del w:id="742" w:author="Thar Adeleh" w:date="2024-08-25T13:32:00Z" w16du:dateUtc="2024-08-25T10:32:00Z">
        <w:r w:rsidDel="00BD333C">
          <w:rPr>
            <w:rFonts w:ascii="Arial" w:hAnsi="Arial" w:cs="Arial"/>
            <w:sz w:val="20"/>
            <w:szCs w:val="20"/>
          </w:rPr>
          <w:delText>C)</w:delText>
        </w:r>
        <w:r w:rsidRPr="00217020" w:rsidDel="00BD333C">
          <w:rPr>
            <w:rFonts w:ascii="Arial" w:hAnsi="Arial" w:cs="Arial"/>
            <w:sz w:val="20"/>
            <w:szCs w:val="20"/>
          </w:rPr>
          <w:delText xml:space="preserve"> support all internal decisions</w:delText>
        </w:r>
        <w:r w:rsidDel="00BD333C">
          <w:rPr>
            <w:rFonts w:ascii="Arial" w:hAnsi="Arial" w:cs="Arial"/>
            <w:sz w:val="20"/>
            <w:szCs w:val="20"/>
          </w:rPr>
          <w:delText>.</w:delText>
        </w:r>
      </w:del>
    </w:p>
    <w:p w14:paraId="7FA1014C" w14:textId="3B152ADA" w:rsidR="00241833" w:rsidRPr="00217020" w:rsidDel="00BD333C" w:rsidRDefault="00241833" w:rsidP="00241833">
      <w:pPr>
        <w:spacing w:after="0" w:line="240" w:lineRule="auto"/>
        <w:contextualSpacing/>
        <w:rPr>
          <w:del w:id="743" w:author="Thar Adeleh" w:date="2024-08-25T13:32:00Z" w16du:dateUtc="2024-08-25T10:32:00Z"/>
          <w:rFonts w:ascii="Arial" w:hAnsi="Arial" w:cs="Arial"/>
          <w:sz w:val="20"/>
          <w:szCs w:val="20"/>
        </w:rPr>
      </w:pPr>
      <w:del w:id="744" w:author="Thar Adeleh" w:date="2024-08-25T13:32:00Z" w16du:dateUtc="2024-08-25T10:32:00Z">
        <w:r w:rsidDel="00BD333C">
          <w:rPr>
            <w:rFonts w:ascii="Arial" w:hAnsi="Arial" w:cs="Arial"/>
            <w:sz w:val="20"/>
            <w:szCs w:val="20"/>
          </w:rPr>
          <w:delText>D)</w:delText>
        </w:r>
        <w:r w:rsidRPr="00217020" w:rsidDel="00BD333C">
          <w:rPr>
            <w:rFonts w:ascii="Arial" w:hAnsi="Arial" w:cs="Arial"/>
            <w:sz w:val="20"/>
            <w:szCs w:val="20"/>
          </w:rPr>
          <w:delText xml:space="preserve"> </w:delText>
        </w:r>
        <w:r w:rsidDel="00BD333C">
          <w:rPr>
            <w:rFonts w:ascii="Arial" w:hAnsi="Arial" w:cs="Arial"/>
            <w:sz w:val="20"/>
            <w:szCs w:val="20"/>
          </w:rPr>
          <w:delText>m</w:delText>
        </w:r>
        <w:r w:rsidRPr="00217020" w:rsidDel="00BD333C">
          <w:rPr>
            <w:rFonts w:ascii="Arial" w:hAnsi="Arial" w:cs="Arial"/>
            <w:sz w:val="20"/>
            <w:szCs w:val="20"/>
          </w:rPr>
          <w:delText>aintain confidentiality</w:delText>
        </w:r>
        <w:r w:rsidDel="00BD333C">
          <w:rPr>
            <w:rFonts w:ascii="Arial" w:hAnsi="Arial" w:cs="Arial"/>
            <w:sz w:val="20"/>
            <w:szCs w:val="20"/>
          </w:rPr>
          <w:delText>.</w:delText>
        </w:r>
      </w:del>
    </w:p>
    <w:p w14:paraId="5EBBCEF9" w14:textId="4D6A04AC" w:rsidR="00241833" w:rsidRPr="00217020" w:rsidDel="00BD333C" w:rsidRDefault="00241833" w:rsidP="00241833">
      <w:pPr>
        <w:spacing w:after="0" w:line="240" w:lineRule="auto"/>
        <w:contextualSpacing/>
        <w:rPr>
          <w:del w:id="745" w:author="Thar Adeleh" w:date="2024-08-25T13:32:00Z" w16du:dateUtc="2024-08-25T10:32:00Z"/>
          <w:rFonts w:ascii="Arial" w:hAnsi="Arial" w:cs="Arial"/>
          <w:sz w:val="20"/>
          <w:szCs w:val="20"/>
        </w:rPr>
      </w:pPr>
      <w:del w:id="746" w:author="Thar Adeleh" w:date="2024-08-25T13:32:00Z" w16du:dateUtc="2024-08-25T10:32:00Z">
        <w:r w:rsidRPr="00217020" w:rsidDel="00BD333C">
          <w:rPr>
            <w:rFonts w:ascii="Arial" w:hAnsi="Arial" w:cs="Arial"/>
            <w:sz w:val="20"/>
            <w:szCs w:val="20"/>
          </w:rPr>
          <w:delText xml:space="preserve">Ans: </w:delText>
        </w:r>
        <w:r w:rsidDel="00BD333C">
          <w:rPr>
            <w:rFonts w:ascii="Arial" w:hAnsi="Arial" w:cs="Arial"/>
            <w:sz w:val="20"/>
            <w:szCs w:val="20"/>
          </w:rPr>
          <w:delText>B</w:delText>
        </w:r>
        <w:r w:rsidRPr="00217020" w:rsidDel="00BD333C">
          <w:rPr>
            <w:rFonts w:ascii="Arial" w:hAnsi="Arial" w:cs="Arial"/>
            <w:sz w:val="20"/>
            <w:szCs w:val="20"/>
          </w:rPr>
          <w:delText xml:space="preserve"> </w:delText>
        </w:r>
      </w:del>
    </w:p>
    <w:p w14:paraId="660004CA" w14:textId="4048A0D6" w:rsidR="00241833" w:rsidRPr="00217020" w:rsidDel="00BD333C" w:rsidRDefault="00241833" w:rsidP="00241833">
      <w:pPr>
        <w:spacing w:after="0" w:line="240" w:lineRule="auto"/>
        <w:contextualSpacing/>
        <w:rPr>
          <w:del w:id="747" w:author="Thar Adeleh" w:date="2024-08-25T13:32:00Z" w16du:dateUtc="2024-08-25T10:32:00Z"/>
          <w:rFonts w:ascii="Arial" w:hAnsi="Arial" w:cs="Arial"/>
          <w:sz w:val="20"/>
          <w:szCs w:val="20"/>
        </w:rPr>
      </w:pPr>
      <w:del w:id="748" w:author="Thar Adeleh" w:date="2024-08-25T13:32:00Z" w16du:dateUtc="2024-08-25T10:32:00Z">
        <w:r w:rsidRPr="00217020" w:rsidDel="00BD333C">
          <w:rPr>
            <w:rFonts w:ascii="Arial" w:hAnsi="Arial" w:cs="Arial"/>
            <w:sz w:val="20"/>
            <w:szCs w:val="20"/>
          </w:rPr>
          <w:delText>Complexity: Moderate</w:delText>
        </w:r>
      </w:del>
    </w:p>
    <w:p w14:paraId="29C4AD86" w14:textId="7704E6FD" w:rsidR="00241833" w:rsidRPr="00217020" w:rsidDel="00BD333C" w:rsidRDefault="00241833" w:rsidP="00241833">
      <w:pPr>
        <w:spacing w:after="0" w:line="240" w:lineRule="auto"/>
        <w:contextualSpacing/>
        <w:rPr>
          <w:del w:id="749" w:author="Thar Adeleh" w:date="2024-08-25T13:32:00Z" w16du:dateUtc="2024-08-25T10:32:00Z"/>
          <w:rFonts w:ascii="Arial" w:hAnsi="Arial" w:cs="Arial"/>
          <w:sz w:val="20"/>
          <w:szCs w:val="20"/>
        </w:rPr>
      </w:pPr>
      <w:del w:id="750" w:author="Thar Adeleh" w:date="2024-08-25T13:32:00Z" w16du:dateUtc="2024-08-25T10:32:00Z">
        <w:r w:rsidDel="00BD333C">
          <w:rPr>
            <w:rFonts w:ascii="Arial" w:hAnsi="Arial" w:cs="Arial"/>
            <w:sz w:val="20"/>
            <w:szCs w:val="20"/>
          </w:rPr>
          <w:delText>Ahead:</w:delText>
        </w:r>
        <w:r w:rsidRPr="00217020" w:rsidDel="00BD333C">
          <w:rPr>
            <w:rFonts w:ascii="Arial" w:hAnsi="Arial" w:cs="Arial"/>
            <w:sz w:val="20"/>
            <w:szCs w:val="20"/>
          </w:rPr>
          <w:delText xml:space="preserve"> Informatics</w:delText>
        </w:r>
      </w:del>
    </w:p>
    <w:p w14:paraId="7941B5FB" w14:textId="36182087" w:rsidR="00241833" w:rsidRPr="00217020" w:rsidDel="00BD333C" w:rsidRDefault="00241833" w:rsidP="00241833">
      <w:pPr>
        <w:spacing w:after="0" w:line="240" w:lineRule="auto"/>
        <w:contextualSpacing/>
        <w:rPr>
          <w:del w:id="751" w:author="Thar Adeleh" w:date="2024-08-25T13:32:00Z" w16du:dateUtc="2024-08-25T10:32:00Z"/>
          <w:rFonts w:ascii="Arial" w:hAnsi="Arial" w:cs="Arial"/>
          <w:sz w:val="20"/>
          <w:szCs w:val="20"/>
        </w:rPr>
      </w:pPr>
      <w:del w:id="752" w:author="Thar Adeleh" w:date="2024-08-25T13:32:00Z" w16du:dateUtc="2024-08-25T10:32:00Z">
        <w:r w:rsidRPr="00217020" w:rsidDel="00BD333C">
          <w:rPr>
            <w:rFonts w:ascii="Arial" w:hAnsi="Arial" w:cs="Arial"/>
            <w:sz w:val="20"/>
            <w:szCs w:val="20"/>
          </w:rPr>
          <w:delText>Subject: Chapter 13</w:delText>
        </w:r>
      </w:del>
    </w:p>
    <w:p w14:paraId="68EF6940" w14:textId="4DD2F92C" w:rsidR="00241833" w:rsidDel="00BD333C" w:rsidRDefault="00241833" w:rsidP="00241833">
      <w:pPr>
        <w:spacing w:after="0" w:line="240" w:lineRule="auto"/>
        <w:contextualSpacing/>
        <w:rPr>
          <w:del w:id="753" w:author="Thar Adeleh" w:date="2024-08-25T13:32:00Z" w16du:dateUtc="2024-08-25T10:32:00Z"/>
          <w:rFonts w:ascii="Arial" w:hAnsi="Arial" w:cs="Arial"/>
          <w:sz w:val="20"/>
          <w:szCs w:val="20"/>
        </w:rPr>
      </w:pPr>
      <w:del w:id="754" w:author="Thar Adeleh" w:date="2024-08-25T13:32:00Z" w16du:dateUtc="2024-08-25T10:32:00Z">
        <w:r w:rsidDel="00BD333C">
          <w:rPr>
            <w:rFonts w:ascii="Arial" w:hAnsi="Arial" w:cs="Arial"/>
            <w:sz w:val="20"/>
            <w:szCs w:val="20"/>
          </w:rPr>
          <w:delText xml:space="preserve">Title: </w:delText>
        </w:r>
        <w:r w:rsidRPr="00BC6C60" w:rsidDel="00BD333C">
          <w:rPr>
            <w:rFonts w:ascii="Arial" w:hAnsi="Arial" w:cs="Arial"/>
            <w:sz w:val="20"/>
            <w:szCs w:val="20"/>
          </w:rPr>
          <w:delText>Utilize Informatics</w:delText>
        </w:r>
      </w:del>
    </w:p>
    <w:p w14:paraId="43A59AE2" w14:textId="75831515" w:rsidR="00241833" w:rsidRPr="00217020" w:rsidDel="00BD333C" w:rsidRDefault="00241833" w:rsidP="00241833">
      <w:pPr>
        <w:spacing w:after="0" w:line="240" w:lineRule="auto"/>
        <w:contextualSpacing/>
        <w:rPr>
          <w:del w:id="755" w:author="Thar Adeleh" w:date="2024-08-25T13:32:00Z" w16du:dateUtc="2024-08-25T10:32:00Z"/>
          <w:rFonts w:ascii="Arial" w:hAnsi="Arial" w:cs="Arial"/>
          <w:sz w:val="20"/>
          <w:szCs w:val="20"/>
        </w:rPr>
      </w:pPr>
      <w:del w:id="756" w:author="Thar Adeleh" w:date="2024-08-25T13:32:00Z" w16du:dateUtc="2024-08-25T10:32:00Z">
        <w:r w:rsidRPr="00217020" w:rsidDel="00BD333C">
          <w:rPr>
            <w:rFonts w:ascii="Arial" w:hAnsi="Arial" w:cs="Arial"/>
            <w:sz w:val="20"/>
            <w:szCs w:val="20"/>
          </w:rPr>
          <w:delText>Taxonomy: Application</w:delText>
        </w:r>
      </w:del>
    </w:p>
    <w:p w14:paraId="4333B9C0" w14:textId="40CCC2C9" w:rsidR="00241833" w:rsidDel="00BD333C" w:rsidRDefault="00241833" w:rsidP="00241833">
      <w:pPr>
        <w:pStyle w:val="ListParagraph"/>
        <w:spacing w:after="0" w:line="240" w:lineRule="auto"/>
        <w:ind w:left="0"/>
        <w:rPr>
          <w:del w:id="757" w:author="Thar Adeleh" w:date="2024-08-25T13:32:00Z" w16du:dateUtc="2024-08-25T10:32:00Z"/>
          <w:rFonts w:ascii="Arial" w:hAnsi="Arial" w:cs="Arial"/>
          <w:b/>
          <w:sz w:val="20"/>
          <w:szCs w:val="20"/>
        </w:rPr>
      </w:pPr>
    </w:p>
    <w:p w14:paraId="3269D8F0" w14:textId="0A59721D" w:rsidR="00241833" w:rsidDel="00BD333C" w:rsidRDefault="00241833" w:rsidP="00241833">
      <w:pPr>
        <w:pStyle w:val="ListParagraph"/>
        <w:spacing w:after="0" w:line="240" w:lineRule="auto"/>
        <w:ind w:left="0"/>
        <w:rPr>
          <w:del w:id="758" w:author="Thar Adeleh" w:date="2024-08-25T13:32:00Z" w16du:dateUtc="2024-08-25T10:32:00Z"/>
          <w:rFonts w:ascii="Arial" w:hAnsi="Arial" w:cs="Arial"/>
          <w:b/>
          <w:sz w:val="20"/>
          <w:szCs w:val="20"/>
        </w:rPr>
      </w:pPr>
    </w:p>
    <w:p w14:paraId="21B42F07" w14:textId="247B74E4" w:rsidR="00241833" w:rsidRPr="00217020" w:rsidDel="00BD333C" w:rsidRDefault="00241833" w:rsidP="00241833">
      <w:pPr>
        <w:pStyle w:val="ListParagraph"/>
        <w:spacing w:after="0" w:line="240" w:lineRule="auto"/>
        <w:ind w:left="0"/>
        <w:rPr>
          <w:del w:id="759" w:author="Thar Adeleh" w:date="2024-08-25T13:32:00Z" w16du:dateUtc="2024-08-25T10:32:00Z"/>
          <w:rFonts w:ascii="Arial" w:hAnsi="Arial" w:cs="Arial"/>
          <w:b/>
          <w:sz w:val="20"/>
          <w:szCs w:val="20"/>
        </w:rPr>
      </w:pPr>
    </w:p>
    <w:p w14:paraId="187CF018" w14:textId="095E7E30" w:rsidR="00241833" w:rsidRPr="00217020" w:rsidDel="00BD333C" w:rsidRDefault="00241833" w:rsidP="00241833">
      <w:pPr>
        <w:spacing w:after="0" w:line="240" w:lineRule="auto"/>
        <w:contextualSpacing/>
        <w:rPr>
          <w:del w:id="760" w:author="Thar Adeleh" w:date="2024-08-25T13:32:00Z" w16du:dateUtc="2024-08-25T10:32:00Z"/>
          <w:rFonts w:ascii="Arial" w:hAnsi="Arial" w:cs="Arial"/>
          <w:sz w:val="20"/>
          <w:szCs w:val="20"/>
        </w:rPr>
      </w:pPr>
      <w:del w:id="761" w:author="Thar Adeleh" w:date="2024-08-25T13:32:00Z" w16du:dateUtc="2024-08-25T10:32:00Z">
        <w:r w:rsidRPr="00217020" w:rsidDel="00BD333C">
          <w:rPr>
            <w:rFonts w:ascii="Arial" w:hAnsi="Arial" w:cs="Arial"/>
            <w:sz w:val="20"/>
            <w:szCs w:val="20"/>
          </w:rPr>
          <w:delText>2</w:delText>
        </w:r>
        <w:r w:rsidDel="00BD333C">
          <w:rPr>
            <w:rFonts w:ascii="Arial" w:hAnsi="Arial" w:cs="Arial"/>
            <w:sz w:val="20"/>
            <w:szCs w:val="20"/>
          </w:rPr>
          <w:delText>5</w:delText>
        </w:r>
        <w:r w:rsidRPr="00217020" w:rsidDel="00BD333C">
          <w:rPr>
            <w:rFonts w:ascii="Arial" w:hAnsi="Arial" w:cs="Arial"/>
            <w:sz w:val="20"/>
            <w:szCs w:val="20"/>
          </w:rPr>
          <w:delText>. The Institute of Medicine recommends informatics competencies in the areas of:</w:delText>
        </w:r>
      </w:del>
    </w:p>
    <w:p w14:paraId="0C138650" w14:textId="06CF7E1B" w:rsidR="00241833" w:rsidRPr="00217020" w:rsidDel="00BD333C" w:rsidRDefault="00241833" w:rsidP="00241833">
      <w:pPr>
        <w:spacing w:after="0" w:line="240" w:lineRule="auto"/>
        <w:contextualSpacing/>
        <w:rPr>
          <w:del w:id="762" w:author="Thar Adeleh" w:date="2024-08-25T13:32:00Z" w16du:dateUtc="2024-08-25T10:32:00Z"/>
          <w:rFonts w:ascii="Arial" w:hAnsi="Arial" w:cs="Arial"/>
          <w:sz w:val="20"/>
          <w:szCs w:val="20"/>
        </w:rPr>
      </w:pPr>
      <w:del w:id="763" w:author="Thar Adeleh" w:date="2024-08-25T13:32:00Z" w16du:dateUtc="2024-08-25T10:32:00Z">
        <w:r w:rsidDel="00BD333C">
          <w:rPr>
            <w:rFonts w:ascii="Arial" w:hAnsi="Arial" w:cs="Arial"/>
            <w:sz w:val="20"/>
            <w:szCs w:val="20"/>
          </w:rPr>
          <w:delText>A)</w:delText>
        </w:r>
        <w:r w:rsidRPr="00217020" w:rsidDel="00BD333C">
          <w:rPr>
            <w:rFonts w:ascii="Arial" w:hAnsi="Arial" w:cs="Arial"/>
            <w:sz w:val="20"/>
            <w:szCs w:val="20"/>
          </w:rPr>
          <w:delText xml:space="preserve"> </w:delText>
        </w:r>
        <w:r w:rsidDel="00BD333C">
          <w:rPr>
            <w:rFonts w:ascii="Arial" w:hAnsi="Arial" w:cs="Arial"/>
            <w:sz w:val="20"/>
            <w:szCs w:val="20"/>
          </w:rPr>
          <w:delText>d</w:delText>
        </w:r>
        <w:r w:rsidRPr="00217020" w:rsidDel="00BD333C">
          <w:rPr>
            <w:rFonts w:ascii="Arial" w:hAnsi="Arial" w:cs="Arial"/>
            <w:sz w:val="20"/>
            <w:szCs w:val="20"/>
          </w:rPr>
          <w:delText>ata encryption</w:delText>
        </w:r>
        <w:r w:rsidDel="00BD333C">
          <w:rPr>
            <w:rFonts w:ascii="Arial" w:hAnsi="Arial" w:cs="Arial"/>
            <w:sz w:val="20"/>
            <w:szCs w:val="20"/>
          </w:rPr>
          <w:delText>.</w:delText>
        </w:r>
      </w:del>
    </w:p>
    <w:p w14:paraId="64146A60" w14:textId="4DC141D4" w:rsidR="00241833" w:rsidRPr="00217020" w:rsidDel="00BD333C" w:rsidRDefault="00241833" w:rsidP="00241833">
      <w:pPr>
        <w:spacing w:after="0" w:line="240" w:lineRule="auto"/>
        <w:contextualSpacing/>
        <w:rPr>
          <w:del w:id="764" w:author="Thar Adeleh" w:date="2024-08-25T13:32:00Z" w16du:dateUtc="2024-08-25T10:32:00Z"/>
          <w:rFonts w:ascii="Arial" w:hAnsi="Arial" w:cs="Arial"/>
          <w:sz w:val="20"/>
          <w:szCs w:val="20"/>
        </w:rPr>
      </w:pPr>
      <w:del w:id="765" w:author="Thar Adeleh" w:date="2024-08-25T13:32:00Z" w16du:dateUtc="2024-08-25T10:32:00Z">
        <w:r w:rsidDel="00BD333C">
          <w:rPr>
            <w:rFonts w:ascii="Arial" w:hAnsi="Arial" w:cs="Arial"/>
            <w:sz w:val="20"/>
            <w:szCs w:val="20"/>
          </w:rPr>
          <w:delText>B)</w:delText>
        </w:r>
        <w:r w:rsidRPr="00217020" w:rsidDel="00BD333C">
          <w:rPr>
            <w:rFonts w:ascii="Arial" w:hAnsi="Arial" w:cs="Arial"/>
            <w:sz w:val="20"/>
            <w:szCs w:val="20"/>
          </w:rPr>
          <w:delText xml:space="preserve"> </w:delText>
        </w:r>
        <w:r w:rsidDel="00BD333C">
          <w:rPr>
            <w:rFonts w:ascii="Arial" w:hAnsi="Arial" w:cs="Arial"/>
            <w:sz w:val="20"/>
            <w:szCs w:val="20"/>
          </w:rPr>
          <w:delText>s</w:delText>
        </w:r>
        <w:r w:rsidRPr="00217020" w:rsidDel="00BD333C">
          <w:rPr>
            <w:rFonts w:ascii="Arial" w:hAnsi="Arial" w:cs="Arial"/>
            <w:sz w:val="20"/>
            <w:szCs w:val="20"/>
          </w:rPr>
          <w:delText>etting up databases</w:delText>
        </w:r>
        <w:r w:rsidDel="00BD333C">
          <w:rPr>
            <w:rFonts w:ascii="Arial" w:hAnsi="Arial" w:cs="Arial"/>
            <w:sz w:val="20"/>
            <w:szCs w:val="20"/>
          </w:rPr>
          <w:delText>.</w:delText>
        </w:r>
      </w:del>
    </w:p>
    <w:p w14:paraId="7E41D15E" w14:textId="03570C54" w:rsidR="00241833" w:rsidRPr="00217020" w:rsidDel="00BD333C" w:rsidRDefault="00241833" w:rsidP="00241833">
      <w:pPr>
        <w:spacing w:after="0" w:line="240" w:lineRule="auto"/>
        <w:contextualSpacing/>
        <w:rPr>
          <w:del w:id="766" w:author="Thar Adeleh" w:date="2024-08-25T13:32:00Z" w16du:dateUtc="2024-08-25T10:32:00Z"/>
          <w:rFonts w:ascii="Arial" w:hAnsi="Arial" w:cs="Arial"/>
          <w:sz w:val="20"/>
          <w:szCs w:val="20"/>
        </w:rPr>
      </w:pPr>
      <w:del w:id="767" w:author="Thar Adeleh" w:date="2024-08-25T13:32:00Z" w16du:dateUtc="2024-08-25T10:32:00Z">
        <w:r w:rsidDel="00BD333C">
          <w:rPr>
            <w:rFonts w:ascii="Arial" w:hAnsi="Arial" w:cs="Arial"/>
            <w:sz w:val="20"/>
            <w:szCs w:val="20"/>
          </w:rPr>
          <w:delText>C)</w:delText>
        </w:r>
        <w:r w:rsidRPr="00217020" w:rsidDel="00BD333C">
          <w:rPr>
            <w:rFonts w:ascii="Arial" w:hAnsi="Arial" w:cs="Arial"/>
            <w:sz w:val="20"/>
            <w:szCs w:val="20"/>
          </w:rPr>
          <w:delText xml:space="preserve"> </w:delText>
        </w:r>
        <w:r w:rsidDel="00BD333C">
          <w:rPr>
            <w:rFonts w:ascii="Arial" w:hAnsi="Arial" w:cs="Arial"/>
            <w:sz w:val="20"/>
            <w:szCs w:val="20"/>
          </w:rPr>
          <w:delText>w</w:delText>
        </w:r>
        <w:r w:rsidRPr="00217020" w:rsidDel="00BD333C">
          <w:rPr>
            <w:rFonts w:ascii="Arial" w:hAnsi="Arial" w:cs="Arial"/>
            <w:sz w:val="20"/>
            <w:szCs w:val="20"/>
          </w:rPr>
          <w:delText>ord processing</w:delText>
        </w:r>
        <w:r w:rsidDel="00BD333C">
          <w:rPr>
            <w:rFonts w:ascii="Arial" w:hAnsi="Arial" w:cs="Arial"/>
            <w:sz w:val="20"/>
            <w:szCs w:val="20"/>
          </w:rPr>
          <w:delText>.</w:delText>
        </w:r>
      </w:del>
    </w:p>
    <w:p w14:paraId="3E0A03F3" w14:textId="7AB5E886" w:rsidR="00241833" w:rsidRPr="00217020" w:rsidDel="00BD333C" w:rsidRDefault="00241833" w:rsidP="00241833">
      <w:pPr>
        <w:spacing w:after="0" w:line="240" w:lineRule="auto"/>
        <w:contextualSpacing/>
        <w:rPr>
          <w:del w:id="768" w:author="Thar Adeleh" w:date="2024-08-25T13:32:00Z" w16du:dateUtc="2024-08-25T10:32:00Z"/>
          <w:rFonts w:ascii="Arial" w:hAnsi="Arial" w:cs="Arial"/>
          <w:sz w:val="20"/>
          <w:szCs w:val="20"/>
        </w:rPr>
      </w:pPr>
      <w:del w:id="769" w:author="Thar Adeleh" w:date="2024-08-25T13:32:00Z" w16du:dateUtc="2024-08-25T10:32:00Z">
        <w:r w:rsidDel="00BD333C">
          <w:rPr>
            <w:rFonts w:ascii="Arial" w:hAnsi="Arial" w:cs="Arial"/>
            <w:sz w:val="20"/>
            <w:szCs w:val="20"/>
          </w:rPr>
          <w:delText>D)</w:delText>
        </w:r>
        <w:r w:rsidRPr="00217020" w:rsidDel="00BD333C">
          <w:rPr>
            <w:rFonts w:ascii="Arial" w:hAnsi="Arial" w:cs="Arial"/>
            <w:sz w:val="20"/>
            <w:szCs w:val="20"/>
          </w:rPr>
          <w:delText xml:space="preserve"> </w:delText>
        </w:r>
        <w:r w:rsidDel="00BD333C">
          <w:rPr>
            <w:rFonts w:ascii="Arial" w:hAnsi="Arial" w:cs="Arial"/>
            <w:sz w:val="20"/>
            <w:szCs w:val="20"/>
          </w:rPr>
          <w:delText>w</w:delText>
        </w:r>
        <w:r w:rsidRPr="00217020" w:rsidDel="00BD333C">
          <w:rPr>
            <w:rFonts w:ascii="Arial" w:hAnsi="Arial" w:cs="Arial"/>
            <w:sz w:val="20"/>
            <w:szCs w:val="20"/>
          </w:rPr>
          <w:delText>riting computer programs</w:delText>
        </w:r>
        <w:r w:rsidDel="00BD333C">
          <w:rPr>
            <w:rFonts w:ascii="Arial" w:hAnsi="Arial" w:cs="Arial"/>
            <w:sz w:val="20"/>
            <w:szCs w:val="20"/>
          </w:rPr>
          <w:delText>.</w:delText>
        </w:r>
      </w:del>
    </w:p>
    <w:p w14:paraId="21466469" w14:textId="4E5BE062" w:rsidR="00241833" w:rsidRPr="00217020" w:rsidDel="00BD333C" w:rsidRDefault="00241833" w:rsidP="00241833">
      <w:pPr>
        <w:spacing w:after="0" w:line="240" w:lineRule="auto"/>
        <w:contextualSpacing/>
        <w:rPr>
          <w:del w:id="770" w:author="Thar Adeleh" w:date="2024-08-25T13:32:00Z" w16du:dateUtc="2024-08-25T10:32:00Z"/>
          <w:rFonts w:ascii="Arial" w:hAnsi="Arial" w:cs="Arial"/>
          <w:sz w:val="20"/>
          <w:szCs w:val="20"/>
        </w:rPr>
      </w:pPr>
      <w:del w:id="771" w:author="Thar Adeleh" w:date="2024-08-25T13:32:00Z" w16du:dateUtc="2024-08-25T10:32:00Z">
        <w:r w:rsidRPr="00217020" w:rsidDel="00BD333C">
          <w:rPr>
            <w:rFonts w:ascii="Arial" w:hAnsi="Arial" w:cs="Arial"/>
            <w:sz w:val="20"/>
            <w:szCs w:val="20"/>
          </w:rPr>
          <w:delText xml:space="preserve">Ans: </w:delText>
        </w:r>
        <w:r w:rsidDel="00BD333C">
          <w:rPr>
            <w:rFonts w:ascii="Arial" w:hAnsi="Arial" w:cs="Arial"/>
            <w:sz w:val="20"/>
            <w:szCs w:val="20"/>
          </w:rPr>
          <w:delText>C</w:delText>
        </w:r>
      </w:del>
    </w:p>
    <w:p w14:paraId="2486CF89" w14:textId="02EC3D44" w:rsidR="00241833" w:rsidRPr="00217020" w:rsidDel="00BD333C" w:rsidRDefault="00241833" w:rsidP="00241833">
      <w:pPr>
        <w:spacing w:after="0" w:line="240" w:lineRule="auto"/>
        <w:contextualSpacing/>
        <w:rPr>
          <w:del w:id="772" w:author="Thar Adeleh" w:date="2024-08-25T13:32:00Z" w16du:dateUtc="2024-08-25T10:32:00Z"/>
          <w:rFonts w:ascii="Arial" w:hAnsi="Arial" w:cs="Arial"/>
          <w:sz w:val="20"/>
          <w:szCs w:val="20"/>
        </w:rPr>
      </w:pPr>
      <w:del w:id="773" w:author="Thar Adeleh" w:date="2024-08-25T13:32:00Z" w16du:dateUtc="2024-08-25T10:32:00Z">
        <w:r w:rsidRPr="00217020" w:rsidDel="00BD333C">
          <w:rPr>
            <w:rFonts w:ascii="Arial" w:hAnsi="Arial" w:cs="Arial"/>
            <w:sz w:val="20"/>
            <w:szCs w:val="20"/>
          </w:rPr>
          <w:delText>Complexity: Easy</w:delText>
        </w:r>
      </w:del>
    </w:p>
    <w:p w14:paraId="62D487DE" w14:textId="61F154CC" w:rsidR="00241833" w:rsidRPr="00217020" w:rsidDel="00BD333C" w:rsidRDefault="00241833" w:rsidP="00241833">
      <w:pPr>
        <w:spacing w:after="0" w:line="240" w:lineRule="auto"/>
        <w:contextualSpacing/>
        <w:rPr>
          <w:del w:id="774" w:author="Thar Adeleh" w:date="2024-08-25T13:32:00Z" w16du:dateUtc="2024-08-25T10:32:00Z"/>
          <w:rFonts w:ascii="Arial" w:hAnsi="Arial" w:cs="Arial"/>
          <w:sz w:val="20"/>
          <w:szCs w:val="20"/>
        </w:rPr>
      </w:pPr>
      <w:del w:id="775" w:author="Thar Adeleh" w:date="2024-08-25T13:32:00Z" w16du:dateUtc="2024-08-25T10:32:00Z">
        <w:r w:rsidDel="00BD333C">
          <w:rPr>
            <w:rFonts w:ascii="Arial" w:hAnsi="Arial" w:cs="Arial"/>
            <w:sz w:val="20"/>
            <w:szCs w:val="20"/>
          </w:rPr>
          <w:delText>Ahead:</w:delText>
        </w:r>
        <w:r w:rsidRPr="00217020" w:rsidDel="00BD333C">
          <w:rPr>
            <w:rFonts w:ascii="Arial" w:hAnsi="Arial" w:cs="Arial"/>
            <w:sz w:val="20"/>
            <w:szCs w:val="20"/>
          </w:rPr>
          <w:delText xml:space="preserve"> The Core Competency: Utilize Informatics</w:delText>
        </w:r>
      </w:del>
    </w:p>
    <w:p w14:paraId="0E6D4C55" w14:textId="2A3E049B" w:rsidR="00241833" w:rsidRPr="00217020" w:rsidDel="00BD333C" w:rsidRDefault="00241833" w:rsidP="00241833">
      <w:pPr>
        <w:spacing w:after="0" w:line="240" w:lineRule="auto"/>
        <w:contextualSpacing/>
        <w:rPr>
          <w:del w:id="776" w:author="Thar Adeleh" w:date="2024-08-25T13:32:00Z" w16du:dateUtc="2024-08-25T10:32:00Z"/>
          <w:rFonts w:ascii="Arial" w:hAnsi="Arial" w:cs="Arial"/>
          <w:sz w:val="20"/>
          <w:szCs w:val="20"/>
        </w:rPr>
      </w:pPr>
      <w:del w:id="777" w:author="Thar Adeleh" w:date="2024-08-25T13:32:00Z" w16du:dateUtc="2024-08-25T10:32:00Z">
        <w:r w:rsidRPr="00217020" w:rsidDel="00BD333C">
          <w:rPr>
            <w:rFonts w:ascii="Arial" w:hAnsi="Arial" w:cs="Arial"/>
            <w:sz w:val="20"/>
            <w:szCs w:val="20"/>
          </w:rPr>
          <w:delText>Subject: Chapter 13</w:delText>
        </w:r>
      </w:del>
    </w:p>
    <w:p w14:paraId="121615F3" w14:textId="1AE6BEE7" w:rsidR="00241833" w:rsidDel="00BD333C" w:rsidRDefault="00241833" w:rsidP="00241833">
      <w:pPr>
        <w:spacing w:after="0" w:line="240" w:lineRule="auto"/>
        <w:contextualSpacing/>
        <w:rPr>
          <w:del w:id="778" w:author="Thar Adeleh" w:date="2024-08-25T13:32:00Z" w16du:dateUtc="2024-08-25T10:32:00Z"/>
          <w:rFonts w:ascii="Arial" w:hAnsi="Arial" w:cs="Arial"/>
          <w:sz w:val="20"/>
          <w:szCs w:val="20"/>
        </w:rPr>
      </w:pPr>
      <w:del w:id="779" w:author="Thar Adeleh" w:date="2024-08-25T13:32:00Z" w16du:dateUtc="2024-08-25T10:32:00Z">
        <w:r w:rsidDel="00BD333C">
          <w:rPr>
            <w:rFonts w:ascii="Arial" w:hAnsi="Arial" w:cs="Arial"/>
            <w:sz w:val="20"/>
            <w:szCs w:val="20"/>
          </w:rPr>
          <w:delText xml:space="preserve">Title: </w:delText>
        </w:r>
        <w:r w:rsidRPr="00BC6C60" w:rsidDel="00BD333C">
          <w:rPr>
            <w:rFonts w:ascii="Arial" w:hAnsi="Arial" w:cs="Arial"/>
            <w:sz w:val="20"/>
            <w:szCs w:val="20"/>
          </w:rPr>
          <w:delText>Utilize Informatics</w:delText>
        </w:r>
      </w:del>
    </w:p>
    <w:p w14:paraId="7454C02D" w14:textId="32BE2978" w:rsidR="00241833" w:rsidRPr="00217020" w:rsidDel="00BD333C" w:rsidRDefault="00241833" w:rsidP="00241833">
      <w:pPr>
        <w:spacing w:after="0" w:line="240" w:lineRule="auto"/>
        <w:contextualSpacing/>
        <w:rPr>
          <w:del w:id="780" w:author="Thar Adeleh" w:date="2024-08-25T13:32:00Z" w16du:dateUtc="2024-08-25T10:32:00Z"/>
          <w:rFonts w:ascii="Arial" w:hAnsi="Arial" w:cs="Arial"/>
          <w:sz w:val="20"/>
          <w:szCs w:val="20"/>
        </w:rPr>
      </w:pPr>
      <w:del w:id="781" w:author="Thar Adeleh" w:date="2024-08-25T13:32:00Z" w16du:dateUtc="2024-08-25T10:32:00Z">
        <w:r w:rsidRPr="00217020" w:rsidDel="00BD333C">
          <w:rPr>
            <w:rFonts w:ascii="Arial" w:hAnsi="Arial" w:cs="Arial"/>
            <w:sz w:val="20"/>
            <w:szCs w:val="20"/>
          </w:rPr>
          <w:delText xml:space="preserve">Taxonomy: </w:delText>
        </w:r>
        <w:r w:rsidDel="00BD333C">
          <w:rPr>
            <w:rFonts w:ascii="Arial" w:hAnsi="Arial" w:cs="Arial"/>
            <w:sz w:val="20"/>
            <w:szCs w:val="20"/>
          </w:rPr>
          <w:delText>Recall</w:delText>
        </w:r>
      </w:del>
    </w:p>
    <w:p w14:paraId="705738AF" w14:textId="4449C05A" w:rsidR="00A66AEC" w:rsidRPr="00780CE5" w:rsidDel="00BD333C" w:rsidRDefault="00A66AEC" w:rsidP="00A66AEC">
      <w:pPr>
        <w:spacing w:after="0" w:line="240" w:lineRule="auto"/>
        <w:contextualSpacing/>
        <w:rPr>
          <w:del w:id="782" w:author="Thar Adeleh" w:date="2024-08-25T13:32:00Z" w16du:dateUtc="2024-08-25T10:32:00Z"/>
          <w:rFonts w:ascii="Arial" w:hAnsi="Arial" w:cs="Arial"/>
          <w:sz w:val="20"/>
          <w:szCs w:val="20"/>
        </w:rPr>
      </w:pPr>
    </w:p>
    <w:p w14:paraId="5D269346" w14:textId="5C651BC7" w:rsidR="00A66AEC" w:rsidRPr="00780CE5" w:rsidDel="00BD333C" w:rsidRDefault="00A66AEC" w:rsidP="00A66AEC">
      <w:pPr>
        <w:spacing w:after="0" w:line="240" w:lineRule="auto"/>
        <w:contextualSpacing/>
        <w:rPr>
          <w:del w:id="783" w:author="Thar Adeleh" w:date="2024-08-25T13:32:00Z" w16du:dateUtc="2024-08-25T10:32:00Z"/>
          <w:rFonts w:ascii="Arial" w:hAnsi="Arial" w:cs="Arial"/>
          <w:sz w:val="20"/>
          <w:szCs w:val="20"/>
        </w:rPr>
      </w:pPr>
    </w:p>
    <w:p w14:paraId="2BECCE74" w14:textId="2DE78E64" w:rsidR="00A66AEC" w:rsidRPr="00780CE5" w:rsidDel="00BD333C" w:rsidRDefault="00A66AEC" w:rsidP="00A66AEC">
      <w:pPr>
        <w:spacing w:after="0" w:line="240" w:lineRule="auto"/>
        <w:contextualSpacing/>
        <w:rPr>
          <w:del w:id="784" w:author="Thar Adeleh" w:date="2024-08-25T13:32:00Z" w16du:dateUtc="2024-08-25T10:32:00Z"/>
          <w:rFonts w:ascii="Arial" w:hAnsi="Arial" w:cs="Arial"/>
          <w:sz w:val="20"/>
          <w:szCs w:val="20"/>
        </w:rPr>
      </w:pPr>
    </w:p>
    <w:p w14:paraId="36B912CE" w14:textId="7887B75F" w:rsidR="00A66AEC" w:rsidRPr="00780CE5" w:rsidDel="00BD333C" w:rsidRDefault="00A66AEC" w:rsidP="00A66AEC">
      <w:pPr>
        <w:spacing w:after="0" w:line="240" w:lineRule="auto"/>
        <w:contextualSpacing/>
        <w:rPr>
          <w:del w:id="785" w:author="Thar Adeleh" w:date="2024-08-25T13:32:00Z" w16du:dateUtc="2024-08-25T10:32:00Z"/>
          <w:rFonts w:ascii="Arial" w:hAnsi="Arial" w:cs="Arial"/>
          <w:sz w:val="20"/>
          <w:szCs w:val="20"/>
        </w:rPr>
      </w:pPr>
      <w:del w:id="786" w:author="Thar Adeleh" w:date="2024-08-25T13:32:00Z" w16du:dateUtc="2024-08-25T10:32:00Z">
        <w:r w:rsidDel="00BD333C">
          <w:rPr>
            <w:rFonts w:ascii="Arial" w:hAnsi="Arial" w:cs="Arial"/>
            <w:sz w:val="20"/>
            <w:szCs w:val="20"/>
          </w:rPr>
          <w:delText>26</w:delText>
        </w:r>
        <w:r w:rsidRPr="00780CE5" w:rsidDel="00BD333C">
          <w:rPr>
            <w:rFonts w:ascii="Arial" w:hAnsi="Arial" w:cs="Arial"/>
            <w:sz w:val="20"/>
            <w:szCs w:val="20"/>
          </w:rPr>
          <w:delText>. Models of care do which of the following?</w:delText>
        </w:r>
      </w:del>
    </w:p>
    <w:p w14:paraId="75133A6E" w14:textId="5BF89643" w:rsidR="00A66AEC" w:rsidRPr="00780CE5" w:rsidDel="00BD333C" w:rsidRDefault="00A66AEC" w:rsidP="00A66AEC">
      <w:pPr>
        <w:pStyle w:val="ListParagraph"/>
        <w:spacing w:after="0" w:line="240" w:lineRule="auto"/>
        <w:ind w:left="0"/>
        <w:rPr>
          <w:del w:id="787" w:author="Thar Adeleh" w:date="2024-08-25T13:32:00Z" w16du:dateUtc="2024-08-25T10:32:00Z"/>
          <w:rFonts w:ascii="Arial" w:hAnsi="Arial" w:cs="Arial"/>
          <w:sz w:val="20"/>
          <w:szCs w:val="20"/>
        </w:rPr>
      </w:pPr>
      <w:del w:id="788" w:author="Thar Adeleh" w:date="2024-08-25T13:32:00Z" w16du:dateUtc="2024-08-25T10:32:00Z">
        <w:r w:rsidDel="00BD333C">
          <w:rPr>
            <w:rFonts w:ascii="Arial" w:hAnsi="Arial" w:cs="Arial"/>
            <w:sz w:val="20"/>
            <w:szCs w:val="20"/>
          </w:rPr>
          <w:delText>A)</w:delText>
        </w:r>
        <w:r w:rsidRPr="00780CE5" w:rsidDel="00BD333C">
          <w:rPr>
            <w:rFonts w:ascii="Arial" w:hAnsi="Arial" w:cs="Arial"/>
            <w:sz w:val="20"/>
            <w:szCs w:val="20"/>
          </w:rPr>
          <w:delText xml:space="preserve"> Limit nurses when providing direct patient care </w:delText>
        </w:r>
      </w:del>
    </w:p>
    <w:p w14:paraId="7DB586BE" w14:textId="3EDFEA75" w:rsidR="00A66AEC" w:rsidRPr="00780CE5" w:rsidDel="00BD333C" w:rsidRDefault="00A66AEC" w:rsidP="00A66AEC">
      <w:pPr>
        <w:pStyle w:val="ListParagraph"/>
        <w:spacing w:after="0" w:line="240" w:lineRule="auto"/>
        <w:ind w:left="0"/>
        <w:rPr>
          <w:del w:id="789" w:author="Thar Adeleh" w:date="2024-08-25T13:32:00Z" w16du:dateUtc="2024-08-25T10:32:00Z"/>
          <w:rFonts w:ascii="Arial" w:hAnsi="Arial" w:cs="Arial"/>
          <w:sz w:val="20"/>
          <w:szCs w:val="20"/>
        </w:rPr>
      </w:pPr>
      <w:del w:id="790" w:author="Thar Adeleh" w:date="2024-08-25T13:32:00Z" w16du:dateUtc="2024-08-25T10:32:00Z">
        <w:r w:rsidDel="00BD333C">
          <w:rPr>
            <w:rFonts w:ascii="Arial" w:hAnsi="Arial" w:cs="Arial"/>
            <w:sz w:val="20"/>
            <w:szCs w:val="20"/>
          </w:rPr>
          <w:delText>B)</w:delText>
        </w:r>
        <w:r w:rsidRPr="00780CE5" w:rsidDel="00BD333C">
          <w:rPr>
            <w:rFonts w:ascii="Arial" w:hAnsi="Arial" w:cs="Arial"/>
            <w:sz w:val="20"/>
            <w:szCs w:val="20"/>
          </w:rPr>
          <w:delText xml:space="preserve"> Consider individual patient needs</w:delText>
        </w:r>
      </w:del>
    </w:p>
    <w:p w14:paraId="37FF1FBC" w14:textId="33D6FA29" w:rsidR="00A66AEC" w:rsidRPr="00780CE5" w:rsidDel="00BD333C" w:rsidRDefault="00A66AEC" w:rsidP="00A66AEC">
      <w:pPr>
        <w:pStyle w:val="ListParagraph"/>
        <w:spacing w:after="0" w:line="240" w:lineRule="auto"/>
        <w:ind w:left="0"/>
        <w:rPr>
          <w:del w:id="791" w:author="Thar Adeleh" w:date="2024-08-25T13:32:00Z" w16du:dateUtc="2024-08-25T10:32:00Z"/>
          <w:rFonts w:ascii="Arial" w:hAnsi="Arial" w:cs="Arial"/>
          <w:sz w:val="20"/>
          <w:szCs w:val="20"/>
        </w:rPr>
      </w:pPr>
      <w:del w:id="792" w:author="Thar Adeleh" w:date="2024-08-25T13:32:00Z" w16du:dateUtc="2024-08-25T10:32:00Z">
        <w:r w:rsidDel="00BD333C">
          <w:rPr>
            <w:rFonts w:ascii="Arial" w:hAnsi="Arial" w:cs="Arial"/>
            <w:sz w:val="20"/>
            <w:szCs w:val="20"/>
          </w:rPr>
          <w:delText>C)</w:delText>
        </w:r>
        <w:r w:rsidRPr="00780CE5" w:rsidDel="00BD333C">
          <w:rPr>
            <w:rFonts w:ascii="Arial" w:hAnsi="Arial" w:cs="Arial"/>
            <w:sz w:val="20"/>
            <w:szCs w:val="20"/>
          </w:rPr>
          <w:delText xml:space="preserve"> Lack in resources</w:delText>
        </w:r>
      </w:del>
    </w:p>
    <w:p w14:paraId="51713AC0" w14:textId="27A7B45F" w:rsidR="00A66AEC" w:rsidRPr="00780CE5" w:rsidDel="00BD333C" w:rsidRDefault="00A66AEC" w:rsidP="00A66AEC">
      <w:pPr>
        <w:pStyle w:val="ListParagraph"/>
        <w:spacing w:after="0" w:line="240" w:lineRule="auto"/>
        <w:ind w:left="0"/>
        <w:rPr>
          <w:del w:id="793" w:author="Thar Adeleh" w:date="2024-08-25T13:32:00Z" w16du:dateUtc="2024-08-25T10:32:00Z"/>
          <w:rFonts w:ascii="Arial" w:hAnsi="Arial" w:cs="Arial"/>
          <w:sz w:val="20"/>
          <w:szCs w:val="20"/>
        </w:rPr>
      </w:pPr>
      <w:del w:id="794" w:author="Thar Adeleh" w:date="2024-08-25T13:32:00Z" w16du:dateUtc="2024-08-25T10:32:00Z">
        <w:r w:rsidDel="00BD333C">
          <w:rPr>
            <w:rFonts w:ascii="Arial" w:hAnsi="Arial" w:cs="Arial"/>
            <w:sz w:val="20"/>
            <w:szCs w:val="20"/>
          </w:rPr>
          <w:delText>D)</w:delText>
        </w:r>
        <w:r w:rsidRPr="00780CE5" w:rsidDel="00BD333C">
          <w:rPr>
            <w:rFonts w:ascii="Arial" w:hAnsi="Arial" w:cs="Arial"/>
            <w:sz w:val="20"/>
            <w:szCs w:val="20"/>
          </w:rPr>
          <w:delText xml:space="preserve"> Look at patient groups versus individuals </w:delText>
        </w:r>
      </w:del>
    </w:p>
    <w:p w14:paraId="7FE7AE37" w14:textId="34A68452" w:rsidR="00A66AEC" w:rsidRPr="00780CE5" w:rsidDel="00BD333C" w:rsidRDefault="00A66AEC" w:rsidP="00A66AEC">
      <w:pPr>
        <w:spacing w:after="0" w:line="240" w:lineRule="auto"/>
        <w:contextualSpacing/>
        <w:rPr>
          <w:del w:id="795" w:author="Thar Adeleh" w:date="2024-08-25T13:32:00Z" w16du:dateUtc="2024-08-25T10:32:00Z"/>
          <w:rFonts w:ascii="Arial" w:hAnsi="Arial" w:cs="Arial"/>
          <w:sz w:val="20"/>
          <w:szCs w:val="20"/>
        </w:rPr>
      </w:pPr>
      <w:del w:id="796" w:author="Thar Adeleh" w:date="2024-08-25T13:32:00Z" w16du:dateUtc="2024-08-25T10:32:00Z">
        <w:r w:rsidDel="00BD333C">
          <w:rPr>
            <w:rFonts w:ascii="Arial" w:hAnsi="Arial" w:cs="Arial"/>
            <w:sz w:val="20"/>
            <w:szCs w:val="20"/>
          </w:rPr>
          <w:delText>Ans: B</w:delText>
        </w:r>
      </w:del>
    </w:p>
    <w:p w14:paraId="76136558" w14:textId="6FCFD6FC" w:rsidR="00A66AEC" w:rsidRPr="00780CE5" w:rsidDel="00BD333C" w:rsidRDefault="00A66AEC" w:rsidP="00A66AEC">
      <w:pPr>
        <w:spacing w:after="0" w:line="240" w:lineRule="auto"/>
        <w:contextualSpacing/>
        <w:rPr>
          <w:del w:id="797" w:author="Thar Adeleh" w:date="2024-08-25T13:32:00Z" w16du:dateUtc="2024-08-25T10:32:00Z"/>
          <w:rFonts w:ascii="Arial" w:hAnsi="Arial" w:cs="Arial"/>
          <w:sz w:val="20"/>
          <w:szCs w:val="20"/>
        </w:rPr>
      </w:pPr>
      <w:del w:id="798" w:author="Thar Adeleh" w:date="2024-08-25T13:32:00Z" w16du:dateUtc="2024-08-25T10:32:00Z">
        <w:r w:rsidRPr="00780CE5" w:rsidDel="00BD333C">
          <w:rPr>
            <w:rFonts w:ascii="Arial" w:hAnsi="Arial" w:cs="Arial"/>
            <w:sz w:val="20"/>
            <w:szCs w:val="20"/>
          </w:rPr>
          <w:delText>Complexity: Moderate</w:delText>
        </w:r>
      </w:del>
    </w:p>
    <w:p w14:paraId="6123DA6D" w14:textId="5DB823BF" w:rsidR="00A66AEC" w:rsidRPr="00780CE5" w:rsidDel="00BD333C" w:rsidRDefault="00A66AEC" w:rsidP="00A66AEC">
      <w:pPr>
        <w:spacing w:after="0" w:line="240" w:lineRule="auto"/>
        <w:contextualSpacing/>
        <w:rPr>
          <w:del w:id="799" w:author="Thar Adeleh" w:date="2024-08-25T13:32:00Z" w16du:dateUtc="2024-08-25T10:32:00Z"/>
          <w:rFonts w:ascii="Arial" w:hAnsi="Arial" w:cs="Arial"/>
          <w:sz w:val="20"/>
          <w:szCs w:val="20"/>
        </w:rPr>
      </w:pPr>
      <w:del w:id="800" w:author="Thar Adeleh" w:date="2024-08-25T13:32:00Z" w16du:dateUtc="2024-08-25T10:32:00Z">
        <w:r w:rsidDel="00BD333C">
          <w:rPr>
            <w:rFonts w:ascii="Arial" w:hAnsi="Arial" w:cs="Arial"/>
            <w:sz w:val="20"/>
            <w:szCs w:val="20"/>
          </w:rPr>
          <w:delText>Ahead:</w:delText>
        </w:r>
        <w:r w:rsidRPr="00780CE5" w:rsidDel="00BD333C">
          <w:rPr>
            <w:rFonts w:ascii="Arial" w:hAnsi="Arial" w:cs="Arial"/>
            <w:sz w:val="20"/>
            <w:szCs w:val="20"/>
          </w:rPr>
          <w:delText xml:space="preserve"> Leadership and Management in Nursing</w:delText>
        </w:r>
      </w:del>
    </w:p>
    <w:p w14:paraId="377F725F" w14:textId="47AED9E9" w:rsidR="00A66AEC" w:rsidRPr="00780CE5" w:rsidDel="00BD333C" w:rsidRDefault="00A66AEC" w:rsidP="00A66AEC">
      <w:pPr>
        <w:spacing w:after="0" w:line="240" w:lineRule="auto"/>
        <w:contextualSpacing/>
        <w:rPr>
          <w:del w:id="801" w:author="Thar Adeleh" w:date="2024-08-25T13:32:00Z" w16du:dateUtc="2024-08-25T10:32:00Z"/>
          <w:rFonts w:ascii="Arial" w:hAnsi="Arial" w:cs="Arial"/>
          <w:sz w:val="20"/>
          <w:szCs w:val="20"/>
        </w:rPr>
      </w:pPr>
      <w:del w:id="802" w:author="Thar Adeleh" w:date="2024-08-25T13:32:00Z" w16du:dateUtc="2024-08-25T10:32:00Z">
        <w:r w:rsidRPr="00780CE5" w:rsidDel="00BD333C">
          <w:rPr>
            <w:rFonts w:ascii="Arial" w:hAnsi="Arial" w:cs="Arial"/>
            <w:sz w:val="20"/>
            <w:szCs w:val="20"/>
          </w:rPr>
          <w:delText>Subject: Chapter 14</w:delText>
        </w:r>
      </w:del>
    </w:p>
    <w:p w14:paraId="2F537A22" w14:textId="4D915EAD" w:rsidR="00A66AEC" w:rsidDel="00BD333C" w:rsidRDefault="00A66AEC" w:rsidP="00A66AEC">
      <w:pPr>
        <w:spacing w:after="0" w:line="240" w:lineRule="auto"/>
        <w:contextualSpacing/>
        <w:rPr>
          <w:del w:id="803" w:author="Thar Adeleh" w:date="2024-08-25T13:32:00Z" w16du:dateUtc="2024-08-25T10:32:00Z"/>
          <w:rFonts w:ascii="Arial" w:hAnsi="Arial" w:cs="Arial"/>
          <w:sz w:val="20"/>
          <w:szCs w:val="20"/>
        </w:rPr>
      </w:pPr>
      <w:del w:id="804" w:author="Thar Adeleh" w:date="2024-08-25T13:32:00Z" w16du:dateUtc="2024-08-25T10:32:00Z">
        <w:r w:rsidDel="00BD333C">
          <w:rPr>
            <w:rFonts w:ascii="Arial" w:hAnsi="Arial" w:cs="Arial"/>
            <w:sz w:val="20"/>
            <w:szCs w:val="20"/>
          </w:rPr>
          <w:delText xml:space="preserve">Title: </w:delText>
        </w:r>
        <w:r w:rsidRPr="004F28D8" w:rsidDel="00BD333C">
          <w:rPr>
            <w:rFonts w:ascii="Arial" w:hAnsi="Arial" w:cs="Arial"/>
            <w:sz w:val="20"/>
            <w:szCs w:val="20"/>
          </w:rPr>
          <w:delText>The Future: Transformation of Nursing Practice through Leadership</w:delText>
        </w:r>
      </w:del>
    </w:p>
    <w:p w14:paraId="3081391A" w14:textId="183AAA4E" w:rsidR="00A66AEC" w:rsidRPr="00780CE5" w:rsidDel="00BD333C" w:rsidRDefault="00A66AEC" w:rsidP="00A66AEC">
      <w:pPr>
        <w:spacing w:after="0" w:line="240" w:lineRule="auto"/>
        <w:contextualSpacing/>
        <w:rPr>
          <w:del w:id="805" w:author="Thar Adeleh" w:date="2024-08-25T13:32:00Z" w16du:dateUtc="2024-08-25T10:32:00Z"/>
          <w:rFonts w:ascii="Arial" w:hAnsi="Arial" w:cs="Arial"/>
          <w:sz w:val="20"/>
          <w:szCs w:val="20"/>
        </w:rPr>
      </w:pPr>
      <w:del w:id="806" w:author="Thar Adeleh" w:date="2024-08-25T13:32:00Z" w16du:dateUtc="2024-08-25T10:32:00Z">
        <w:r w:rsidRPr="00780CE5" w:rsidDel="00BD333C">
          <w:rPr>
            <w:rFonts w:ascii="Arial" w:hAnsi="Arial" w:cs="Arial"/>
            <w:sz w:val="20"/>
            <w:szCs w:val="20"/>
          </w:rPr>
          <w:delText>Taxonomy: Analysis</w:delText>
        </w:r>
      </w:del>
    </w:p>
    <w:p w14:paraId="5CDF7E2C" w14:textId="1DA43F37" w:rsidR="00BC670A" w:rsidDel="00BD333C" w:rsidRDefault="00BC670A" w:rsidP="005C7802">
      <w:pPr>
        <w:spacing w:after="0" w:line="240" w:lineRule="auto"/>
        <w:contextualSpacing/>
        <w:rPr>
          <w:del w:id="807" w:author="Thar Adeleh" w:date="2024-08-25T13:32:00Z" w16du:dateUtc="2024-08-25T10:32:00Z"/>
          <w:rFonts w:ascii="Arial" w:hAnsi="Arial" w:cs="Arial"/>
          <w:color w:val="000000"/>
          <w:sz w:val="20"/>
          <w:szCs w:val="20"/>
        </w:rPr>
      </w:pPr>
    </w:p>
    <w:p w14:paraId="04F84936" w14:textId="4119E265" w:rsidR="00BC670A" w:rsidDel="00BD333C" w:rsidRDefault="00BC670A" w:rsidP="005C7802">
      <w:pPr>
        <w:spacing w:after="0" w:line="240" w:lineRule="auto"/>
        <w:contextualSpacing/>
        <w:rPr>
          <w:del w:id="808" w:author="Thar Adeleh" w:date="2024-08-25T13:32:00Z" w16du:dateUtc="2024-08-25T10:32:00Z"/>
          <w:rFonts w:ascii="Arial" w:hAnsi="Arial" w:cs="Arial"/>
          <w:color w:val="000000"/>
          <w:sz w:val="20"/>
          <w:szCs w:val="20"/>
        </w:rPr>
      </w:pPr>
    </w:p>
    <w:p w14:paraId="441D4D52" w14:textId="190F0620" w:rsidR="00BC670A" w:rsidRPr="00B41A43" w:rsidDel="00BD333C" w:rsidRDefault="00BC670A" w:rsidP="005C7802">
      <w:pPr>
        <w:spacing w:after="0" w:line="240" w:lineRule="auto"/>
        <w:contextualSpacing/>
        <w:rPr>
          <w:del w:id="809" w:author="Thar Adeleh" w:date="2024-08-25T13:32:00Z" w16du:dateUtc="2024-08-25T10:32:00Z"/>
          <w:rFonts w:ascii="Arial" w:hAnsi="Arial" w:cs="Arial"/>
          <w:color w:val="000000"/>
          <w:sz w:val="20"/>
          <w:szCs w:val="20"/>
        </w:rPr>
      </w:pPr>
    </w:p>
    <w:p w14:paraId="332C1F2D" w14:textId="478B0F9A" w:rsidR="00BC670A" w:rsidDel="00BD333C" w:rsidRDefault="00BC670A" w:rsidP="005C7802">
      <w:pPr>
        <w:spacing w:after="0" w:line="240" w:lineRule="auto"/>
        <w:contextualSpacing/>
        <w:rPr>
          <w:del w:id="810" w:author="Thar Adeleh" w:date="2024-08-25T13:32:00Z" w16du:dateUtc="2024-08-25T10:32:00Z"/>
          <w:rFonts w:ascii="Arial" w:hAnsi="Arial" w:cs="Arial"/>
          <w:b/>
          <w:color w:val="000000"/>
          <w:sz w:val="20"/>
          <w:szCs w:val="20"/>
        </w:rPr>
      </w:pPr>
      <w:del w:id="811" w:author="Thar Adeleh" w:date="2024-08-25T13:32:00Z" w16du:dateUtc="2024-08-25T10:32:00Z">
        <w:r w:rsidDel="00BD333C">
          <w:rPr>
            <w:rFonts w:ascii="Arial" w:hAnsi="Arial" w:cs="Arial"/>
            <w:b/>
            <w:color w:val="000000"/>
            <w:sz w:val="20"/>
            <w:szCs w:val="20"/>
          </w:rPr>
          <w:delText>True/False</w:delText>
        </w:r>
      </w:del>
    </w:p>
    <w:p w14:paraId="3EB4D9C3" w14:textId="3CE25000" w:rsidR="00BC670A" w:rsidRPr="008648D2" w:rsidDel="00BD333C" w:rsidRDefault="00BC670A" w:rsidP="005C7802">
      <w:pPr>
        <w:spacing w:after="0" w:line="240" w:lineRule="auto"/>
        <w:contextualSpacing/>
        <w:rPr>
          <w:del w:id="812" w:author="Thar Adeleh" w:date="2024-08-25T13:32:00Z" w16du:dateUtc="2024-08-25T10:32:00Z"/>
          <w:rFonts w:ascii="Arial" w:hAnsi="Arial" w:cs="Arial"/>
          <w:color w:val="000000"/>
          <w:sz w:val="20"/>
          <w:szCs w:val="20"/>
        </w:rPr>
      </w:pPr>
    </w:p>
    <w:p w14:paraId="3B12F491" w14:textId="5123EDA9" w:rsidR="00BC670A" w:rsidRPr="008648D2" w:rsidDel="00BD333C" w:rsidRDefault="00BC670A" w:rsidP="005C7802">
      <w:pPr>
        <w:spacing w:after="0" w:line="240" w:lineRule="auto"/>
        <w:contextualSpacing/>
        <w:rPr>
          <w:del w:id="813" w:author="Thar Adeleh" w:date="2024-08-25T13:32:00Z" w16du:dateUtc="2024-08-25T10:32:00Z"/>
          <w:rFonts w:ascii="Arial" w:hAnsi="Arial" w:cs="Arial"/>
          <w:color w:val="000000"/>
          <w:sz w:val="20"/>
          <w:szCs w:val="20"/>
        </w:rPr>
      </w:pPr>
    </w:p>
    <w:p w14:paraId="613D39A3" w14:textId="6A61482E" w:rsidR="00BC670A" w:rsidRPr="008648D2" w:rsidDel="00BD333C" w:rsidRDefault="00BC670A" w:rsidP="005C7802">
      <w:pPr>
        <w:spacing w:after="0" w:line="240" w:lineRule="auto"/>
        <w:contextualSpacing/>
        <w:rPr>
          <w:del w:id="814" w:author="Thar Adeleh" w:date="2024-08-25T13:32:00Z" w16du:dateUtc="2024-08-25T10:32:00Z"/>
          <w:rFonts w:ascii="Arial" w:hAnsi="Arial" w:cs="Arial"/>
          <w:color w:val="000000"/>
          <w:sz w:val="20"/>
          <w:szCs w:val="20"/>
        </w:rPr>
      </w:pPr>
    </w:p>
    <w:p w14:paraId="04D90FB0" w14:textId="7226A00B" w:rsidR="00BC670A" w:rsidRPr="00B41A43" w:rsidDel="00BD333C" w:rsidRDefault="00BC670A" w:rsidP="005C7802">
      <w:pPr>
        <w:spacing w:after="0" w:line="240" w:lineRule="auto"/>
        <w:contextualSpacing/>
        <w:rPr>
          <w:del w:id="815" w:author="Thar Adeleh" w:date="2024-08-25T13:32:00Z" w16du:dateUtc="2024-08-25T10:32:00Z"/>
          <w:rFonts w:ascii="Arial" w:hAnsi="Arial" w:cs="Arial"/>
          <w:color w:val="000000"/>
          <w:sz w:val="20"/>
          <w:szCs w:val="20"/>
        </w:rPr>
      </w:pPr>
      <w:del w:id="816" w:author="Thar Adeleh" w:date="2024-08-25T13:32:00Z" w16du:dateUtc="2024-08-25T10:32:00Z">
        <w:r w:rsidDel="00BD333C">
          <w:rPr>
            <w:rFonts w:ascii="Arial" w:hAnsi="Arial" w:cs="Arial"/>
            <w:color w:val="000000"/>
            <w:sz w:val="20"/>
            <w:szCs w:val="20"/>
          </w:rPr>
          <w:delText xml:space="preserve">1. True or False? </w:delText>
        </w:r>
        <w:r w:rsidRPr="00B41A43" w:rsidDel="00BD333C">
          <w:rPr>
            <w:rFonts w:ascii="Arial" w:hAnsi="Arial" w:cs="Arial"/>
            <w:color w:val="000000"/>
            <w:sz w:val="20"/>
            <w:szCs w:val="20"/>
          </w:rPr>
          <w:delText>Healthcare rationing exists in the United States.</w:delText>
        </w:r>
      </w:del>
    </w:p>
    <w:p w14:paraId="163B94E1" w14:textId="1C2E95F0" w:rsidR="00BC670A" w:rsidRPr="00B41A43" w:rsidDel="00BD333C" w:rsidRDefault="00BC670A" w:rsidP="005C7802">
      <w:pPr>
        <w:spacing w:after="0" w:line="240" w:lineRule="auto"/>
        <w:contextualSpacing/>
        <w:rPr>
          <w:del w:id="817" w:author="Thar Adeleh" w:date="2024-08-25T13:32:00Z" w16du:dateUtc="2024-08-25T10:32:00Z"/>
          <w:rFonts w:ascii="Arial" w:hAnsi="Arial" w:cs="Arial"/>
          <w:sz w:val="20"/>
          <w:szCs w:val="20"/>
        </w:rPr>
      </w:pPr>
      <w:del w:id="818" w:author="Thar Adeleh" w:date="2024-08-25T13:32:00Z" w16du:dateUtc="2024-08-25T10:32:00Z">
        <w:r w:rsidRPr="00B41A43" w:rsidDel="00BD333C">
          <w:rPr>
            <w:rFonts w:ascii="Arial" w:hAnsi="Arial" w:cs="Arial"/>
            <w:sz w:val="20"/>
            <w:szCs w:val="20"/>
          </w:rPr>
          <w:delText>Ans: True</w:delText>
        </w:r>
      </w:del>
    </w:p>
    <w:p w14:paraId="06CB2939" w14:textId="670E0E9F" w:rsidR="00BC670A" w:rsidRPr="00B41A43" w:rsidDel="00BD333C" w:rsidRDefault="00BC670A" w:rsidP="005C7802">
      <w:pPr>
        <w:spacing w:after="0" w:line="240" w:lineRule="auto"/>
        <w:contextualSpacing/>
        <w:rPr>
          <w:del w:id="819" w:author="Thar Adeleh" w:date="2024-08-25T13:32:00Z" w16du:dateUtc="2024-08-25T10:32:00Z"/>
          <w:rFonts w:ascii="Arial" w:hAnsi="Arial" w:cs="Arial"/>
          <w:sz w:val="20"/>
          <w:szCs w:val="20"/>
        </w:rPr>
      </w:pPr>
      <w:del w:id="820" w:author="Thar Adeleh" w:date="2024-08-25T13:32:00Z" w16du:dateUtc="2024-08-25T10:32:00Z">
        <w:r w:rsidRPr="00B41A43" w:rsidDel="00BD333C">
          <w:rPr>
            <w:rFonts w:ascii="Arial" w:hAnsi="Arial" w:cs="Arial"/>
            <w:sz w:val="20"/>
            <w:szCs w:val="20"/>
          </w:rPr>
          <w:delText>Complexity: Easy</w:delText>
        </w:r>
      </w:del>
    </w:p>
    <w:p w14:paraId="3AF92D00" w14:textId="259ADAD3" w:rsidR="00BC670A" w:rsidRPr="00B41A43" w:rsidDel="00BD333C" w:rsidRDefault="00BC670A" w:rsidP="005C7802">
      <w:pPr>
        <w:spacing w:after="0" w:line="240" w:lineRule="auto"/>
        <w:contextualSpacing/>
        <w:rPr>
          <w:del w:id="821" w:author="Thar Adeleh" w:date="2024-08-25T13:32:00Z" w16du:dateUtc="2024-08-25T10:32:00Z"/>
          <w:rFonts w:ascii="Arial" w:hAnsi="Arial" w:cs="Arial"/>
          <w:sz w:val="20"/>
          <w:szCs w:val="20"/>
        </w:rPr>
      </w:pPr>
      <w:del w:id="822" w:author="Thar Adeleh" w:date="2024-08-25T13:32:00Z" w16du:dateUtc="2024-08-25T10:32:00Z">
        <w:r w:rsidDel="00BD333C">
          <w:rPr>
            <w:rFonts w:ascii="Arial" w:hAnsi="Arial" w:cs="Arial"/>
            <w:sz w:val="20"/>
            <w:szCs w:val="20"/>
          </w:rPr>
          <w:delText>Ahead:</w:delText>
        </w:r>
        <w:r w:rsidRPr="00B41A43" w:rsidDel="00BD333C">
          <w:rPr>
            <w:rFonts w:ascii="Arial" w:hAnsi="Arial" w:cs="Arial"/>
            <w:sz w:val="20"/>
            <w:szCs w:val="20"/>
          </w:rPr>
          <w:delText xml:space="preserve"> Examples of Issues with Ethical and Legal Implications</w:delText>
        </w:r>
      </w:del>
    </w:p>
    <w:p w14:paraId="044022CF" w14:textId="0ECA6D0F" w:rsidR="00BC670A" w:rsidRPr="00B41A43" w:rsidDel="00BD333C" w:rsidRDefault="00BC670A" w:rsidP="005C7802">
      <w:pPr>
        <w:spacing w:after="0" w:line="240" w:lineRule="auto"/>
        <w:contextualSpacing/>
        <w:rPr>
          <w:del w:id="823" w:author="Thar Adeleh" w:date="2024-08-25T13:32:00Z" w16du:dateUtc="2024-08-25T10:32:00Z"/>
          <w:rFonts w:ascii="Arial" w:hAnsi="Arial" w:cs="Arial"/>
          <w:sz w:val="20"/>
          <w:szCs w:val="20"/>
        </w:rPr>
      </w:pPr>
      <w:del w:id="824" w:author="Thar Adeleh" w:date="2024-08-25T13:32:00Z" w16du:dateUtc="2024-08-25T10:32:00Z">
        <w:r w:rsidRPr="00B41A43" w:rsidDel="00BD333C">
          <w:rPr>
            <w:rFonts w:ascii="Arial" w:hAnsi="Arial" w:cs="Arial"/>
            <w:sz w:val="20"/>
            <w:szCs w:val="20"/>
          </w:rPr>
          <w:delText>Subject: Chapter 6</w:delText>
        </w:r>
      </w:del>
    </w:p>
    <w:p w14:paraId="2B840F74" w14:textId="652770E5" w:rsidR="00BC670A" w:rsidDel="00BD333C" w:rsidRDefault="00BC670A" w:rsidP="005C7802">
      <w:pPr>
        <w:spacing w:after="0" w:line="240" w:lineRule="auto"/>
        <w:contextualSpacing/>
        <w:rPr>
          <w:del w:id="825" w:author="Thar Adeleh" w:date="2024-08-25T13:32:00Z" w16du:dateUtc="2024-08-25T10:32:00Z"/>
          <w:rFonts w:ascii="Arial" w:hAnsi="Arial" w:cs="Arial"/>
          <w:sz w:val="20"/>
          <w:szCs w:val="20"/>
        </w:rPr>
      </w:pPr>
      <w:del w:id="826" w:author="Thar Adeleh" w:date="2024-08-25T13:32:00Z" w16du:dateUtc="2024-08-25T10:32:00Z">
        <w:r w:rsidDel="00BD333C">
          <w:rPr>
            <w:rFonts w:ascii="Arial" w:hAnsi="Arial" w:cs="Arial"/>
            <w:sz w:val="20"/>
            <w:szCs w:val="20"/>
          </w:rPr>
          <w:delText xml:space="preserve">Title: </w:delText>
        </w:r>
        <w:r w:rsidRPr="008648D2" w:rsidDel="00BD333C">
          <w:rPr>
            <w:rFonts w:ascii="Arial" w:hAnsi="Arial" w:cs="Arial"/>
            <w:sz w:val="20"/>
            <w:szCs w:val="20"/>
          </w:rPr>
          <w:delText>Ethics and Legal Issues</w:delText>
        </w:r>
      </w:del>
    </w:p>
    <w:p w14:paraId="0451AE16" w14:textId="3EC396CF" w:rsidR="00BC670A" w:rsidRPr="00B41A43" w:rsidDel="00BD333C" w:rsidRDefault="00BC670A" w:rsidP="005C7802">
      <w:pPr>
        <w:spacing w:after="0" w:line="240" w:lineRule="auto"/>
        <w:contextualSpacing/>
        <w:rPr>
          <w:del w:id="827" w:author="Thar Adeleh" w:date="2024-08-25T13:32:00Z" w16du:dateUtc="2024-08-25T10:32:00Z"/>
          <w:rFonts w:ascii="Arial" w:hAnsi="Arial" w:cs="Arial"/>
          <w:sz w:val="20"/>
          <w:szCs w:val="20"/>
        </w:rPr>
      </w:pPr>
      <w:del w:id="828" w:author="Thar Adeleh" w:date="2024-08-25T13:32:00Z" w16du:dateUtc="2024-08-25T10:32:00Z">
        <w:r w:rsidRPr="00B41A43" w:rsidDel="00BD333C">
          <w:rPr>
            <w:rFonts w:ascii="Arial" w:hAnsi="Arial" w:cs="Arial"/>
            <w:sz w:val="20"/>
            <w:szCs w:val="20"/>
          </w:rPr>
          <w:delText xml:space="preserve">Taxonomy: </w:delText>
        </w:r>
        <w:r w:rsidDel="00BD333C">
          <w:rPr>
            <w:rFonts w:ascii="Arial" w:hAnsi="Arial" w:cs="Arial"/>
            <w:sz w:val="20"/>
            <w:szCs w:val="20"/>
          </w:rPr>
          <w:delText>Recall</w:delText>
        </w:r>
      </w:del>
    </w:p>
    <w:p w14:paraId="319FA87E" w14:textId="707D5099" w:rsidR="00E97B40" w:rsidDel="00BD333C" w:rsidRDefault="00E97B40" w:rsidP="005C7802">
      <w:pPr>
        <w:spacing w:after="0" w:line="240" w:lineRule="auto"/>
        <w:contextualSpacing/>
        <w:rPr>
          <w:del w:id="829" w:author="Thar Adeleh" w:date="2024-08-25T13:32:00Z" w16du:dateUtc="2024-08-25T10:32:00Z"/>
          <w:rFonts w:ascii="Arial" w:hAnsi="Arial" w:cs="Arial"/>
          <w:b/>
          <w:color w:val="000000"/>
          <w:sz w:val="20"/>
          <w:szCs w:val="20"/>
        </w:rPr>
      </w:pPr>
    </w:p>
    <w:p w14:paraId="550FB6A6" w14:textId="1289EFC7" w:rsidR="00E97B40" w:rsidDel="00BD333C" w:rsidRDefault="00E97B40" w:rsidP="005C7802">
      <w:pPr>
        <w:spacing w:after="0" w:line="240" w:lineRule="auto"/>
        <w:contextualSpacing/>
        <w:rPr>
          <w:del w:id="830" w:author="Thar Adeleh" w:date="2024-08-25T13:32:00Z" w16du:dateUtc="2024-08-25T10:32:00Z"/>
          <w:rFonts w:ascii="Arial" w:hAnsi="Arial" w:cs="Arial"/>
          <w:b/>
          <w:color w:val="000000"/>
          <w:sz w:val="20"/>
          <w:szCs w:val="20"/>
        </w:rPr>
      </w:pPr>
    </w:p>
    <w:p w14:paraId="56DEE614" w14:textId="50C051E0" w:rsidR="00E97B40" w:rsidDel="00BD333C" w:rsidRDefault="00E97B40" w:rsidP="005C7802">
      <w:pPr>
        <w:spacing w:after="0" w:line="240" w:lineRule="auto"/>
        <w:contextualSpacing/>
        <w:rPr>
          <w:del w:id="831" w:author="Thar Adeleh" w:date="2024-08-25T13:32:00Z" w16du:dateUtc="2024-08-25T10:32:00Z"/>
          <w:rFonts w:ascii="Arial" w:hAnsi="Arial" w:cs="Arial"/>
          <w:b/>
          <w:color w:val="000000"/>
          <w:sz w:val="20"/>
          <w:szCs w:val="20"/>
        </w:rPr>
      </w:pPr>
    </w:p>
    <w:p w14:paraId="402D7D0F" w14:textId="02698475" w:rsidR="00E97B40" w:rsidRPr="000A05D3" w:rsidDel="00BD333C" w:rsidRDefault="00E97B40" w:rsidP="005C7802">
      <w:pPr>
        <w:spacing w:after="0" w:line="240" w:lineRule="auto"/>
        <w:contextualSpacing/>
        <w:rPr>
          <w:del w:id="832" w:author="Thar Adeleh" w:date="2024-08-25T13:32:00Z" w16du:dateUtc="2024-08-25T10:32:00Z"/>
          <w:rFonts w:ascii="Arial" w:hAnsi="Arial" w:cs="Arial"/>
          <w:color w:val="000000"/>
          <w:sz w:val="20"/>
          <w:szCs w:val="20"/>
        </w:rPr>
      </w:pPr>
      <w:del w:id="833" w:author="Thar Adeleh" w:date="2024-08-25T13:32:00Z" w16du:dateUtc="2024-08-25T10:32:00Z">
        <w:r w:rsidDel="00BD333C">
          <w:rPr>
            <w:rFonts w:ascii="Arial" w:hAnsi="Arial" w:cs="Arial"/>
            <w:color w:val="000000"/>
            <w:sz w:val="20"/>
            <w:szCs w:val="20"/>
          </w:rPr>
          <w:delText xml:space="preserve">2. True or False? </w:delText>
        </w:r>
        <w:r w:rsidRPr="000A05D3" w:rsidDel="00BD333C">
          <w:rPr>
            <w:rFonts w:ascii="Arial" w:hAnsi="Arial" w:cs="Arial"/>
            <w:color w:val="000000"/>
            <w:sz w:val="20"/>
            <w:szCs w:val="20"/>
          </w:rPr>
          <w:delText>The U.S. healthcare system is confronting a major problem with healthcare disparities.</w:delText>
        </w:r>
      </w:del>
    </w:p>
    <w:p w14:paraId="2C238297" w14:textId="38EC057B" w:rsidR="00E97B40" w:rsidRPr="000A05D3" w:rsidDel="00BD333C" w:rsidRDefault="00E97B40" w:rsidP="005C7802">
      <w:pPr>
        <w:spacing w:after="0" w:line="240" w:lineRule="auto"/>
        <w:contextualSpacing/>
        <w:rPr>
          <w:del w:id="834" w:author="Thar Adeleh" w:date="2024-08-25T13:32:00Z" w16du:dateUtc="2024-08-25T10:32:00Z"/>
          <w:rFonts w:ascii="Arial" w:hAnsi="Arial" w:cs="Arial"/>
          <w:sz w:val="20"/>
          <w:szCs w:val="20"/>
        </w:rPr>
      </w:pPr>
      <w:del w:id="835" w:author="Thar Adeleh" w:date="2024-08-25T13:32:00Z" w16du:dateUtc="2024-08-25T10:32:00Z">
        <w:r w:rsidRPr="000A05D3" w:rsidDel="00BD333C">
          <w:rPr>
            <w:rFonts w:ascii="Arial" w:hAnsi="Arial" w:cs="Arial"/>
            <w:sz w:val="20"/>
            <w:szCs w:val="20"/>
          </w:rPr>
          <w:delText>Ans: True</w:delText>
        </w:r>
      </w:del>
    </w:p>
    <w:p w14:paraId="6955A209" w14:textId="43DBF61F" w:rsidR="00E97B40" w:rsidRPr="000A05D3" w:rsidDel="00BD333C" w:rsidRDefault="00E97B40" w:rsidP="005C7802">
      <w:pPr>
        <w:spacing w:after="0" w:line="240" w:lineRule="auto"/>
        <w:contextualSpacing/>
        <w:rPr>
          <w:del w:id="836" w:author="Thar Adeleh" w:date="2024-08-25T13:32:00Z" w16du:dateUtc="2024-08-25T10:32:00Z"/>
          <w:rFonts w:ascii="Arial" w:hAnsi="Arial" w:cs="Arial"/>
          <w:sz w:val="20"/>
          <w:szCs w:val="20"/>
        </w:rPr>
      </w:pPr>
      <w:del w:id="837" w:author="Thar Adeleh" w:date="2024-08-25T13:32:00Z" w16du:dateUtc="2024-08-25T10:32:00Z">
        <w:r w:rsidRPr="000A05D3" w:rsidDel="00BD333C">
          <w:rPr>
            <w:rFonts w:ascii="Arial" w:hAnsi="Arial" w:cs="Arial"/>
            <w:sz w:val="20"/>
            <w:szCs w:val="20"/>
          </w:rPr>
          <w:delText>Complexity: Easy</w:delText>
        </w:r>
      </w:del>
    </w:p>
    <w:p w14:paraId="1536228A" w14:textId="4EEAE9B7" w:rsidR="00E97B40" w:rsidRPr="000A05D3" w:rsidDel="00BD333C" w:rsidRDefault="00E97B40" w:rsidP="005C7802">
      <w:pPr>
        <w:spacing w:after="0" w:line="240" w:lineRule="auto"/>
        <w:contextualSpacing/>
        <w:rPr>
          <w:del w:id="838" w:author="Thar Adeleh" w:date="2024-08-25T13:32:00Z" w16du:dateUtc="2024-08-25T10:32:00Z"/>
          <w:rFonts w:ascii="Arial" w:hAnsi="Arial" w:cs="Arial"/>
          <w:sz w:val="20"/>
          <w:szCs w:val="20"/>
        </w:rPr>
      </w:pPr>
      <w:del w:id="839" w:author="Thar Adeleh" w:date="2024-08-25T13:32:00Z" w16du:dateUtc="2024-08-25T10:32:00Z">
        <w:r w:rsidDel="00BD333C">
          <w:rPr>
            <w:rFonts w:ascii="Arial" w:hAnsi="Arial" w:cs="Arial"/>
            <w:sz w:val="20"/>
            <w:szCs w:val="20"/>
          </w:rPr>
          <w:delText>Ahead:</w:delText>
        </w:r>
        <w:r w:rsidRPr="000A05D3" w:rsidDel="00BD333C">
          <w:rPr>
            <w:rFonts w:ascii="Arial" w:hAnsi="Arial" w:cs="Arial"/>
            <w:sz w:val="20"/>
            <w:szCs w:val="20"/>
          </w:rPr>
          <w:delText xml:space="preserve"> Public/Community Healthcare Delivery System</w:delText>
        </w:r>
      </w:del>
    </w:p>
    <w:p w14:paraId="58D7D7DB" w14:textId="2D8C065C" w:rsidR="00E97B40" w:rsidRPr="000A05D3" w:rsidDel="00BD333C" w:rsidRDefault="00E97B40" w:rsidP="005C7802">
      <w:pPr>
        <w:spacing w:after="0" w:line="240" w:lineRule="auto"/>
        <w:contextualSpacing/>
        <w:rPr>
          <w:del w:id="840" w:author="Thar Adeleh" w:date="2024-08-25T13:32:00Z" w16du:dateUtc="2024-08-25T10:32:00Z"/>
          <w:rFonts w:ascii="Arial" w:hAnsi="Arial" w:cs="Arial"/>
          <w:sz w:val="20"/>
          <w:szCs w:val="20"/>
        </w:rPr>
      </w:pPr>
      <w:del w:id="841" w:author="Thar Adeleh" w:date="2024-08-25T13:32:00Z" w16du:dateUtc="2024-08-25T10:32:00Z">
        <w:r w:rsidRPr="000A05D3" w:rsidDel="00BD333C">
          <w:rPr>
            <w:rFonts w:ascii="Arial" w:hAnsi="Arial" w:cs="Arial"/>
            <w:sz w:val="20"/>
            <w:szCs w:val="20"/>
          </w:rPr>
          <w:delText>Subject: Chapter 7</w:delText>
        </w:r>
      </w:del>
    </w:p>
    <w:p w14:paraId="6B80D096" w14:textId="4D85FC87" w:rsidR="00E97B40" w:rsidDel="00BD333C" w:rsidRDefault="00E97B40" w:rsidP="005C7802">
      <w:pPr>
        <w:spacing w:after="0" w:line="240" w:lineRule="auto"/>
        <w:contextualSpacing/>
        <w:rPr>
          <w:del w:id="842" w:author="Thar Adeleh" w:date="2024-08-25T13:32:00Z" w16du:dateUtc="2024-08-25T10:32:00Z"/>
          <w:rFonts w:ascii="Arial" w:hAnsi="Arial" w:cs="Arial"/>
          <w:sz w:val="20"/>
          <w:szCs w:val="20"/>
        </w:rPr>
      </w:pPr>
      <w:del w:id="843" w:author="Thar Adeleh" w:date="2024-08-25T13:32:00Z" w16du:dateUtc="2024-08-25T10:32:00Z">
        <w:r w:rsidDel="00BD333C">
          <w:rPr>
            <w:rFonts w:ascii="Arial" w:hAnsi="Arial" w:cs="Arial"/>
            <w:sz w:val="20"/>
            <w:szCs w:val="20"/>
          </w:rPr>
          <w:delText xml:space="preserve">Title: </w:delText>
        </w:r>
        <w:r w:rsidRPr="00026A69" w:rsidDel="00BD333C">
          <w:rPr>
            <w:rFonts w:ascii="Arial" w:hAnsi="Arial" w:cs="Arial"/>
            <w:sz w:val="20"/>
            <w:szCs w:val="20"/>
          </w:rPr>
          <w:delText>Health Promotion, Disease Prevention, and Illness: A Community Perspective</w:delText>
        </w:r>
      </w:del>
    </w:p>
    <w:p w14:paraId="47CEF723" w14:textId="62DF5D98" w:rsidR="00E97B40" w:rsidRPr="000A05D3" w:rsidDel="00BD333C" w:rsidRDefault="00E97B40" w:rsidP="005C7802">
      <w:pPr>
        <w:spacing w:after="0" w:line="240" w:lineRule="auto"/>
        <w:contextualSpacing/>
        <w:rPr>
          <w:del w:id="844" w:author="Thar Adeleh" w:date="2024-08-25T13:32:00Z" w16du:dateUtc="2024-08-25T10:32:00Z"/>
          <w:rFonts w:ascii="Arial" w:hAnsi="Arial" w:cs="Arial"/>
          <w:sz w:val="20"/>
          <w:szCs w:val="20"/>
        </w:rPr>
      </w:pPr>
      <w:del w:id="845" w:author="Thar Adeleh" w:date="2024-08-25T13:32:00Z" w16du:dateUtc="2024-08-25T10:32:00Z">
        <w:r w:rsidRPr="000A05D3" w:rsidDel="00BD333C">
          <w:rPr>
            <w:rFonts w:ascii="Arial" w:hAnsi="Arial" w:cs="Arial"/>
            <w:sz w:val="20"/>
            <w:szCs w:val="20"/>
          </w:rPr>
          <w:delText xml:space="preserve">Taxonomy: </w:delText>
        </w:r>
        <w:r w:rsidDel="00BD333C">
          <w:rPr>
            <w:rFonts w:ascii="Arial" w:hAnsi="Arial" w:cs="Arial"/>
            <w:sz w:val="20"/>
            <w:szCs w:val="20"/>
          </w:rPr>
          <w:delText>Recall</w:delText>
        </w:r>
      </w:del>
    </w:p>
    <w:p w14:paraId="2C99E90B" w14:textId="2E166FFB" w:rsidR="00175C8E" w:rsidDel="00BD333C" w:rsidRDefault="00175C8E" w:rsidP="005C7802">
      <w:pPr>
        <w:spacing w:after="0" w:line="240" w:lineRule="auto"/>
        <w:contextualSpacing/>
        <w:rPr>
          <w:del w:id="846" w:author="Thar Adeleh" w:date="2024-08-25T13:32:00Z" w16du:dateUtc="2024-08-25T10:32:00Z"/>
          <w:rFonts w:ascii="Arial" w:hAnsi="Arial" w:cs="Arial"/>
          <w:b/>
          <w:sz w:val="20"/>
          <w:szCs w:val="20"/>
        </w:rPr>
      </w:pPr>
    </w:p>
    <w:p w14:paraId="278E0990" w14:textId="2DD2A8E8" w:rsidR="00175C8E" w:rsidDel="00BD333C" w:rsidRDefault="00175C8E" w:rsidP="005C7802">
      <w:pPr>
        <w:spacing w:after="0" w:line="240" w:lineRule="auto"/>
        <w:contextualSpacing/>
        <w:rPr>
          <w:del w:id="847" w:author="Thar Adeleh" w:date="2024-08-25T13:32:00Z" w16du:dateUtc="2024-08-25T10:32:00Z"/>
          <w:rFonts w:ascii="Arial" w:hAnsi="Arial" w:cs="Arial"/>
          <w:b/>
          <w:sz w:val="20"/>
          <w:szCs w:val="20"/>
        </w:rPr>
      </w:pPr>
    </w:p>
    <w:p w14:paraId="0F11A67E" w14:textId="05A69304" w:rsidR="00175C8E" w:rsidRPr="00CB6348" w:rsidDel="00BD333C" w:rsidRDefault="00175C8E" w:rsidP="005C7802">
      <w:pPr>
        <w:spacing w:after="0" w:line="240" w:lineRule="auto"/>
        <w:contextualSpacing/>
        <w:rPr>
          <w:del w:id="848" w:author="Thar Adeleh" w:date="2024-08-25T13:32:00Z" w16du:dateUtc="2024-08-25T10:32:00Z"/>
          <w:rFonts w:ascii="Arial" w:hAnsi="Arial" w:cs="Arial"/>
          <w:b/>
          <w:sz w:val="20"/>
          <w:szCs w:val="20"/>
        </w:rPr>
      </w:pPr>
    </w:p>
    <w:p w14:paraId="332CE6B2" w14:textId="24D7F591" w:rsidR="00175C8E" w:rsidRPr="006A2BBB" w:rsidDel="00BD333C" w:rsidRDefault="00175C8E" w:rsidP="005C7802">
      <w:pPr>
        <w:spacing w:after="0" w:line="240" w:lineRule="auto"/>
        <w:contextualSpacing/>
        <w:rPr>
          <w:del w:id="849" w:author="Thar Adeleh" w:date="2024-08-25T13:32:00Z" w16du:dateUtc="2024-08-25T10:32:00Z"/>
          <w:rFonts w:ascii="Arial" w:hAnsi="Arial" w:cs="Arial"/>
          <w:color w:val="000000"/>
          <w:sz w:val="20"/>
          <w:szCs w:val="20"/>
        </w:rPr>
      </w:pPr>
      <w:del w:id="850" w:author="Thar Adeleh" w:date="2024-08-25T13:32:00Z" w16du:dateUtc="2024-08-25T10:32:00Z">
        <w:r w:rsidDel="00BD333C">
          <w:rPr>
            <w:rFonts w:ascii="Arial" w:hAnsi="Arial" w:cs="Arial"/>
            <w:color w:val="000000"/>
            <w:sz w:val="20"/>
            <w:szCs w:val="20"/>
          </w:rPr>
          <w:delText>3</w:delText>
        </w:r>
        <w:r w:rsidRPr="006A2BBB" w:rsidDel="00BD333C">
          <w:rPr>
            <w:rFonts w:ascii="Arial" w:hAnsi="Arial" w:cs="Arial"/>
            <w:color w:val="000000"/>
            <w:sz w:val="20"/>
            <w:szCs w:val="20"/>
          </w:rPr>
          <w:delText xml:space="preserve">. </w:delText>
        </w:r>
        <w:r w:rsidDel="00BD333C">
          <w:rPr>
            <w:rFonts w:ascii="Arial" w:hAnsi="Arial" w:cs="Arial"/>
            <w:sz w:val="20"/>
            <w:szCs w:val="20"/>
          </w:rPr>
          <w:delText xml:space="preserve">True or False? </w:delText>
        </w:r>
        <w:r w:rsidRPr="006A2BBB" w:rsidDel="00BD333C">
          <w:rPr>
            <w:rFonts w:ascii="Arial" w:hAnsi="Arial" w:cs="Arial"/>
            <w:color w:val="000000"/>
            <w:sz w:val="20"/>
            <w:szCs w:val="20"/>
          </w:rPr>
          <w:delText>When describing a hospital’s structure, you are describing how it functions and its processes.</w:delText>
        </w:r>
      </w:del>
    </w:p>
    <w:p w14:paraId="5C9B19F9" w14:textId="3E38DBBC" w:rsidR="00175C8E" w:rsidRPr="006A2BBB" w:rsidDel="00BD333C" w:rsidRDefault="00175C8E" w:rsidP="005C7802">
      <w:pPr>
        <w:spacing w:after="0" w:line="240" w:lineRule="auto"/>
        <w:contextualSpacing/>
        <w:rPr>
          <w:del w:id="851" w:author="Thar Adeleh" w:date="2024-08-25T13:32:00Z" w16du:dateUtc="2024-08-25T10:32:00Z"/>
          <w:rFonts w:ascii="Arial" w:hAnsi="Arial" w:cs="Arial"/>
          <w:sz w:val="20"/>
          <w:szCs w:val="20"/>
        </w:rPr>
      </w:pPr>
      <w:del w:id="852" w:author="Thar Adeleh" w:date="2024-08-25T13:32:00Z" w16du:dateUtc="2024-08-25T10:32:00Z">
        <w:r w:rsidRPr="006A2BBB" w:rsidDel="00BD333C">
          <w:rPr>
            <w:rFonts w:ascii="Arial" w:hAnsi="Arial" w:cs="Arial"/>
            <w:sz w:val="20"/>
            <w:szCs w:val="20"/>
          </w:rPr>
          <w:delText>Ans: False</w:delText>
        </w:r>
      </w:del>
    </w:p>
    <w:p w14:paraId="45404118" w14:textId="463F1345" w:rsidR="00175C8E" w:rsidRPr="006A2BBB" w:rsidDel="00BD333C" w:rsidRDefault="00175C8E" w:rsidP="005C7802">
      <w:pPr>
        <w:spacing w:after="0" w:line="240" w:lineRule="auto"/>
        <w:contextualSpacing/>
        <w:rPr>
          <w:del w:id="853" w:author="Thar Adeleh" w:date="2024-08-25T13:32:00Z" w16du:dateUtc="2024-08-25T10:32:00Z"/>
          <w:rFonts w:ascii="Arial" w:hAnsi="Arial" w:cs="Arial"/>
          <w:sz w:val="20"/>
          <w:szCs w:val="20"/>
        </w:rPr>
      </w:pPr>
      <w:del w:id="854" w:author="Thar Adeleh" w:date="2024-08-25T13:32:00Z" w16du:dateUtc="2024-08-25T10:32:00Z">
        <w:r w:rsidRPr="006A2BBB" w:rsidDel="00BD333C">
          <w:rPr>
            <w:rFonts w:ascii="Arial" w:hAnsi="Arial" w:cs="Arial"/>
            <w:sz w:val="20"/>
            <w:szCs w:val="20"/>
          </w:rPr>
          <w:delText>Complexity: Moderate</w:delText>
        </w:r>
      </w:del>
    </w:p>
    <w:p w14:paraId="4D0E152D" w14:textId="5904BABE" w:rsidR="00175C8E" w:rsidRPr="006A2BBB" w:rsidDel="00BD333C" w:rsidRDefault="00175C8E" w:rsidP="005C7802">
      <w:pPr>
        <w:spacing w:after="0" w:line="240" w:lineRule="auto"/>
        <w:contextualSpacing/>
        <w:rPr>
          <w:del w:id="855" w:author="Thar Adeleh" w:date="2024-08-25T13:32:00Z" w16du:dateUtc="2024-08-25T10:32:00Z"/>
          <w:rFonts w:ascii="Arial" w:hAnsi="Arial" w:cs="Arial"/>
          <w:sz w:val="20"/>
          <w:szCs w:val="20"/>
        </w:rPr>
      </w:pPr>
      <w:del w:id="856" w:author="Thar Adeleh" w:date="2024-08-25T13:32:00Z" w16du:dateUtc="2024-08-25T10:32:00Z">
        <w:r w:rsidDel="00BD333C">
          <w:rPr>
            <w:rFonts w:ascii="Arial" w:hAnsi="Arial" w:cs="Arial"/>
            <w:sz w:val="20"/>
            <w:szCs w:val="20"/>
          </w:rPr>
          <w:delText>Ahead:</w:delText>
        </w:r>
        <w:r w:rsidRPr="006A2BBB" w:rsidDel="00BD333C">
          <w:rPr>
            <w:rFonts w:ascii="Arial" w:hAnsi="Arial" w:cs="Arial"/>
            <w:sz w:val="20"/>
            <w:szCs w:val="20"/>
          </w:rPr>
          <w:delText xml:space="preserve"> The Healthcare Organization</w:delText>
        </w:r>
      </w:del>
    </w:p>
    <w:p w14:paraId="304F48EC" w14:textId="478F33FA" w:rsidR="00175C8E" w:rsidRPr="006A2BBB" w:rsidDel="00BD333C" w:rsidRDefault="00175C8E" w:rsidP="005C7802">
      <w:pPr>
        <w:spacing w:after="0" w:line="240" w:lineRule="auto"/>
        <w:contextualSpacing/>
        <w:rPr>
          <w:del w:id="857" w:author="Thar Adeleh" w:date="2024-08-25T13:32:00Z" w16du:dateUtc="2024-08-25T10:32:00Z"/>
          <w:rFonts w:ascii="Arial" w:hAnsi="Arial" w:cs="Arial"/>
          <w:sz w:val="20"/>
          <w:szCs w:val="20"/>
        </w:rPr>
      </w:pPr>
      <w:del w:id="858" w:author="Thar Adeleh" w:date="2024-08-25T13:32:00Z" w16du:dateUtc="2024-08-25T10:32:00Z">
        <w:r w:rsidRPr="006A2BBB" w:rsidDel="00BD333C">
          <w:rPr>
            <w:rFonts w:ascii="Arial" w:hAnsi="Arial" w:cs="Arial"/>
            <w:sz w:val="20"/>
            <w:szCs w:val="20"/>
          </w:rPr>
          <w:delText>Subject: Chapter 8</w:delText>
        </w:r>
      </w:del>
    </w:p>
    <w:p w14:paraId="6CAD5CF3" w14:textId="58983005" w:rsidR="00175C8E" w:rsidDel="00BD333C" w:rsidRDefault="00175C8E" w:rsidP="005C7802">
      <w:pPr>
        <w:spacing w:after="0" w:line="240" w:lineRule="auto"/>
        <w:contextualSpacing/>
        <w:rPr>
          <w:del w:id="859" w:author="Thar Adeleh" w:date="2024-08-25T13:32:00Z" w16du:dateUtc="2024-08-25T10:32:00Z"/>
          <w:rFonts w:ascii="Arial" w:hAnsi="Arial" w:cs="Arial"/>
          <w:sz w:val="20"/>
          <w:szCs w:val="20"/>
        </w:rPr>
      </w:pPr>
      <w:del w:id="860" w:author="Thar Adeleh" w:date="2024-08-25T13:32:00Z" w16du:dateUtc="2024-08-25T10:32:00Z">
        <w:r w:rsidDel="00BD333C">
          <w:rPr>
            <w:rFonts w:ascii="Arial" w:hAnsi="Arial" w:cs="Arial"/>
            <w:sz w:val="20"/>
            <w:szCs w:val="20"/>
          </w:rPr>
          <w:delText xml:space="preserve">Title: </w:delText>
        </w:r>
        <w:r w:rsidRPr="00C307F2" w:rsidDel="00BD333C">
          <w:rPr>
            <w:rFonts w:ascii="Arial" w:hAnsi="Arial" w:cs="Arial"/>
            <w:sz w:val="20"/>
            <w:szCs w:val="20"/>
          </w:rPr>
          <w:delText>The Healthcare Delivery System: Focus on Acute Care</w:delText>
        </w:r>
      </w:del>
    </w:p>
    <w:p w14:paraId="51D3C09A" w14:textId="30DC6B22" w:rsidR="00175C8E" w:rsidRPr="006A2BBB" w:rsidDel="00BD333C" w:rsidRDefault="00175C8E" w:rsidP="005C7802">
      <w:pPr>
        <w:spacing w:after="0" w:line="240" w:lineRule="auto"/>
        <w:contextualSpacing/>
        <w:rPr>
          <w:del w:id="861" w:author="Thar Adeleh" w:date="2024-08-25T13:32:00Z" w16du:dateUtc="2024-08-25T10:32:00Z"/>
          <w:rFonts w:ascii="Arial" w:hAnsi="Arial" w:cs="Arial"/>
          <w:sz w:val="20"/>
          <w:szCs w:val="20"/>
        </w:rPr>
      </w:pPr>
      <w:del w:id="862" w:author="Thar Adeleh" w:date="2024-08-25T13:32:00Z" w16du:dateUtc="2024-08-25T10:32:00Z">
        <w:r w:rsidRPr="006A2BBB" w:rsidDel="00BD333C">
          <w:rPr>
            <w:rFonts w:ascii="Arial" w:hAnsi="Arial" w:cs="Arial"/>
            <w:sz w:val="20"/>
            <w:szCs w:val="20"/>
          </w:rPr>
          <w:delText>Taxonomy: Analysis</w:delText>
        </w:r>
      </w:del>
    </w:p>
    <w:p w14:paraId="5FC4E627" w14:textId="1306C102" w:rsidR="00A846AC" w:rsidRPr="0002167F" w:rsidDel="00BD333C" w:rsidRDefault="00A846AC" w:rsidP="005C7802">
      <w:pPr>
        <w:spacing w:after="0" w:line="240" w:lineRule="auto"/>
        <w:contextualSpacing/>
        <w:rPr>
          <w:del w:id="863" w:author="Thar Adeleh" w:date="2024-08-25T13:32:00Z" w16du:dateUtc="2024-08-25T10:32:00Z"/>
          <w:rFonts w:ascii="Arial" w:hAnsi="Arial" w:cs="Arial"/>
          <w:sz w:val="20"/>
          <w:szCs w:val="20"/>
        </w:rPr>
      </w:pPr>
    </w:p>
    <w:p w14:paraId="1FBE4867" w14:textId="05273269" w:rsidR="00CD270B" w:rsidRPr="0002167F" w:rsidDel="00BD333C" w:rsidRDefault="00CD270B" w:rsidP="005C7802">
      <w:pPr>
        <w:spacing w:after="0" w:line="240" w:lineRule="auto"/>
        <w:contextualSpacing/>
        <w:rPr>
          <w:del w:id="864" w:author="Thar Adeleh" w:date="2024-08-25T13:32:00Z" w16du:dateUtc="2024-08-25T10:32:00Z"/>
          <w:rFonts w:ascii="Arial" w:hAnsi="Arial" w:cs="Arial"/>
          <w:sz w:val="20"/>
          <w:szCs w:val="20"/>
        </w:rPr>
      </w:pPr>
    </w:p>
    <w:p w14:paraId="61EC4FEA" w14:textId="4BC5A0F6" w:rsidR="00CD270B" w:rsidRPr="0002167F" w:rsidDel="00BD333C" w:rsidRDefault="00CD270B" w:rsidP="005C7802">
      <w:pPr>
        <w:spacing w:after="0" w:line="240" w:lineRule="auto"/>
        <w:contextualSpacing/>
        <w:rPr>
          <w:del w:id="865" w:author="Thar Adeleh" w:date="2024-08-25T13:32:00Z" w16du:dateUtc="2024-08-25T10:32:00Z"/>
          <w:rFonts w:ascii="Arial" w:hAnsi="Arial" w:cs="Arial"/>
          <w:sz w:val="20"/>
          <w:szCs w:val="20"/>
        </w:rPr>
      </w:pPr>
    </w:p>
    <w:p w14:paraId="41C29C33" w14:textId="25FA1700" w:rsidR="00A846AC" w:rsidRPr="0002167F" w:rsidDel="00BD333C" w:rsidRDefault="0034239E" w:rsidP="005C7802">
      <w:pPr>
        <w:spacing w:after="0" w:line="240" w:lineRule="auto"/>
        <w:contextualSpacing/>
        <w:rPr>
          <w:del w:id="866" w:author="Thar Adeleh" w:date="2024-08-25T13:32:00Z" w16du:dateUtc="2024-08-25T10:32:00Z"/>
          <w:rFonts w:ascii="Arial" w:hAnsi="Arial" w:cs="Arial"/>
          <w:b/>
          <w:sz w:val="20"/>
          <w:szCs w:val="20"/>
        </w:rPr>
      </w:pPr>
      <w:del w:id="867" w:author="Thar Adeleh" w:date="2024-08-25T13:32:00Z" w16du:dateUtc="2024-08-25T10:32:00Z">
        <w:r w:rsidRPr="0002167F" w:rsidDel="00BD333C">
          <w:rPr>
            <w:rFonts w:ascii="Arial" w:hAnsi="Arial" w:cs="Arial"/>
            <w:b/>
            <w:sz w:val="20"/>
            <w:szCs w:val="20"/>
          </w:rPr>
          <w:delText>Essay</w:delText>
        </w:r>
      </w:del>
    </w:p>
    <w:p w14:paraId="61EF2259" w14:textId="065127A8" w:rsidR="0034239E" w:rsidRPr="0002167F" w:rsidDel="00BD333C" w:rsidRDefault="0034239E" w:rsidP="005C7802">
      <w:pPr>
        <w:spacing w:after="0" w:line="240" w:lineRule="auto"/>
        <w:contextualSpacing/>
        <w:rPr>
          <w:del w:id="868" w:author="Thar Adeleh" w:date="2024-08-25T13:32:00Z" w16du:dateUtc="2024-08-25T10:32:00Z"/>
          <w:rFonts w:ascii="Arial" w:hAnsi="Arial" w:cs="Arial"/>
          <w:sz w:val="20"/>
          <w:szCs w:val="20"/>
        </w:rPr>
      </w:pPr>
    </w:p>
    <w:p w14:paraId="2E0597A9" w14:textId="726B0489" w:rsidR="0034239E" w:rsidRPr="0002167F" w:rsidDel="00BD333C" w:rsidRDefault="0034239E" w:rsidP="005C7802">
      <w:pPr>
        <w:spacing w:after="0" w:line="240" w:lineRule="auto"/>
        <w:contextualSpacing/>
        <w:rPr>
          <w:del w:id="869" w:author="Thar Adeleh" w:date="2024-08-25T13:32:00Z" w16du:dateUtc="2024-08-25T10:32:00Z"/>
          <w:rFonts w:ascii="Arial" w:hAnsi="Arial" w:cs="Arial"/>
          <w:sz w:val="20"/>
          <w:szCs w:val="20"/>
        </w:rPr>
      </w:pPr>
    </w:p>
    <w:p w14:paraId="2797F461" w14:textId="0E99F7EE" w:rsidR="0034239E" w:rsidRPr="0002167F" w:rsidDel="00BD333C" w:rsidRDefault="0034239E" w:rsidP="005C7802">
      <w:pPr>
        <w:spacing w:after="0" w:line="240" w:lineRule="auto"/>
        <w:contextualSpacing/>
        <w:rPr>
          <w:del w:id="870" w:author="Thar Adeleh" w:date="2024-08-25T13:32:00Z" w16du:dateUtc="2024-08-25T10:32:00Z"/>
          <w:rFonts w:ascii="Arial" w:hAnsi="Arial" w:cs="Arial"/>
          <w:sz w:val="20"/>
          <w:szCs w:val="20"/>
        </w:rPr>
      </w:pPr>
    </w:p>
    <w:p w14:paraId="0B86F9BE" w14:textId="02722E69" w:rsidR="00A846AC" w:rsidRPr="00DB0066" w:rsidDel="00BD333C" w:rsidRDefault="00E90BA0" w:rsidP="005C7802">
      <w:pPr>
        <w:spacing w:after="0" w:line="240" w:lineRule="auto"/>
        <w:contextualSpacing/>
        <w:rPr>
          <w:del w:id="871" w:author="Thar Adeleh" w:date="2024-08-25T13:32:00Z" w16du:dateUtc="2024-08-25T10:32:00Z"/>
          <w:rFonts w:ascii="Arial" w:hAnsi="Arial" w:cs="Arial"/>
          <w:sz w:val="20"/>
          <w:szCs w:val="20"/>
        </w:rPr>
      </w:pPr>
      <w:del w:id="872" w:author="Thar Adeleh" w:date="2024-08-25T13:32:00Z" w16du:dateUtc="2024-08-25T10:32:00Z">
        <w:r w:rsidDel="00BD333C">
          <w:rPr>
            <w:rFonts w:ascii="Arial" w:hAnsi="Arial" w:cs="Arial"/>
            <w:sz w:val="20"/>
            <w:szCs w:val="20"/>
          </w:rPr>
          <w:delText>1</w:delText>
        </w:r>
        <w:r w:rsidR="00A846AC" w:rsidRPr="00DB0066" w:rsidDel="00BD333C">
          <w:rPr>
            <w:rFonts w:ascii="Arial" w:hAnsi="Arial" w:cs="Arial"/>
            <w:sz w:val="20"/>
            <w:szCs w:val="20"/>
          </w:rPr>
          <w:delText>. Discuss professional control in nursing.</w:delText>
        </w:r>
      </w:del>
    </w:p>
    <w:p w14:paraId="5427B2F5" w14:textId="70BA4B63" w:rsidR="00A342F6" w:rsidRPr="00DB0066" w:rsidDel="00BD333C" w:rsidRDefault="00146778" w:rsidP="005C7802">
      <w:pPr>
        <w:spacing w:after="0" w:line="240" w:lineRule="auto"/>
        <w:contextualSpacing/>
        <w:rPr>
          <w:del w:id="873" w:author="Thar Adeleh" w:date="2024-08-25T13:32:00Z" w16du:dateUtc="2024-08-25T10:32:00Z"/>
          <w:rFonts w:ascii="Arial" w:hAnsi="Arial" w:cs="Arial"/>
          <w:sz w:val="20"/>
          <w:szCs w:val="20"/>
        </w:rPr>
      </w:pPr>
      <w:del w:id="874" w:author="Thar Adeleh" w:date="2024-08-25T13:32:00Z" w16du:dateUtc="2024-08-25T10:32:00Z">
        <w:r w:rsidDel="00BD333C">
          <w:rPr>
            <w:rFonts w:ascii="Arial" w:hAnsi="Arial" w:cs="Arial"/>
            <w:sz w:val="20"/>
            <w:szCs w:val="20"/>
          </w:rPr>
          <w:delText>Ans:</w:delText>
        </w:r>
        <w:r w:rsidR="00A846AC" w:rsidRPr="00DB0066" w:rsidDel="00BD333C">
          <w:rPr>
            <w:rFonts w:ascii="Arial" w:hAnsi="Arial" w:cs="Arial"/>
            <w:sz w:val="20"/>
            <w:szCs w:val="20"/>
          </w:rPr>
          <w:delText xml:space="preserve"> </w:delText>
        </w:r>
        <w:r w:rsidR="00D77308" w:rsidRPr="00DB0066" w:rsidDel="00BD333C">
          <w:rPr>
            <w:rFonts w:ascii="Arial" w:hAnsi="Arial" w:cs="Arial"/>
            <w:sz w:val="20"/>
            <w:szCs w:val="20"/>
          </w:rPr>
          <w:delText>I</w:delText>
        </w:r>
        <w:r w:rsidR="00A846AC" w:rsidRPr="00DB0066" w:rsidDel="00BD333C">
          <w:rPr>
            <w:rFonts w:ascii="Arial" w:hAnsi="Arial" w:cs="Arial"/>
            <w:sz w:val="20"/>
            <w:szCs w:val="20"/>
          </w:rPr>
          <w:delText xml:space="preserve">nclude a brief description of professional standards and the profession’s code of ethics as </w:delText>
        </w:r>
        <w:r w:rsidR="003D232E" w:rsidRPr="00DB0066" w:rsidDel="00BD333C">
          <w:rPr>
            <w:rFonts w:ascii="Arial" w:hAnsi="Arial" w:cs="Arial"/>
            <w:sz w:val="20"/>
            <w:szCs w:val="20"/>
          </w:rPr>
          <w:delText xml:space="preserve">they relate to </w:delText>
        </w:r>
        <w:r w:rsidR="00A846AC" w:rsidRPr="00DB0066" w:rsidDel="00BD333C">
          <w:rPr>
            <w:rFonts w:ascii="Arial" w:hAnsi="Arial" w:cs="Arial"/>
            <w:sz w:val="20"/>
            <w:szCs w:val="20"/>
          </w:rPr>
          <w:delText>professional control.</w:delText>
        </w:r>
      </w:del>
    </w:p>
    <w:p w14:paraId="12093F0B" w14:textId="16F3E03B" w:rsidR="00DB780B" w:rsidRPr="00DB0066" w:rsidDel="00BD333C" w:rsidRDefault="00DB780B" w:rsidP="005C7802">
      <w:pPr>
        <w:spacing w:after="0" w:line="240" w:lineRule="auto"/>
        <w:contextualSpacing/>
        <w:rPr>
          <w:del w:id="875" w:author="Thar Adeleh" w:date="2024-08-25T13:32:00Z" w16du:dateUtc="2024-08-25T10:32:00Z"/>
          <w:rFonts w:ascii="Arial" w:hAnsi="Arial" w:cs="Arial"/>
          <w:sz w:val="20"/>
          <w:szCs w:val="20"/>
        </w:rPr>
      </w:pPr>
      <w:del w:id="876" w:author="Thar Adeleh" w:date="2024-08-25T13:32:00Z" w16du:dateUtc="2024-08-25T10:32:00Z">
        <w:r w:rsidDel="00BD333C">
          <w:rPr>
            <w:rFonts w:ascii="Arial" w:hAnsi="Arial" w:cs="Arial"/>
            <w:sz w:val="20"/>
            <w:szCs w:val="20"/>
          </w:rPr>
          <w:delText>Complexity: Moderate</w:delText>
        </w:r>
      </w:del>
    </w:p>
    <w:p w14:paraId="07C43AE7" w14:textId="4D2D5630" w:rsidR="00CA018B" w:rsidDel="00BD333C" w:rsidRDefault="00CA018B" w:rsidP="005C7802">
      <w:pPr>
        <w:spacing w:after="0" w:line="240" w:lineRule="auto"/>
        <w:contextualSpacing/>
        <w:rPr>
          <w:del w:id="877" w:author="Thar Adeleh" w:date="2024-08-25T13:32:00Z" w16du:dateUtc="2024-08-25T10:32:00Z"/>
          <w:rFonts w:ascii="Arial" w:hAnsi="Arial" w:cs="Arial"/>
          <w:sz w:val="20"/>
          <w:szCs w:val="20"/>
        </w:rPr>
      </w:pPr>
      <w:del w:id="878" w:author="Thar Adeleh" w:date="2024-08-25T13:32:00Z" w16du:dateUtc="2024-08-25T10:32:00Z">
        <w:r w:rsidDel="00BD333C">
          <w:rPr>
            <w:rFonts w:ascii="Arial" w:hAnsi="Arial" w:cs="Arial"/>
            <w:sz w:val="20"/>
            <w:szCs w:val="20"/>
          </w:rPr>
          <w:delText xml:space="preserve">Ahead: </w:delText>
        </w:r>
        <w:r w:rsidR="00E96B3C" w:rsidRPr="00DB0066" w:rsidDel="00BD333C">
          <w:rPr>
            <w:rFonts w:ascii="Arial" w:hAnsi="Arial" w:cs="Arial"/>
            <w:sz w:val="20"/>
            <w:szCs w:val="20"/>
          </w:rPr>
          <w:delText>Professionalism: Critical Professional Concepts</w:delText>
        </w:r>
        <w:r w:rsidR="003166BA" w:rsidDel="00BD333C">
          <w:rPr>
            <w:rFonts w:ascii="Arial" w:hAnsi="Arial" w:cs="Arial"/>
            <w:sz w:val="20"/>
            <w:szCs w:val="20"/>
          </w:rPr>
          <w:delText xml:space="preserve"> and Activities</w:delText>
        </w:r>
      </w:del>
    </w:p>
    <w:p w14:paraId="0E146259" w14:textId="0668A7B0" w:rsidR="00A342F6" w:rsidRPr="00DB0066" w:rsidDel="00BD333C" w:rsidRDefault="00146778" w:rsidP="005C7802">
      <w:pPr>
        <w:spacing w:after="0" w:line="240" w:lineRule="auto"/>
        <w:contextualSpacing/>
        <w:rPr>
          <w:del w:id="879" w:author="Thar Adeleh" w:date="2024-08-25T13:32:00Z" w16du:dateUtc="2024-08-25T10:32:00Z"/>
          <w:rFonts w:ascii="Arial" w:hAnsi="Arial" w:cs="Arial"/>
          <w:sz w:val="20"/>
          <w:szCs w:val="20"/>
        </w:rPr>
      </w:pPr>
      <w:del w:id="880" w:author="Thar Adeleh" w:date="2024-08-25T13:32:00Z" w16du:dateUtc="2024-08-25T10:32:00Z">
        <w:r w:rsidDel="00BD333C">
          <w:rPr>
            <w:rFonts w:ascii="Arial" w:hAnsi="Arial" w:cs="Arial"/>
            <w:sz w:val="20"/>
            <w:szCs w:val="20"/>
          </w:rPr>
          <w:delText>Subject:</w:delText>
        </w:r>
        <w:r w:rsidR="00A342F6" w:rsidRPr="00DB0066" w:rsidDel="00BD333C">
          <w:rPr>
            <w:rFonts w:ascii="Arial" w:hAnsi="Arial" w:cs="Arial"/>
            <w:sz w:val="20"/>
            <w:szCs w:val="20"/>
          </w:rPr>
          <w:delText xml:space="preserve"> </w:delText>
        </w:r>
        <w:r w:rsidR="00B02F16" w:rsidDel="00BD333C">
          <w:rPr>
            <w:rFonts w:ascii="Arial" w:hAnsi="Arial" w:cs="Arial"/>
            <w:sz w:val="20"/>
            <w:szCs w:val="20"/>
          </w:rPr>
          <w:delText>Chapter 1</w:delText>
        </w:r>
      </w:del>
    </w:p>
    <w:p w14:paraId="43E24283" w14:textId="4DC330C8" w:rsidR="001D7211" w:rsidDel="00BD333C" w:rsidRDefault="001D7211" w:rsidP="005C7802">
      <w:pPr>
        <w:spacing w:after="0" w:line="240" w:lineRule="auto"/>
        <w:contextualSpacing/>
        <w:rPr>
          <w:del w:id="881" w:author="Thar Adeleh" w:date="2024-08-25T13:32:00Z" w16du:dateUtc="2024-08-25T10:32:00Z"/>
          <w:rFonts w:ascii="Arial" w:hAnsi="Arial" w:cs="Arial"/>
          <w:sz w:val="20"/>
          <w:szCs w:val="20"/>
        </w:rPr>
      </w:pPr>
      <w:del w:id="882" w:author="Thar Adeleh" w:date="2024-08-25T13:32:00Z" w16du:dateUtc="2024-08-25T10:32:00Z">
        <w:r w:rsidDel="00BD333C">
          <w:rPr>
            <w:rFonts w:ascii="Arial" w:hAnsi="Arial" w:cs="Arial"/>
            <w:sz w:val="20"/>
            <w:szCs w:val="20"/>
          </w:rPr>
          <w:delText xml:space="preserve">Title: </w:delText>
        </w:r>
        <w:r w:rsidRPr="001D7211" w:rsidDel="00BD333C">
          <w:rPr>
            <w:rFonts w:ascii="Arial" w:hAnsi="Arial" w:cs="Arial"/>
            <w:sz w:val="20"/>
            <w:szCs w:val="20"/>
          </w:rPr>
          <w:delText>Professional Nursing: History and Development of the Nursing Profession</w:delText>
        </w:r>
      </w:del>
    </w:p>
    <w:p w14:paraId="3F0DAD2D" w14:textId="565EC8FC" w:rsidR="00A342F6" w:rsidRPr="00DB0066" w:rsidDel="00BD333C" w:rsidRDefault="00805B64" w:rsidP="005C7802">
      <w:pPr>
        <w:spacing w:after="0" w:line="240" w:lineRule="auto"/>
        <w:contextualSpacing/>
        <w:rPr>
          <w:del w:id="883" w:author="Thar Adeleh" w:date="2024-08-25T13:32:00Z" w16du:dateUtc="2024-08-25T10:32:00Z"/>
          <w:rFonts w:ascii="Arial" w:hAnsi="Arial" w:cs="Arial"/>
          <w:sz w:val="20"/>
          <w:szCs w:val="20"/>
        </w:rPr>
      </w:pPr>
      <w:del w:id="884" w:author="Thar Adeleh" w:date="2024-08-25T13:32:00Z" w16du:dateUtc="2024-08-25T10:32:00Z">
        <w:r w:rsidDel="00BD333C">
          <w:rPr>
            <w:rFonts w:ascii="Arial" w:hAnsi="Arial" w:cs="Arial"/>
            <w:sz w:val="20"/>
            <w:szCs w:val="20"/>
          </w:rPr>
          <w:delText>Taxonomy:</w:delText>
        </w:r>
        <w:r w:rsidR="00A342F6" w:rsidRPr="00DB0066" w:rsidDel="00BD333C">
          <w:rPr>
            <w:rFonts w:ascii="Arial" w:hAnsi="Arial" w:cs="Arial"/>
            <w:sz w:val="20"/>
            <w:szCs w:val="20"/>
          </w:rPr>
          <w:delText xml:space="preserve"> </w:delText>
        </w:r>
        <w:r w:rsidR="006C1824" w:rsidDel="00BD333C">
          <w:rPr>
            <w:rFonts w:ascii="Arial" w:hAnsi="Arial" w:cs="Arial"/>
            <w:sz w:val="20"/>
            <w:szCs w:val="20"/>
          </w:rPr>
          <w:delText>Recall</w:delText>
        </w:r>
      </w:del>
    </w:p>
    <w:p w14:paraId="0AB95DB5" w14:textId="0D513F78" w:rsidR="00A342F6" w:rsidDel="00BD333C" w:rsidRDefault="00A342F6" w:rsidP="005C7802">
      <w:pPr>
        <w:spacing w:after="0" w:line="240" w:lineRule="auto"/>
        <w:contextualSpacing/>
        <w:rPr>
          <w:del w:id="885" w:author="Thar Adeleh" w:date="2024-08-25T13:32:00Z" w16du:dateUtc="2024-08-25T10:32:00Z"/>
          <w:rFonts w:ascii="Arial" w:hAnsi="Arial" w:cs="Arial"/>
          <w:sz w:val="20"/>
          <w:szCs w:val="20"/>
        </w:rPr>
      </w:pPr>
    </w:p>
    <w:p w14:paraId="044CB1BD" w14:textId="00FCA2DC" w:rsidR="00104F6F" w:rsidDel="00BD333C" w:rsidRDefault="00104F6F" w:rsidP="005C7802">
      <w:pPr>
        <w:spacing w:after="0" w:line="240" w:lineRule="auto"/>
        <w:contextualSpacing/>
        <w:rPr>
          <w:del w:id="886" w:author="Thar Adeleh" w:date="2024-08-25T13:32:00Z" w16du:dateUtc="2024-08-25T10:32:00Z"/>
          <w:rFonts w:ascii="Arial" w:hAnsi="Arial" w:cs="Arial"/>
          <w:sz w:val="20"/>
          <w:szCs w:val="20"/>
        </w:rPr>
      </w:pPr>
    </w:p>
    <w:p w14:paraId="0D4B4FFE" w14:textId="7700713D" w:rsidR="00104F6F" w:rsidRPr="00DB0066" w:rsidDel="00BD333C" w:rsidRDefault="00104F6F" w:rsidP="005C7802">
      <w:pPr>
        <w:spacing w:after="0" w:line="240" w:lineRule="auto"/>
        <w:contextualSpacing/>
        <w:rPr>
          <w:del w:id="887" w:author="Thar Adeleh" w:date="2024-08-25T13:32:00Z" w16du:dateUtc="2024-08-25T10:32:00Z"/>
          <w:rFonts w:ascii="Arial" w:hAnsi="Arial" w:cs="Arial"/>
          <w:sz w:val="20"/>
          <w:szCs w:val="20"/>
        </w:rPr>
      </w:pPr>
    </w:p>
    <w:p w14:paraId="1D487CD2" w14:textId="5706CC00" w:rsidR="00A846AC" w:rsidRPr="00DB0066" w:rsidDel="00BD333C" w:rsidRDefault="006037FD" w:rsidP="005C7802">
      <w:pPr>
        <w:spacing w:after="0" w:line="240" w:lineRule="auto"/>
        <w:contextualSpacing/>
        <w:rPr>
          <w:del w:id="888" w:author="Thar Adeleh" w:date="2024-08-25T13:32:00Z" w16du:dateUtc="2024-08-25T10:32:00Z"/>
          <w:rFonts w:ascii="Arial" w:hAnsi="Arial" w:cs="Arial"/>
          <w:sz w:val="20"/>
          <w:szCs w:val="20"/>
        </w:rPr>
      </w:pPr>
      <w:del w:id="889" w:author="Thar Adeleh" w:date="2024-08-25T13:32:00Z" w16du:dateUtc="2024-08-25T10:32:00Z">
        <w:r w:rsidDel="00BD333C">
          <w:rPr>
            <w:rFonts w:ascii="Arial" w:hAnsi="Arial" w:cs="Arial"/>
            <w:sz w:val="20"/>
            <w:szCs w:val="20"/>
          </w:rPr>
          <w:delText>2</w:delText>
        </w:r>
        <w:r w:rsidR="00A846AC" w:rsidRPr="00DB0066" w:rsidDel="00BD333C">
          <w:rPr>
            <w:rFonts w:ascii="Arial" w:hAnsi="Arial" w:cs="Arial"/>
            <w:sz w:val="20"/>
            <w:szCs w:val="20"/>
          </w:rPr>
          <w:delText>. Why should nurses want to be more “visible” to the public?</w:delText>
        </w:r>
      </w:del>
    </w:p>
    <w:p w14:paraId="00E94AF3" w14:textId="1ED86F9C" w:rsidR="00A846AC" w:rsidRPr="00DB0066" w:rsidDel="00BD333C" w:rsidRDefault="00146778" w:rsidP="005C7802">
      <w:pPr>
        <w:spacing w:after="0" w:line="240" w:lineRule="auto"/>
        <w:contextualSpacing/>
        <w:rPr>
          <w:del w:id="890" w:author="Thar Adeleh" w:date="2024-08-25T13:32:00Z" w16du:dateUtc="2024-08-25T10:32:00Z"/>
          <w:rFonts w:ascii="Arial" w:hAnsi="Arial" w:cs="Arial"/>
          <w:sz w:val="20"/>
          <w:szCs w:val="20"/>
        </w:rPr>
      </w:pPr>
      <w:del w:id="891" w:author="Thar Adeleh" w:date="2024-08-25T13:32:00Z" w16du:dateUtc="2024-08-25T10:32:00Z">
        <w:r w:rsidDel="00BD333C">
          <w:rPr>
            <w:rFonts w:ascii="Arial" w:hAnsi="Arial" w:cs="Arial"/>
            <w:sz w:val="20"/>
            <w:szCs w:val="20"/>
          </w:rPr>
          <w:delText>Ans:</w:delText>
        </w:r>
        <w:r w:rsidR="00A846AC" w:rsidRPr="00DB0066" w:rsidDel="00BD333C">
          <w:rPr>
            <w:rFonts w:ascii="Arial" w:hAnsi="Arial" w:cs="Arial"/>
            <w:sz w:val="20"/>
            <w:szCs w:val="20"/>
          </w:rPr>
          <w:delText xml:space="preserve"> </w:delText>
        </w:r>
        <w:r w:rsidR="00D77308" w:rsidRPr="00DB0066" w:rsidDel="00BD333C">
          <w:rPr>
            <w:rFonts w:ascii="Arial" w:hAnsi="Arial" w:cs="Arial"/>
            <w:sz w:val="20"/>
            <w:szCs w:val="20"/>
          </w:rPr>
          <w:delText>D</w:delText>
        </w:r>
        <w:r w:rsidR="00A846AC" w:rsidRPr="00DB0066" w:rsidDel="00BD333C">
          <w:rPr>
            <w:rFonts w:ascii="Arial" w:hAnsi="Arial" w:cs="Arial"/>
            <w:sz w:val="20"/>
            <w:szCs w:val="20"/>
          </w:rPr>
          <w:delText>iscuss how nurs</w:delText>
        </w:r>
        <w:r w:rsidR="0032502F" w:rsidRPr="00DB0066" w:rsidDel="00BD333C">
          <w:rPr>
            <w:rFonts w:ascii="Arial" w:hAnsi="Arial" w:cs="Arial"/>
            <w:sz w:val="20"/>
            <w:szCs w:val="20"/>
          </w:rPr>
          <w:delText>ing</w:delText>
        </w:r>
        <w:r w:rsidR="00A846AC" w:rsidRPr="00DB0066" w:rsidDel="00BD333C">
          <w:rPr>
            <w:rFonts w:ascii="Arial" w:hAnsi="Arial" w:cs="Arial"/>
            <w:sz w:val="20"/>
            <w:szCs w:val="20"/>
          </w:rPr>
          <w:delText xml:space="preserve"> </w:delText>
        </w:r>
        <w:r w:rsidR="0032502F" w:rsidRPr="00DB0066" w:rsidDel="00BD333C">
          <w:rPr>
            <w:rFonts w:ascii="Arial" w:hAnsi="Arial" w:cs="Arial"/>
            <w:sz w:val="20"/>
            <w:szCs w:val="20"/>
          </w:rPr>
          <w:delText xml:space="preserve">is </w:delText>
        </w:r>
        <w:r w:rsidR="00A846AC" w:rsidRPr="00DB0066" w:rsidDel="00BD333C">
          <w:rPr>
            <w:rFonts w:ascii="Arial" w:hAnsi="Arial" w:cs="Arial"/>
            <w:sz w:val="20"/>
            <w:szCs w:val="20"/>
          </w:rPr>
          <w:delText>struggling to</w:delText>
        </w:r>
        <w:r w:rsidR="0032502F" w:rsidRPr="00DB0066" w:rsidDel="00BD333C">
          <w:rPr>
            <w:rFonts w:ascii="Arial" w:hAnsi="Arial" w:cs="Arial"/>
            <w:sz w:val="20"/>
            <w:szCs w:val="20"/>
          </w:rPr>
          <w:delText xml:space="preserve"> attract qualified students and</w:delText>
        </w:r>
        <w:r w:rsidR="00A846AC" w:rsidRPr="00DB0066" w:rsidDel="00BD333C">
          <w:rPr>
            <w:rFonts w:ascii="Arial" w:hAnsi="Arial" w:cs="Arial"/>
            <w:sz w:val="20"/>
            <w:szCs w:val="20"/>
          </w:rPr>
          <w:delText xml:space="preserve"> keep </w:delText>
        </w:r>
        <w:r w:rsidR="0032502F" w:rsidRPr="00DB0066" w:rsidDel="00BD333C">
          <w:rPr>
            <w:rFonts w:ascii="Arial" w:hAnsi="Arial" w:cs="Arial"/>
            <w:sz w:val="20"/>
            <w:szCs w:val="20"/>
          </w:rPr>
          <w:delText>current nurses in practice.</w:delText>
        </w:r>
        <w:r w:rsidR="00A846AC" w:rsidRPr="00DB0066" w:rsidDel="00BD333C">
          <w:rPr>
            <w:rFonts w:ascii="Arial" w:hAnsi="Arial" w:cs="Arial"/>
            <w:sz w:val="20"/>
            <w:szCs w:val="20"/>
          </w:rPr>
          <w:delText xml:space="preserve"> The public only sees a small amount of the positive side of </w:delText>
        </w:r>
        <w:r w:rsidR="0032502F" w:rsidRPr="00DB0066" w:rsidDel="00BD333C">
          <w:rPr>
            <w:rFonts w:ascii="Arial" w:hAnsi="Arial" w:cs="Arial"/>
            <w:sz w:val="20"/>
            <w:szCs w:val="20"/>
          </w:rPr>
          <w:delText>the nursing profession and the intense education required to become a nurse.</w:delText>
        </w:r>
      </w:del>
    </w:p>
    <w:p w14:paraId="10ED0AC5" w14:textId="3B7ACC09" w:rsidR="00DB780B" w:rsidRPr="00DB0066" w:rsidDel="00BD333C" w:rsidRDefault="00DB780B" w:rsidP="005C7802">
      <w:pPr>
        <w:spacing w:after="0" w:line="240" w:lineRule="auto"/>
        <w:contextualSpacing/>
        <w:rPr>
          <w:del w:id="892" w:author="Thar Adeleh" w:date="2024-08-25T13:32:00Z" w16du:dateUtc="2024-08-25T10:32:00Z"/>
          <w:rFonts w:ascii="Arial" w:hAnsi="Arial" w:cs="Arial"/>
          <w:sz w:val="20"/>
          <w:szCs w:val="20"/>
        </w:rPr>
      </w:pPr>
      <w:del w:id="893" w:author="Thar Adeleh" w:date="2024-08-25T13:32:00Z" w16du:dateUtc="2024-08-25T10:32:00Z">
        <w:r w:rsidDel="00BD333C">
          <w:rPr>
            <w:rFonts w:ascii="Arial" w:hAnsi="Arial" w:cs="Arial"/>
            <w:sz w:val="20"/>
            <w:szCs w:val="20"/>
          </w:rPr>
          <w:delText xml:space="preserve">Complexity: </w:delText>
        </w:r>
        <w:r w:rsidR="00E6498E" w:rsidDel="00BD333C">
          <w:rPr>
            <w:rFonts w:ascii="Arial" w:hAnsi="Arial" w:cs="Arial"/>
            <w:sz w:val="20"/>
            <w:szCs w:val="20"/>
          </w:rPr>
          <w:delText>Difficult</w:delText>
        </w:r>
      </w:del>
    </w:p>
    <w:p w14:paraId="70C2EDC6" w14:textId="0DC295E5" w:rsidR="00242B92" w:rsidDel="00BD333C" w:rsidRDefault="00242B92" w:rsidP="005C7802">
      <w:pPr>
        <w:spacing w:after="0" w:line="240" w:lineRule="auto"/>
        <w:contextualSpacing/>
        <w:rPr>
          <w:del w:id="894" w:author="Thar Adeleh" w:date="2024-08-25T13:32:00Z" w16du:dateUtc="2024-08-25T10:32:00Z"/>
          <w:rFonts w:ascii="Arial" w:hAnsi="Arial" w:cs="Arial"/>
          <w:sz w:val="20"/>
          <w:szCs w:val="20"/>
        </w:rPr>
      </w:pPr>
      <w:del w:id="895" w:author="Thar Adeleh" w:date="2024-08-25T13:32:00Z" w16du:dateUtc="2024-08-25T10:32:00Z">
        <w:r w:rsidDel="00BD333C">
          <w:rPr>
            <w:rFonts w:ascii="Arial" w:hAnsi="Arial" w:cs="Arial"/>
            <w:sz w:val="20"/>
            <w:szCs w:val="20"/>
          </w:rPr>
          <w:delText xml:space="preserve">Ahead: </w:delText>
        </w:r>
        <w:r w:rsidR="00E96B3C" w:rsidRPr="00DB0066" w:rsidDel="00BD333C">
          <w:rPr>
            <w:rFonts w:ascii="Arial" w:hAnsi="Arial" w:cs="Arial"/>
            <w:sz w:val="20"/>
            <w:szCs w:val="20"/>
          </w:rPr>
          <w:delText>The Image of Nursing</w:delText>
        </w:r>
      </w:del>
    </w:p>
    <w:p w14:paraId="0128B1D8" w14:textId="585312B4" w:rsidR="00A342F6" w:rsidRPr="00DB0066" w:rsidDel="00BD333C" w:rsidRDefault="00146778" w:rsidP="005C7802">
      <w:pPr>
        <w:spacing w:after="0" w:line="240" w:lineRule="auto"/>
        <w:contextualSpacing/>
        <w:rPr>
          <w:del w:id="896" w:author="Thar Adeleh" w:date="2024-08-25T13:32:00Z" w16du:dateUtc="2024-08-25T10:32:00Z"/>
          <w:rFonts w:ascii="Arial" w:hAnsi="Arial" w:cs="Arial"/>
          <w:sz w:val="20"/>
          <w:szCs w:val="20"/>
        </w:rPr>
      </w:pPr>
      <w:del w:id="897" w:author="Thar Adeleh" w:date="2024-08-25T13:32:00Z" w16du:dateUtc="2024-08-25T10:32:00Z">
        <w:r w:rsidDel="00BD333C">
          <w:rPr>
            <w:rFonts w:ascii="Arial" w:hAnsi="Arial" w:cs="Arial"/>
            <w:sz w:val="20"/>
            <w:szCs w:val="20"/>
          </w:rPr>
          <w:delText>Subject:</w:delText>
        </w:r>
        <w:r w:rsidR="00A342F6" w:rsidRPr="00DB0066" w:rsidDel="00BD333C">
          <w:rPr>
            <w:rFonts w:ascii="Arial" w:hAnsi="Arial" w:cs="Arial"/>
            <w:sz w:val="20"/>
            <w:szCs w:val="20"/>
          </w:rPr>
          <w:delText xml:space="preserve"> </w:delText>
        </w:r>
        <w:r w:rsidR="00B02F16" w:rsidDel="00BD333C">
          <w:rPr>
            <w:rFonts w:ascii="Arial" w:hAnsi="Arial" w:cs="Arial"/>
            <w:sz w:val="20"/>
            <w:szCs w:val="20"/>
          </w:rPr>
          <w:delText>Chapter 1</w:delText>
        </w:r>
      </w:del>
    </w:p>
    <w:p w14:paraId="5A1E7F8B" w14:textId="18F6E416" w:rsidR="001D7211" w:rsidDel="00BD333C" w:rsidRDefault="001D7211" w:rsidP="005C7802">
      <w:pPr>
        <w:spacing w:after="0" w:line="240" w:lineRule="auto"/>
        <w:contextualSpacing/>
        <w:rPr>
          <w:del w:id="898" w:author="Thar Adeleh" w:date="2024-08-25T13:32:00Z" w16du:dateUtc="2024-08-25T10:32:00Z"/>
          <w:rFonts w:ascii="Arial" w:hAnsi="Arial" w:cs="Arial"/>
          <w:sz w:val="20"/>
          <w:szCs w:val="20"/>
        </w:rPr>
      </w:pPr>
      <w:del w:id="899" w:author="Thar Adeleh" w:date="2024-08-25T13:32:00Z" w16du:dateUtc="2024-08-25T10:32:00Z">
        <w:r w:rsidDel="00BD333C">
          <w:rPr>
            <w:rFonts w:ascii="Arial" w:hAnsi="Arial" w:cs="Arial"/>
            <w:sz w:val="20"/>
            <w:szCs w:val="20"/>
          </w:rPr>
          <w:delText xml:space="preserve">Title: </w:delText>
        </w:r>
        <w:r w:rsidRPr="001D7211" w:rsidDel="00BD333C">
          <w:rPr>
            <w:rFonts w:ascii="Arial" w:hAnsi="Arial" w:cs="Arial"/>
            <w:sz w:val="20"/>
            <w:szCs w:val="20"/>
          </w:rPr>
          <w:delText>Professional Nursing: History and Development of the Nursing Profession</w:delText>
        </w:r>
      </w:del>
    </w:p>
    <w:p w14:paraId="113B4C5E" w14:textId="26B4C1D1" w:rsidR="00A342F6" w:rsidDel="00BD333C" w:rsidRDefault="00805B64" w:rsidP="005C7802">
      <w:pPr>
        <w:spacing w:after="0" w:line="240" w:lineRule="auto"/>
        <w:contextualSpacing/>
        <w:rPr>
          <w:del w:id="900" w:author="Thar Adeleh" w:date="2024-08-25T13:32:00Z" w16du:dateUtc="2024-08-25T10:32:00Z"/>
          <w:rFonts w:ascii="Arial" w:hAnsi="Arial" w:cs="Arial"/>
          <w:sz w:val="20"/>
          <w:szCs w:val="20"/>
        </w:rPr>
      </w:pPr>
      <w:del w:id="901" w:author="Thar Adeleh" w:date="2024-08-25T13:32:00Z" w16du:dateUtc="2024-08-25T10:32:00Z">
        <w:r w:rsidDel="00BD333C">
          <w:rPr>
            <w:rFonts w:ascii="Arial" w:hAnsi="Arial" w:cs="Arial"/>
            <w:sz w:val="20"/>
            <w:szCs w:val="20"/>
          </w:rPr>
          <w:delText>Taxonomy:</w:delText>
        </w:r>
        <w:r w:rsidR="00B02F16" w:rsidDel="00BD333C">
          <w:rPr>
            <w:rFonts w:ascii="Arial" w:hAnsi="Arial" w:cs="Arial"/>
            <w:sz w:val="20"/>
            <w:szCs w:val="20"/>
          </w:rPr>
          <w:delText xml:space="preserve"> </w:delText>
        </w:r>
        <w:r w:rsidR="00E6498E" w:rsidRPr="00E6498E" w:rsidDel="00BD333C">
          <w:rPr>
            <w:rFonts w:ascii="Arial" w:hAnsi="Arial" w:cs="Arial"/>
            <w:sz w:val="20"/>
            <w:szCs w:val="20"/>
          </w:rPr>
          <w:delText>Application</w:delText>
        </w:r>
      </w:del>
    </w:p>
    <w:p w14:paraId="3C7D3F81" w14:textId="7F7C3AAD" w:rsidR="001A21C8" w:rsidDel="00BD333C" w:rsidRDefault="001A21C8" w:rsidP="005C7802">
      <w:pPr>
        <w:spacing w:after="0" w:line="240" w:lineRule="auto"/>
        <w:contextualSpacing/>
        <w:rPr>
          <w:del w:id="902" w:author="Thar Adeleh" w:date="2024-08-25T13:32:00Z" w16du:dateUtc="2024-08-25T10:32:00Z"/>
          <w:rFonts w:ascii="Arial" w:hAnsi="Arial" w:cs="Arial"/>
          <w:b/>
          <w:sz w:val="20"/>
          <w:szCs w:val="20"/>
        </w:rPr>
      </w:pPr>
    </w:p>
    <w:p w14:paraId="2BFA166D" w14:textId="5BE3F130" w:rsidR="001A21C8" w:rsidDel="00BD333C" w:rsidRDefault="001A21C8" w:rsidP="005C7802">
      <w:pPr>
        <w:spacing w:after="0" w:line="240" w:lineRule="auto"/>
        <w:contextualSpacing/>
        <w:rPr>
          <w:del w:id="903" w:author="Thar Adeleh" w:date="2024-08-25T13:32:00Z" w16du:dateUtc="2024-08-25T10:32:00Z"/>
          <w:rFonts w:ascii="Arial" w:hAnsi="Arial" w:cs="Arial"/>
          <w:b/>
          <w:sz w:val="20"/>
          <w:szCs w:val="20"/>
        </w:rPr>
      </w:pPr>
    </w:p>
    <w:p w14:paraId="343B0FEA" w14:textId="52A89F78" w:rsidR="001A21C8" w:rsidRPr="00B50518" w:rsidDel="00BD333C" w:rsidRDefault="001A21C8" w:rsidP="005C7802">
      <w:pPr>
        <w:spacing w:after="0" w:line="240" w:lineRule="auto"/>
        <w:contextualSpacing/>
        <w:rPr>
          <w:del w:id="904" w:author="Thar Adeleh" w:date="2024-08-25T13:32:00Z" w16du:dateUtc="2024-08-25T10:32:00Z"/>
          <w:rFonts w:ascii="Arial" w:hAnsi="Arial" w:cs="Arial"/>
          <w:b/>
          <w:sz w:val="20"/>
          <w:szCs w:val="20"/>
        </w:rPr>
      </w:pPr>
    </w:p>
    <w:p w14:paraId="58DE6650" w14:textId="41EDF516" w:rsidR="001A21C8" w:rsidRPr="00B50518" w:rsidDel="00BD333C" w:rsidRDefault="001A21C8" w:rsidP="005C7802">
      <w:pPr>
        <w:spacing w:after="0" w:line="240" w:lineRule="auto"/>
        <w:contextualSpacing/>
        <w:rPr>
          <w:del w:id="905" w:author="Thar Adeleh" w:date="2024-08-25T13:32:00Z" w16du:dateUtc="2024-08-25T10:32:00Z"/>
          <w:rFonts w:ascii="Arial" w:hAnsi="Arial" w:cs="Arial"/>
          <w:color w:val="000000"/>
          <w:sz w:val="20"/>
          <w:szCs w:val="20"/>
        </w:rPr>
      </w:pPr>
      <w:del w:id="906" w:author="Thar Adeleh" w:date="2024-08-25T13:32:00Z" w16du:dateUtc="2024-08-25T10:32:00Z">
        <w:r w:rsidDel="00BD333C">
          <w:rPr>
            <w:rFonts w:ascii="Arial" w:hAnsi="Arial" w:cs="Arial"/>
            <w:sz w:val="20"/>
            <w:szCs w:val="20"/>
          </w:rPr>
          <w:delText>3</w:delText>
        </w:r>
        <w:r w:rsidRPr="00B50518" w:rsidDel="00BD333C">
          <w:rPr>
            <w:rFonts w:ascii="Arial" w:hAnsi="Arial" w:cs="Arial"/>
            <w:sz w:val="20"/>
            <w:szCs w:val="20"/>
          </w:rPr>
          <w:delText xml:space="preserve">. Describe </w:delText>
        </w:r>
        <w:r w:rsidRPr="00B50518" w:rsidDel="00BD333C">
          <w:rPr>
            <w:rFonts w:ascii="Arial" w:hAnsi="Arial" w:cs="Arial"/>
            <w:color w:val="000000"/>
            <w:sz w:val="20"/>
            <w:szCs w:val="20"/>
          </w:rPr>
          <w:delText>the five core competencies for all healthcare professionals.</w:delText>
        </w:r>
      </w:del>
    </w:p>
    <w:p w14:paraId="6707F0E3" w14:textId="12AEA603" w:rsidR="001A21C8" w:rsidRPr="00B50518" w:rsidDel="00BD333C" w:rsidRDefault="001A21C8" w:rsidP="005C7802">
      <w:pPr>
        <w:spacing w:after="0" w:line="240" w:lineRule="auto"/>
        <w:contextualSpacing/>
        <w:rPr>
          <w:del w:id="907" w:author="Thar Adeleh" w:date="2024-08-25T13:32:00Z" w16du:dateUtc="2024-08-25T10:32:00Z"/>
          <w:rFonts w:ascii="Arial" w:hAnsi="Arial" w:cs="Arial"/>
          <w:color w:val="000000"/>
          <w:sz w:val="20"/>
          <w:szCs w:val="20"/>
        </w:rPr>
      </w:pPr>
      <w:del w:id="908" w:author="Thar Adeleh" w:date="2024-08-25T13:32:00Z" w16du:dateUtc="2024-08-25T10:32:00Z">
        <w:r w:rsidDel="00BD333C">
          <w:rPr>
            <w:rFonts w:ascii="Arial" w:hAnsi="Arial" w:cs="Arial"/>
            <w:color w:val="000000"/>
            <w:sz w:val="20"/>
            <w:szCs w:val="20"/>
          </w:rPr>
          <w:delText>Ans:</w:delText>
        </w:r>
      </w:del>
    </w:p>
    <w:p w14:paraId="36B12EE6" w14:textId="2ABE858D" w:rsidR="001A21C8" w:rsidRPr="00B50518" w:rsidDel="00BD333C" w:rsidRDefault="001A21C8" w:rsidP="005C7802">
      <w:pPr>
        <w:spacing w:after="0" w:line="240" w:lineRule="auto"/>
        <w:contextualSpacing/>
        <w:rPr>
          <w:del w:id="909" w:author="Thar Adeleh" w:date="2024-08-25T13:32:00Z" w16du:dateUtc="2024-08-25T10:32:00Z"/>
          <w:rFonts w:ascii="Arial" w:hAnsi="Arial" w:cs="Arial"/>
          <w:color w:val="000000"/>
          <w:sz w:val="20"/>
          <w:szCs w:val="20"/>
        </w:rPr>
      </w:pPr>
      <w:del w:id="910" w:author="Thar Adeleh" w:date="2024-08-25T13:32:00Z" w16du:dateUtc="2024-08-25T10:32:00Z">
        <w:r w:rsidDel="00BD333C">
          <w:rPr>
            <w:rFonts w:ascii="Arial" w:hAnsi="Arial" w:cs="Arial"/>
            <w:color w:val="000000"/>
            <w:sz w:val="20"/>
            <w:szCs w:val="20"/>
          </w:rPr>
          <w:delText xml:space="preserve">1) </w:delText>
        </w:r>
        <w:r w:rsidRPr="00B50518" w:rsidDel="00BD333C">
          <w:rPr>
            <w:rFonts w:ascii="Arial" w:hAnsi="Arial" w:cs="Arial"/>
            <w:color w:val="000000"/>
            <w:sz w:val="20"/>
            <w:szCs w:val="20"/>
          </w:rPr>
          <w:delText>Provide patient-centered care—identify, respect, and care about patients’ differences, values, preferences, and expressed needs; relieve pain and suffering; coordinate continuous care; listen to, clearly inform, communicate with, and educate patients; share decision making and management; and continuously advocate disease prevention, wellness, and promotion of healthy lifestyles, including a focus on population health.</w:delText>
        </w:r>
      </w:del>
    </w:p>
    <w:p w14:paraId="4660FFC0" w14:textId="27BFB642" w:rsidR="001A21C8" w:rsidRPr="00B50518" w:rsidDel="00BD333C" w:rsidRDefault="001A21C8" w:rsidP="005C7802">
      <w:pPr>
        <w:spacing w:after="0" w:line="240" w:lineRule="auto"/>
        <w:contextualSpacing/>
        <w:rPr>
          <w:del w:id="911" w:author="Thar Adeleh" w:date="2024-08-25T13:32:00Z" w16du:dateUtc="2024-08-25T10:32:00Z"/>
          <w:rFonts w:ascii="Arial" w:hAnsi="Arial" w:cs="Arial"/>
          <w:color w:val="000000"/>
          <w:sz w:val="20"/>
          <w:szCs w:val="20"/>
        </w:rPr>
      </w:pPr>
      <w:del w:id="912" w:author="Thar Adeleh" w:date="2024-08-25T13:32:00Z" w16du:dateUtc="2024-08-25T10:32:00Z">
        <w:r w:rsidDel="00BD333C">
          <w:rPr>
            <w:rFonts w:ascii="Arial" w:hAnsi="Arial" w:cs="Arial"/>
            <w:color w:val="000000"/>
            <w:sz w:val="20"/>
            <w:szCs w:val="20"/>
          </w:rPr>
          <w:delText xml:space="preserve">2) </w:delText>
        </w:r>
        <w:r w:rsidRPr="00B50518" w:rsidDel="00BD333C">
          <w:rPr>
            <w:rFonts w:ascii="Arial" w:hAnsi="Arial" w:cs="Arial"/>
            <w:color w:val="000000"/>
            <w:sz w:val="20"/>
            <w:szCs w:val="20"/>
          </w:rPr>
          <w:delText xml:space="preserve">Work in interdisciplinary </w:delText>
        </w:r>
        <w:r w:rsidDel="00BD333C">
          <w:rPr>
            <w:rFonts w:ascii="Arial" w:hAnsi="Arial" w:cs="Arial"/>
            <w:color w:val="000000"/>
            <w:sz w:val="20"/>
            <w:szCs w:val="20"/>
          </w:rPr>
          <w:delText xml:space="preserve">[interprofessional] </w:delText>
        </w:r>
        <w:r w:rsidRPr="00B50518" w:rsidDel="00BD333C">
          <w:rPr>
            <w:rFonts w:ascii="Arial" w:hAnsi="Arial" w:cs="Arial"/>
            <w:color w:val="000000"/>
            <w:sz w:val="20"/>
            <w:szCs w:val="20"/>
          </w:rPr>
          <w:delText>teams—cooperate, collaborate, communicate, and integrate care in teams to ensure that care is continuous and reliable.</w:delText>
        </w:r>
      </w:del>
    </w:p>
    <w:p w14:paraId="12404C8F" w14:textId="2A32E693" w:rsidR="001A21C8" w:rsidRPr="00B50518" w:rsidDel="00BD333C" w:rsidRDefault="001A21C8" w:rsidP="005C7802">
      <w:pPr>
        <w:spacing w:after="0" w:line="240" w:lineRule="auto"/>
        <w:contextualSpacing/>
        <w:rPr>
          <w:del w:id="913" w:author="Thar Adeleh" w:date="2024-08-25T13:32:00Z" w16du:dateUtc="2024-08-25T10:32:00Z"/>
          <w:rFonts w:ascii="Arial" w:hAnsi="Arial" w:cs="Arial"/>
          <w:color w:val="000000"/>
          <w:sz w:val="20"/>
          <w:szCs w:val="20"/>
        </w:rPr>
      </w:pPr>
      <w:del w:id="914" w:author="Thar Adeleh" w:date="2024-08-25T13:32:00Z" w16du:dateUtc="2024-08-25T10:32:00Z">
        <w:r w:rsidDel="00BD333C">
          <w:rPr>
            <w:rFonts w:ascii="Arial" w:hAnsi="Arial" w:cs="Arial"/>
            <w:color w:val="000000"/>
            <w:sz w:val="20"/>
            <w:szCs w:val="20"/>
          </w:rPr>
          <w:delText xml:space="preserve">3) </w:delText>
        </w:r>
        <w:r w:rsidRPr="00B50518" w:rsidDel="00BD333C">
          <w:rPr>
            <w:rFonts w:ascii="Arial" w:hAnsi="Arial" w:cs="Arial"/>
            <w:color w:val="000000"/>
            <w:sz w:val="20"/>
            <w:szCs w:val="20"/>
          </w:rPr>
          <w:delText>Employ evidence-based practice—integrate best research with clinical expertise and patient values for optimum care, and participate in learning and research activities to the extent feasible.</w:delText>
        </w:r>
      </w:del>
    </w:p>
    <w:p w14:paraId="47C5BB54" w14:textId="1A19B2E1" w:rsidR="001A21C8" w:rsidRPr="00B50518" w:rsidDel="00BD333C" w:rsidRDefault="001A21C8" w:rsidP="005C7802">
      <w:pPr>
        <w:spacing w:after="0" w:line="240" w:lineRule="auto"/>
        <w:contextualSpacing/>
        <w:rPr>
          <w:del w:id="915" w:author="Thar Adeleh" w:date="2024-08-25T13:32:00Z" w16du:dateUtc="2024-08-25T10:32:00Z"/>
          <w:rFonts w:ascii="Arial" w:hAnsi="Arial" w:cs="Arial"/>
          <w:color w:val="000000"/>
          <w:sz w:val="20"/>
          <w:szCs w:val="20"/>
        </w:rPr>
      </w:pPr>
      <w:del w:id="916" w:author="Thar Adeleh" w:date="2024-08-25T13:32:00Z" w16du:dateUtc="2024-08-25T10:32:00Z">
        <w:r w:rsidDel="00BD333C">
          <w:rPr>
            <w:rFonts w:ascii="Arial" w:hAnsi="Arial" w:cs="Arial"/>
            <w:color w:val="000000"/>
            <w:sz w:val="20"/>
            <w:szCs w:val="20"/>
          </w:rPr>
          <w:delText xml:space="preserve">4) </w:delText>
        </w:r>
        <w:r w:rsidRPr="00B50518" w:rsidDel="00BD333C">
          <w:rPr>
            <w:rFonts w:ascii="Arial" w:hAnsi="Arial" w:cs="Arial"/>
            <w:color w:val="000000"/>
            <w:sz w:val="20"/>
            <w:szCs w:val="20"/>
          </w:rPr>
          <w:delText>Apply quality improvement—identify errors and hazards in care; understand and implement basic safety design principles, such as standardization and simplification; continually understand and measure quality of care in terms of structure, process, and outcomes in relation to patient and community needs; and design and test interventions to change processes and systems of care with the objective of improving quality.</w:delText>
        </w:r>
      </w:del>
    </w:p>
    <w:p w14:paraId="07B053E5" w14:textId="6C3DEB89" w:rsidR="001A21C8" w:rsidRPr="00663269" w:rsidDel="00BD333C" w:rsidRDefault="001A21C8" w:rsidP="005C7802">
      <w:pPr>
        <w:spacing w:after="0" w:line="240" w:lineRule="auto"/>
        <w:contextualSpacing/>
        <w:rPr>
          <w:del w:id="917" w:author="Thar Adeleh" w:date="2024-08-25T13:32:00Z" w16du:dateUtc="2024-08-25T10:32:00Z"/>
          <w:rFonts w:ascii="Arial" w:hAnsi="Arial" w:cs="Arial"/>
          <w:color w:val="000000"/>
          <w:sz w:val="20"/>
          <w:szCs w:val="20"/>
        </w:rPr>
      </w:pPr>
      <w:del w:id="918" w:author="Thar Adeleh" w:date="2024-08-25T13:32:00Z" w16du:dateUtc="2024-08-25T10:32:00Z">
        <w:r w:rsidDel="00BD333C">
          <w:rPr>
            <w:rFonts w:ascii="Arial" w:hAnsi="Arial" w:cs="Arial"/>
            <w:color w:val="000000"/>
            <w:sz w:val="20"/>
            <w:szCs w:val="20"/>
          </w:rPr>
          <w:delText xml:space="preserve">5) </w:delText>
        </w:r>
        <w:r w:rsidRPr="00663269" w:rsidDel="00BD333C">
          <w:rPr>
            <w:rFonts w:ascii="Arial" w:hAnsi="Arial" w:cs="Arial"/>
            <w:color w:val="000000"/>
            <w:sz w:val="20"/>
            <w:szCs w:val="20"/>
          </w:rPr>
          <w:delText>Utilize informatics—communicate, manage knowledge, mitigate error, and support decision making using information technology.</w:delText>
        </w:r>
      </w:del>
    </w:p>
    <w:p w14:paraId="128F2B85" w14:textId="74FA5911" w:rsidR="001A21C8" w:rsidDel="00BD333C" w:rsidRDefault="001A21C8" w:rsidP="005C7802">
      <w:pPr>
        <w:spacing w:after="0" w:line="240" w:lineRule="auto"/>
        <w:contextualSpacing/>
        <w:rPr>
          <w:del w:id="919" w:author="Thar Adeleh" w:date="2024-08-25T13:32:00Z" w16du:dateUtc="2024-08-25T10:32:00Z"/>
          <w:rFonts w:ascii="Arial" w:hAnsi="Arial" w:cs="Arial"/>
          <w:sz w:val="20"/>
          <w:szCs w:val="20"/>
        </w:rPr>
      </w:pPr>
      <w:del w:id="920" w:author="Thar Adeleh" w:date="2024-08-25T13:32:00Z" w16du:dateUtc="2024-08-25T10:32:00Z">
        <w:r w:rsidDel="00BD333C">
          <w:rPr>
            <w:rFonts w:ascii="Arial" w:hAnsi="Arial" w:cs="Arial"/>
            <w:sz w:val="20"/>
            <w:szCs w:val="20"/>
          </w:rPr>
          <w:delText>Complexity: Easy</w:delText>
        </w:r>
      </w:del>
    </w:p>
    <w:p w14:paraId="1985510E" w14:textId="54B84653" w:rsidR="001A21C8" w:rsidDel="00BD333C" w:rsidRDefault="001A21C8" w:rsidP="005C7802">
      <w:pPr>
        <w:spacing w:after="0" w:line="240" w:lineRule="auto"/>
        <w:contextualSpacing/>
        <w:rPr>
          <w:del w:id="921" w:author="Thar Adeleh" w:date="2024-08-25T13:32:00Z" w16du:dateUtc="2024-08-25T10:32:00Z"/>
          <w:rFonts w:ascii="Arial" w:hAnsi="Arial" w:cs="Arial"/>
          <w:sz w:val="20"/>
          <w:szCs w:val="20"/>
        </w:rPr>
      </w:pPr>
      <w:del w:id="922" w:author="Thar Adeleh" w:date="2024-08-25T13:32:00Z" w16du:dateUtc="2024-08-25T10:32:00Z">
        <w:r w:rsidDel="00BD333C">
          <w:rPr>
            <w:rFonts w:ascii="Arial" w:hAnsi="Arial" w:cs="Arial"/>
            <w:sz w:val="20"/>
            <w:szCs w:val="20"/>
          </w:rPr>
          <w:delText xml:space="preserve">Ahead: </w:delText>
        </w:r>
        <w:r w:rsidRPr="00B50518" w:rsidDel="00BD333C">
          <w:rPr>
            <w:rFonts w:ascii="Arial" w:hAnsi="Arial" w:cs="Arial"/>
            <w:sz w:val="20"/>
            <w:szCs w:val="20"/>
          </w:rPr>
          <w:delText>Knowledge and Caring</w:delText>
        </w:r>
      </w:del>
    </w:p>
    <w:p w14:paraId="2A83415B" w14:textId="7560A9B7" w:rsidR="001A21C8" w:rsidRPr="00B50518" w:rsidDel="00BD333C" w:rsidRDefault="001A21C8" w:rsidP="005C7802">
      <w:pPr>
        <w:spacing w:after="0" w:line="240" w:lineRule="auto"/>
        <w:contextualSpacing/>
        <w:rPr>
          <w:del w:id="923" w:author="Thar Adeleh" w:date="2024-08-25T13:32:00Z" w16du:dateUtc="2024-08-25T10:32:00Z"/>
          <w:rFonts w:ascii="Arial" w:hAnsi="Arial" w:cs="Arial"/>
          <w:sz w:val="20"/>
          <w:szCs w:val="20"/>
        </w:rPr>
      </w:pPr>
      <w:del w:id="924" w:author="Thar Adeleh" w:date="2024-08-25T13:32:00Z" w16du:dateUtc="2024-08-25T10:32:00Z">
        <w:r w:rsidDel="00BD333C">
          <w:rPr>
            <w:rFonts w:ascii="Arial" w:hAnsi="Arial" w:cs="Arial"/>
            <w:sz w:val="20"/>
            <w:szCs w:val="20"/>
          </w:rPr>
          <w:delText>Subject:</w:delText>
        </w:r>
        <w:r w:rsidRPr="00B50518" w:rsidDel="00BD333C">
          <w:rPr>
            <w:rFonts w:ascii="Arial" w:hAnsi="Arial" w:cs="Arial"/>
            <w:sz w:val="20"/>
            <w:szCs w:val="20"/>
          </w:rPr>
          <w:delText xml:space="preserve"> </w:delText>
        </w:r>
        <w:r w:rsidDel="00BD333C">
          <w:rPr>
            <w:rFonts w:ascii="Arial" w:hAnsi="Arial" w:cs="Arial"/>
            <w:sz w:val="20"/>
            <w:szCs w:val="20"/>
          </w:rPr>
          <w:delText>Chapter 2</w:delText>
        </w:r>
      </w:del>
    </w:p>
    <w:p w14:paraId="086F0D8A" w14:textId="76D7F4A0" w:rsidR="001A21C8" w:rsidDel="00BD333C" w:rsidRDefault="001A21C8" w:rsidP="005C7802">
      <w:pPr>
        <w:spacing w:after="0" w:line="240" w:lineRule="auto"/>
        <w:contextualSpacing/>
        <w:rPr>
          <w:del w:id="925" w:author="Thar Adeleh" w:date="2024-08-25T13:32:00Z" w16du:dateUtc="2024-08-25T10:32:00Z"/>
          <w:rFonts w:ascii="Arial" w:hAnsi="Arial" w:cs="Arial"/>
          <w:sz w:val="20"/>
          <w:szCs w:val="20"/>
        </w:rPr>
      </w:pPr>
      <w:del w:id="926" w:author="Thar Adeleh" w:date="2024-08-25T13:32:00Z" w16du:dateUtc="2024-08-25T10:32:00Z">
        <w:r w:rsidDel="00BD333C">
          <w:rPr>
            <w:rFonts w:ascii="Arial" w:hAnsi="Arial" w:cs="Arial"/>
            <w:sz w:val="20"/>
            <w:szCs w:val="20"/>
          </w:rPr>
          <w:delText xml:space="preserve">Title: </w:delText>
        </w:r>
        <w:r w:rsidRPr="00663269" w:rsidDel="00BD333C">
          <w:rPr>
            <w:rFonts w:ascii="Arial" w:hAnsi="Arial" w:cs="Arial"/>
            <w:sz w:val="20"/>
            <w:szCs w:val="20"/>
          </w:rPr>
          <w:delText>The Essence of Nursing: Knowledge and Caring</w:delText>
        </w:r>
      </w:del>
    </w:p>
    <w:p w14:paraId="27671391" w14:textId="71A9E6D3" w:rsidR="001A21C8" w:rsidRPr="00B50518" w:rsidDel="00BD333C" w:rsidRDefault="001A21C8" w:rsidP="005C7802">
      <w:pPr>
        <w:spacing w:after="0" w:line="240" w:lineRule="auto"/>
        <w:contextualSpacing/>
        <w:rPr>
          <w:del w:id="927" w:author="Thar Adeleh" w:date="2024-08-25T13:32:00Z" w16du:dateUtc="2024-08-25T10:32:00Z"/>
          <w:rFonts w:ascii="Arial" w:hAnsi="Arial" w:cs="Arial"/>
          <w:sz w:val="20"/>
          <w:szCs w:val="20"/>
        </w:rPr>
      </w:pPr>
      <w:del w:id="928" w:author="Thar Adeleh" w:date="2024-08-25T13:32:00Z" w16du:dateUtc="2024-08-25T10:32:00Z">
        <w:r w:rsidDel="00BD333C">
          <w:rPr>
            <w:rFonts w:ascii="Arial" w:hAnsi="Arial" w:cs="Arial"/>
            <w:sz w:val="20"/>
            <w:szCs w:val="20"/>
          </w:rPr>
          <w:delText>Taxonomy:</w:delText>
        </w:r>
        <w:r w:rsidRPr="00B50518" w:rsidDel="00BD333C">
          <w:rPr>
            <w:rFonts w:ascii="Arial" w:hAnsi="Arial" w:cs="Arial"/>
            <w:sz w:val="20"/>
            <w:szCs w:val="20"/>
          </w:rPr>
          <w:delText xml:space="preserve"> </w:delText>
        </w:r>
        <w:r w:rsidDel="00BD333C">
          <w:rPr>
            <w:rFonts w:ascii="Arial" w:hAnsi="Arial" w:cs="Arial"/>
            <w:sz w:val="20"/>
            <w:szCs w:val="20"/>
          </w:rPr>
          <w:delText>Recall</w:delText>
        </w:r>
      </w:del>
    </w:p>
    <w:p w14:paraId="07EF1FF7" w14:textId="1E0922E4" w:rsidR="001A21C8" w:rsidDel="00BD333C" w:rsidRDefault="001A21C8" w:rsidP="005C7802">
      <w:pPr>
        <w:spacing w:after="0" w:line="240" w:lineRule="auto"/>
        <w:contextualSpacing/>
        <w:rPr>
          <w:del w:id="929" w:author="Thar Adeleh" w:date="2024-08-25T13:32:00Z" w16du:dateUtc="2024-08-25T10:32:00Z"/>
          <w:rFonts w:ascii="Arial" w:hAnsi="Arial" w:cs="Arial"/>
          <w:color w:val="000000"/>
          <w:sz w:val="20"/>
          <w:szCs w:val="20"/>
        </w:rPr>
      </w:pPr>
    </w:p>
    <w:p w14:paraId="7BAA0D89" w14:textId="5F8C5094" w:rsidR="001A21C8" w:rsidDel="00BD333C" w:rsidRDefault="001A21C8" w:rsidP="005C7802">
      <w:pPr>
        <w:spacing w:after="0" w:line="240" w:lineRule="auto"/>
        <w:contextualSpacing/>
        <w:rPr>
          <w:del w:id="930" w:author="Thar Adeleh" w:date="2024-08-25T13:32:00Z" w16du:dateUtc="2024-08-25T10:32:00Z"/>
          <w:rFonts w:ascii="Arial" w:hAnsi="Arial" w:cs="Arial"/>
          <w:color w:val="000000"/>
          <w:sz w:val="20"/>
          <w:szCs w:val="20"/>
        </w:rPr>
      </w:pPr>
    </w:p>
    <w:p w14:paraId="45D6338F" w14:textId="24FC301C" w:rsidR="001A21C8" w:rsidDel="00BD333C" w:rsidRDefault="001A21C8" w:rsidP="005C7802">
      <w:pPr>
        <w:spacing w:after="0" w:line="240" w:lineRule="auto"/>
        <w:contextualSpacing/>
        <w:rPr>
          <w:del w:id="931" w:author="Thar Adeleh" w:date="2024-08-25T13:32:00Z" w16du:dateUtc="2024-08-25T10:32:00Z"/>
          <w:rFonts w:ascii="Arial" w:hAnsi="Arial" w:cs="Arial"/>
          <w:color w:val="000000"/>
          <w:sz w:val="20"/>
          <w:szCs w:val="20"/>
        </w:rPr>
      </w:pPr>
    </w:p>
    <w:p w14:paraId="4584D947" w14:textId="70C63BEE" w:rsidR="001A21C8" w:rsidRPr="00B11802" w:rsidDel="00BD333C" w:rsidRDefault="001A21C8" w:rsidP="005C7802">
      <w:pPr>
        <w:spacing w:after="0" w:line="240" w:lineRule="auto"/>
        <w:contextualSpacing/>
        <w:rPr>
          <w:del w:id="932" w:author="Thar Adeleh" w:date="2024-08-25T13:32:00Z" w16du:dateUtc="2024-08-25T10:32:00Z"/>
          <w:rFonts w:ascii="Arial" w:hAnsi="Arial" w:cs="Arial"/>
          <w:color w:val="000000"/>
          <w:sz w:val="20"/>
          <w:szCs w:val="20"/>
        </w:rPr>
      </w:pPr>
      <w:del w:id="933" w:author="Thar Adeleh" w:date="2024-08-25T13:32:00Z" w16du:dateUtc="2024-08-25T10:32:00Z">
        <w:r w:rsidDel="00BD333C">
          <w:rPr>
            <w:rFonts w:ascii="Arial" w:hAnsi="Arial" w:cs="Arial"/>
            <w:color w:val="000000"/>
            <w:sz w:val="20"/>
            <w:szCs w:val="20"/>
          </w:rPr>
          <w:delText>4</w:delText>
        </w:r>
        <w:r w:rsidRPr="00B11802" w:rsidDel="00BD333C">
          <w:rPr>
            <w:rFonts w:ascii="Arial" w:hAnsi="Arial" w:cs="Arial"/>
            <w:color w:val="000000"/>
            <w:sz w:val="20"/>
            <w:szCs w:val="20"/>
          </w:rPr>
          <w:delText>. What is a preceptor?</w:delText>
        </w:r>
      </w:del>
    </w:p>
    <w:p w14:paraId="14905AF4" w14:textId="25865C7C" w:rsidR="001A21C8" w:rsidRPr="00B11802" w:rsidDel="00BD333C" w:rsidRDefault="001A21C8" w:rsidP="005C7802">
      <w:pPr>
        <w:spacing w:after="0" w:line="240" w:lineRule="auto"/>
        <w:contextualSpacing/>
        <w:rPr>
          <w:del w:id="934" w:author="Thar Adeleh" w:date="2024-08-25T13:32:00Z" w16du:dateUtc="2024-08-25T10:32:00Z"/>
          <w:rFonts w:ascii="Arial" w:hAnsi="Arial" w:cs="Arial"/>
          <w:color w:val="000000"/>
          <w:sz w:val="20"/>
          <w:szCs w:val="20"/>
        </w:rPr>
      </w:pPr>
      <w:del w:id="935" w:author="Thar Adeleh" w:date="2024-08-25T13:32:00Z" w16du:dateUtc="2024-08-25T10:32:00Z">
        <w:r w:rsidRPr="00B11802" w:rsidDel="00BD333C">
          <w:rPr>
            <w:rFonts w:ascii="Arial" w:hAnsi="Arial" w:cs="Arial"/>
            <w:color w:val="000000"/>
            <w:sz w:val="20"/>
            <w:szCs w:val="20"/>
          </w:rPr>
          <w:delText>Ans: A preceptor is an experienced and competent staff member (an RN, a nurse practitioner for a graduate program, or MD for NP students) who has received formal training to function as a preceptor and serves as a role model, guides student learning, and is a resource for a nursing student. The student is assigned to work alongside the preceptor. Faculty provide overall guidance to the preceptor as to the nature and objectives for the student’s learning experiences, monitor student progress by meeting with the student and also the preceptor, and are available for communication with the student and preceptor as needed. The preceptor participates in evaluation of the student’s progress along with the student and the faculty member. Preceptors are more typically used toward the end of an entry</w:delText>
        </w:r>
        <w:r w:rsidDel="00BD333C">
          <w:rPr>
            <w:rFonts w:ascii="Arial" w:hAnsi="Arial" w:cs="Arial"/>
            <w:color w:val="000000"/>
            <w:sz w:val="20"/>
            <w:szCs w:val="20"/>
          </w:rPr>
          <w:delText>-</w:delText>
        </w:r>
        <w:r w:rsidRPr="00B11802" w:rsidDel="00BD333C">
          <w:rPr>
            <w:rFonts w:ascii="Arial" w:hAnsi="Arial" w:cs="Arial"/>
            <w:color w:val="000000"/>
            <w:sz w:val="20"/>
            <w:szCs w:val="20"/>
          </w:rPr>
          <w:delText>level nursing program, but some schools use them throughout the program for certain courses. The state board of nursing may dictate how many hours in the total undergraduate nursing program may be devoted to preceptorship experiences. On the graduate level</w:delText>
        </w:r>
        <w:r w:rsidDel="00BD333C">
          <w:rPr>
            <w:rFonts w:ascii="Arial" w:hAnsi="Arial" w:cs="Arial"/>
            <w:color w:val="000000"/>
            <w:sz w:val="20"/>
            <w:szCs w:val="20"/>
          </w:rPr>
          <w:delText>,</w:delText>
        </w:r>
        <w:r w:rsidRPr="00B11802" w:rsidDel="00BD333C">
          <w:rPr>
            <w:rFonts w:ascii="Arial" w:hAnsi="Arial" w:cs="Arial"/>
            <w:color w:val="000000"/>
            <w:sz w:val="20"/>
            <w:szCs w:val="20"/>
          </w:rPr>
          <w:delText xml:space="preserve"> the number of preceptorship hours is much higher.</w:delText>
        </w:r>
      </w:del>
    </w:p>
    <w:p w14:paraId="00FDF42C" w14:textId="6B77E09C" w:rsidR="001A21C8" w:rsidRPr="00B11802" w:rsidDel="00BD333C" w:rsidRDefault="001A21C8" w:rsidP="005C7802">
      <w:pPr>
        <w:spacing w:after="0" w:line="240" w:lineRule="auto"/>
        <w:contextualSpacing/>
        <w:rPr>
          <w:del w:id="936" w:author="Thar Adeleh" w:date="2024-08-25T13:32:00Z" w16du:dateUtc="2024-08-25T10:32:00Z"/>
          <w:rFonts w:ascii="Arial" w:hAnsi="Arial" w:cs="Arial"/>
          <w:sz w:val="20"/>
          <w:szCs w:val="20"/>
        </w:rPr>
      </w:pPr>
      <w:del w:id="937" w:author="Thar Adeleh" w:date="2024-08-25T13:32:00Z" w16du:dateUtc="2024-08-25T10:32:00Z">
        <w:r w:rsidRPr="00B11802" w:rsidDel="00BD333C">
          <w:rPr>
            <w:rFonts w:ascii="Arial" w:hAnsi="Arial" w:cs="Arial"/>
            <w:sz w:val="20"/>
            <w:szCs w:val="20"/>
          </w:rPr>
          <w:delText>Complexity: Moderate</w:delText>
        </w:r>
      </w:del>
    </w:p>
    <w:p w14:paraId="298CF1EF" w14:textId="65ABBF1D" w:rsidR="001A21C8" w:rsidRPr="00B11802" w:rsidDel="00BD333C" w:rsidRDefault="001A21C8" w:rsidP="005C7802">
      <w:pPr>
        <w:spacing w:after="0" w:line="240" w:lineRule="auto"/>
        <w:contextualSpacing/>
        <w:rPr>
          <w:del w:id="938" w:author="Thar Adeleh" w:date="2024-08-25T13:32:00Z" w16du:dateUtc="2024-08-25T10:32:00Z"/>
          <w:rFonts w:ascii="Arial" w:hAnsi="Arial" w:cs="Arial"/>
          <w:sz w:val="20"/>
          <w:szCs w:val="20"/>
        </w:rPr>
      </w:pPr>
      <w:del w:id="939" w:author="Thar Adeleh" w:date="2024-08-25T13:32:00Z" w16du:dateUtc="2024-08-25T10:32:00Z">
        <w:r w:rsidDel="00BD333C">
          <w:rPr>
            <w:rFonts w:ascii="Arial" w:hAnsi="Arial" w:cs="Arial"/>
            <w:sz w:val="20"/>
            <w:szCs w:val="20"/>
          </w:rPr>
          <w:delText>Ahead:</w:delText>
        </w:r>
        <w:r w:rsidRPr="00B11802" w:rsidDel="00BD333C">
          <w:rPr>
            <w:rFonts w:ascii="Arial" w:hAnsi="Arial" w:cs="Arial"/>
            <w:sz w:val="20"/>
            <w:szCs w:val="20"/>
          </w:rPr>
          <w:delText xml:space="preserve"> Quality and Excellence in Nursing Education</w:delText>
        </w:r>
      </w:del>
    </w:p>
    <w:p w14:paraId="1F2A2F46" w14:textId="2448347F" w:rsidR="001A21C8" w:rsidRPr="00B11802" w:rsidDel="00BD333C" w:rsidRDefault="001A21C8" w:rsidP="005C7802">
      <w:pPr>
        <w:spacing w:after="0" w:line="240" w:lineRule="auto"/>
        <w:contextualSpacing/>
        <w:rPr>
          <w:del w:id="940" w:author="Thar Adeleh" w:date="2024-08-25T13:32:00Z" w16du:dateUtc="2024-08-25T10:32:00Z"/>
          <w:rFonts w:ascii="Arial" w:hAnsi="Arial" w:cs="Arial"/>
          <w:sz w:val="20"/>
          <w:szCs w:val="20"/>
        </w:rPr>
      </w:pPr>
      <w:del w:id="941" w:author="Thar Adeleh" w:date="2024-08-25T13:32:00Z" w16du:dateUtc="2024-08-25T10:32:00Z">
        <w:r w:rsidRPr="00B11802" w:rsidDel="00BD333C">
          <w:rPr>
            <w:rFonts w:ascii="Arial" w:hAnsi="Arial" w:cs="Arial"/>
            <w:sz w:val="20"/>
            <w:szCs w:val="20"/>
          </w:rPr>
          <w:delText>Subject: Chapter 3</w:delText>
        </w:r>
      </w:del>
    </w:p>
    <w:p w14:paraId="3064606B" w14:textId="38EE0CAE" w:rsidR="001A21C8" w:rsidDel="00BD333C" w:rsidRDefault="001A21C8" w:rsidP="005C7802">
      <w:pPr>
        <w:spacing w:after="0" w:line="240" w:lineRule="auto"/>
        <w:contextualSpacing/>
        <w:rPr>
          <w:del w:id="942" w:author="Thar Adeleh" w:date="2024-08-25T13:32:00Z" w16du:dateUtc="2024-08-25T10:32:00Z"/>
          <w:rFonts w:ascii="Arial" w:hAnsi="Arial" w:cs="Arial"/>
          <w:sz w:val="20"/>
          <w:szCs w:val="20"/>
        </w:rPr>
      </w:pPr>
      <w:del w:id="943" w:author="Thar Adeleh" w:date="2024-08-25T13:32:00Z" w16du:dateUtc="2024-08-25T10:32:00Z">
        <w:r w:rsidDel="00BD333C">
          <w:rPr>
            <w:rFonts w:ascii="Arial" w:hAnsi="Arial" w:cs="Arial"/>
            <w:sz w:val="20"/>
            <w:szCs w:val="20"/>
          </w:rPr>
          <w:delText xml:space="preserve">Title: </w:delText>
        </w:r>
        <w:r w:rsidRPr="00EC6541" w:rsidDel="00BD333C">
          <w:rPr>
            <w:rFonts w:ascii="Arial" w:hAnsi="Arial" w:cs="Arial"/>
            <w:sz w:val="20"/>
            <w:szCs w:val="20"/>
          </w:rPr>
          <w:delText>Nursing Education, Accreditation, and Regulation</w:delText>
        </w:r>
      </w:del>
    </w:p>
    <w:p w14:paraId="15D3ABBF" w14:textId="23D3F887" w:rsidR="001A21C8" w:rsidRPr="00B11802" w:rsidDel="00BD333C" w:rsidRDefault="001A21C8" w:rsidP="005C7802">
      <w:pPr>
        <w:spacing w:after="0" w:line="240" w:lineRule="auto"/>
        <w:contextualSpacing/>
        <w:rPr>
          <w:del w:id="944" w:author="Thar Adeleh" w:date="2024-08-25T13:32:00Z" w16du:dateUtc="2024-08-25T10:32:00Z"/>
          <w:rFonts w:ascii="Arial" w:hAnsi="Arial" w:cs="Arial"/>
          <w:sz w:val="20"/>
          <w:szCs w:val="20"/>
        </w:rPr>
      </w:pPr>
      <w:del w:id="945" w:author="Thar Adeleh" w:date="2024-08-25T13:32:00Z" w16du:dateUtc="2024-08-25T10:32:00Z">
        <w:r w:rsidRPr="00B11802" w:rsidDel="00BD333C">
          <w:rPr>
            <w:rFonts w:ascii="Arial" w:hAnsi="Arial" w:cs="Arial"/>
            <w:sz w:val="20"/>
            <w:szCs w:val="20"/>
          </w:rPr>
          <w:delText>Taxonomy: Analysis</w:delText>
        </w:r>
      </w:del>
    </w:p>
    <w:p w14:paraId="3B3F9E19" w14:textId="15F21BE0" w:rsidR="00067346" w:rsidDel="00BD333C" w:rsidRDefault="00067346" w:rsidP="005C7802">
      <w:pPr>
        <w:spacing w:after="0" w:line="240" w:lineRule="auto"/>
        <w:contextualSpacing/>
        <w:rPr>
          <w:del w:id="946" w:author="Thar Adeleh" w:date="2024-08-25T13:32:00Z" w16du:dateUtc="2024-08-25T10:32:00Z"/>
          <w:rFonts w:ascii="Arial" w:hAnsi="Arial" w:cs="Arial"/>
          <w:kern w:val="1"/>
          <w:sz w:val="20"/>
          <w:szCs w:val="20"/>
        </w:rPr>
      </w:pPr>
    </w:p>
    <w:p w14:paraId="12A0F15D" w14:textId="04242922" w:rsidR="00067346" w:rsidDel="00BD333C" w:rsidRDefault="00067346" w:rsidP="005C7802">
      <w:pPr>
        <w:spacing w:after="0" w:line="240" w:lineRule="auto"/>
        <w:contextualSpacing/>
        <w:rPr>
          <w:del w:id="947" w:author="Thar Adeleh" w:date="2024-08-25T13:32:00Z" w16du:dateUtc="2024-08-25T10:32:00Z"/>
          <w:rFonts w:ascii="Arial" w:hAnsi="Arial" w:cs="Arial"/>
          <w:kern w:val="1"/>
          <w:sz w:val="20"/>
          <w:szCs w:val="20"/>
        </w:rPr>
      </w:pPr>
    </w:p>
    <w:p w14:paraId="43582CD0" w14:textId="7A4ABF23" w:rsidR="00067346" w:rsidRPr="00977B19" w:rsidDel="00BD333C" w:rsidRDefault="00067346" w:rsidP="005C7802">
      <w:pPr>
        <w:spacing w:after="0" w:line="240" w:lineRule="auto"/>
        <w:contextualSpacing/>
        <w:rPr>
          <w:del w:id="948" w:author="Thar Adeleh" w:date="2024-08-25T13:32:00Z" w16du:dateUtc="2024-08-25T10:32:00Z"/>
          <w:rFonts w:ascii="Arial" w:hAnsi="Arial" w:cs="Arial"/>
          <w:kern w:val="1"/>
          <w:sz w:val="20"/>
          <w:szCs w:val="20"/>
        </w:rPr>
      </w:pPr>
    </w:p>
    <w:p w14:paraId="28BC11F6" w14:textId="38770657" w:rsidR="00067346" w:rsidRPr="00977B19" w:rsidDel="00BD333C" w:rsidRDefault="00067346" w:rsidP="005C7802">
      <w:pPr>
        <w:spacing w:after="0" w:line="240" w:lineRule="auto"/>
        <w:contextualSpacing/>
        <w:rPr>
          <w:del w:id="949" w:author="Thar Adeleh" w:date="2024-08-25T13:32:00Z" w16du:dateUtc="2024-08-25T10:32:00Z"/>
          <w:rFonts w:ascii="Arial" w:hAnsi="Arial" w:cs="Arial"/>
          <w:kern w:val="1"/>
          <w:sz w:val="20"/>
          <w:szCs w:val="20"/>
        </w:rPr>
      </w:pPr>
      <w:del w:id="950" w:author="Thar Adeleh" w:date="2024-08-25T13:32:00Z" w16du:dateUtc="2024-08-25T10:32:00Z">
        <w:r w:rsidDel="00BD333C">
          <w:rPr>
            <w:rFonts w:ascii="Arial" w:hAnsi="Arial" w:cs="Arial"/>
            <w:kern w:val="1"/>
            <w:sz w:val="20"/>
            <w:szCs w:val="20"/>
          </w:rPr>
          <w:delText>5</w:delText>
        </w:r>
        <w:r w:rsidRPr="00977B19" w:rsidDel="00BD333C">
          <w:rPr>
            <w:rFonts w:ascii="Arial" w:hAnsi="Arial" w:cs="Arial"/>
            <w:kern w:val="1"/>
            <w:sz w:val="20"/>
            <w:szCs w:val="20"/>
          </w:rPr>
          <w:delText>. Describe your own learning style based on Kolb’s descriptions. Give an example of how you are able to determine this. Why is this important to understand?</w:delText>
        </w:r>
      </w:del>
    </w:p>
    <w:p w14:paraId="5209E182" w14:textId="7767937D" w:rsidR="00067346" w:rsidRPr="00977B19" w:rsidDel="00BD333C" w:rsidRDefault="00067346" w:rsidP="005C7802">
      <w:pPr>
        <w:widowControl w:val="0"/>
        <w:autoSpaceDE w:val="0"/>
        <w:autoSpaceDN w:val="0"/>
        <w:adjustRightInd w:val="0"/>
        <w:spacing w:after="0" w:line="240" w:lineRule="auto"/>
        <w:contextualSpacing/>
        <w:rPr>
          <w:del w:id="951" w:author="Thar Adeleh" w:date="2024-08-25T13:32:00Z" w16du:dateUtc="2024-08-25T10:32:00Z"/>
          <w:rFonts w:ascii="Arial" w:hAnsi="Arial" w:cs="Arial"/>
          <w:kern w:val="1"/>
          <w:sz w:val="20"/>
          <w:szCs w:val="20"/>
        </w:rPr>
      </w:pPr>
      <w:del w:id="952" w:author="Thar Adeleh" w:date="2024-08-25T13:32:00Z" w16du:dateUtc="2024-08-25T10:32:00Z">
        <w:r w:rsidRPr="00977B19" w:rsidDel="00BD333C">
          <w:rPr>
            <w:rFonts w:ascii="Arial" w:hAnsi="Arial" w:cs="Arial"/>
            <w:kern w:val="1"/>
            <w:sz w:val="20"/>
            <w:szCs w:val="20"/>
          </w:rPr>
          <w:delText>Ans: Student</w:delText>
        </w:r>
        <w:r w:rsidDel="00BD333C">
          <w:rPr>
            <w:rFonts w:ascii="Arial" w:hAnsi="Arial" w:cs="Arial"/>
            <w:kern w:val="1"/>
            <w:sz w:val="20"/>
            <w:szCs w:val="20"/>
          </w:rPr>
          <w:delText>s</w:delText>
        </w:r>
        <w:r w:rsidRPr="00977B19" w:rsidDel="00BD333C">
          <w:rPr>
            <w:rFonts w:ascii="Arial" w:hAnsi="Arial" w:cs="Arial"/>
            <w:kern w:val="1"/>
            <w:sz w:val="20"/>
            <w:szCs w:val="20"/>
          </w:rPr>
          <w:delText xml:space="preserve"> should choose the learning style that best suits them and provide an example. Student</w:delText>
        </w:r>
        <w:r w:rsidDel="00BD333C">
          <w:rPr>
            <w:rFonts w:ascii="Arial" w:hAnsi="Arial" w:cs="Arial"/>
            <w:kern w:val="1"/>
            <w:sz w:val="20"/>
            <w:szCs w:val="20"/>
          </w:rPr>
          <w:delText>s</w:delText>
        </w:r>
        <w:r w:rsidRPr="00977B19" w:rsidDel="00BD333C">
          <w:rPr>
            <w:rFonts w:ascii="Arial" w:hAnsi="Arial" w:cs="Arial"/>
            <w:kern w:val="1"/>
            <w:sz w:val="20"/>
            <w:szCs w:val="20"/>
          </w:rPr>
          <w:delText xml:space="preserve"> should then address that understanding </w:delText>
        </w:r>
        <w:r w:rsidDel="00BD333C">
          <w:rPr>
            <w:rFonts w:ascii="Arial" w:hAnsi="Arial" w:cs="Arial"/>
            <w:kern w:val="1"/>
            <w:sz w:val="20"/>
            <w:szCs w:val="20"/>
          </w:rPr>
          <w:delText>their</w:delText>
        </w:r>
        <w:r w:rsidRPr="00977B19" w:rsidDel="00BD333C">
          <w:rPr>
            <w:rFonts w:ascii="Arial" w:hAnsi="Arial" w:cs="Arial"/>
            <w:kern w:val="1"/>
            <w:sz w:val="20"/>
            <w:szCs w:val="20"/>
          </w:rPr>
          <w:delText xml:space="preserve"> style can help </w:delText>
        </w:r>
        <w:r w:rsidDel="00BD333C">
          <w:rPr>
            <w:rFonts w:ascii="Arial" w:hAnsi="Arial" w:cs="Arial"/>
            <w:kern w:val="1"/>
            <w:sz w:val="20"/>
            <w:szCs w:val="20"/>
          </w:rPr>
          <w:delText>them</w:delText>
        </w:r>
        <w:r w:rsidRPr="00977B19" w:rsidDel="00BD333C">
          <w:rPr>
            <w:rFonts w:ascii="Arial" w:hAnsi="Arial" w:cs="Arial"/>
            <w:kern w:val="1"/>
            <w:sz w:val="20"/>
            <w:szCs w:val="20"/>
          </w:rPr>
          <w:delText xml:space="preserve"> when </w:delText>
        </w:r>
        <w:r w:rsidDel="00BD333C">
          <w:rPr>
            <w:rFonts w:ascii="Arial" w:hAnsi="Arial" w:cs="Arial"/>
            <w:kern w:val="1"/>
            <w:sz w:val="20"/>
            <w:szCs w:val="20"/>
          </w:rPr>
          <w:delText>they</w:delText>
        </w:r>
        <w:r w:rsidRPr="00977B19" w:rsidDel="00BD333C">
          <w:rPr>
            <w:rFonts w:ascii="Arial" w:hAnsi="Arial" w:cs="Arial"/>
            <w:kern w:val="1"/>
            <w:sz w:val="20"/>
            <w:szCs w:val="20"/>
          </w:rPr>
          <w:delText xml:space="preserve"> approach new content, read assignments, and participate in other learning activities. It can impact how easy or difficult the work may be for </w:delText>
        </w:r>
        <w:r w:rsidDel="00BD333C">
          <w:rPr>
            <w:rFonts w:ascii="Arial" w:hAnsi="Arial" w:cs="Arial"/>
            <w:kern w:val="1"/>
            <w:sz w:val="20"/>
            <w:szCs w:val="20"/>
          </w:rPr>
          <w:delText>them</w:delText>
        </w:r>
        <w:r w:rsidRPr="00977B19" w:rsidDel="00BD333C">
          <w:rPr>
            <w:rFonts w:ascii="Arial" w:hAnsi="Arial" w:cs="Arial"/>
            <w:kern w:val="1"/>
            <w:sz w:val="20"/>
            <w:szCs w:val="20"/>
          </w:rPr>
          <w:delText xml:space="preserve">. </w:delText>
        </w:r>
        <w:r w:rsidDel="00BD333C">
          <w:rPr>
            <w:rFonts w:ascii="Arial" w:hAnsi="Arial" w:cs="Arial"/>
            <w:kern w:val="1"/>
            <w:sz w:val="20"/>
            <w:szCs w:val="20"/>
          </w:rPr>
          <w:delText>They</w:delText>
        </w:r>
        <w:r w:rsidRPr="00977B19" w:rsidDel="00BD333C">
          <w:rPr>
            <w:rFonts w:ascii="Arial" w:hAnsi="Arial" w:cs="Arial"/>
            <w:kern w:val="1"/>
            <w:sz w:val="20"/>
            <w:szCs w:val="20"/>
          </w:rPr>
          <w:delText xml:space="preserve"> may need to stretch—that is, try to learn or do something that is challenging for </w:delText>
        </w:r>
        <w:r w:rsidDel="00BD333C">
          <w:rPr>
            <w:rFonts w:ascii="Arial" w:hAnsi="Arial" w:cs="Arial"/>
            <w:kern w:val="1"/>
            <w:sz w:val="20"/>
            <w:szCs w:val="20"/>
          </w:rPr>
          <w:delText>them</w:delText>
        </w:r>
        <w:r w:rsidRPr="00977B19" w:rsidDel="00BD333C">
          <w:rPr>
            <w:rFonts w:ascii="Arial" w:hAnsi="Arial" w:cs="Arial"/>
            <w:kern w:val="1"/>
            <w:sz w:val="20"/>
            <w:szCs w:val="20"/>
          </w:rPr>
          <w:delText xml:space="preserve">—and </w:delText>
        </w:r>
        <w:r w:rsidDel="00BD333C">
          <w:rPr>
            <w:rFonts w:ascii="Arial" w:hAnsi="Arial" w:cs="Arial"/>
            <w:kern w:val="1"/>
            <w:sz w:val="20"/>
            <w:szCs w:val="20"/>
          </w:rPr>
          <w:delText>they</w:delText>
        </w:r>
        <w:r w:rsidRPr="00977B19" w:rsidDel="00BD333C">
          <w:rPr>
            <w:rFonts w:ascii="Arial" w:hAnsi="Arial" w:cs="Arial"/>
            <w:kern w:val="1"/>
            <w:sz w:val="20"/>
            <w:szCs w:val="20"/>
          </w:rPr>
          <w:delText xml:space="preserve"> may need to adapt </w:delText>
        </w:r>
        <w:r w:rsidDel="00BD333C">
          <w:rPr>
            <w:rFonts w:ascii="Arial" w:hAnsi="Arial" w:cs="Arial"/>
            <w:kern w:val="1"/>
            <w:sz w:val="20"/>
            <w:szCs w:val="20"/>
          </w:rPr>
          <w:delText>their</w:delText>
        </w:r>
        <w:r w:rsidRPr="00977B19" w:rsidDel="00BD333C">
          <w:rPr>
            <w:rFonts w:ascii="Arial" w:hAnsi="Arial" w:cs="Arial"/>
            <w:kern w:val="1"/>
            <w:sz w:val="20"/>
            <w:szCs w:val="20"/>
          </w:rPr>
          <w:delText xml:space="preserve"> learning style.</w:delText>
        </w:r>
      </w:del>
    </w:p>
    <w:p w14:paraId="601D1B94" w14:textId="0CDCDA1A" w:rsidR="00067346" w:rsidRPr="00977B19" w:rsidDel="00BD333C" w:rsidRDefault="00067346" w:rsidP="005C7802">
      <w:pPr>
        <w:spacing w:after="0" w:line="240" w:lineRule="auto"/>
        <w:contextualSpacing/>
        <w:rPr>
          <w:del w:id="953" w:author="Thar Adeleh" w:date="2024-08-25T13:32:00Z" w16du:dateUtc="2024-08-25T10:32:00Z"/>
          <w:rFonts w:ascii="Arial" w:hAnsi="Arial" w:cs="Arial"/>
          <w:sz w:val="20"/>
          <w:szCs w:val="20"/>
        </w:rPr>
      </w:pPr>
      <w:del w:id="954" w:author="Thar Adeleh" w:date="2024-08-25T13:32:00Z" w16du:dateUtc="2024-08-25T10:32:00Z">
        <w:r w:rsidRPr="00977B19" w:rsidDel="00BD333C">
          <w:rPr>
            <w:rFonts w:ascii="Arial" w:hAnsi="Arial" w:cs="Arial"/>
            <w:sz w:val="20"/>
            <w:szCs w:val="20"/>
          </w:rPr>
          <w:delText>Complexity: Difficult</w:delText>
        </w:r>
      </w:del>
    </w:p>
    <w:p w14:paraId="57B7F76C" w14:textId="2CFC4BE7" w:rsidR="00067346" w:rsidRPr="00977B19" w:rsidDel="00BD333C" w:rsidRDefault="00067346" w:rsidP="005C7802">
      <w:pPr>
        <w:spacing w:after="0" w:line="240" w:lineRule="auto"/>
        <w:contextualSpacing/>
        <w:rPr>
          <w:del w:id="955" w:author="Thar Adeleh" w:date="2024-08-25T13:32:00Z" w16du:dateUtc="2024-08-25T10:32:00Z"/>
          <w:rFonts w:ascii="Arial" w:hAnsi="Arial" w:cs="Arial"/>
          <w:sz w:val="20"/>
          <w:szCs w:val="20"/>
        </w:rPr>
      </w:pPr>
      <w:del w:id="956" w:author="Thar Adeleh" w:date="2024-08-25T13:32:00Z" w16du:dateUtc="2024-08-25T10:32:00Z">
        <w:r w:rsidDel="00BD333C">
          <w:rPr>
            <w:rFonts w:ascii="Arial" w:hAnsi="Arial" w:cs="Arial"/>
            <w:sz w:val="20"/>
            <w:szCs w:val="20"/>
          </w:rPr>
          <w:delText>Ahead:</w:delText>
        </w:r>
        <w:r w:rsidRPr="00977B19" w:rsidDel="00BD333C">
          <w:rPr>
            <w:rFonts w:ascii="Arial" w:hAnsi="Arial" w:cs="Arial"/>
            <w:sz w:val="20"/>
            <w:szCs w:val="20"/>
          </w:rPr>
          <w:delText xml:space="preserve"> Student Learning Styles</w:delText>
        </w:r>
      </w:del>
    </w:p>
    <w:p w14:paraId="479BD156" w14:textId="108B0D88" w:rsidR="00067346" w:rsidRPr="00977B19" w:rsidDel="00BD333C" w:rsidRDefault="00067346" w:rsidP="005C7802">
      <w:pPr>
        <w:spacing w:after="0" w:line="240" w:lineRule="auto"/>
        <w:contextualSpacing/>
        <w:rPr>
          <w:del w:id="957" w:author="Thar Adeleh" w:date="2024-08-25T13:32:00Z" w16du:dateUtc="2024-08-25T10:32:00Z"/>
          <w:rFonts w:ascii="Arial" w:hAnsi="Arial" w:cs="Arial"/>
          <w:sz w:val="20"/>
          <w:szCs w:val="20"/>
        </w:rPr>
      </w:pPr>
      <w:del w:id="958" w:author="Thar Adeleh" w:date="2024-08-25T13:32:00Z" w16du:dateUtc="2024-08-25T10:32:00Z">
        <w:r w:rsidRPr="00977B19" w:rsidDel="00BD333C">
          <w:rPr>
            <w:rFonts w:ascii="Arial" w:hAnsi="Arial" w:cs="Arial"/>
            <w:sz w:val="20"/>
            <w:szCs w:val="20"/>
          </w:rPr>
          <w:delText>Subject: Chapter 4</w:delText>
        </w:r>
      </w:del>
    </w:p>
    <w:p w14:paraId="3FBAA7AF" w14:textId="13DF889D" w:rsidR="00067346" w:rsidDel="00BD333C" w:rsidRDefault="00067346" w:rsidP="005C7802">
      <w:pPr>
        <w:spacing w:after="0" w:line="240" w:lineRule="auto"/>
        <w:contextualSpacing/>
        <w:rPr>
          <w:del w:id="959" w:author="Thar Adeleh" w:date="2024-08-25T13:32:00Z" w16du:dateUtc="2024-08-25T10:32:00Z"/>
          <w:rFonts w:ascii="Arial" w:hAnsi="Arial" w:cs="Arial"/>
          <w:sz w:val="20"/>
          <w:szCs w:val="20"/>
        </w:rPr>
      </w:pPr>
      <w:del w:id="960" w:author="Thar Adeleh" w:date="2024-08-25T13:32:00Z" w16du:dateUtc="2024-08-25T10:32:00Z">
        <w:r w:rsidDel="00BD333C">
          <w:rPr>
            <w:rFonts w:ascii="Arial" w:hAnsi="Arial" w:cs="Arial"/>
            <w:sz w:val="20"/>
            <w:szCs w:val="20"/>
          </w:rPr>
          <w:delText xml:space="preserve">Title: </w:delText>
        </w:r>
        <w:r w:rsidRPr="00153760" w:rsidDel="00BD333C">
          <w:rPr>
            <w:rFonts w:ascii="Arial" w:hAnsi="Arial" w:cs="Arial"/>
            <w:sz w:val="20"/>
            <w:szCs w:val="20"/>
          </w:rPr>
          <w:delText>Success in Your Nursing Education Program</w:delText>
        </w:r>
      </w:del>
    </w:p>
    <w:p w14:paraId="76BFBD70" w14:textId="1D599817" w:rsidR="00067346" w:rsidRPr="00977B19" w:rsidDel="00BD333C" w:rsidRDefault="00067346" w:rsidP="005C7802">
      <w:pPr>
        <w:spacing w:after="0" w:line="240" w:lineRule="auto"/>
        <w:contextualSpacing/>
        <w:rPr>
          <w:del w:id="961" w:author="Thar Adeleh" w:date="2024-08-25T13:32:00Z" w16du:dateUtc="2024-08-25T10:32:00Z"/>
          <w:rFonts w:ascii="Arial" w:hAnsi="Arial" w:cs="Arial"/>
          <w:sz w:val="20"/>
          <w:szCs w:val="20"/>
        </w:rPr>
      </w:pPr>
      <w:del w:id="962" w:author="Thar Adeleh" w:date="2024-08-25T13:32:00Z" w16du:dateUtc="2024-08-25T10:32:00Z">
        <w:r w:rsidRPr="00977B19" w:rsidDel="00BD333C">
          <w:rPr>
            <w:rFonts w:ascii="Arial" w:hAnsi="Arial" w:cs="Arial"/>
            <w:sz w:val="20"/>
            <w:szCs w:val="20"/>
          </w:rPr>
          <w:delText xml:space="preserve">Taxonomy: </w:delText>
        </w:r>
        <w:r w:rsidDel="00BD333C">
          <w:rPr>
            <w:rFonts w:ascii="Arial" w:hAnsi="Arial" w:cs="Arial"/>
            <w:sz w:val="20"/>
            <w:szCs w:val="20"/>
          </w:rPr>
          <w:delText>Analysis</w:delText>
        </w:r>
      </w:del>
    </w:p>
    <w:p w14:paraId="0BC1707B" w14:textId="112C71C4" w:rsidR="00067346" w:rsidDel="00BD333C" w:rsidRDefault="00067346" w:rsidP="005C7802">
      <w:pPr>
        <w:spacing w:after="0" w:line="240" w:lineRule="auto"/>
        <w:contextualSpacing/>
        <w:rPr>
          <w:del w:id="963" w:author="Thar Adeleh" w:date="2024-08-25T13:32:00Z" w16du:dateUtc="2024-08-25T10:32:00Z"/>
          <w:rFonts w:ascii="Arial" w:hAnsi="Arial" w:cs="Arial"/>
          <w:b/>
          <w:color w:val="000000"/>
          <w:sz w:val="20"/>
          <w:szCs w:val="20"/>
        </w:rPr>
      </w:pPr>
    </w:p>
    <w:p w14:paraId="1704E21F" w14:textId="711523A6" w:rsidR="00067346" w:rsidDel="00BD333C" w:rsidRDefault="00067346" w:rsidP="005C7802">
      <w:pPr>
        <w:spacing w:after="0" w:line="240" w:lineRule="auto"/>
        <w:contextualSpacing/>
        <w:rPr>
          <w:del w:id="964" w:author="Thar Adeleh" w:date="2024-08-25T13:32:00Z" w16du:dateUtc="2024-08-25T10:32:00Z"/>
          <w:rFonts w:ascii="Arial" w:hAnsi="Arial" w:cs="Arial"/>
          <w:b/>
          <w:color w:val="000000"/>
          <w:sz w:val="20"/>
          <w:szCs w:val="20"/>
        </w:rPr>
      </w:pPr>
    </w:p>
    <w:p w14:paraId="31638505" w14:textId="53058107" w:rsidR="00067346" w:rsidRPr="005F23F8" w:rsidDel="00BD333C" w:rsidRDefault="00067346" w:rsidP="005C7802">
      <w:pPr>
        <w:spacing w:after="0" w:line="240" w:lineRule="auto"/>
        <w:contextualSpacing/>
        <w:rPr>
          <w:del w:id="965" w:author="Thar Adeleh" w:date="2024-08-25T13:32:00Z" w16du:dateUtc="2024-08-25T10:32:00Z"/>
          <w:rFonts w:ascii="Arial" w:hAnsi="Arial" w:cs="Arial"/>
          <w:b/>
          <w:color w:val="000000"/>
          <w:sz w:val="20"/>
          <w:szCs w:val="20"/>
        </w:rPr>
      </w:pPr>
    </w:p>
    <w:p w14:paraId="51F2EEC7" w14:textId="5CA52E33" w:rsidR="00067346" w:rsidRPr="005F23F8" w:rsidDel="00BD333C" w:rsidRDefault="00067346" w:rsidP="005C7802">
      <w:pPr>
        <w:spacing w:after="0" w:line="240" w:lineRule="auto"/>
        <w:contextualSpacing/>
        <w:rPr>
          <w:del w:id="966" w:author="Thar Adeleh" w:date="2024-08-25T13:32:00Z" w16du:dateUtc="2024-08-25T10:32:00Z"/>
          <w:rFonts w:ascii="Arial" w:hAnsi="Arial" w:cs="Arial"/>
          <w:color w:val="000000"/>
          <w:sz w:val="20"/>
          <w:szCs w:val="20"/>
        </w:rPr>
      </w:pPr>
      <w:del w:id="967" w:author="Thar Adeleh" w:date="2024-08-25T13:32:00Z" w16du:dateUtc="2024-08-25T10:32:00Z">
        <w:r w:rsidDel="00BD333C">
          <w:rPr>
            <w:rFonts w:ascii="Arial" w:hAnsi="Arial" w:cs="Arial"/>
            <w:color w:val="000000"/>
            <w:sz w:val="20"/>
            <w:szCs w:val="20"/>
          </w:rPr>
          <w:delText>6</w:delText>
        </w:r>
        <w:r w:rsidRPr="005F23F8" w:rsidDel="00BD333C">
          <w:rPr>
            <w:rFonts w:ascii="Arial" w:hAnsi="Arial" w:cs="Arial"/>
            <w:color w:val="000000"/>
            <w:sz w:val="20"/>
            <w:szCs w:val="20"/>
          </w:rPr>
          <w:delText>. What makes nurses well suited to influence policy?</w:delText>
        </w:r>
      </w:del>
    </w:p>
    <w:p w14:paraId="6FBF1996" w14:textId="363EA50A" w:rsidR="00067346" w:rsidRPr="005F23F8" w:rsidDel="00BD333C" w:rsidRDefault="00067346" w:rsidP="005C7802">
      <w:pPr>
        <w:spacing w:after="0" w:line="240" w:lineRule="auto"/>
        <w:contextualSpacing/>
        <w:rPr>
          <w:del w:id="968" w:author="Thar Adeleh" w:date="2024-08-25T13:32:00Z" w16du:dateUtc="2024-08-25T10:32:00Z"/>
          <w:rFonts w:ascii="Arial" w:hAnsi="Arial" w:cs="Arial"/>
          <w:color w:val="000000"/>
          <w:sz w:val="20"/>
          <w:szCs w:val="20"/>
        </w:rPr>
      </w:pPr>
      <w:del w:id="969" w:author="Thar Adeleh" w:date="2024-08-25T13:32:00Z" w16du:dateUtc="2024-08-25T10:32:00Z">
        <w:r w:rsidRPr="005F23F8" w:rsidDel="00BD333C">
          <w:rPr>
            <w:rFonts w:ascii="Arial" w:hAnsi="Arial" w:cs="Arial"/>
            <w:color w:val="000000"/>
            <w:sz w:val="20"/>
            <w:szCs w:val="20"/>
          </w:rPr>
          <w:delText>Ans: Nurses have expertise</w:delText>
        </w:r>
        <w:r w:rsidDel="00BD333C">
          <w:rPr>
            <w:rFonts w:ascii="Arial" w:hAnsi="Arial" w:cs="Arial"/>
            <w:color w:val="000000"/>
            <w:sz w:val="20"/>
            <w:szCs w:val="20"/>
          </w:rPr>
          <w:delText xml:space="preserve"> and</w:delText>
        </w:r>
        <w:r w:rsidRPr="005F23F8" w:rsidDel="00BD333C">
          <w:rPr>
            <w:rFonts w:ascii="Arial" w:hAnsi="Arial" w:cs="Arial"/>
            <w:color w:val="000000"/>
            <w:sz w:val="20"/>
            <w:szCs w:val="20"/>
          </w:rPr>
          <w:delText xml:space="preserve"> an appreciation of the care process, and </w:delText>
        </w:r>
        <w:r w:rsidDel="00BD333C">
          <w:rPr>
            <w:rFonts w:ascii="Arial" w:hAnsi="Arial" w:cs="Arial"/>
            <w:color w:val="000000"/>
            <w:sz w:val="20"/>
            <w:szCs w:val="20"/>
          </w:rPr>
          <w:delText xml:space="preserve">they </w:delText>
        </w:r>
        <w:r w:rsidRPr="005F23F8" w:rsidDel="00BD333C">
          <w:rPr>
            <w:rFonts w:ascii="Arial" w:hAnsi="Arial" w:cs="Arial"/>
            <w:color w:val="000000"/>
            <w:sz w:val="20"/>
            <w:szCs w:val="20"/>
          </w:rPr>
          <w:delText xml:space="preserve">understand consumer needs, the healthcare system, and interdisciplinary care. Each nurse is a potential voter, and this means </w:delText>
        </w:r>
        <w:r w:rsidDel="00BD333C">
          <w:rPr>
            <w:rFonts w:ascii="Arial" w:hAnsi="Arial" w:cs="Arial"/>
            <w:color w:val="000000"/>
            <w:sz w:val="20"/>
            <w:szCs w:val="20"/>
          </w:rPr>
          <w:delText>he or she has</w:delText>
        </w:r>
        <w:r w:rsidRPr="005F23F8" w:rsidDel="00BD333C">
          <w:rPr>
            <w:rFonts w:ascii="Arial" w:hAnsi="Arial" w:cs="Arial"/>
            <w:color w:val="000000"/>
            <w:sz w:val="20"/>
            <w:szCs w:val="20"/>
          </w:rPr>
          <w:delText xml:space="preserve"> potential influence over who will be elected and legislative decisions.</w:delText>
        </w:r>
      </w:del>
    </w:p>
    <w:p w14:paraId="114592C5" w14:textId="02273A29" w:rsidR="00067346" w:rsidRPr="005F23F8" w:rsidDel="00BD333C" w:rsidRDefault="00067346" w:rsidP="005C7802">
      <w:pPr>
        <w:spacing w:after="0" w:line="240" w:lineRule="auto"/>
        <w:contextualSpacing/>
        <w:rPr>
          <w:del w:id="970" w:author="Thar Adeleh" w:date="2024-08-25T13:32:00Z" w16du:dateUtc="2024-08-25T10:32:00Z"/>
          <w:rFonts w:ascii="Arial" w:hAnsi="Arial" w:cs="Arial"/>
          <w:sz w:val="20"/>
          <w:szCs w:val="20"/>
        </w:rPr>
      </w:pPr>
      <w:del w:id="971" w:author="Thar Adeleh" w:date="2024-08-25T13:32:00Z" w16du:dateUtc="2024-08-25T10:32:00Z">
        <w:r w:rsidRPr="005F23F8" w:rsidDel="00BD333C">
          <w:rPr>
            <w:rFonts w:ascii="Arial" w:hAnsi="Arial" w:cs="Arial"/>
            <w:sz w:val="20"/>
            <w:szCs w:val="20"/>
          </w:rPr>
          <w:delText>Complexity: Difficult</w:delText>
        </w:r>
      </w:del>
    </w:p>
    <w:p w14:paraId="351C4C09" w14:textId="37D86F92" w:rsidR="00067346" w:rsidRPr="005F23F8" w:rsidDel="00BD333C" w:rsidRDefault="00067346" w:rsidP="005C7802">
      <w:pPr>
        <w:spacing w:after="0" w:line="240" w:lineRule="auto"/>
        <w:contextualSpacing/>
        <w:rPr>
          <w:del w:id="972" w:author="Thar Adeleh" w:date="2024-08-25T13:32:00Z" w16du:dateUtc="2024-08-25T10:32:00Z"/>
          <w:rFonts w:ascii="Arial" w:hAnsi="Arial" w:cs="Arial"/>
          <w:sz w:val="20"/>
          <w:szCs w:val="20"/>
        </w:rPr>
      </w:pPr>
      <w:del w:id="973" w:author="Thar Adeleh" w:date="2024-08-25T13:32:00Z" w16du:dateUtc="2024-08-25T10:32:00Z">
        <w:r w:rsidDel="00BD333C">
          <w:rPr>
            <w:rFonts w:ascii="Arial" w:hAnsi="Arial" w:cs="Arial"/>
            <w:sz w:val="20"/>
            <w:szCs w:val="20"/>
          </w:rPr>
          <w:delText>Ahead:</w:delText>
        </w:r>
        <w:r w:rsidRPr="005F23F8" w:rsidDel="00BD333C">
          <w:rPr>
            <w:rFonts w:ascii="Arial" w:hAnsi="Arial" w:cs="Arial"/>
            <w:sz w:val="20"/>
            <w:szCs w:val="20"/>
          </w:rPr>
          <w:delText xml:space="preserve"> The Political Process</w:delText>
        </w:r>
      </w:del>
    </w:p>
    <w:p w14:paraId="199DBF27" w14:textId="13725518" w:rsidR="00067346" w:rsidRPr="005F23F8" w:rsidDel="00BD333C" w:rsidRDefault="00067346" w:rsidP="005C7802">
      <w:pPr>
        <w:spacing w:after="0" w:line="240" w:lineRule="auto"/>
        <w:contextualSpacing/>
        <w:rPr>
          <w:del w:id="974" w:author="Thar Adeleh" w:date="2024-08-25T13:32:00Z" w16du:dateUtc="2024-08-25T10:32:00Z"/>
          <w:rFonts w:ascii="Arial" w:hAnsi="Arial" w:cs="Arial"/>
          <w:sz w:val="20"/>
          <w:szCs w:val="20"/>
        </w:rPr>
      </w:pPr>
      <w:del w:id="975" w:author="Thar Adeleh" w:date="2024-08-25T13:32:00Z" w16du:dateUtc="2024-08-25T10:32:00Z">
        <w:r w:rsidRPr="005F23F8" w:rsidDel="00BD333C">
          <w:rPr>
            <w:rFonts w:ascii="Arial" w:hAnsi="Arial" w:cs="Arial"/>
            <w:sz w:val="20"/>
            <w:szCs w:val="20"/>
          </w:rPr>
          <w:delText>Subject: Chapter 5</w:delText>
        </w:r>
      </w:del>
    </w:p>
    <w:p w14:paraId="53BAF264" w14:textId="6718D165" w:rsidR="00067346" w:rsidDel="00BD333C" w:rsidRDefault="00067346" w:rsidP="005C7802">
      <w:pPr>
        <w:spacing w:after="0" w:line="240" w:lineRule="auto"/>
        <w:contextualSpacing/>
        <w:rPr>
          <w:del w:id="976" w:author="Thar Adeleh" w:date="2024-08-25T13:32:00Z" w16du:dateUtc="2024-08-25T10:32:00Z"/>
          <w:rFonts w:ascii="Arial" w:hAnsi="Arial" w:cs="Arial"/>
          <w:sz w:val="20"/>
          <w:szCs w:val="20"/>
        </w:rPr>
      </w:pPr>
      <w:del w:id="977" w:author="Thar Adeleh" w:date="2024-08-25T13:32:00Z" w16du:dateUtc="2024-08-25T10:32:00Z">
        <w:r w:rsidDel="00BD333C">
          <w:rPr>
            <w:rFonts w:ascii="Arial" w:hAnsi="Arial" w:cs="Arial"/>
            <w:sz w:val="20"/>
            <w:szCs w:val="20"/>
          </w:rPr>
          <w:delText xml:space="preserve">Title: </w:delText>
        </w:r>
        <w:r w:rsidRPr="00F33926" w:rsidDel="00BD333C">
          <w:rPr>
            <w:rFonts w:ascii="Arial" w:hAnsi="Arial" w:cs="Arial"/>
            <w:sz w:val="20"/>
            <w:szCs w:val="20"/>
          </w:rPr>
          <w:delText>Health Policy and Political Action</w:delText>
        </w:r>
      </w:del>
    </w:p>
    <w:p w14:paraId="45F1BB26" w14:textId="289626BA" w:rsidR="00067346" w:rsidRPr="005F23F8" w:rsidDel="00BD333C" w:rsidRDefault="00067346" w:rsidP="005C7802">
      <w:pPr>
        <w:spacing w:after="0" w:line="240" w:lineRule="auto"/>
        <w:contextualSpacing/>
        <w:rPr>
          <w:del w:id="978" w:author="Thar Adeleh" w:date="2024-08-25T13:32:00Z" w16du:dateUtc="2024-08-25T10:32:00Z"/>
          <w:rFonts w:ascii="Arial" w:hAnsi="Arial" w:cs="Arial"/>
          <w:sz w:val="20"/>
          <w:szCs w:val="20"/>
        </w:rPr>
      </w:pPr>
      <w:del w:id="979" w:author="Thar Adeleh" w:date="2024-08-25T13:32:00Z" w16du:dateUtc="2024-08-25T10:32:00Z">
        <w:r w:rsidRPr="005F23F8" w:rsidDel="00BD333C">
          <w:rPr>
            <w:rFonts w:ascii="Arial" w:hAnsi="Arial" w:cs="Arial"/>
            <w:sz w:val="20"/>
            <w:szCs w:val="20"/>
          </w:rPr>
          <w:delText xml:space="preserve">Taxonomy: </w:delText>
        </w:r>
        <w:r w:rsidDel="00BD333C">
          <w:rPr>
            <w:rFonts w:ascii="Arial" w:hAnsi="Arial" w:cs="Arial"/>
            <w:sz w:val="20"/>
            <w:szCs w:val="20"/>
          </w:rPr>
          <w:delText>Analysis</w:delText>
        </w:r>
      </w:del>
    </w:p>
    <w:p w14:paraId="20E8F62F" w14:textId="23586C83" w:rsidR="00BC670A" w:rsidDel="00BD333C" w:rsidRDefault="00BC670A" w:rsidP="005C7802">
      <w:pPr>
        <w:spacing w:after="0" w:line="240" w:lineRule="auto"/>
        <w:contextualSpacing/>
        <w:rPr>
          <w:del w:id="980" w:author="Thar Adeleh" w:date="2024-08-25T13:32:00Z" w16du:dateUtc="2024-08-25T10:32:00Z"/>
          <w:rFonts w:ascii="Arial" w:hAnsi="Arial" w:cs="Arial"/>
          <w:b/>
          <w:color w:val="000000"/>
          <w:sz w:val="20"/>
          <w:szCs w:val="20"/>
        </w:rPr>
      </w:pPr>
    </w:p>
    <w:p w14:paraId="24391E46" w14:textId="1247A73F" w:rsidR="00BC670A" w:rsidDel="00BD333C" w:rsidRDefault="00BC670A" w:rsidP="005C7802">
      <w:pPr>
        <w:spacing w:after="0" w:line="240" w:lineRule="auto"/>
        <w:contextualSpacing/>
        <w:rPr>
          <w:del w:id="981" w:author="Thar Adeleh" w:date="2024-08-25T13:32:00Z" w16du:dateUtc="2024-08-25T10:32:00Z"/>
          <w:rFonts w:ascii="Arial" w:hAnsi="Arial" w:cs="Arial"/>
          <w:b/>
          <w:color w:val="000000"/>
          <w:sz w:val="20"/>
          <w:szCs w:val="20"/>
        </w:rPr>
      </w:pPr>
    </w:p>
    <w:p w14:paraId="3E4B3BEC" w14:textId="61E7E491" w:rsidR="00BC670A" w:rsidRPr="00B41A43" w:rsidDel="00BD333C" w:rsidRDefault="00BC670A" w:rsidP="005C7802">
      <w:pPr>
        <w:spacing w:after="0" w:line="240" w:lineRule="auto"/>
        <w:contextualSpacing/>
        <w:rPr>
          <w:del w:id="982" w:author="Thar Adeleh" w:date="2024-08-25T13:32:00Z" w16du:dateUtc="2024-08-25T10:32:00Z"/>
          <w:rFonts w:ascii="Arial" w:hAnsi="Arial" w:cs="Arial"/>
          <w:b/>
          <w:color w:val="000000"/>
          <w:sz w:val="20"/>
          <w:szCs w:val="20"/>
        </w:rPr>
      </w:pPr>
    </w:p>
    <w:p w14:paraId="67469410" w14:textId="44B899CD" w:rsidR="00BC670A" w:rsidRPr="00B41A43" w:rsidDel="00BD333C" w:rsidRDefault="00BC670A" w:rsidP="005C7802">
      <w:pPr>
        <w:spacing w:after="0" w:line="240" w:lineRule="auto"/>
        <w:contextualSpacing/>
        <w:rPr>
          <w:del w:id="983" w:author="Thar Adeleh" w:date="2024-08-25T13:32:00Z" w16du:dateUtc="2024-08-25T10:32:00Z"/>
          <w:rFonts w:ascii="Arial" w:hAnsi="Arial" w:cs="Arial"/>
          <w:color w:val="000000"/>
          <w:sz w:val="20"/>
          <w:szCs w:val="20"/>
        </w:rPr>
      </w:pPr>
      <w:del w:id="984" w:author="Thar Adeleh" w:date="2024-08-25T13:32:00Z" w16du:dateUtc="2024-08-25T10:32:00Z">
        <w:r w:rsidDel="00BD333C">
          <w:rPr>
            <w:rFonts w:ascii="Arial" w:hAnsi="Arial" w:cs="Arial"/>
            <w:color w:val="000000"/>
            <w:sz w:val="20"/>
            <w:szCs w:val="20"/>
          </w:rPr>
          <w:delText>7</w:delText>
        </w:r>
        <w:r w:rsidRPr="00B41A43" w:rsidDel="00BD333C">
          <w:rPr>
            <w:rFonts w:ascii="Arial" w:hAnsi="Arial" w:cs="Arial"/>
            <w:color w:val="000000"/>
            <w:sz w:val="20"/>
            <w:szCs w:val="20"/>
          </w:rPr>
          <w:delText>. Describe the steps used to prove malpractice.</w:delText>
        </w:r>
      </w:del>
    </w:p>
    <w:p w14:paraId="19AB2705" w14:textId="79B0345F" w:rsidR="00BC670A" w:rsidRPr="00B41A43" w:rsidDel="00BD333C" w:rsidRDefault="00BC670A" w:rsidP="005C7802">
      <w:pPr>
        <w:spacing w:after="0" w:line="240" w:lineRule="auto"/>
        <w:contextualSpacing/>
        <w:rPr>
          <w:del w:id="985" w:author="Thar Adeleh" w:date="2024-08-25T13:32:00Z" w16du:dateUtc="2024-08-25T10:32:00Z"/>
          <w:rFonts w:ascii="Arial" w:hAnsi="Arial" w:cs="Arial"/>
          <w:sz w:val="20"/>
          <w:szCs w:val="20"/>
        </w:rPr>
      </w:pPr>
      <w:del w:id="986" w:author="Thar Adeleh" w:date="2024-08-25T13:32:00Z" w16du:dateUtc="2024-08-25T10:32:00Z">
        <w:r w:rsidRPr="00B41A43" w:rsidDel="00BD333C">
          <w:rPr>
            <w:rFonts w:ascii="Arial" w:hAnsi="Arial" w:cs="Arial"/>
            <w:color w:val="000000"/>
            <w:sz w:val="20"/>
            <w:szCs w:val="20"/>
          </w:rPr>
          <w:delText xml:space="preserve">Ans: Malpractice is </w:delText>
        </w:r>
        <w:r w:rsidRPr="00B41A43" w:rsidDel="00BD333C">
          <w:rPr>
            <w:rFonts w:ascii="Arial" w:hAnsi="Arial" w:cs="Arial"/>
            <w:sz w:val="20"/>
            <w:szCs w:val="20"/>
          </w:rPr>
          <w:delText>an act or continuing conduct of a professional that does not meet the standard of professional competence and results in provable damages to his</w:delText>
        </w:r>
        <w:r w:rsidDel="00BD333C">
          <w:rPr>
            <w:rFonts w:ascii="Arial" w:hAnsi="Arial" w:cs="Arial"/>
            <w:sz w:val="20"/>
            <w:szCs w:val="20"/>
          </w:rPr>
          <w:delText xml:space="preserve"> or </w:delText>
        </w:r>
        <w:r w:rsidRPr="00B41A43" w:rsidDel="00BD333C">
          <w:rPr>
            <w:rFonts w:ascii="Arial" w:hAnsi="Arial" w:cs="Arial"/>
            <w:sz w:val="20"/>
            <w:szCs w:val="20"/>
          </w:rPr>
          <w:delText>her client or patient. Anyone can sue if an attorney can be found to support the suit; however, winning a lawsuit is not so easy. To be successful with a malpractice lawsuit all</w:delText>
        </w:r>
        <w:r w:rsidDel="00BD333C">
          <w:rPr>
            <w:rFonts w:ascii="Arial" w:hAnsi="Arial" w:cs="Arial"/>
            <w:sz w:val="20"/>
            <w:szCs w:val="20"/>
          </w:rPr>
          <w:delText>,</w:delText>
        </w:r>
        <w:r w:rsidRPr="00B41A43" w:rsidDel="00BD333C">
          <w:rPr>
            <w:rFonts w:ascii="Arial" w:hAnsi="Arial" w:cs="Arial"/>
            <w:sz w:val="20"/>
            <w:szCs w:val="20"/>
          </w:rPr>
          <w:delText xml:space="preserve"> of the following have to be met.</w:delText>
        </w:r>
      </w:del>
    </w:p>
    <w:p w14:paraId="5604B24C" w14:textId="2D9FF958" w:rsidR="00BC670A" w:rsidRPr="00B41A43" w:rsidDel="00BD333C" w:rsidRDefault="00BC670A" w:rsidP="005C7802">
      <w:pPr>
        <w:spacing w:after="0" w:line="240" w:lineRule="auto"/>
        <w:contextualSpacing/>
        <w:rPr>
          <w:del w:id="987" w:author="Thar Adeleh" w:date="2024-08-25T13:32:00Z" w16du:dateUtc="2024-08-25T10:32:00Z"/>
          <w:rFonts w:ascii="Arial" w:hAnsi="Arial" w:cs="Arial"/>
          <w:color w:val="000000"/>
          <w:sz w:val="20"/>
          <w:szCs w:val="20"/>
        </w:rPr>
      </w:pPr>
      <w:del w:id="988" w:author="Thar Adeleh" w:date="2024-08-25T13:32:00Z" w16du:dateUtc="2024-08-25T10:32:00Z">
        <w:r w:rsidDel="00BD333C">
          <w:rPr>
            <w:rFonts w:ascii="Arial" w:hAnsi="Arial" w:cs="Arial"/>
            <w:color w:val="000000"/>
            <w:sz w:val="20"/>
            <w:szCs w:val="20"/>
          </w:rPr>
          <w:delText xml:space="preserve">1) </w:delText>
        </w:r>
        <w:r w:rsidRPr="00B41A43" w:rsidDel="00BD333C">
          <w:rPr>
            <w:rFonts w:ascii="Arial" w:hAnsi="Arial" w:cs="Arial"/>
            <w:color w:val="000000"/>
            <w:sz w:val="20"/>
            <w:szCs w:val="20"/>
          </w:rPr>
          <w:delText>The nurse (as person being sued) must have duty to the patient or a patient–nurse professional relationship. The patient has to be someone for whom the nurse has provided or been involved in care.</w:delText>
        </w:r>
      </w:del>
    </w:p>
    <w:p w14:paraId="0D38F264" w14:textId="478137E1" w:rsidR="00BC670A" w:rsidRPr="00B41A43" w:rsidDel="00BD333C" w:rsidRDefault="00BC670A" w:rsidP="005C7802">
      <w:pPr>
        <w:spacing w:after="0" w:line="240" w:lineRule="auto"/>
        <w:contextualSpacing/>
        <w:rPr>
          <w:del w:id="989" w:author="Thar Adeleh" w:date="2024-08-25T13:32:00Z" w16du:dateUtc="2024-08-25T10:32:00Z"/>
          <w:rFonts w:ascii="Arial" w:hAnsi="Arial" w:cs="Arial"/>
          <w:sz w:val="20"/>
          <w:szCs w:val="20"/>
        </w:rPr>
      </w:pPr>
      <w:del w:id="990" w:author="Thar Adeleh" w:date="2024-08-25T13:32:00Z" w16du:dateUtc="2024-08-25T10:32:00Z">
        <w:r w:rsidDel="00BD333C">
          <w:rPr>
            <w:rFonts w:ascii="Arial" w:hAnsi="Arial" w:cs="Arial"/>
            <w:sz w:val="20"/>
            <w:szCs w:val="20"/>
          </w:rPr>
          <w:delText xml:space="preserve">2) </w:delText>
        </w:r>
        <w:r w:rsidRPr="00B41A43" w:rsidDel="00BD333C">
          <w:rPr>
            <w:rFonts w:ascii="Arial" w:hAnsi="Arial" w:cs="Arial"/>
            <w:sz w:val="20"/>
            <w:szCs w:val="20"/>
          </w:rPr>
          <w:delText xml:space="preserve">The duty must have been breached. This is called negligence or the failure to exercise the care toward others </w:delText>
        </w:r>
        <w:r w:rsidDel="00BD333C">
          <w:rPr>
            <w:rFonts w:ascii="Arial" w:hAnsi="Arial" w:cs="Arial"/>
            <w:sz w:val="20"/>
            <w:szCs w:val="20"/>
          </w:rPr>
          <w:delText>that</w:delText>
        </w:r>
        <w:r w:rsidRPr="00B41A43" w:rsidDel="00BD333C">
          <w:rPr>
            <w:rFonts w:ascii="Arial" w:hAnsi="Arial" w:cs="Arial"/>
            <w:sz w:val="20"/>
            <w:szCs w:val="20"/>
          </w:rPr>
          <w:delText xml:space="preserve"> a reasonable or prudent person would do in the circumstances. How is this prove</w:delText>
        </w:r>
        <w:r w:rsidDel="00BD333C">
          <w:rPr>
            <w:rFonts w:ascii="Arial" w:hAnsi="Arial" w:cs="Arial"/>
            <w:sz w:val="20"/>
            <w:szCs w:val="20"/>
          </w:rPr>
          <w:delText>d</w:delText>
        </w:r>
        <w:r w:rsidRPr="00B41A43" w:rsidDel="00BD333C">
          <w:rPr>
            <w:rFonts w:ascii="Arial" w:hAnsi="Arial" w:cs="Arial"/>
            <w:sz w:val="20"/>
            <w:szCs w:val="20"/>
          </w:rPr>
          <w:delText>? Any of the following could be used: Nurse Practice Act, professional standards, healthcare organization policies and procedures, expert witnesses (RN</w:delText>
        </w:r>
        <w:r w:rsidDel="00BD333C">
          <w:rPr>
            <w:rFonts w:ascii="Arial" w:hAnsi="Arial" w:cs="Arial"/>
            <w:sz w:val="20"/>
            <w:szCs w:val="20"/>
          </w:rPr>
          <w:delText>s</w:delText>
        </w:r>
        <w:r w:rsidRPr="00B41A43" w:rsidDel="00BD333C">
          <w:rPr>
            <w:rFonts w:ascii="Arial" w:hAnsi="Arial" w:cs="Arial"/>
            <w:sz w:val="20"/>
            <w:szCs w:val="20"/>
          </w:rPr>
          <w:delText xml:space="preserve">), accreditation and licensure standards, </w:delText>
        </w:r>
        <w:r w:rsidDel="00BD333C">
          <w:rPr>
            <w:rFonts w:ascii="Arial" w:hAnsi="Arial" w:cs="Arial"/>
            <w:sz w:val="20"/>
            <w:szCs w:val="20"/>
          </w:rPr>
          <w:delText xml:space="preserve">and </w:delText>
        </w:r>
        <w:r w:rsidRPr="00B41A43" w:rsidDel="00BD333C">
          <w:rPr>
            <w:rFonts w:ascii="Arial" w:hAnsi="Arial" w:cs="Arial"/>
            <w:sz w:val="20"/>
            <w:szCs w:val="20"/>
          </w:rPr>
          <w:delText>professional literature and research.</w:delText>
        </w:r>
      </w:del>
    </w:p>
    <w:p w14:paraId="5CB7A591" w14:textId="512F31E0" w:rsidR="00BC670A" w:rsidRPr="00B41A43" w:rsidDel="00BD333C" w:rsidRDefault="00BC670A" w:rsidP="005C7802">
      <w:pPr>
        <w:spacing w:after="0" w:line="240" w:lineRule="auto"/>
        <w:contextualSpacing/>
        <w:rPr>
          <w:del w:id="991" w:author="Thar Adeleh" w:date="2024-08-25T13:32:00Z" w16du:dateUtc="2024-08-25T10:32:00Z"/>
          <w:rFonts w:ascii="Arial" w:hAnsi="Arial" w:cs="Arial"/>
          <w:color w:val="000000"/>
          <w:sz w:val="20"/>
          <w:szCs w:val="20"/>
        </w:rPr>
      </w:pPr>
      <w:del w:id="992" w:author="Thar Adeleh" w:date="2024-08-25T13:32:00Z" w16du:dateUtc="2024-08-25T10:32:00Z">
        <w:r w:rsidDel="00BD333C">
          <w:rPr>
            <w:rFonts w:ascii="Arial" w:hAnsi="Arial" w:cs="Arial"/>
            <w:sz w:val="20"/>
            <w:szCs w:val="20"/>
          </w:rPr>
          <w:delText xml:space="preserve">3) </w:delText>
        </w:r>
        <w:r w:rsidRPr="00B41A43" w:rsidDel="00BD333C">
          <w:rPr>
            <w:rFonts w:ascii="Arial" w:hAnsi="Arial" w:cs="Arial"/>
            <w:sz w:val="20"/>
            <w:szCs w:val="20"/>
          </w:rPr>
          <w:delText xml:space="preserve">The breach of duty must be the proximate (forseeable) cause or the cause that is legally sufficient to result in liability-harm to the patient. There must be evidence that the breach of duty (what the nurse is accused of having done or not done based on what a reasonable or prudent person would do in the circumstances—what other nurses would have done under similar circumstances) led directly to the harm the patient is claiming. There might be other causes of the harm experienced </w:delText>
        </w:r>
        <w:r w:rsidDel="00BD333C">
          <w:rPr>
            <w:rFonts w:ascii="Arial" w:hAnsi="Arial" w:cs="Arial"/>
            <w:sz w:val="20"/>
            <w:szCs w:val="20"/>
          </w:rPr>
          <w:delText xml:space="preserve">by </w:delText>
        </w:r>
        <w:r w:rsidRPr="00B41A43" w:rsidDel="00BD333C">
          <w:rPr>
            <w:rFonts w:ascii="Arial" w:hAnsi="Arial" w:cs="Arial"/>
            <w:sz w:val="20"/>
            <w:szCs w:val="20"/>
          </w:rPr>
          <w:delText>the patient that have nothing do with the breach of duty.</w:delText>
        </w:r>
      </w:del>
    </w:p>
    <w:p w14:paraId="0C579135" w14:textId="6840B310" w:rsidR="00BC670A" w:rsidRPr="00B41A43" w:rsidDel="00BD333C" w:rsidRDefault="00BC670A" w:rsidP="005C7802">
      <w:pPr>
        <w:spacing w:after="0" w:line="240" w:lineRule="auto"/>
        <w:contextualSpacing/>
        <w:rPr>
          <w:del w:id="993" w:author="Thar Adeleh" w:date="2024-08-25T13:32:00Z" w16du:dateUtc="2024-08-25T10:32:00Z"/>
          <w:rFonts w:ascii="Arial" w:hAnsi="Arial" w:cs="Arial"/>
          <w:color w:val="000000"/>
          <w:sz w:val="20"/>
          <w:szCs w:val="20"/>
        </w:rPr>
      </w:pPr>
      <w:del w:id="994" w:author="Thar Adeleh" w:date="2024-08-25T13:32:00Z" w16du:dateUtc="2024-08-25T10:32:00Z">
        <w:r w:rsidDel="00BD333C">
          <w:rPr>
            <w:rFonts w:ascii="Arial" w:hAnsi="Arial" w:cs="Arial"/>
            <w:sz w:val="20"/>
            <w:szCs w:val="20"/>
          </w:rPr>
          <w:delText xml:space="preserve">4) </w:delText>
        </w:r>
        <w:r w:rsidRPr="00B41A43" w:rsidDel="00BD333C">
          <w:rPr>
            <w:rFonts w:ascii="Arial" w:hAnsi="Arial" w:cs="Arial"/>
            <w:sz w:val="20"/>
            <w:szCs w:val="20"/>
          </w:rPr>
          <w:delText>Damages or injury must have occurred to the patient. What were the damages or injury? Are they temporary or permanent? What impact do they have on the patient’s life? These questions and many more will be asked about the damages and injury. If the lawsuit is won</w:delText>
        </w:r>
        <w:r w:rsidDel="00BD333C">
          <w:rPr>
            <w:rFonts w:ascii="Arial" w:hAnsi="Arial" w:cs="Arial"/>
            <w:sz w:val="20"/>
            <w:szCs w:val="20"/>
          </w:rPr>
          <w:delText>,</w:delText>
        </w:r>
        <w:r w:rsidRPr="00B41A43" w:rsidDel="00BD333C">
          <w:rPr>
            <w:rFonts w:ascii="Arial" w:hAnsi="Arial" w:cs="Arial"/>
            <w:sz w:val="20"/>
            <w:szCs w:val="20"/>
          </w:rPr>
          <w:delText xml:space="preserve"> then this information is also used to assist in determining the amount of damages that will be awarded, though the plaintiff (person suing) will identify an amount when the suit is brought.</w:delText>
        </w:r>
      </w:del>
    </w:p>
    <w:p w14:paraId="166A5674" w14:textId="5FC95D28" w:rsidR="00BC670A" w:rsidRPr="00C705D6" w:rsidDel="00BD333C" w:rsidRDefault="00BC670A" w:rsidP="005C7802">
      <w:pPr>
        <w:spacing w:after="0" w:line="240" w:lineRule="auto"/>
        <w:contextualSpacing/>
        <w:rPr>
          <w:del w:id="995" w:author="Thar Adeleh" w:date="2024-08-25T13:32:00Z" w16du:dateUtc="2024-08-25T10:32:00Z"/>
          <w:rFonts w:ascii="Arial" w:hAnsi="Arial" w:cs="Arial"/>
          <w:sz w:val="20"/>
          <w:szCs w:val="20"/>
        </w:rPr>
      </w:pPr>
      <w:del w:id="996" w:author="Thar Adeleh" w:date="2024-08-25T13:32:00Z" w16du:dateUtc="2024-08-25T10:32:00Z">
        <w:r w:rsidRPr="00C705D6" w:rsidDel="00BD333C">
          <w:rPr>
            <w:rFonts w:ascii="Arial" w:hAnsi="Arial" w:cs="Arial"/>
            <w:sz w:val="20"/>
            <w:szCs w:val="20"/>
          </w:rPr>
          <w:delText>Complexity: Easy</w:delText>
        </w:r>
      </w:del>
    </w:p>
    <w:p w14:paraId="08835C76" w14:textId="52B8E93C" w:rsidR="00BC670A" w:rsidRPr="00B41A43" w:rsidDel="00BD333C" w:rsidRDefault="00BC670A" w:rsidP="005C7802">
      <w:pPr>
        <w:spacing w:after="0" w:line="240" w:lineRule="auto"/>
        <w:contextualSpacing/>
        <w:rPr>
          <w:del w:id="997" w:author="Thar Adeleh" w:date="2024-08-25T13:32:00Z" w16du:dateUtc="2024-08-25T10:32:00Z"/>
          <w:rFonts w:ascii="Arial" w:hAnsi="Arial" w:cs="Arial"/>
          <w:sz w:val="20"/>
          <w:szCs w:val="20"/>
        </w:rPr>
      </w:pPr>
      <w:del w:id="998" w:author="Thar Adeleh" w:date="2024-08-25T13:32:00Z" w16du:dateUtc="2024-08-25T10:32:00Z">
        <w:r w:rsidDel="00BD333C">
          <w:rPr>
            <w:rFonts w:ascii="Arial" w:hAnsi="Arial" w:cs="Arial"/>
            <w:sz w:val="20"/>
            <w:szCs w:val="20"/>
          </w:rPr>
          <w:delText>Ahead:</w:delText>
        </w:r>
        <w:r w:rsidRPr="00B41A43" w:rsidDel="00BD333C">
          <w:rPr>
            <w:rFonts w:ascii="Arial" w:hAnsi="Arial" w:cs="Arial"/>
            <w:sz w:val="20"/>
            <w:szCs w:val="20"/>
          </w:rPr>
          <w:delText xml:space="preserve"> Legal Issues: An Overview</w:delText>
        </w:r>
      </w:del>
    </w:p>
    <w:p w14:paraId="327ED6D0" w14:textId="0117F4FD" w:rsidR="00BC670A" w:rsidRPr="00B41A43" w:rsidDel="00BD333C" w:rsidRDefault="00BC670A" w:rsidP="005C7802">
      <w:pPr>
        <w:spacing w:after="0" w:line="240" w:lineRule="auto"/>
        <w:contextualSpacing/>
        <w:rPr>
          <w:del w:id="999" w:author="Thar Adeleh" w:date="2024-08-25T13:32:00Z" w16du:dateUtc="2024-08-25T10:32:00Z"/>
          <w:rFonts w:ascii="Arial" w:hAnsi="Arial" w:cs="Arial"/>
          <w:sz w:val="20"/>
          <w:szCs w:val="20"/>
        </w:rPr>
      </w:pPr>
      <w:del w:id="1000" w:author="Thar Adeleh" w:date="2024-08-25T13:32:00Z" w16du:dateUtc="2024-08-25T10:32:00Z">
        <w:r w:rsidRPr="00B41A43" w:rsidDel="00BD333C">
          <w:rPr>
            <w:rFonts w:ascii="Arial" w:hAnsi="Arial" w:cs="Arial"/>
            <w:sz w:val="20"/>
            <w:szCs w:val="20"/>
          </w:rPr>
          <w:delText>Subject: Chapter 6</w:delText>
        </w:r>
      </w:del>
    </w:p>
    <w:p w14:paraId="4703A907" w14:textId="79CCAC7F" w:rsidR="00BC670A" w:rsidDel="00BD333C" w:rsidRDefault="00BC670A" w:rsidP="005C7802">
      <w:pPr>
        <w:spacing w:after="0" w:line="240" w:lineRule="auto"/>
        <w:contextualSpacing/>
        <w:rPr>
          <w:del w:id="1001" w:author="Thar Adeleh" w:date="2024-08-25T13:32:00Z" w16du:dateUtc="2024-08-25T10:32:00Z"/>
          <w:rFonts w:ascii="Arial" w:hAnsi="Arial" w:cs="Arial"/>
          <w:sz w:val="20"/>
          <w:szCs w:val="20"/>
        </w:rPr>
      </w:pPr>
      <w:del w:id="1002" w:author="Thar Adeleh" w:date="2024-08-25T13:32:00Z" w16du:dateUtc="2024-08-25T10:32:00Z">
        <w:r w:rsidDel="00BD333C">
          <w:rPr>
            <w:rFonts w:ascii="Arial" w:hAnsi="Arial" w:cs="Arial"/>
            <w:sz w:val="20"/>
            <w:szCs w:val="20"/>
          </w:rPr>
          <w:delText xml:space="preserve">Title: </w:delText>
        </w:r>
        <w:r w:rsidRPr="008648D2" w:rsidDel="00BD333C">
          <w:rPr>
            <w:rFonts w:ascii="Arial" w:hAnsi="Arial" w:cs="Arial"/>
            <w:sz w:val="20"/>
            <w:szCs w:val="20"/>
          </w:rPr>
          <w:delText>Ethics and Legal Issues</w:delText>
        </w:r>
      </w:del>
    </w:p>
    <w:p w14:paraId="7278459C" w14:textId="38223880" w:rsidR="00BC670A" w:rsidRPr="00B41A43" w:rsidDel="00BD333C" w:rsidRDefault="00BC670A" w:rsidP="005C7802">
      <w:pPr>
        <w:spacing w:after="0" w:line="240" w:lineRule="auto"/>
        <w:contextualSpacing/>
        <w:rPr>
          <w:del w:id="1003" w:author="Thar Adeleh" w:date="2024-08-25T13:32:00Z" w16du:dateUtc="2024-08-25T10:32:00Z"/>
          <w:rFonts w:ascii="Arial" w:hAnsi="Arial" w:cs="Arial"/>
          <w:sz w:val="20"/>
          <w:szCs w:val="20"/>
        </w:rPr>
      </w:pPr>
      <w:del w:id="1004" w:author="Thar Adeleh" w:date="2024-08-25T13:32:00Z" w16du:dateUtc="2024-08-25T10:32:00Z">
        <w:r w:rsidRPr="00B41A43" w:rsidDel="00BD333C">
          <w:rPr>
            <w:rFonts w:ascii="Arial" w:hAnsi="Arial" w:cs="Arial"/>
            <w:sz w:val="20"/>
            <w:szCs w:val="20"/>
          </w:rPr>
          <w:delText xml:space="preserve">Taxonomy: </w:delText>
        </w:r>
        <w:r w:rsidDel="00BD333C">
          <w:rPr>
            <w:rFonts w:ascii="Arial" w:hAnsi="Arial" w:cs="Arial"/>
            <w:sz w:val="20"/>
            <w:szCs w:val="20"/>
          </w:rPr>
          <w:delText>Recall</w:delText>
        </w:r>
      </w:del>
    </w:p>
    <w:p w14:paraId="43EB4755" w14:textId="13DE61FE" w:rsidR="00740865" w:rsidDel="00BD333C" w:rsidRDefault="00740865" w:rsidP="005C7802">
      <w:pPr>
        <w:spacing w:after="0" w:line="240" w:lineRule="auto"/>
        <w:contextualSpacing/>
        <w:rPr>
          <w:del w:id="1005" w:author="Thar Adeleh" w:date="2024-08-25T13:32:00Z" w16du:dateUtc="2024-08-25T10:32:00Z"/>
          <w:rFonts w:ascii="Arial" w:hAnsi="Arial" w:cs="Arial"/>
          <w:b/>
          <w:color w:val="000000"/>
          <w:sz w:val="20"/>
          <w:szCs w:val="20"/>
        </w:rPr>
      </w:pPr>
    </w:p>
    <w:p w14:paraId="341C7174" w14:textId="5561F86E" w:rsidR="00740865" w:rsidDel="00BD333C" w:rsidRDefault="00740865" w:rsidP="005C7802">
      <w:pPr>
        <w:spacing w:after="0" w:line="240" w:lineRule="auto"/>
        <w:contextualSpacing/>
        <w:rPr>
          <w:del w:id="1006" w:author="Thar Adeleh" w:date="2024-08-25T13:32:00Z" w16du:dateUtc="2024-08-25T10:32:00Z"/>
          <w:rFonts w:ascii="Arial" w:hAnsi="Arial" w:cs="Arial"/>
          <w:b/>
          <w:color w:val="000000"/>
          <w:sz w:val="20"/>
          <w:szCs w:val="20"/>
        </w:rPr>
      </w:pPr>
    </w:p>
    <w:p w14:paraId="4239465B" w14:textId="2A8485C7" w:rsidR="00740865" w:rsidRPr="000A05D3" w:rsidDel="00BD333C" w:rsidRDefault="00740865" w:rsidP="005C7802">
      <w:pPr>
        <w:spacing w:after="0" w:line="240" w:lineRule="auto"/>
        <w:contextualSpacing/>
        <w:rPr>
          <w:del w:id="1007" w:author="Thar Adeleh" w:date="2024-08-25T13:32:00Z" w16du:dateUtc="2024-08-25T10:32:00Z"/>
          <w:rFonts w:ascii="Arial" w:hAnsi="Arial" w:cs="Arial"/>
          <w:b/>
          <w:color w:val="000000"/>
          <w:sz w:val="20"/>
          <w:szCs w:val="20"/>
        </w:rPr>
      </w:pPr>
    </w:p>
    <w:p w14:paraId="2A4CFB62" w14:textId="5BE6C97D" w:rsidR="00740865" w:rsidRPr="000A05D3" w:rsidDel="00BD333C" w:rsidRDefault="00740865" w:rsidP="005C7802">
      <w:pPr>
        <w:spacing w:after="0" w:line="240" w:lineRule="auto"/>
        <w:contextualSpacing/>
        <w:rPr>
          <w:del w:id="1008" w:author="Thar Adeleh" w:date="2024-08-25T13:32:00Z" w16du:dateUtc="2024-08-25T10:32:00Z"/>
          <w:rFonts w:ascii="Arial" w:hAnsi="Arial" w:cs="Arial"/>
          <w:color w:val="000000"/>
          <w:sz w:val="20"/>
          <w:szCs w:val="20"/>
        </w:rPr>
      </w:pPr>
      <w:del w:id="1009" w:author="Thar Adeleh" w:date="2024-08-25T13:32:00Z" w16du:dateUtc="2024-08-25T10:32:00Z">
        <w:r w:rsidDel="00BD333C">
          <w:rPr>
            <w:rFonts w:ascii="Arial" w:hAnsi="Arial" w:cs="Arial"/>
            <w:color w:val="000000"/>
            <w:sz w:val="20"/>
            <w:szCs w:val="20"/>
          </w:rPr>
          <w:delText>8</w:delText>
        </w:r>
        <w:r w:rsidRPr="000A05D3" w:rsidDel="00BD333C">
          <w:rPr>
            <w:rFonts w:ascii="Arial" w:hAnsi="Arial" w:cs="Arial"/>
            <w:color w:val="000000"/>
            <w:sz w:val="20"/>
            <w:szCs w:val="20"/>
          </w:rPr>
          <w:delText>. If you tell a person in your neighborhood that the community can be viewed as a healthcare client, how would you support this statement or explain it?</w:delText>
        </w:r>
      </w:del>
    </w:p>
    <w:p w14:paraId="6654AEC6" w14:textId="1B4841E8" w:rsidR="00740865" w:rsidRPr="000A05D3" w:rsidDel="00BD333C" w:rsidRDefault="00740865" w:rsidP="005C7802">
      <w:pPr>
        <w:spacing w:after="0" w:line="240" w:lineRule="auto"/>
        <w:contextualSpacing/>
        <w:rPr>
          <w:del w:id="1010" w:author="Thar Adeleh" w:date="2024-08-25T13:32:00Z" w16du:dateUtc="2024-08-25T10:32:00Z"/>
          <w:rFonts w:ascii="Arial" w:hAnsi="Arial" w:cs="Arial"/>
          <w:color w:val="000000"/>
          <w:sz w:val="20"/>
          <w:szCs w:val="20"/>
        </w:rPr>
      </w:pPr>
      <w:del w:id="1011" w:author="Thar Adeleh" w:date="2024-08-25T13:32:00Z" w16du:dateUtc="2024-08-25T10:32:00Z">
        <w:r w:rsidRPr="000A05D3" w:rsidDel="00BD333C">
          <w:rPr>
            <w:rFonts w:ascii="Arial" w:hAnsi="Arial" w:cs="Arial"/>
            <w:color w:val="000000"/>
            <w:sz w:val="20"/>
            <w:szCs w:val="20"/>
          </w:rPr>
          <w:delText xml:space="preserve">Ans: The community can also be viewed as the patient or client. A community is defined as people and the relationships that emerge among them as they develop and use in common some agencies and institutions and share a physical environment. Nursing offers services in communities as part of community health. Nurses may focus on an entire community or a population that lives in the community. A nurse may be involved in managing clinics that are located in the community or </w:delText>
        </w:r>
        <w:r w:rsidDel="00BD333C">
          <w:rPr>
            <w:rFonts w:ascii="Arial" w:hAnsi="Arial" w:cs="Arial"/>
            <w:color w:val="000000"/>
            <w:sz w:val="20"/>
            <w:szCs w:val="20"/>
          </w:rPr>
          <w:delText xml:space="preserve">in </w:delText>
        </w:r>
        <w:r w:rsidRPr="000A05D3" w:rsidDel="00BD333C">
          <w:rPr>
            <w:rFonts w:ascii="Arial" w:hAnsi="Arial" w:cs="Arial"/>
            <w:color w:val="000000"/>
            <w:sz w:val="20"/>
            <w:szCs w:val="20"/>
          </w:rPr>
          <w:delText>developing a disaster plan for the community. The nurse may focus work on a population, which is a collection of people who share one or more personal or environmental characteristics. Examples of populations within a community are children, the elderly, those with a chronic illness, and the homeless. A nurse might be working in school health, assessing needs of the elderly in the home, developing programs to get screening for diabetes in the community for people who might be at risk, or managing a clinic for the homeless. There are many ways that a nurse might work with different populations within a community.</w:delText>
        </w:r>
      </w:del>
    </w:p>
    <w:p w14:paraId="59C1C968" w14:textId="4D67BE81" w:rsidR="00740865" w:rsidRPr="000A05D3" w:rsidDel="00BD333C" w:rsidRDefault="00740865" w:rsidP="005C7802">
      <w:pPr>
        <w:spacing w:after="0" w:line="240" w:lineRule="auto"/>
        <w:contextualSpacing/>
        <w:rPr>
          <w:del w:id="1012" w:author="Thar Adeleh" w:date="2024-08-25T13:32:00Z" w16du:dateUtc="2024-08-25T10:32:00Z"/>
          <w:rFonts w:ascii="Arial" w:hAnsi="Arial" w:cs="Arial"/>
          <w:sz w:val="20"/>
          <w:szCs w:val="20"/>
        </w:rPr>
      </w:pPr>
      <w:del w:id="1013" w:author="Thar Adeleh" w:date="2024-08-25T13:32:00Z" w16du:dateUtc="2024-08-25T10:32:00Z">
        <w:r w:rsidRPr="000A05D3" w:rsidDel="00BD333C">
          <w:rPr>
            <w:rFonts w:ascii="Arial" w:hAnsi="Arial" w:cs="Arial"/>
            <w:sz w:val="20"/>
            <w:szCs w:val="20"/>
          </w:rPr>
          <w:delText>Complexity: Moderate</w:delText>
        </w:r>
      </w:del>
    </w:p>
    <w:p w14:paraId="7A586EB3" w14:textId="4A7333E6" w:rsidR="00740865" w:rsidRPr="000A05D3" w:rsidDel="00BD333C" w:rsidRDefault="00740865" w:rsidP="005C7802">
      <w:pPr>
        <w:spacing w:after="0" w:line="240" w:lineRule="auto"/>
        <w:contextualSpacing/>
        <w:rPr>
          <w:del w:id="1014" w:author="Thar Adeleh" w:date="2024-08-25T13:32:00Z" w16du:dateUtc="2024-08-25T10:32:00Z"/>
          <w:rFonts w:ascii="Arial" w:hAnsi="Arial" w:cs="Arial"/>
          <w:sz w:val="20"/>
          <w:szCs w:val="20"/>
        </w:rPr>
      </w:pPr>
      <w:del w:id="1015" w:author="Thar Adeleh" w:date="2024-08-25T13:32:00Z" w16du:dateUtc="2024-08-25T10:32:00Z">
        <w:r w:rsidDel="00BD333C">
          <w:rPr>
            <w:rFonts w:ascii="Arial" w:hAnsi="Arial" w:cs="Arial"/>
            <w:sz w:val="20"/>
            <w:szCs w:val="20"/>
          </w:rPr>
          <w:delText>Ahead:</w:delText>
        </w:r>
        <w:r w:rsidRPr="000A05D3" w:rsidDel="00BD333C">
          <w:rPr>
            <w:rFonts w:ascii="Arial" w:hAnsi="Arial" w:cs="Arial"/>
            <w:sz w:val="20"/>
            <w:szCs w:val="20"/>
          </w:rPr>
          <w:delText xml:space="preserve"> Public/Community Healthcare Delivery System</w:delText>
        </w:r>
      </w:del>
    </w:p>
    <w:p w14:paraId="2D9BB3A7" w14:textId="0DA360EE" w:rsidR="00740865" w:rsidRPr="000A05D3" w:rsidDel="00BD333C" w:rsidRDefault="00740865" w:rsidP="005C7802">
      <w:pPr>
        <w:spacing w:after="0" w:line="240" w:lineRule="auto"/>
        <w:contextualSpacing/>
        <w:rPr>
          <w:del w:id="1016" w:author="Thar Adeleh" w:date="2024-08-25T13:32:00Z" w16du:dateUtc="2024-08-25T10:32:00Z"/>
          <w:rFonts w:ascii="Arial" w:hAnsi="Arial" w:cs="Arial"/>
          <w:sz w:val="20"/>
          <w:szCs w:val="20"/>
        </w:rPr>
      </w:pPr>
      <w:del w:id="1017" w:author="Thar Adeleh" w:date="2024-08-25T13:32:00Z" w16du:dateUtc="2024-08-25T10:32:00Z">
        <w:r w:rsidRPr="000A05D3" w:rsidDel="00BD333C">
          <w:rPr>
            <w:rFonts w:ascii="Arial" w:hAnsi="Arial" w:cs="Arial"/>
            <w:sz w:val="20"/>
            <w:szCs w:val="20"/>
          </w:rPr>
          <w:delText>Subject: Chapter 7</w:delText>
        </w:r>
      </w:del>
    </w:p>
    <w:p w14:paraId="4947D36D" w14:textId="4509D87C" w:rsidR="00740865" w:rsidDel="00BD333C" w:rsidRDefault="00740865" w:rsidP="005C7802">
      <w:pPr>
        <w:spacing w:after="0" w:line="240" w:lineRule="auto"/>
        <w:contextualSpacing/>
        <w:rPr>
          <w:del w:id="1018" w:author="Thar Adeleh" w:date="2024-08-25T13:32:00Z" w16du:dateUtc="2024-08-25T10:32:00Z"/>
          <w:rFonts w:ascii="Arial" w:hAnsi="Arial" w:cs="Arial"/>
          <w:sz w:val="20"/>
          <w:szCs w:val="20"/>
        </w:rPr>
      </w:pPr>
      <w:del w:id="1019" w:author="Thar Adeleh" w:date="2024-08-25T13:32:00Z" w16du:dateUtc="2024-08-25T10:32:00Z">
        <w:r w:rsidDel="00BD333C">
          <w:rPr>
            <w:rFonts w:ascii="Arial" w:hAnsi="Arial" w:cs="Arial"/>
            <w:sz w:val="20"/>
            <w:szCs w:val="20"/>
          </w:rPr>
          <w:delText xml:space="preserve">Title: </w:delText>
        </w:r>
        <w:r w:rsidRPr="00026A69" w:rsidDel="00BD333C">
          <w:rPr>
            <w:rFonts w:ascii="Arial" w:hAnsi="Arial" w:cs="Arial"/>
            <w:sz w:val="20"/>
            <w:szCs w:val="20"/>
          </w:rPr>
          <w:delText>Health Promotion, Disease Prevention, and Illness: A Community Perspective</w:delText>
        </w:r>
      </w:del>
    </w:p>
    <w:p w14:paraId="6386DA8E" w14:textId="4159E18D" w:rsidR="00740865" w:rsidRPr="000A05D3" w:rsidDel="00BD333C" w:rsidRDefault="00740865" w:rsidP="005C7802">
      <w:pPr>
        <w:spacing w:after="0" w:line="240" w:lineRule="auto"/>
        <w:contextualSpacing/>
        <w:rPr>
          <w:del w:id="1020" w:author="Thar Adeleh" w:date="2024-08-25T13:32:00Z" w16du:dateUtc="2024-08-25T10:32:00Z"/>
          <w:rFonts w:ascii="Arial" w:hAnsi="Arial" w:cs="Arial"/>
          <w:sz w:val="20"/>
          <w:szCs w:val="20"/>
        </w:rPr>
      </w:pPr>
      <w:del w:id="1021" w:author="Thar Adeleh" w:date="2024-08-25T13:32:00Z" w16du:dateUtc="2024-08-25T10:32:00Z">
        <w:r w:rsidRPr="000A05D3" w:rsidDel="00BD333C">
          <w:rPr>
            <w:rFonts w:ascii="Arial" w:hAnsi="Arial" w:cs="Arial"/>
            <w:sz w:val="20"/>
            <w:szCs w:val="20"/>
          </w:rPr>
          <w:delText>Taxonomy: Application</w:delText>
        </w:r>
      </w:del>
    </w:p>
    <w:p w14:paraId="477B713F" w14:textId="302EB1EB" w:rsidR="00740865" w:rsidDel="00BD333C" w:rsidRDefault="00740865" w:rsidP="005C7802">
      <w:pPr>
        <w:spacing w:after="0" w:line="240" w:lineRule="auto"/>
        <w:contextualSpacing/>
        <w:rPr>
          <w:del w:id="1022" w:author="Thar Adeleh" w:date="2024-08-25T13:32:00Z" w16du:dateUtc="2024-08-25T10:32:00Z"/>
          <w:rFonts w:ascii="Arial" w:hAnsi="Arial" w:cs="Arial"/>
          <w:color w:val="000000"/>
          <w:sz w:val="20"/>
          <w:szCs w:val="20"/>
        </w:rPr>
      </w:pPr>
    </w:p>
    <w:p w14:paraId="65B45ACC" w14:textId="0A6C5A18" w:rsidR="00740865" w:rsidDel="00BD333C" w:rsidRDefault="00740865" w:rsidP="005C7802">
      <w:pPr>
        <w:spacing w:after="0" w:line="240" w:lineRule="auto"/>
        <w:contextualSpacing/>
        <w:rPr>
          <w:del w:id="1023" w:author="Thar Adeleh" w:date="2024-08-25T13:32:00Z" w16du:dateUtc="2024-08-25T10:32:00Z"/>
          <w:rFonts w:ascii="Arial" w:hAnsi="Arial" w:cs="Arial"/>
          <w:color w:val="000000"/>
          <w:sz w:val="20"/>
          <w:szCs w:val="20"/>
        </w:rPr>
      </w:pPr>
    </w:p>
    <w:p w14:paraId="530C26F0" w14:textId="79C8F666" w:rsidR="00740865" w:rsidRPr="000A05D3" w:rsidDel="00BD333C" w:rsidRDefault="00740865" w:rsidP="005C7802">
      <w:pPr>
        <w:spacing w:after="0" w:line="240" w:lineRule="auto"/>
        <w:contextualSpacing/>
        <w:rPr>
          <w:del w:id="1024" w:author="Thar Adeleh" w:date="2024-08-25T13:32:00Z" w16du:dateUtc="2024-08-25T10:32:00Z"/>
          <w:rFonts w:ascii="Arial" w:hAnsi="Arial" w:cs="Arial"/>
          <w:color w:val="000000"/>
          <w:sz w:val="20"/>
          <w:szCs w:val="20"/>
        </w:rPr>
      </w:pPr>
    </w:p>
    <w:p w14:paraId="143EB56F" w14:textId="41EC6D3B" w:rsidR="00740865" w:rsidRPr="000A05D3" w:rsidDel="00BD333C" w:rsidRDefault="00740865" w:rsidP="005C7802">
      <w:pPr>
        <w:spacing w:after="0" w:line="240" w:lineRule="auto"/>
        <w:contextualSpacing/>
        <w:rPr>
          <w:del w:id="1025" w:author="Thar Adeleh" w:date="2024-08-25T13:32:00Z" w16du:dateUtc="2024-08-25T10:32:00Z"/>
          <w:rFonts w:ascii="Arial" w:hAnsi="Arial" w:cs="Arial"/>
          <w:color w:val="000000"/>
          <w:sz w:val="20"/>
          <w:szCs w:val="20"/>
        </w:rPr>
      </w:pPr>
      <w:del w:id="1026" w:author="Thar Adeleh" w:date="2024-08-25T13:32:00Z" w16du:dateUtc="2024-08-25T10:32:00Z">
        <w:r w:rsidDel="00BD333C">
          <w:rPr>
            <w:rFonts w:ascii="Arial" w:hAnsi="Arial" w:cs="Arial"/>
            <w:color w:val="000000"/>
            <w:sz w:val="20"/>
            <w:szCs w:val="20"/>
          </w:rPr>
          <w:delText>9</w:delText>
        </w:r>
        <w:r w:rsidRPr="000A05D3" w:rsidDel="00BD333C">
          <w:rPr>
            <w:rFonts w:ascii="Arial" w:hAnsi="Arial" w:cs="Arial"/>
            <w:color w:val="000000"/>
            <w:sz w:val="20"/>
            <w:szCs w:val="20"/>
          </w:rPr>
          <w:delText>. What is a vulnerable population?</w:delText>
        </w:r>
      </w:del>
    </w:p>
    <w:p w14:paraId="44C31A8C" w14:textId="532CC1DC" w:rsidR="00740865" w:rsidRPr="000A05D3" w:rsidDel="00BD333C" w:rsidRDefault="00740865" w:rsidP="005C7802">
      <w:pPr>
        <w:spacing w:after="0" w:line="240" w:lineRule="auto"/>
        <w:contextualSpacing/>
        <w:rPr>
          <w:del w:id="1027" w:author="Thar Adeleh" w:date="2024-08-25T13:32:00Z" w16du:dateUtc="2024-08-25T10:32:00Z"/>
          <w:rFonts w:ascii="Arial" w:hAnsi="Arial" w:cs="Arial"/>
          <w:sz w:val="20"/>
          <w:szCs w:val="20"/>
        </w:rPr>
      </w:pPr>
      <w:del w:id="1028" w:author="Thar Adeleh" w:date="2024-08-25T13:32:00Z" w16du:dateUtc="2024-08-25T10:32:00Z">
        <w:r w:rsidRPr="000A05D3" w:rsidDel="00BD333C">
          <w:rPr>
            <w:rFonts w:ascii="Arial" w:hAnsi="Arial" w:cs="Arial"/>
            <w:sz w:val="20"/>
            <w:szCs w:val="20"/>
          </w:rPr>
          <w:delText>Ans: A vulnerable population is a group of persons who are at risk for developing health problems. They need careful assessment and monitoring to identify problems early so that complications can be prevented. Typically, there are complex factors that increase their risk</w:delText>
        </w:r>
        <w:r w:rsidDel="00BD333C">
          <w:rPr>
            <w:rFonts w:ascii="Arial" w:hAnsi="Arial" w:cs="Arial"/>
            <w:sz w:val="20"/>
            <w:szCs w:val="20"/>
          </w:rPr>
          <w:delText>,</w:delText>
        </w:r>
        <w:r w:rsidRPr="000A05D3" w:rsidDel="00BD333C">
          <w:rPr>
            <w:rFonts w:ascii="Arial" w:hAnsi="Arial" w:cs="Arial"/>
            <w:sz w:val="20"/>
            <w:szCs w:val="20"/>
          </w:rPr>
          <w:delText xml:space="preserve"> such as economic, ethnic, social, and communication</w:delText>
        </w:r>
        <w:r w:rsidDel="00BD333C">
          <w:rPr>
            <w:rFonts w:ascii="Arial" w:hAnsi="Arial" w:cs="Arial"/>
            <w:sz w:val="20"/>
            <w:szCs w:val="20"/>
          </w:rPr>
          <w:delText xml:space="preserve"> factors</w:delText>
        </w:r>
        <w:r w:rsidRPr="000A05D3" w:rsidDel="00BD333C">
          <w:rPr>
            <w:rFonts w:ascii="Arial" w:hAnsi="Arial" w:cs="Arial"/>
            <w:sz w:val="20"/>
            <w:szCs w:val="20"/>
          </w:rPr>
          <w:delText xml:space="preserve">. They can have problems related to diet and getting appropriate meals, housing, safety, </w:delText>
        </w:r>
        <w:r w:rsidDel="00BD333C">
          <w:rPr>
            <w:rFonts w:ascii="Arial" w:hAnsi="Arial" w:cs="Arial"/>
            <w:sz w:val="20"/>
            <w:szCs w:val="20"/>
          </w:rPr>
          <w:delText xml:space="preserve">and </w:delText>
        </w:r>
        <w:r w:rsidRPr="000A05D3" w:rsidDel="00BD333C">
          <w:rPr>
            <w:rFonts w:ascii="Arial" w:hAnsi="Arial" w:cs="Arial"/>
            <w:sz w:val="20"/>
            <w:szCs w:val="20"/>
          </w:rPr>
          <w:delText xml:space="preserve">transportation, and </w:delText>
        </w:r>
        <w:r w:rsidDel="00BD333C">
          <w:rPr>
            <w:rFonts w:ascii="Arial" w:hAnsi="Arial" w:cs="Arial"/>
            <w:sz w:val="20"/>
            <w:szCs w:val="20"/>
          </w:rPr>
          <w:delText xml:space="preserve">they may </w:delText>
        </w:r>
        <w:r w:rsidRPr="000A05D3" w:rsidDel="00BD333C">
          <w:rPr>
            <w:rFonts w:ascii="Arial" w:hAnsi="Arial" w:cs="Arial"/>
            <w:sz w:val="20"/>
            <w:szCs w:val="20"/>
          </w:rPr>
          <w:delText>have problems accessing care when they need it.</w:delText>
        </w:r>
        <w:r w:rsidDel="00BD333C">
          <w:rPr>
            <w:rFonts w:ascii="Arial" w:hAnsi="Arial" w:cs="Arial"/>
            <w:sz w:val="20"/>
            <w:szCs w:val="20"/>
          </w:rPr>
          <w:delText xml:space="preserve"> </w:delText>
        </w:r>
        <w:r w:rsidRPr="000A05D3" w:rsidDel="00BD333C">
          <w:rPr>
            <w:rFonts w:ascii="Arial" w:hAnsi="Arial" w:cs="Arial"/>
            <w:sz w:val="20"/>
            <w:szCs w:val="20"/>
          </w:rPr>
          <w:delText xml:space="preserve">What are some of the vulnerable populations? They are children, the elderly, people with chronic illness, immigrants, illegal aliens, migrant workers, people who live in rural areas, </w:delText>
        </w:r>
        <w:r w:rsidDel="00BD333C">
          <w:rPr>
            <w:rFonts w:ascii="Arial" w:hAnsi="Arial" w:cs="Arial"/>
            <w:sz w:val="20"/>
            <w:szCs w:val="20"/>
          </w:rPr>
          <w:delText xml:space="preserve">the </w:delText>
        </w:r>
        <w:r w:rsidRPr="000A05D3" w:rsidDel="00BD333C">
          <w:rPr>
            <w:rFonts w:ascii="Arial" w:hAnsi="Arial" w:cs="Arial"/>
            <w:sz w:val="20"/>
            <w:szCs w:val="20"/>
          </w:rPr>
          <w:delText xml:space="preserve">homeless, </w:delText>
        </w:r>
        <w:r w:rsidDel="00BD333C">
          <w:rPr>
            <w:rFonts w:ascii="Arial" w:hAnsi="Arial" w:cs="Arial"/>
            <w:sz w:val="20"/>
            <w:szCs w:val="20"/>
          </w:rPr>
          <w:delText xml:space="preserve">the </w:delText>
        </w:r>
        <w:r w:rsidRPr="000A05D3" w:rsidDel="00BD333C">
          <w:rPr>
            <w:rFonts w:ascii="Arial" w:hAnsi="Arial" w:cs="Arial"/>
            <w:sz w:val="20"/>
            <w:szCs w:val="20"/>
          </w:rPr>
          <w:delText>seriously mentally ill, victims of abuse and violence, pregnant adolescents, and people who are HIV</w:delText>
        </w:r>
        <w:r w:rsidDel="00BD333C">
          <w:rPr>
            <w:rFonts w:ascii="Arial" w:hAnsi="Arial" w:cs="Arial"/>
            <w:sz w:val="20"/>
            <w:szCs w:val="20"/>
          </w:rPr>
          <w:delText>-</w:delText>
        </w:r>
        <w:r w:rsidRPr="000A05D3" w:rsidDel="00BD333C">
          <w:rPr>
            <w:rFonts w:ascii="Arial" w:hAnsi="Arial" w:cs="Arial"/>
            <w:sz w:val="20"/>
            <w:szCs w:val="20"/>
          </w:rPr>
          <w:delText xml:space="preserve">positive. Poverty is an important concern with many of these populations. Poverty guidelines are determined by the federal government </w:delText>
        </w:r>
        <w:r w:rsidDel="00BD333C">
          <w:rPr>
            <w:rFonts w:ascii="Arial" w:hAnsi="Arial" w:cs="Arial"/>
            <w:sz w:val="20"/>
            <w:szCs w:val="20"/>
          </w:rPr>
          <w:delText xml:space="preserve">and are </w:delText>
        </w:r>
        <w:r w:rsidRPr="000A05D3" w:rsidDel="00BD333C">
          <w:rPr>
            <w:rFonts w:ascii="Arial" w:hAnsi="Arial" w:cs="Arial"/>
            <w:sz w:val="20"/>
            <w:szCs w:val="20"/>
          </w:rPr>
          <w:delText xml:space="preserve">based on </w:delText>
        </w:r>
        <w:r w:rsidDel="00BD333C">
          <w:rPr>
            <w:rFonts w:ascii="Arial" w:hAnsi="Arial" w:cs="Arial"/>
            <w:sz w:val="20"/>
            <w:szCs w:val="20"/>
          </w:rPr>
          <w:delText>a family’s income and the number of family members</w:delText>
        </w:r>
        <w:r w:rsidRPr="000A05D3" w:rsidDel="00BD333C">
          <w:rPr>
            <w:rFonts w:ascii="Arial" w:hAnsi="Arial" w:cs="Arial"/>
            <w:sz w:val="20"/>
            <w:szCs w:val="20"/>
          </w:rPr>
          <w:delText xml:space="preserve">. This amount changes annually. This is important </w:delText>
        </w:r>
        <w:r w:rsidDel="00BD333C">
          <w:rPr>
            <w:rFonts w:ascii="Arial" w:hAnsi="Arial" w:cs="Arial"/>
            <w:sz w:val="20"/>
            <w:szCs w:val="20"/>
          </w:rPr>
          <w:delText>because</w:delText>
        </w:r>
        <w:r w:rsidRPr="000A05D3" w:rsidDel="00BD333C">
          <w:rPr>
            <w:rFonts w:ascii="Arial" w:hAnsi="Arial" w:cs="Arial"/>
            <w:sz w:val="20"/>
            <w:szCs w:val="20"/>
          </w:rPr>
          <w:delText xml:space="preserve"> financial eligibility for certain federal programs is based on poverty levels—the person must not have a higher income level than the poverty level to receive services.</w:delText>
        </w:r>
      </w:del>
    </w:p>
    <w:p w14:paraId="0BDE41AF" w14:textId="2175297E" w:rsidR="00740865" w:rsidRPr="000A05D3" w:rsidDel="00BD333C" w:rsidRDefault="00740865" w:rsidP="005C7802">
      <w:pPr>
        <w:spacing w:after="0" w:line="240" w:lineRule="auto"/>
        <w:contextualSpacing/>
        <w:rPr>
          <w:del w:id="1029" w:author="Thar Adeleh" w:date="2024-08-25T13:32:00Z" w16du:dateUtc="2024-08-25T10:32:00Z"/>
          <w:rFonts w:ascii="Arial" w:hAnsi="Arial" w:cs="Arial"/>
          <w:sz w:val="20"/>
          <w:szCs w:val="20"/>
        </w:rPr>
      </w:pPr>
      <w:del w:id="1030" w:author="Thar Adeleh" w:date="2024-08-25T13:32:00Z" w16du:dateUtc="2024-08-25T10:32:00Z">
        <w:r w:rsidRPr="000A05D3" w:rsidDel="00BD333C">
          <w:rPr>
            <w:rFonts w:ascii="Arial" w:hAnsi="Arial" w:cs="Arial"/>
            <w:sz w:val="20"/>
            <w:szCs w:val="20"/>
          </w:rPr>
          <w:delText>Complexity: Easy</w:delText>
        </w:r>
      </w:del>
    </w:p>
    <w:p w14:paraId="688A7B5D" w14:textId="4A027094" w:rsidR="00740865" w:rsidRPr="000A05D3" w:rsidDel="00BD333C" w:rsidRDefault="00740865" w:rsidP="005C7802">
      <w:pPr>
        <w:spacing w:after="0" w:line="240" w:lineRule="auto"/>
        <w:contextualSpacing/>
        <w:rPr>
          <w:del w:id="1031" w:author="Thar Adeleh" w:date="2024-08-25T13:32:00Z" w16du:dateUtc="2024-08-25T10:32:00Z"/>
          <w:rFonts w:ascii="Arial" w:hAnsi="Arial" w:cs="Arial"/>
          <w:sz w:val="20"/>
          <w:szCs w:val="20"/>
        </w:rPr>
      </w:pPr>
      <w:del w:id="1032" w:author="Thar Adeleh" w:date="2024-08-25T13:32:00Z" w16du:dateUtc="2024-08-25T10:32:00Z">
        <w:r w:rsidDel="00BD333C">
          <w:rPr>
            <w:rFonts w:ascii="Arial" w:hAnsi="Arial" w:cs="Arial"/>
            <w:sz w:val="20"/>
            <w:szCs w:val="20"/>
          </w:rPr>
          <w:delText>Ahead:</w:delText>
        </w:r>
        <w:r w:rsidRPr="000A05D3" w:rsidDel="00BD333C">
          <w:rPr>
            <w:rFonts w:ascii="Arial" w:hAnsi="Arial" w:cs="Arial"/>
            <w:sz w:val="20"/>
            <w:szCs w:val="20"/>
          </w:rPr>
          <w:delText xml:space="preserve"> Important Concepts</w:delText>
        </w:r>
      </w:del>
    </w:p>
    <w:p w14:paraId="23AB7FBF" w14:textId="22B264C9" w:rsidR="00740865" w:rsidRPr="000A05D3" w:rsidDel="00BD333C" w:rsidRDefault="00740865" w:rsidP="005C7802">
      <w:pPr>
        <w:spacing w:after="0" w:line="240" w:lineRule="auto"/>
        <w:contextualSpacing/>
        <w:rPr>
          <w:del w:id="1033" w:author="Thar Adeleh" w:date="2024-08-25T13:32:00Z" w16du:dateUtc="2024-08-25T10:32:00Z"/>
          <w:rFonts w:ascii="Arial" w:hAnsi="Arial" w:cs="Arial"/>
          <w:sz w:val="20"/>
          <w:szCs w:val="20"/>
        </w:rPr>
      </w:pPr>
      <w:del w:id="1034" w:author="Thar Adeleh" w:date="2024-08-25T13:32:00Z" w16du:dateUtc="2024-08-25T10:32:00Z">
        <w:r w:rsidRPr="000A05D3" w:rsidDel="00BD333C">
          <w:rPr>
            <w:rFonts w:ascii="Arial" w:hAnsi="Arial" w:cs="Arial"/>
            <w:sz w:val="20"/>
            <w:szCs w:val="20"/>
          </w:rPr>
          <w:delText>Subject: Chapter 7</w:delText>
        </w:r>
      </w:del>
    </w:p>
    <w:p w14:paraId="05507784" w14:textId="080CDE84" w:rsidR="00740865" w:rsidDel="00BD333C" w:rsidRDefault="00740865" w:rsidP="005C7802">
      <w:pPr>
        <w:spacing w:after="0" w:line="240" w:lineRule="auto"/>
        <w:contextualSpacing/>
        <w:rPr>
          <w:del w:id="1035" w:author="Thar Adeleh" w:date="2024-08-25T13:32:00Z" w16du:dateUtc="2024-08-25T10:32:00Z"/>
          <w:rFonts w:ascii="Arial" w:hAnsi="Arial" w:cs="Arial"/>
          <w:sz w:val="20"/>
          <w:szCs w:val="20"/>
        </w:rPr>
      </w:pPr>
      <w:del w:id="1036" w:author="Thar Adeleh" w:date="2024-08-25T13:32:00Z" w16du:dateUtc="2024-08-25T10:32:00Z">
        <w:r w:rsidDel="00BD333C">
          <w:rPr>
            <w:rFonts w:ascii="Arial" w:hAnsi="Arial" w:cs="Arial"/>
            <w:sz w:val="20"/>
            <w:szCs w:val="20"/>
          </w:rPr>
          <w:delText xml:space="preserve">Title: </w:delText>
        </w:r>
        <w:r w:rsidRPr="00026A69" w:rsidDel="00BD333C">
          <w:rPr>
            <w:rFonts w:ascii="Arial" w:hAnsi="Arial" w:cs="Arial"/>
            <w:sz w:val="20"/>
            <w:szCs w:val="20"/>
          </w:rPr>
          <w:delText>Health Promotion, Disease Prevention, and Illness: A Community Perspective</w:delText>
        </w:r>
      </w:del>
    </w:p>
    <w:p w14:paraId="7B05AE1C" w14:textId="09BB8DF8" w:rsidR="00740865" w:rsidRPr="000A05D3" w:rsidDel="00BD333C" w:rsidRDefault="00740865" w:rsidP="005C7802">
      <w:pPr>
        <w:spacing w:after="0" w:line="240" w:lineRule="auto"/>
        <w:contextualSpacing/>
        <w:rPr>
          <w:del w:id="1037" w:author="Thar Adeleh" w:date="2024-08-25T13:32:00Z" w16du:dateUtc="2024-08-25T10:32:00Z"/>
          <w:rFonts w:ascii="Arial" w:hAnsi="Arial" w:cs="Arial"/>
          <w:sz w:val="20"/>
          <w:szCs w:val="20"/>
        </w:rPr>
      </w:pPr>
      <w:del w:id="1038" w:author="Thar Adeleh" w:date="2024-08-25T13:32:00Z" w16du:dateUtc="2024-08-25T10:32:00Z">
        <w:r w:rsidRPr="000A05D3" w:rsidDel="00BD333C">
          <w:rPr>
            <w:rFonts w:ascii="Arial" w:hAnsi="Arial" w:cs="Arial"/>
            <w:sz w:val="20"/>
            <w:szCs w:val="20"/>
          </w:rPr>
          <w:delText xml:space="preserve">Taxonomy: </w:delText>
        </w:r>
        <w:r w:rsidDel="00BD333C">
          <w:rPr>
            <w:rFonts w:ascii="Arial" w:hAnsi="Arial" w:cs="Arial"/>
            <w:sz w:val="20"/>
            <w:szCs w:val="20"/>
          </w:rPr>
          <w:delText>Recall</w:delText>
        </w:r>
      </w:del>
    </w:p>
    <w:p w14:paraId="12C645D5" w14:textId="7B420735" w:rsidR="00175C8E" w:rsidDel="00BD333C" w:rsidRDefault="00175C8E" w:rsidP="005C7802">
      <w:pPr>
        <w:spacing w:after="0" w:line="240" w:lineRule="auto"/>
        <w:contextualSpacing/>
        <w:rPr>
          <w:del w:id="1039" w:author="Thar Adeleh" w:date="2024-08-25T13:32:00Z" w16du:dateUtc="2024-08-25T10:32:00Z"/>
          <w:rFonts w:ascii="Arial" w:hAnsi="Arial" w:cs="Arial"/>
          <w:sz w:val="20"/>
          <w:szCs w:val="20"/>
        </w:rPr>
      </w:pPr>
    </w:p>
    <w:p w14:paraId="5B71BB8B" w14:textId="2F1B6B39" w:rsidR="00175C8E" w:rsidDel="00BD333C" w:rsidRDefault="00175C8E" w:rsidP="005C7802">
      <w:pPr>
        <w:spacing w:after="0" w:line="240" w:lineRule="auto"/>
        <w:contextualSpacing/>
        <w:rPr>
          <w:del w:id="1040" w:author="Thar Adeleh" w:date="2024-08-25T13:32:00Z" w16du:dateUtc="2024-08-25T10:32:00Z"/>
          <w:rFonts w:ascii="Arial" w:hAnsi="Arial" w:cs="Arial"/>
          <w:sz w:val="20"/>
          <w:szCs w:val="20"/>
        </w:rPr>
      </w:pPr>
    </w:p>
    <w:p w14:paraId="3534A20E" w14:textId="49ED43FF" w:rsidR="00175C8E" w:rsidDel="00BD333C" w:rsidRDefault="00175C8E" w:rsidP="005C7802">
      <w:pPr>
        <w:spacing w:after="0" w:line="240" w:lineRule="auto"/>
        <w:contextualSpacing/>
        <w:rPr>
          <w:del w:id="1041" w:author="Thar Adeleh" w:date="2024-08-25T13:32:00Z" w16du:dateUtc="2024-08-25T10:32:00Z"/>
          <w:rFonts w:ascii="Arial" w:hAnsi="Arial" w:cs="Arial"/>
          <w:sz w:val="20"/>
          <w:szCs w:val="20"/>
        </w:rPr>
      </w:pPr>
    </w:p>
    <w:p w14:paraId="3F39D5C4" w14:textId="351BC1CA" w:rsidR="00175C8E" w:rsidRPr="006A2BBB" w:rsidDel="00BD333C" w:rsidRDefault="00175C8E" w:rsidP="005C7802">
      <w:pPr>
        <w:spacing w:after="0" w:line="240" w:lineRule="auto"/>
        <w:contextualSpacing/>
        <w:rPr>
          <w:del w:id="1042" w:author="Thar Adeleh" w:date="2024-08-25T13:32:00Z" w16du:dateUtc="2024-08-25T10:32:00Z"/>
          <w:rFonts w:ascii="Arial" w:hAnsi="Arial" w:cs="Arial"/>
          <w:color w:val="000000"/>
          <w:sz w:val="20"/>
          <w:szCs w:val="20"/>
        </w:rPr>
      </w:pPr>
      <w:del w:id="1043" w:author="Thar Adeleh" w:date="2024-08-25T13:32:00Z" w16du:dateUtc="2024-08-25T10:32:00Z">
        <w:r w:rsidDel="00BD333C">
          <w:rPr>
            <w:rFonts w:ascii="Arial" w:hAnsi="Arial" w:cs="Arial"/>
            <w:sz w:val="20"/>
            <w:szCs w:val="20"/>
          </w:rPr>
          <w:delText>10</w:delText>
        </w:r>
        <w:r w:rsidRPr="006A2BBB" w:rsidDel="00BD333C">
          <w:rPr>
            <w:rFonts w:ascii="Arial" w:hAnsi="Arial" w:cs="Arial"/>
            <w:sz w:val="20"/>
            <w:szCs w:val="20"/>
          </w:rPr>
          <w:delText xml:space="preserve">. </w:delText>
        </w:r>
        <w:r w:rsidRPr="006A2BBB" w:rsidDel="00BD333C">
          <w:rPr>
            <w:rFonts w:ascii="Arial" w:hAnsi="Arial" w:cs="Arial"/>
            <w:color w:val="000000"/>
            <w:sz w:val="20"/>
            <w:szCs w:val="20"/>
          </w:rPr>
          <w:delText>Your friend tells you he is angry</w:delText>
        </w:r>
        <w:r w:rsidDel="00BD333C">
          <w:rPr>
            <w:rFonts w:ascii="Arial" w:hAnsi="Arial" w:cs="Arial"/>
            <w:color w:val="000000"/>
            <w:sz w:val="20"/>
            <w:szCs w:val="20"/>
          </w:rPr>
          <w:delText xml:space="preserve"> because</w:delText>
        </w:r>
        <w:r w:rsidRPr="006A2BBB" w:rsidDel="00BD333C">
          <w:rPr>
            <w:rFonts w:ascii="Arial" w:hAnsi="Arial" w:cs="Arial"/>
            <w:color w:val="000000"/>
            <w:sz w:val="20"/>
            <w:szCs w:val="20"/>
          </w:rPr>
          <w:delText xml:space="preserve"> he thinks the local hospital is making huge amounts of money at the expense of the patients and the community. How would you respond to him?</w:delText>
        </w:r>
      </w:del>
    </w:p>
    <w:p w14:paraId="28CAA283" w14:textId="3F57DCB9" w:rsidR="00175C8E" w:rsidRPr="006A2BBB" w:rsidDel="00BD333C" w:rsidRDefault="00175C8E" w:rsidP="005C7802">
      <w:pPr>
        <w:spacing w:after="0" w:line="240" w:lineRule="auto"/>
        <w:contextualSpacing/>
        <w:rPr>
          <w:del w:id="1044" w:author="Thar Adeleh" w:date="2024-08-25T13:32:00Z" w16du:dateUtc="2024-08-25T10:32:00Z"/>
          <w:rFonts w:ascii="Arial" w:hAnsi="Arial" w:cs="Arial"/>
          <w:b/>
          <w:sz w:val="20"/>
          <w:szCs w:val="20"/>
        </w:rPr>
      </w:pPr>
      <w:del w:id="1045" w:author="Thar Adeleh" w:date="2024-08-25T13:32:00Z" w16du:dateUtc="2024-08-25T10:32:00Z">
        <w:r w:rsidRPr="006A2BBB" w:rsidDel="00BD333C">
          <w:rPr>
            <w:rFonts w:ascii="Arial" w:hAnsi="Arial" w:cs="Arial"/>
            <w:sz w:val="20"/>
            <w:szCs w:val="20"/>
          </w:rPr>
          <w:delText>Ans: Hospitals that do not bring in enough money to pay their bills are said to be operating “</w:delText>
        </w:r>
        <w:r w:rsidDel="00BD333C">
          <w:rPr>
            <w:rFonts w:ascii="Arial" w:hAnsi="Arial" w:cs="Arial"/>
            <w:sz w:val="20"/>
            <w:szCs w:val="20"/>
          </w:rPr>
          <w:delText xml:space="preserve">in </w:delText>
        </w:r>
        <w:r w:rsidRPr="006A2BBB" w:rsidDel="00BD333C">
          <w:rPr>
            <w:rFonts w:ascii="Arial" w:hAnsi="Arial" w:cs="Arial"/>
            <w:sz w:val="20"/>
            <w:szCs w:val="20"/>
          </w:rPr>
          <w:delText>the red,” and this is not a good position for a hospital. Most hospitals are operating in the red, but how much in the red the hospital is can make the difference between modernizing or filling staff positions</w:delText>
        </w:r>
        <w:r w:rsidDel="00BD333C">
          <w:rPr>
            <w:rFonts w:ascii="Arial" w:hAnsi="Arial" w:cs="Arial"/>
            <w:sz w:val="20"/>
            <w:szCs w:val="20"/>
          </w:rPr>
          <w:delText>,</w:delText>
        </w:r>
        <w:r w:rsidRPr="006A2BBB" w:rsidDel="00BD333C">
          <w:rPr>
            <w:rFonts w:ascii="Arial" w:hAnsi="Arial" w:cs="Arial"/>
            <w:sz w:val="20"/>
            <w:szCs w:val="20"/>
          </w:rPr>
          <w:delText xml:space="preserve"> and </w:delText>
        </w:r>
        <w:r w:rsidDel="00BD333C">
          <w:rPr>
            <w:rFonts w:ascii="Arial" w:hAnsi="Arial" w:cs="Arial"/>
            <w:sz w:val="20"/>
            <w:szCs w:val="20"/>
          </w:rPr>
          <w:delText>staying</w:delText>
        </w:r>
        <w:r w:rsidRPr="006A2BBB" w:rsidDel="00BD333C">
          <w:rPr>
            <w:rFonts w:ascii="Arial" w:hAnsi="Arial" w:cs="Arial"/>
            <w:sz w:val="20"/>
            <w:szCs w:val="20"/>
          </w:rPr>
          <w:delText xml:space="preserve"> open for business. Hospitals in this country have closed. Particularly hard hit are hospitals in rural areas or small hospitals that have not been able to compete for patients. This has a major impact on access to care. Some patients may not have a local hospital for services they may need or even for emergency services. Some people may have to travel long distances to get obstetrical care or specialized care for their children (pediatrics, neonatal care for newborns), mental health services, oncology (diagnosis and treatment), complex surgical procedures, and much more</w:delText>
        </w:r>
        <w:r w:rsidRPr="006A2BBB" w:rsidDel="00BD333C">
          <w:rPr>
            <w:rFonts w:ascii="Arial" w:hAnsi="Arial" w:cs="Arial"/>
            <w:b/>
            <w:sz w:val="20"/>
            <w:szCs w:val="20"/>
          </w:rPr>
          <w:delText>.</w:delText>
        </w:r>
      </w:del>
    </w:p>
    <w:p w14:paraId="00C93B0F" w14:textId="3998DCF7" w:rsidR="00175C8E" w:rsidRPr="006A2BBB" w:rsidDel="00BD333C" w:rsidRDefault="00175C8E" w:rsidP="005C7802">
      <w:pPr>
        <w:spacing w:after="0" w:line="240" w:lineRule="auto"/>
        <w:contextualSpacing/>
        <w:rPr>
          <w:del w:id="1046" w:author="Thar Adeleh" w:date="2024-08-25T13:32:00Z" w16du:dateUtc="2024-08-25T10:32:00Z"/>
          <w:rFonts w:ascii="Arial" w:hAnsi="Arial" w:cs="Arial"/>
          <w:sz w:val="20"/>
          <w:szCs w:val="20"/>
        </w:rPr>
      </w:pPr>
      <w:del w:id="1047" w:author="Thar Adeleh" w:date="2024-08-25T13:32:00Z" w16du:dateUtc="2024-08-25T10:32:00Z">
        <w:r w:rsidRPr="006A2BBB" w:rsidDel="00BD333C">
          <w:rPr>
            <w:rFonts w:ascii="Arial" w:hAnsi="Arial" w:cs="Arial"/>
            <w:sz w:val="20"/>
            <w:szCs w:val="20"/>
          </w:rPr>
          <w:delText>Complexity: Difficult</w:delText>
        </w:r>
      </w:del>
    </w:p>
    <w:p w14:paraId="42EB5C28" w14:textId="414F23CB" w:rsidR="00175C8E" w:rsidRPr="006A2BBB" w:rsidDel="00BD333C" w:rsidRDefault="00175C8E" w:rsidP="005C7802">
      <w:pPr>
        <w:spacing w:after="0" w:line="240" w:lineRule="auto"/>
        <w:contextualSpacing/>
        <w:rPr>
          <w:del w:id="1048" w:author="Thar Adeleh" w:date="2024-08-25T13:32:00Z" w16du:dateUtc="2024-08-25T10:32:00Z"/>
          <w:rFonts w:ascii="Arial" w:hAnsi="Arial" w:cs="Arial"/>
          <w:sz w:val="20"/>
          <w:szCs w:val="20"/>
        </w:rPr>
      </w:pPr>
      <w:del w:id="1049" w:author="Thar Adeleh" w:date="2024-08-25T13:32:00Z" w16du:dateUtc="2024-08-25T10:32:00Z">
        <w:r w:rsidDel="00BD333C">
          <w:rPr>
            <w:rFonts w:ascii="Arial" w:hAnsi="Arial" w:cs="Arial"/>
            <w:sz w:val="20"/>
            <w:szCs w:val="20"/>
          </w:rPr>
          <w:delText>Ahead:</w:delText>
        </w:r>
        <w:r w:rsidRPr="006A2BBB" w:rsidDel="00BD333C">
          <w:rPr>
            <w:rFonts w:ascii="Arial" w:hAnsi="Arial" w:cs="Arial"/>
            <w:sz w:val="20"/>
            <w:szCs w:val="20"/>
          </w:rPr>
          <w:delText xml:space="preserve"> Corporatization of Health Care: How Did We Get Here?</w:delText>
        </w:r>
      </w:del>
    </w:p>
    <w:p w14:paraId="5A3B3CBA" w14:textId="35160F0E" w:rsidR="00175C8E" w:rsidRPr="006A2BBB" w:rsidDel="00BD333C" w:rsidRDefault="00175C8E" w:rsidP="005C7802">
      <w:pPr>
        <w:spacing w:after="0" w:line="240" w:lineRule="auto"/>
        <w:contextualSpacing/>
        <w:rPr>
          <w:del w:id="1050" w:author="Thar Adeleh" w:date="2024-08-25T13:32:00Z" w16du:dateUtc="2024-08-25T10:32:00Z"/>
          <w:rFonts w:ascii="Arial" w:hAnsi="Arial" w:cs="Arial"/>
          <w:sz w:val="20"/>
          <w:szCs w:val="20"/>
        </w:rPr>
      </w:pPr>
      <w:del w:id="1051" w:author="Thar Adeleh" w:date="2024-08-25T13:32:00Z" w16du:dateUtc="2024-08-25T10:32:00Z">
        <w:r w:rsidRPr="006A2BBB" w:rsidDel="00BD333C">
          <w:rPr>
            <w:rFonts w:ascii="Arial" w:hAnsi="Arial" w:cs="Arial"/>
            <w:sz w:val="20"/>
            <w:szCs w:val="20"/>
          </w:rPr>
          <w:delText>Subject: Chapter 8</w:delText>
        </w:r>
      </w:del>
    </w:p>
    <w:p w14:paraId="2D959AD7" w14:textId="0E29F6DA" w:rsidR="00175C8E" w:rsidDel="00BD333C" w:rsidRDefault="00175C8E" w:rsidP="005C7802">
      <w:pPr>
        <w:spacing w:after="0" w:line="240" w:lineRule="auto"/>
        <w:contextualSpacing/>
        <w:rPr>
          <w:del w:id="1052" w:author="Thar Adeleh" w:date="2024-08-25T13:32:00Z" w16du:dateUtc="2024-08-25T10:32:00Z"/>
          <w:rFonts w:ascii="Arial" w:hAnsi="Arial" w:cs="Arial"/>
          <w:sz w:val="20"/>
          <w:szCs w:val="20"/>
        </w:rPr>
      </w:pPr>
      <w:del w:id="1053" w:author="Thar Adeleh" w:date="2024-08-25T13:32:00Z" w16du:dateUtc="2024-08-25T10:32:00Z">
        <w:r w:rsidDel="00BD333C">
          <w:rPr>
            <w:rFonts w:ascii="Arial" w:hAnsi="Arial" w:cs="Arial"/>
            <w:sz w:val="20"/>
            <w:szCs w:val="20"/>
          </w:rPr>
          <w:delText xml:space="preserve">Title: </w:delText>
        </w:r>
        <w:r w:rsidRPr="00C307F2" w:rsidDel="00BD333C">
          <w:rPr>
            <w:rFonts w:ascii="Arial" w:hAnsi="Arial" w:cs="Arial"/>
            <w:sz w:val="20"/>
            <w:szCs w:val="20"/>
          </w:rPr>
          <w:delText>The Healthcare Delivery System: Focus on Acute Care</w:delText>
        </w:r>
      </w:del>
    </w:p>
    <w:p w14:paraId="5F61F9D4" w14:textId="5D6CA052" w:rsidR="00175C8E" w:rsidRPr="006A2BBB" w:rsidDel="00BD333C" w:rsidRDefault="00175C8E" w:rsidP="005C7802">
      <w:pPr>
        <w:spacing w:after="0" w:line="240" w:lineRule="auto"/>
        <w:contextualSpacing/>
        <w:rPr>
          <w:del w:id="1054" w:author="Thar Adeleh" w:date="2024-08-25T13:32:00Z" w16du:dateUtc="2024-08-25T10:32:00Z"/>
          <w:rFonts w:ascii="Arial" w:hAnsi="Arial" w:cs="Arial"/>
          <w:sz w:val="20"/>
          <w:szCs w:val="20"/>
        </w:rPr>
      </w:pPr>
      <w:del w:id="1055" w:author="Thar Adeleh" w:date="2024-08-25T13:32:00Z" w16du:dateUtc="2024-08-25T10:32:00Z">
        <w:r w:rsidRPr="006A2BBB" w:rsidDel="00BD333C">
          <w:rPr>
            <w:rFonts w:ascii="Arial" w:hAnsi="Arial" w:cs="Arial"/>
            <w:sz w:val="20"/>
            <w:szCs w:val="20"/>
          </w:rPr>
          <w:delText xml:space="preserve">Taxonomy: </w:delText>
        </w:r>
        <w:r w:rsidDel="00BD333C">
          <w:rPr>
            <w:rFonts w:ascii="Arial" w:hAnsi="Arial" w:cs="Arial"/>
            <w:sz w:val="20"/>
            <w:szCs w:val="20"/>
          </w:rPr>
          <w:delText>Analysis</w:delText>
        </w:r>
      </w:del>
    </w:p>
    <w:p w14:paraId="077B95C0" w14:textId="2B4F4C8C" w:rsidR="006211ED" w:rsidDel="00BD333C" w:rsidRDefault="006211ED" w:rsidP="005C7802">
      <w:pPr>
        <w:spacing w:after="0" w:line="240" w:lineRule="auto"/>
        <w:contextualSpacing/>
        <w:rPr>
          <w:del w:id="1056" w:author="Thar Adeleh" w:date="2024-08-25T13:32:00Z" w16du:dateUtc="2024-08-25T10:32:00Z"/>
          <w:rFonts w:ascii="Arial" w:hAnsi="Arial" w:cs="Arial"/>
          <w:b/>
          <w:color w:val="000000"/>
          <w:sz w:val="20"/>
          <w:szCs w:val="20"/>
          <w:u w:val="single"/>
        </w:rPr>
      </w:pPr>
    </w:p>
    <w:p w14:paraId="2B2C9954" w14:textId="1C3859C6" w:rsidR="006211ED" w:rsidDel="00BD333C" w:rsidRDefault="006211ED" w:rsidP="005C7802">
      <w:pPr>
        <w:spacing w:after="0" w:line="240" w:lineRule="auto"/>
        <w:contextualSpacing/>
        <w:rPr>
          <w:del w:id="1057" w:author="Thar Adeleh" w:date="2024-08-25T13:32:00Z" w16du:dateUtc="2024-08-25T10:32:00Z"/>
          <w:rFonts w:ascii="Arial" w:hAnsi="Arial" w:cs="Arial"/>
          <w:b/>
          <w:color w:val="000000"/>
          <w:sz w:val="20"/>
          <w:szCs w:val="20"/>
          <w:u w:val="single"/>
        </w:rPr>
      </w:pPr>
    </w:p>
    <w:p w14:paraId="6902F64B" w14:textId="38D8BC46" w:rsidR="006211ED" w:rsidRPr="002C024E" w:rsidDel="00BD333C" w:rsidRDefault="006211ED" w:rsidP="005C7802">
      <w:pPr>
        <w:spacing w:after="0" w:line="240" w:lineRule="auto"/>
        <w:contextualSpacing/>
        <w:rPr>
          <w:del w:id="1058" w:author="Thar Adeleh" w:date="2024-08-25T13:32:00Z" w16du:dateUtc="2024-08-25T10:32:00Z"/>
          <w:rFonts w:ascii="Arial" w:hAnsi="Arial" w:cs="Arial"/>
          <w:b/>
          <w:color w:val="000000"/>
          <w:sz w:val="20"/>
          <w:szCs w:val="20"/>
          <w:u w:val="single"/>
        </w:rPr>
      </w:pPr>
    </w:p>
    <w:p w14:paraId="31AF7FBA" w14:textId="0753B45B" w:rsidR="006211ED" w:rsidRPr="002C024E" w:rsidDel="00BD333C" w:rsidRDefault="006211ED" w:rsidP="005C7802">
      <w:pPr>
        <w:spacing w:after="0" w:line="240" w:lineRule="auto"/>
        <w:contextualSpacing/>
        <w:rPr>
          <w:del w:id="1059" w:author="Thar Adeleh" w:date="2024-08-25T13:32:00Z" w16du:dateUtc="2024-08-25T10:32:00Z"/>
          <w:rFonts w:ascii="Arial" w:hAnsi="Arial" w:cs="Arial"/>
          <w:sz w:val="20"/>
          <w:szCs w:val="20"/>
        </w:rPr>
      </w:pPr>
      <w:del w:id="1060" w:author="Thar Adeleh" w:date="2024-08-25T13:32:00Z" w16du:dateUtc="2024-08-25T10:32:00Z">
        <w:r w:rsidDel="00BD333C">
          <w:rPr>
            <w:rFonts w:ascii="Arial" w:hAnsi="Arial" w:cs="Arial"/>
            <w:sz w:val="20"/>
            <w:szCs w:val="20"/>
          </w:rPr>
          <w:delText>11</w:delText>
        </w:r>
        <w:r w:rsidRPr="002C024E" w:rsidDel="00BD333C">
          <w:rPr>
            <w:rFonts w:ascii="Arial" w:hAnsi="Arial" w:cs="Arial"/>
            <w:sz w:val="20"/>
            <w:szCs w:val="20"/>
          </w:rPr>
          <w:delText xml:space="preserve">. A 32-year-old </w:delText>
        </w:r>
        <w:r w:rsidDel="00BD333C">
          <w:rPr>
            <w:rFonts w:ascii="Arial" w:hAnsi="Arial" w:cs="Arial"/>
            <w:sz w:val="20"/>
            <w:szCs w:val="20"/>
          </w:rPr>
          <w:delText>B</w:delText>
        </w:r>
        <w:r w:rsidRPr="002C024E" w:rsidDel="00BD333C">
          <w:rPr>
            <w:rFonts w:ascii="Arial" w:hAnsi="Arial" w:cs="Arial"/>
            <w:sz w:val="20"/>
            <w:szCs w:val="20"/>
          </w:rPr>
          <w:delText>lack female comes in with a complaint of pain in her right breast.</w:delText>
        </w:r>
        <w:r w:rsidDel="00BD333C">
          <w:rPr>
            <w:rFonts w:ascii="Arial" w:hAnsi="Arial" w:cs="Arial"/>
            <w:sz w:val="20"/>
            <w:szCs w:val="20"/>
          </w:rPr>
          <w:delText xml:space="preserve"> </w:delText>
        </w:r>
        <w:r w:rsidRPr="002C024E" w:rsidDel="00BD333C">
          <w:rPr>
            <w:rFonts w:ascii="Arial" w:hAnsi="Arial" w:cs="Arial"/>
            <w:sz w:val="20"/>
            <w:szCs w:val="20"/>
          </w:rPr>
          <w:delText>As the nurse, you take a history and find that she has had the pain for three months.</w:delText>
        </w:r>
        <w:r w:rsidDel="00BD333C">
          <w:rPr>
            <w:rFonts w:ascii="Arial" w:hAnsi="Arial" w:cs="Arial"/>
            <w:sz w:val="20"/>
            <w:szCs w:val="20"/>
          </w:rPr>
          <w:delText xml:space="preserve"> </w:delText>
        </w:r>
        <w:r w:rsidRPr="002C024E" w:rsidDel="00BD333C">
          <w:rPr>
            <w:rFonts w:ascii="Arial" w:hAnsi="Arial" w:cs="Arial"/>
            <w:sz w:val="20"/>
            <w:szCs w:val="20"/>
          </w:rPr>
          <w:delText>Applying principles of patient-centered care, what would your first actions be?</w:delText>
        </w:r>
      </w:del>
    </w:p>
    <w:p w14:paraId="34C3CC4D" w14:textId="0EB1A36D" w:rsidR="006211ED" w:rsidRPr="002C024E" w:rsidDel="00BD333C" w:rsidRDefault="006211ED" w:rsidP="005C7802">
      <w:pPr>
        <w:spacing w:after="0" w:line="240" w:lineRule="auto"/>
        <w:contextualSpacing/>
        <w:rPr>
          <w:del w:id="1061" w:author="Thar Adeleh" w:date="2024-08-25T13:32:00Z" w16du:dateUtc="2024-08-25T10:32:00Z"/>
          <w:rFonts w:ascii="Arial" w:hAnsi="Arial" w:cs="Arial"/>
          <w:sz w:val="20"/>
          <w:szCs w:val="20"/>
        </w:rPr>
      </w:pPr>
      <w:del w:id="1062" w:author="Thar Adeleh" w:date="2024-08-25T13:32:00Z" w16du:dateUtc="2024-08-25T10:32:00Z">
        <w:r w:rsidRPr="002C024E" w:rsidDel="00BD333C">
          <w:rPr>
            <w:rFonts w:ascii="Arial" w:hAnsi="Arial" w:cs="Arial"/>
            <w:sz w:val="20"/>
            <w:szCs w:val="20"/>
          </w:rPr>
          <w:delText>Ans: Find out if there is a history of breast cancer in the family. Discuss how the pain first started and if there had been an injury or if she had felt a lump during self-examination.</w:delText>
        </w:r>
        <w:r w:rsidDel="00BD333C">
          <w:rPr>
            <w:rFonts w:ascii="Arial" w:hAnsi="Arial" w:cs="Arial"/>
            <w:sz w:val="20"/>
            <w:szCs w:val="20"/>
          </w:rPr>
          <w:delText xml:space="preserve"> </w:delText>
        </w:r>
        <w:r w:rsidRPr="002C024E" w:rsidDel="00BD333C">
          <w:rPr>
            <w:rFonts w:ascii="Arial" w:hAnsi="Arial" w:cs="Arial"/>
            <w:sz w:val="20"/>
            <w:szCs w:val="20"/>
          </w:rPr>
          <w:delText>Determine what her needs are from her perspective. Determine her literacy level regarding breast health and if there are any cultural considerations. Engage the client</w:delText>
        </w:r>
        <w:r w:rsidDel="00BD333C">
          <w:rPr>
            <w:rFonts w:ascii="Arial" w:hAnsi="Arial" w:cs="Arial"/>
            <w:sz w:val="20"/>
            <w:szCs w:val="20"/>
          </w:rPr>
          <w:delText xml:space="preserve"> </w:delText>
        </w:r>
        <w:r w:rsidRPr="002C024E" w:rsidDel="00BD333C">
          <w:rPr>
            <w:rFonts w:ascii="Arial" w:hAnsi="Arial" w:cs="Arial"/>
            <w:sz w:val="20"/>
            <w:szCs w:val="20"/>
          </w:rPr>
          <w:delText>in her assessment and plan for determining the problem. Help her to know what to ask the physician and explain the nurse’s role in her care.</w:delText>
        </w:r>
      </w:del>
    </w:p>
    <w:p w14:paraId="5681759F" w14:textId="11EF917D" w:rsidR="006211ED" w:rsidRPr="002C024E" w:rsidDel="00BD333C" w:rsidRDefault="006211ED" w:rsidP="005C7802">
      <w:pPr>
        <w:spacing w:after="0" w:line="240" w:lineRule="auto"/>
        <w:contextualSpacing/>
        <w:rPr>
          <w:del w:id="1063" w:author="Thar Adeleh" w:date="2024-08-25T13:32:00Z" w16du:dateUtc="2024-08-25T10:32:00Z"/>
          <w:rFonts w:ascii="Arial" w:hAnsi="Arial" w:cs="Arial"/>
          <w:sz w:val="20"/>
          <w:szCs w:val="20"/>
        </w:rPr>
      </w:pPr>
      <w:del w:id="1064" w:author="Thar Adeleh" w:date="2024-08-25T13:32:00Z" w16du:dateUtc="2024-08-25T10:32:00Z">
        <w:r w:rsidRPr="002C024E" w:rsidDel="00BD333C">
          <w:rPr>
            <w:rFonts w:ascii="Arial" w:hAnsi="Arial" w:cs="Arial"/>
            <w:sz w:val="20"/>
            <w:szCs w:val="20"/>
          </w:rPr>
          <w:delText>Complexity: Moderate</w:delText>
        </w:r>
      </w:del>
    </w:p>
    <w:p w14:paraId="3F8A31D3" w14:textId="439A78CB" w:rsidR="006211ED" w:rsidRPr="002C024E" w:rsidDel="00BD333C" w:rsidRDefault="006211ED" w:rsidP="005C7802">
      <w:pPr>
        <w:spacing w:after="0" w:line="240" w:lineRule="auto"/>
        <w:contextualSpacing/>
        <w:rPr>
          <w:del w:id="1065" w:author="Thar Adeleh" w:date="2024-08-25T13:32:00Z" w16du:dateUtc="2024-08-25T10:32:00Z"/>
          <w:rFonts w:ascii="Arial" w:hAnsi="Arial" w:cs="Arial"/>
          <w:sz w:val="20"/>
          <w:szCs w:val="20"/>
        </w:rPr>
      </w:pPr>
      <w:del w:id="1066" w:author="Thar Adeleh" w:date="2024-08-25T13:32:00Z" w16du:dateUtc="2024-08-25T10:32:00Z">
        <w:r w:rsidDel="00BD333C">
          <w:rPr>
            <w:rFonts w:ascii="Arial" w:hAnsi="Arial" w:cs="Arial"/>
            <w:sz w:val="20"/>
            <w:szCs w:val="20"/>
          </w:rPr>
          <w:delText>Ahead:</w:delText>
        </w:r>
        <w:r w:rsidRPr="002C024E" w:rsidDel="00BD333C">
          <w:rPr>
            <w:rFonts w:ascii="Arial" w:hAnsi="Arial" w:cs="Arial"/>
            <w:sz w:val="20"/>
            <w:szCs w:val="20"/>
          </w:rPr>
          <w:delText xml:space="preserve"> Application of Critical Thinking and Clinical Reasoning and Judgment</w:delText>
        </w:r>
      </w:del>
    </w:p>
    <w:p w14:paraId="33A6360F" w14:textId="0F805812" w:rsidR="006211ED" w:rsidRPr="002C024E" w:rsidDel="00BD333C" w:rsidRDefault="006211ED" w:rsidP="005C7802">
      <w:pPr>
        <w:spacing w:after="0" w:line="240" w:lineRule="auto"/>
        <w:contextualSpacing/>
        <w:rPr>
          <w:del w:id="1067" w:author="Thar Adeleh" w:date="2024-08-25T13:32:00Z" w16du:dateUtc="2024-08-25T10:32:00Z"/>
          <w:rFonts w:ascii="Arial" w:hAnsi="Arial" w:cs="Arial"/>
          <w:sz w:val="20"/>
          <w:szCs w:val="20"/>
        </w:rPr>
      </w:pPr>
      <w:del w:id="1068" w:author="Thar Adeleh" w:date="2024-08-25T13:32:00Z" w16du:dateUtc="2024-08-25T10:32:00Z">
        <w:r w:rsidRPr="002C024E" w:rsidDel="00BD333C">
          <w:rPr>
            <w:rFonts w:ascii="Arial" w:hAnsi="Arial" w:cs="Arial"/>
            <w:sz w:val="20"/>
            <w:szCs w:val="20"/>
          </w:rPr>
          <w:delText>Subject: Chapter 9</w:delText>
        </w:r>
      </w:del>
    </w:p>
    <w:p w14:paraId="0A749F17" w14:textId="2EE5DA2F" w:rsidR="006211ED" w:rsidDel="00BD333C" w:rsidRDefault="006211ED" w:rsidP="005C7802">
      <w:pPr>
        <w:spacing w:after="0" w:line="240" w:lineRule="auto"/>
        <w:contextualSpacing/>
        <w:rPr>
          <w:del w:id="1069" w:author="Thar Adeleh" w:date="2024-08-25T13:32:00Z" w16du:dateUtc="2024-08-25T10:32:00Z"/>
          <w:rFonts w:ascii="Arial" w:hAnsi="Arial" w:cs="Arial"/>
          <w:sz w:val="20"/>
          <w:szCs w:val="20"/>
        </w:rPr>
      </w:pPr>
      <w:del w:id="1070" w:author="Thar Adeleh" w:date="2024-08-25T13:32:00Z" w16du:dateUtc="2024-08-25T10:32:00Z">
        <w:r w:rsidDel="00BD333C">
          <w:rPr>
            <w:rFonts w:ascii="Arial" w:hAnsi="Arial" w:cs="Arial"/>
            <w:sz w:val="20"/>
            <w:szCs w:val="20"/>
          </w:rPr>
          <w:delText xml:space="preserve">Title: </w:delText>
        </w:r>
        <w:r w:rsidRPr="00F62D4F" w:rsidDel="00BD333C">
          <w:rPr>
            <w:rFonts w:ascii="Arial" w:hAnsi="Arial" w:cs="Arial"/>
            <w:sz w:val="20"/>
            <w:szCs w:val="20"/>
          </w:rPr>
          <w:delText>Provide Patient-Centered Care</w:delText>
        </w:r>
      </w:del>
    </w:p>
    <w:p w14:paraId="3707ED54" w14:textId="0E756EA6" w:rsidR="006211ED" w:rsidRPr="002C024E" w:rsidDel="00BD333C" w:rsidRDefault="006211ED" w:rsidP="005C7802">
      <w:pPr>
        <w:spacing w:after="0" w:line="240" w:lineRule="auto"/>
        <w:contextualSpacing/>
        <w:rPr>
          <w:del w:id="1071" w:author="Thar Adeleh" w:date="2024-08-25T13:32:00Z" w16du:dateUtc="2024-08-25T10:32:00Z"/>
          <w:rFonts w:ascii="Arial" w:hAnsi="Arial" w:cs="Arial"/>
          <w:sz w:val="20"/>
          <w:szCs w:val="20"/>
        </w:rPr>
      </w:pPr>
      <w:del w:id="1072" w:author="Thar Adeleh" w:date="2024-08-25T13:32:00Z" w16du:dateUtc="2024-08-25T10:32:00Z">
        <w:r w:rsidRPr="002C024E" w:rsidDel="00BD333C">
          <w:rPr>
            <w:rFonts w:ascii="Arial" w:hAnsi="Arial" w:cs="Arial"/>
            <w:sz w:val="20"/>
            <w:szCs w:val="20"/>
          </w:rPr>
          <w:delText>Taxonomy: Application</w:delText>
        </w:r>
      </w:del>
    </w:p>
    <w:p w14:paraId="26E6F0D8" w14:textId="4A22A069" w:rsidR="006211ED" w:rsidDel="00BD333C" w:rsidRDefault="006211ED" w:rsidP="005C7802">
      <w:pPr>
        <w:spacing w:after="0" w:line="240" w:lineRule="auto"/>
        <w:contextualSpacing/>
        <w:rPr>
          <w:del w:id="1073" w:author="Thar Adeleh" w:date="2024-08-25T13:32:00Z" w16du:dateUtc="2024-08-25T10:32:00Z"/>
          <w:rFonts w:ascii="Arial" w:hAnsi="Arial" w:cs="Arial"/>
          <w:sz w:val="20"/>
          <w:szCs w:val="20"/>
        </w:rPr>
      </w:pPr>
    </w:p>
    <w:p w14:paraId="04B25A60" w14:textId="2D70A846" w:rsidR="006211ED" w:rsidDel="00BD333C" w:rsidRDefault="006211ED" w:rsidP="005C7802">
      <w:pPr>
        <w:spacing w:after="0" w:line="240" w:lineRule="auto"/>
        <w:contextualSpacing/>
        <w:rPr>
          <w:del w:id="1074" w:author="Thar Adeleh" w:date="2024-08-25T13:32:00Z" w16du:dateUtc="2024-08-25T10:32:00Z"/>
          <w:rFonts w:ascii="Arial" w:hAnsi="Arial" w:cs="Arial"/>
          <w:sz w:val="20"/>
          <w:szCs w:val="20"/>
        </w:rPr>
      </w:pPr>
    </w:p>
    <w:p w14:paraId="4941C86D" w14:textId="55F44DE2" w:rsidR="006211ED" w:rsidRPr="00040971" w:rsidDel="00BD333C" w:rsidRDefault="006211ED" w:rsidP="005C7802">
      <w:pPr>
        <w:spacing w:after="0" w:line="240" w:lineRule="auto"/>
        <w:contextualSpacing/>
        <w:rPr>
          <w:del w:id="1075" w:author="Thar Adeleh" w:date="2024-08-25T13:32:00Z" w16du:dateUtc="2024-08-25T10:32:00Z"/>
          <w:rFonts w:ascii="Arial" w:hAnsi="Arial" w:cs="Arial"/>
          <w:sz w:val="20"/>
          <w:szCs w:val="20"/>
        </w:rPr>
      </w:pPr>
    </w:p>
    <w:p w14:paraId="7BB2D63C" w14:textId="0E234227" w:rsidR="006211ED" w:rsidRPr="00040971" w:rsidDel="00BD333C" w:rsidRDefault="006211ED" w:rsidP="005C7802">
      <w:pPr>
        <w:spacing w:after="0" w:line="240" w:lineRule="auto"/>
        <w:contextualSpacing/>
        <w:rPr>
          <w:del w:id="1076" w:author="Thar Adeleh" w:date="2024-08-25T13:32:00Z" w16du:dateUtc="2024-08-25T10:32:00Z"/>
          <w:rFonts w:ascii="Arial" w:hAnsi="Arial" w:cs="Arial"/>
          <w:sz w:val="20"/>
          <w:szCs w:val="20"/>
        </w:rPr>
      </w:pPr>
      <w:del w:id="1077" w:author="Thar Adeleh" w:date="2024-08-25T13:32:00Z" w16du:dateUtc="2024-08-25T10:32:00Z">
        <w:r w:rsidDel="00BD333C">
          <w:rPr>
            <w:rFonts w:ascii="Arial" w:hAnsi="Arial" w:cs="Arial"/>
            <w:sz w:val="20"/>
            <w:szCs w:val="20"/>
          </w:rPr>
          <w:delText>12</w:delText>
        </w:r>
        <w:r w:rsidRPr="00040971" w:rsidDel="00BD333C">
          <w:rPr>
            <w:rFonts w:ascii="Arial" w:hAnsi="Arial" w:cs="Arial"/>
            <w:sz w:val="20"/>
            <w:szCs w:val="20"/>
          </w:rPr>
          <w:delText>. A baby is admitted to the neonatal intensive care unit with a diagnosis of apnea and bradycardia. The RN assigned to take the admission is tied up with an emergency when the infant arrives. The RN asks the UAP to do the initial assessment and report the findings to her. The physician orders oxygen by nasal cannula that the RN delegates to the respiratory therapist to set up. Is this good use of an interdisciplinary approach to care?</w:delText>
        </w:r>
        <w:r w:rsidDel="00BD333C">
          <w:rPr>
            <w:rFonts w:ascii="Arial" w:hAnsi="Arial" w:cs="Arial"/>
            <w:sz w:val="20"/>
            <w:szCs w:val="20"/>
          </w:rPr>
          <w:delText xml:space="preserve"> </w:delText>
        </w:r>
        <w:r w:rsidRPr="00040971" w:rsidDel="00BD333C">
          <w:rPr>
            <w:rFonts w:ascii="Arial" w:hAnsi="Arial" w:cs="Arial"/>
            <w:sz w:val="20"/>
            <w:szCs w:val="20"/>
          </w:rPr>
          <w:delText>Is the delegation appropriate? Were the five rights of delegation upheld?</w:delText>
        </w:r>
      </w:del>
    </w:p>
    <w:p w14:paraId="16D1B76E" w14:textId="72B272AE" w:rsidR="006211ED" w:rsidRPr="00040971" w:rsidDel="00BD333C" w:rsidRDefault="006211ED" w:rsidP="005C7802">
      <w:pPr>
        <w:spacing w:after="0" w:line="240" w:lineRule="auto"/>
        <w:contextualSpacing/>
        <w:rPr>
          <w:del w:id="1078" w:author="Thar Adeleh" w:date="2024-08-25T13:32:00Z" w16du:dateUtc="2024-08-25T10:32:00Z"/>
          <w:rFonts w:ascii="Arial" w:hAnsi="Arial" w:cs="Arial"/>
          <w:sz w:val="20"/>
          <w:szCs w:val="20"/>
        </w:rPr>
      </w:pPr>
      <w:del w:id="1079" w:author="Thar Adeleh" w:date="2024-08-25T13:32:00Z" w16du:dateUtc="2024-08-25T10:32:00Z">
        <w:r w:rsidRPr="00040971" w:rsidDel="00BD333C">
          <w:rPr>
            <w:rFonts w:ascii="Arial" w:hAnsi="Arial" w:cs="Arial"/>
            <w:sz w:val="20"/>
            <w:szCs w:val="20"/>
          </w:rPr>
          <w:delText xml:space="preserve">Ans: An RN cannot delegate an assessment to an unlicensed person who does not have the required qualifications to complete the tasks. She can delegate only to another person </w:delText>
        </w:r>
        <w:r w:rsidDel="00BD333C">
          <w:rPr>
            <w:rFonts w:ascii="Arial" w:hAnsi="Arial" w:cs="Arial"/>
            <w:sz w:val="20"/>
            <w:szCs w:val="20"/>
          </w:rPr>
          <w:delText>who</w:delText>
        </w:r>
        <w:r w:rsidRPr="00040971" w:rsidDel="00BD333C">
          <w:rPr>
            <w:rFonts w:ascii="Arial" w:hAnsi="Arial" w:cs="Arial"/>
            <w:sz w:val="20"/>
            <w:szCs w:val="20"/>
          </w:rPr>
          <w:delText xml:space="preserve"> is qualified to perform the required duties. It was appropriate to delegate the oxygen setup to respiratory therapy </w:delText>
        </w:r>
        <w:r w:rsidDel="00BD333C">
          <w:rPr>
            <w:rFonts w:ascii="Arial" w:hAnsi="Arial" w:cs="Arial"/>
            <w:sz w:val="20"/>
            <w:szCs w:val="20"/>
          </w:rPr>
          <w:delText>because</w:delText>
        </w:r>
        <w:r w:rsidRPr="00040971" w:rsidDel="00BD333C">
          <w:rPr>
            <w:rFonts w:ascii="Arial" w:hAnsi="Arial" w:cs="Arial"/>
            <w:sz w:val="20"/>
            <w:szCs w:val="20"/>
          </w:rPr>
          <w:delText xml:space="preserve"> this is within the scope of practice.</w:delText>
        </w:r>
        <w:r w:rsidDel="00BD333C">
          <w:rPr>
            <w:rFonts w:ascii="Arial" w:hAnsi="Arial" w:cs="Arial"/>
            <w:sz w:val="20"/>
            <w:szCs w:val="20"/>
          </w:rPr>
          <w:delText xml:space="preserve"> </w:delText>
        </w:r>
        <w:r w:rsidRPr="00040971" w:rsidDel="00BD333C">
          <w:rPr>
            <w:rFonts w:ascii="Arial" w:hAnsi="Arial" w:cs="Arial"/>
            <w:sz w:val="20"/>
            <w:szCs w:val="20"/>
          </w:rPr>
          <w:delText xml:space="preserve">This scenario is not a good example of appropriate delegation on all counts and therefore is not effective use of an interdisciplinary team. No, the five rights were not upheld. These </w:delText>
        </w:r>
        <w:r w:rsidDel="00BD333C">
          <w:rPr>
            <w:rFonts w:ascii="Arial" w:hAnsi="Arial" w:cs="Arial"/>
            <w:sz w:val="20"/>
            <w:szCs w:val="20"/>
          </w:rPr>
          <w:delText>are:</w:delText>
        </w:r>
        <w:r w:rsidRPr="00040971" w:rsidDel="00BD333C">
          <w:rPr>
            <w:rFonts w:ascii="Arial" w:hAnsi="Arial" w:cs="Arial"/>
            <w:sz w:val="20"/>
            <w:szCs w:val="20"/>
          </w:rPr>
          <w:delText xml:space="preserve"> the right task, person, circumstances, communication, and supervision.</w:delText>
        </w:r>
      </w:del>
    </w:p>
    <w:p w14:paraId="0676C5B7" w14:textId="1CFC18FD" w:rsidR="006211ED" w:rsidRPr="00040971" w:rsidDel="00BD333C" w:rsidRDefault="006211ED" w:rsidP="005C7802">
      <w:pPr>
        <w:spacing w:after="0" w:line="240" w:lineRule="auto"/>
        <w:contextualSpacing/>
        <w:rPr>
          <w:del w:id="1080" w:author="Thar Adeleh" w:date="2024-08-25T13:32:00Z" w16du:dateUtc="2024-08-25T10:32:00Z"/>
          <w:rFonts w:ascii="Arial" w:hAnsi="Arial" w:cs="Arial"/>
          <w:sz w:val="20"/>
          <w:szCs w:val="20"/>
        </w:rPr>
      </w:pPr>
      <w:del w:id="1081" w:author="Thar Adeleh" w:date="2024-08-25T13:32:00Z" w16du:dateUtc="2024-08-25T10:32:00Z">
        <w:r w:rsidRPr="00040971" w:rsidDel="00BD333C">
          <w:rPr>
            <w:rFonts w:ascii="Arial" w:hAnsi="Arial" w:cs="Arial"/>
            <w:sz w:val="20"/>
            <w:szCs w:val="20"/>
          </w:rPr>
          <w:delText>Complexity: Difficult</w:delText>
        </w:r>
      </w:del>
    </w:p>
    <w:p w14:paraId="158BAD4A" w14:textId="3C2177E7" w:rsidR="006211ED" w:rsidRPr="00040971" w:rsidDel="00BD333C" w:rsidRDefault="006211ED" w:rsidP="005C7802">
      <w:pPr>
        <w:spacing w:after="0" w:line="240" w:lineRule="auto"/>
        <w:contextualSpacing/>
        <w:rPr>
          <w:del w:id="1082" w:author="Thar Adeleh" w:date="2024-08-25T13:32:00Z" w16du:dateUtc="2024-08-25T10:32:00Z"/>
          <w:rFonts w:ascii="Arial" w:hAnsi="Arial" w:cs="Arial"/>
          <w:sz w:val="20"/>
          <w:szCs w:val="20"/>
        </w:rPr>
      </w:pPr>
      <w:del w:id="1083" w:author="Thar Adeleh" w:date="2024-08-25T13:32:00Z" w16du:dateUtc="2024-08-25T10:32:00Z">
        <w:r w:rsidDel="00BD333C">
          <w:rPr>
            <w:rFonts w:ascii="Arial" w:hAnsi="Arial" w:cs="Arial"/>
            <w:sz w:val="20"/>
            <w:szCs w:val="20"/>
          </w:rPr>
          <w:delText>Ahead:</w:delText>
        </w:r>
        <w:r w:rsidRPr="00040971" w:rsidDel="00BD333C">
          <w:rPr>
            <w:rFonts w:ascii="Arial" w:hAnsi="Arial" w:cs="Arial"/>
            <w:sz w:val="20"/>
            <w:szCs w:val="20"/>
          </w:rPr>
          <w:delText xml:space="preserve"> Delegation</w:delText>
        </w:r>
      </w:del>
    </w:p>
    <w:p w14:paraId="2A839F04" w14:textId="3BE00664" w:rsidR="006211ED" w:rsidRPr="00040971" w:rsidDel="00BD333C" w:rsidRDefault="006211ED" w:rsidP="005C7802">
      <w:pPr>
        <w:spacing w:after="0" w:line="240" w:lineRule="auto"/>
        <w:contextualSpacing/>
        <w:rPr>
          <w:del w:id="1084" w:author="Thar Adeleh" w:date="2024-08-25T13:32:00Z" w16du:dateUtc="2024-08-25T10:32:00Z"/>
          <w:rFonts w:ascii="Arial" w:hAnsi="Arial" w:cs="Arial"/>
          <w:sz w:val="20"/>
          <w:szCs w:val="20"/>
        </w:rPr>
      </w:pPr>
      <w:del w:id="1085" w:author="Thar Adeleh" w:date="2024-08-25T13:32:00Z" w16du:dateUtc="2024-08-25T10:32:00Z">
        <w:r w:rsidRPr="00040971" w:rsidDel="00BD333C">
          <w:rPr>
            <w:rFonts w:ascii="Arial" w:hAnsi="Arial" w:cs="Arial"/>
            <w:sz w:val="20"/>
            <w:szCs w:val="20"/>
          </w:rPr>
          <w:delText>Subject: Chapter 10</w:delText>
        </w:r>
      </w:del>
    </w:p>
    <w:p w14:paraId="16781999" w14:textId="7F229B00" w:rsidR="006211ED" w:rsidDel="00BD333C" w:rsidRDefault="006211ED" w:rsidP="005C7802">
      <w:pPr>
        <w:spacing w:after="0" w:line="240" w:lineRule="auto"/>
        <w:contextualSpacing/>
        <w:rPr>
          <w:del w:id="1086" w:author="Thar Adeleh" w:date="2024-08-25T13:32:00Z" w16du:dateUtc="2024-08-25T10:32:00Z"/>
          <w:rFonts w:ascii="Arial" w:hAnsi="Arial" w:cs="Arial"/>
          <w:sz w:val="20"/>
          <w:szCs w:val="20"/>
        </w:rPr>
      </w:pPr>
      <w:del w:id="1087" w:author="Thar Adeleh" w:date="2024-08-25T13:32:00Z" w16du:dateUtc="2024-08-25T10:32:00Z">
        <w:r w:rsidDel="00BD333C">
          <w:rPr>
            <w:rFonts w:ascii="Arial" w:hAnsi="Arial" w:cs="Arial"/>
            <w:sz w:val="20"/>
            <w:szCs w:val="20"/>
          </w:rPr>
          <w:delText xml:space="preserve">Title: </w:delText>
        </w:r>
        <w:r w:rsidRPr="00D51555" w:rsidDel="00BD333C">
          <w:rPr>
            <w:rFonts w:ascii="Arial" w:hAnsi="Arial" w:cs="Arial"/>
            <w:sz w:val="20"/>
            <w:szCs w:val="20"/>
          </w:rPr>
          <w:delText>Work in Interprofessional Teams</w:delText>
        </w:r>
      </w:del>
    </w:p>
    <w:p w14:paraId="187ABE74" w14:textId="5D26B524" w:rsidR="006211ED" w:rsidRPr="00040971" w:rsidDel="00BD333C" w:rsidRDefault="006211ED" w:rsidP="005C7802">
      <w:pPr>
        <w:spacing w:after="0" w:line="240" w:lineRule="auto"/>
        <w:contextualSpacing/>
        <w:rPr>
          <w:del w:id="1088" w:author="Thar Adeleh" w:date="2024-08-25T13:32:00Z" w16du:dateUtc="2024-08-25T10:32:00Z"/>
          <w:rFonts w:ascii="Arial" w:hAnsi="Arial" w:cs="Arial"/>
          <w:sz w:val="20"/>
          <w:szCs w:val="20"/>
        </w:rPr>
      </w:pPr>
      <w:del w:id="1089" w:author="Thar Adeleh" w:date="2024-08-25T13:32:00Z" w16du:dateUtc="2024-08-25T10:32:00Z">
        <w:r w:rsidRPr="00040971" w:rsidDel="00BD333C">
          <w:rPr>
            <w:rFonts w:ascii="Arial" w:hAnsi="Arial" w:cs="Arial"/>
            <w:sz w:val="20"/>
            <w:szCs w:val="20"/>
          </w:rPr>
          <w:delText>Taxonomy: Evaluation</w:delText>
        </w:r>
      </w:del>
    </w:p>
    <w:p w14:paraId="37E920A3" w14:textId="31000C5B" w:rsidR="006211ED" w:rsidDel="00BD333C" w:rsidRDefault="006211ED" w:rsidP="005C7802">
      <w:pPr>
        <w:spacing w:after="0" w:line="240" w:lineRule="auto"/>
        <w:contextualSpacing/>
        <w:rPr>
          <w:del w:id="1090" w:author="Thar Adeleh" w:date="2024-08-25T13:32:00Z" w16du:dateUtc="2024-08-25T10:32:00Z"/>
          <w:rFonts w:ascii="Arial" w:hAnsi="Arial" w:cs="Arial"/>
          <w:sz w:val="20"/>
          <w:szCs w:val="20"/>
        </w:rPr>
      </w:pPr>
    </w:p>
    <w:p w14:paraId="0595E569" w14:textId="69E6D693" w:rsidR="006211ED" w:rsidDel="00BD333C" w:rsidRDefault="006211ED" w:rsidP="005C7802">
      <w:pPr>
        <w:spacing w:after="0" w:line="240" w:lineRule="auto"/>
        <w:contextualSpacing/>
        <w:rPr>
          <w:del w:id="1091" w:author="Thar Adeleh" w:date="2024-08-25T13:32:00Z" w16du:dateUtc="2024-08-25T10:32:00Z"/>
          <w:rFonts w:ascii="Arial" w:hAnsi="Arial" w:cs="Arial"/>
          <w:sz w:val="20"/>
          <w:szCs w:val="20"/>
        </w:rPr>
      </w:pPr>
    </w:p>
    <w:p w14:paraId="628E989A" w14:textId="57C2A53C" w:rsidR="006211ED" w:rsidRPr="00040971" w:rsidDel="00BD333C" w:rsidRDefault="006211ED" w:rsidP="005C7802">
      <w:pPr>
        <w:spacing w:after="0" w:line="240" w:lineRule="auto"/>
        <w:contextualSpacing/>
        <w:rPr>
          <w:del w:id="1092" w:author="Thar Adeleh" w:date="2024-08-25T13:32:00Z" w16du:dateUtc="2024-08-25T10:32:00Z"/>
          <w:rFonts w:ascii="Arial" w:hAnsi="Arial" w:cs="Arial"/>
          <w:sz w:val="20"/>
          <w:szCs w:val="20"/>
        </w:rPr>
      </w:pPr>
    </w:p>
    <w:p w14:paraId="13813346" w14:textId="662B2C21" w:rsidR="006211ED" w:rsidRPr="00040971" w:rsidDel="00BD333C" w:rsidRDefault="006211ED" w:rsidP="005C7802">
      <w:pPr>
        <w:spacing w:after="0" w:line="240" w:lineRule="auto"/>
        <w:contextualSpacing/>
        <w:rPr>
          <w:del w:id="1093" w:author="Thar Adeleh" w:date="2024-08-25T13:32:00Z" w16du:dateUtc="2024-08-25T10:32:00Z"/>
          <w:rFonts w:ascii="Arial" w:hAnsi="Arial" w:cs="Arial"/>
          <w:sz w:val="20"/>
          <w:szCs w:val="20"/>
        </w:rPr>
      </w:pPr>
      <w:del w:id="1094" w:author="Thar Adeleh" w:date="2024-08-25T13:32:00Z" w16du:dateUtc="2024-08-25T10:32:00Z">
        <w:r w:rsidDel="00BD333C">
          <w:rPr>
            <w:rFonts w:ascii="Arial" w:hAnsi="Arial" w:cs="Arial"/>
            <w:sz w:val="20"/>
            <w:szCs w:val="20"/>
          </w:rPr>
          <w:delText>13</w:delText>
        </w:r>
        <w:r w:rsidRPr="00040971" w:rsidDel="00BD333C">
          <w:rPr>
            <w:rFonts w:ascii="Arial" w:hAnsi="Arial" w:cs="Arial"/>
            <w:sz w:val="20"/>
            <w:szCs w:val="20"/>
          </w:rPr>
          <w:delText>. Sally always arrives to work</w:delText>
        </w:r>
        <w:r w:rsidDel="00BD333C">
          <w:rPr>
            <w:rFonts w:ascii="Arial" w:hAnsi="Arial" w:cs="Arial"/>
            <w:sz w:val="20"/>
            <w:szCs w:val="20"/>
          </w:rPr>
          <w:delText xml:space="preserve"> </w:delText>
        </w:r>
        <w:r w:rsidRPr="00040971" w:rsidDel="00BD333C">
          <w:rPr>
            <w:rFonts w:ascii="Arial" w:hAnsi="Arial" w:cs="Arial"/>
            <w:sz w:val="20"/>
            <w:szCs w:val="20"/>
          </w:rPr>
          <w:delText>15 minutes late. Often, by the time she finishes listening to a taped report</w:delText>
        </w:r>
        <w:r w:rsidDel="00BD333C">
          <w:rPr>
            <w:rFonts w:ascii="Arial" w:hAnsi="Arial" w:cs="Arial"/>
            <w:sz w:val="20"/>
            <w:szCs w:val="20"/>
          </w:rPr>
          <w:delText>,</w:delText>
        </w:r>
        <w:r w:rsidRPr="00040971" w:rsidDel="00BD333C">
          <w:rPr>
            <w:rFonts w:ascii="Arial" w:hAnsi="Arial" w:cs="Arial"/>
            <w:sz w:val="20"/>
            <w:szCs w:val="20"/>
          </w:rPr>
          <w:delText xml:space="preserve"> her partner from the shift before has left angry because she </w:delText>
        </w:r>
        <w:r w:rsidDel="00BD333C">
          <w:rPr>
            <w:rFonts w:ascii="Arial" w:hAnsi="Arial" w:cs="Arial"/>
            <w:sz w:val="20"/>
            <w:szCs w:val="20"/>
          </w:rPr>
          <w:delText>wa</w:delText>
        </w:r>
        <w:r w:rsidRPr="00040971" w:rsidDel="00BD333C">
          <w:rPr>
            <w:rFonts w:ascii="Arial" w:hAnsi="Arial" w:cs="Arial"/>
            <w:sz w:val="20"/>
            <w:szCs w:val="20"/>
          </w:rPr>
          <w:delText>s held over time. If you were the team leader, how would you resolve this conflict?</w:delText>
        </w:r>
      </w:del>
    </w:p>
    <w:p w14:paraId="5E98CA69" w14:textId="64AA882F" w:rsidR="006211ED" w:rsidRPr="00040971" w:rsidDel="00BD333C" w:rsidRDefault="006211ED" w:rsidP="005C7802">
      <w:pPr>
        <w:spacing w:after="0" w:line="240" w:lineRule="auto"/>
        <w:contextualSpacing/>
        <w:rPr>
          <w:del w:id="1095" w:author="Thar Adeleh" w:date="2024-08-25T13:32:00Z" w16du:dateUtc="2024-08-25T10:32:00Z"/>
          <w:rFonts w:ascii="Arial" w:hAnsi="Arial" w:cs="Arial"/>
          <w:sz w:val="20"/>
          <w:szCs w:val="20"/>
        </w:rPr>
      </w:pPr>
      <w:del w:id="1096" w:author="Thar Adeleh" w:date="2024-08-25T13:32:00Z" w16du:dateUtc="2024-08-25T10:32:00Z">
        <w:r w:rsidRPr="00040971" w:rsidDel="00BD333C">
          <w:rPr>
            <w:rFonts w:ascii="Arial" w:hAnsi="Arial" w:cs="Arial"/>
            <w:sz w:val="20"/>
            <w:szCs w:val="20"/>
          </w:rPr>
          <w:delText xml:space="preserve">Ans: Call Sally into the office and describe the issue in detail. If possible, have the other nurse present to discuss her perception of how Sally’s actions affect her. Discuss in a calm fashion with each party. Develop a performance improvement plan whereby Sally is to give input and </w:delText>
        </w:r>
        <w:r w:rsidDel="00BD333C">
          <w:rPr>
            <w:rFonts w:ascii="Arial" w:hAnsi="Arial" w:cs="Arial"/>
            <w:sz w:val="20"/>
            <w:szCs w:val="20"/>
          </w:rPr>
          <w:delText xml:space="preserve">indicate that she </w:delText>
        </w:r>
        <w:r w:rsidRPr="00040971" w:rsidDel="00BD333C">
          <w:rPr>
            <w:rFonts w:ascii="Arial" w:hAnsi="Arial" w:cs="Arial"/>
            <w:sz w:val="20"/>
            <w:szCs w:val="20"/>
          </w:rPr>
          <w:delText xml:space="preserve">understands </w:delText>
        </w:r>
        <w:r w:rsidDel="00BD333C">
          <w:rPr>
            <w:rFonts w:ascii="Arial" w:hAnsi="Arial" w:cs="Arial"/>
            <w:sz w:val="20"/>
            <w:szCs w:val="20"/>
          </w:rPr>
          <w:delText xml:space="preserve">that </w:delText>
        </w:r>
        <w:r w:rsidRPr="00040971" w:rsidDel="00BD333C">
          <w:rPr>
            <w:rFonts w:ascii="Arial" w:hAnsi="Arial" w:cs="Arial"/>
            <w:sz w:val="20"/>
            <w:szCs w:val="20"/>
          </w:rPr>
          <w:delText>she will be evaluated. Make a clear timeline for evaluation and a deadline for the development of the performance improvement plan</w:delText>
        </w:r>
        <w:r w:rsidDel="00BD333C">
          <w:rPr>
            <w:rFonts w:ascii="Arial" w:hAnsi="Arial" w:cs="Arial"/>
            <w:sz w:val="20"/>
            <w:szCs w:val="20"/>
          </w:rPr>
          <w:delText>,</w:delText>
        </w:r>
        <w:r w:rsidRPr="00040971" w:rsidDel="00BD333C">
          <w:rPr>
            <w:rFonts w:ascii="Arial" w:hAnsi="Arial" w:cs="Arial"/>
            <w:sz w:val="20"/>
            <w:szCs w:val="20"/>
          </w:rPr>
          <w:delText xml:space="preserve"> and then follow up in writing the expectations of Sally and what the consequences will be if she does not improve.</w:delText>
        </w:r>
      </w:del>
    </w:p>
    <w:p w14:paraId="269A1103" w14:textId="51C46E2F" w:rsidR="006211ED" w:rsidRPr="00040971" w:rsidDel="00BD333C" w:rsidRDefault="006211ED" w:rsidP="005C7802">
      <w:pPr>
        <w:spacing w:after="0" w:line="240" w:lineRule="auto"/>
        <w:contextualSpacing/>
        <w:rPr>
          <w:del w:id="1097" w:author="Thar Adeleh" w:date="2024-08-25T13:32:00Z" w16du:dateUtc="2024-08-25T10:32:00Z"/>
          <w:rFonts w:ascii="Arial" w:hAnsi="Arial" w:cs="Arial"/>
          <w:sz w:val="20"/>
          <w:szCs w:val="20"/>
        </w:rPr>
      </w:pPr>
      <w:del w:id="1098" w:author="Thar Adeleh" w:date="2024-08-25T13:32:00Z" w16du:dateUtc="2024-08-25T10:32:00Z">
        <w:r w:rsidRPr="00040971" w:rsidDel="00BD333C">
          <w:rPr>
            <w:rFonts w:ascii="Arial" w:hAnsi="Arial" w:cs="Arial"/>
            <w:sz w:val="20"/>
            <w:szCs w:val="20"/>
          </w:rPr>
          <w:delText>Complexity: Moderate</w:delText>
        </w:r>
      </w:del>
    </w:p>
    <w:p w14:paraId="7F8B6505" w14:textId="408E2500" w:rsidR="006211ED" w:rsidRPr="00040971" w:rsidDel="00BD333C" w:rsidRDefault="006211ED" w:rsidP="005C7802">
      <w:pPr>
        <w:spacing w:after="0" w:line="240" w:lineRule="auto"/>
        <w:contextualSpacing/>
        <w:rPr>
          <w:del w:id="1099" w:author="Thar Adeleh" w:date="2024-08-25T13:32:00Z" w16du:dateUtc="2024-08-25T10:32:00Z"/>
          <w:rFonts w:ascii="Arial" w:hAnsi="Arial" w:cs="Arial"/>
          <w:sz w:val="20"/>
          <w:szCs w:val="20"/>
        </w:rPr>
      </w:pPr>
      <w:del w:id="1100" w:author="Thar Adeleh" w:date="2024-08-25T13:32:00Z" w16du:dateUtc="2024-08-25T10:32:00Z">
        <w:r w:rsidDel="00BD333C">
          <w:rPr>
            <w:rFonts w:ascii="Arial" w:hAnsi="Arial" w:cs="Arial"/>
            <w:sz w:val="20"/>
            <w:szCs w:val="20"/>
          </w:rPr>
          <w:delText>Ahead:</w:delText>
        </w:r>
        <w:r w:rsidRPr="00040971" w:rsidDel="00BD333C">
          <w:rPr>
            <w:rFonts w:ascii="Arial" w:hAnsi="Arial" w:cs="Arial"/>
            <w:sz w:val="20"/>
            <w:szCs w:val="20"/>
          </w:rPr>
          <w:delText xml:space="preserve"> Conflict and Conflict Resolution</w:delText>
        </w:r>
      </w:del>
    </w:p>
    <w:p w14:paraId="21AF7538" w14:textId="144FFC64" w:rsidR="006211ED" w:rsidRPr="00040971" w:rsidDel="00BD333C" w:rsidRDefault="006211ED" w:rsidP="005C7802">
      <w:pPr>
        <w:spacing w:after="0" w:line="240" w:lineRule="auto"/>
        <w:contextualSpacing/>
        <w:rPr>
          <w:del w:id="1101" w:author="Thar Adeleh" w:date="2024-08-25T13:32:00Z" w16du:dateUtc="2024-08-25T10:32:00Z"/>
          <w:rFonts w:ascii="Arial" w:hAnsi="Arial" w:cs="Arial"/>
          <w:sz w:val="20"/>
          <w:szCs w:val="20"/>
        </w:rPr>
      </w:pPr>
      <w:del w:id="1102" w:author="Thar Adeleh" w:date="2024-08-25T13:32:00Z" w16du:dateUtc="2024-08-25T10:32:00Z">
        <w:r w:rsidRPr="00040971" w:rsidDel="00BD333C">
          <w:rPr>
            <w:rFonts w:ascii="Arial" w:hAnsi="Arial" w:cs="Arial"/>
            <w:sz w:val="20"/>
            <w:szCs w:val="20"/>
          </w:rPr>
          <w:delText>Subject: Chapter 10</w:delText>
        </w:r>
      </w:del>
    </w:p>
    <w:p w14:paraId="63309752" w14:textId="11600624" w:rsidR="006211ED" w:rsidDel="00BD333C" w:rsidRDefault="006211ED" w:rsidP="005C7802">
      <w:pPr>
        <w:spacing w:after="0" w:line="240" w:lineRule="auto"/>
        <w:contextualSpacing/>
        <w:rPr>
          <w:del w:id="1103" w:author="Thar Adeleh" w:date="2024-08-25T13:32:00Z" w16du:dateUtc="2024-08-25T10:32:00Z"/>
          <w:rFonts w:ascii="Arial" w:hAnsi="Arial" w:cs="Arial"/>
          <w:sz w:val="20"/>
          <w:szCs w:val="20"/>
        </w:rPr>
      </w:pPr>
      <w:del w:id="1104" w:author="Thar Adeleh" w:date="2024-08-25T13:32:00Z" w16du:dateUtc="2024-08-25T10:32:00Z">
        <w:r w:rsidDel="00BD333C">
          <w:rPr>
            <w:rFonts w:ascii="Arial" w:hAnsi="Arial" w:cs="Arial"/>
            <w:sz w:val="20"/>
            <w:szCs w:val="20"/>
          </w:rPr>
          <w:delText xml:space="preserve">Title: </w:delText>
        </w:r>
        <w:r w:rsidRPr="00D51555" w:rsidDel="00BD333C">
          <w:rPr>
            <w:rFonts w:ascii="Arial" w:hAnsi="Arial" w:cs="Arial"/>
            <w:sz w:val="20"/>
            <w:szCs w:val="20"/>
          </w:rPr>
          <w:delText>Work in Interprofessional Teams</w:delText>
        </w:r>
      </w:del>
    </w:p>
    <w:p w14:paraId="5A2A048C" w14:textId="217F59A0" w:rsidR="006211ED" w:rsidRPr="00040971" w:rsidDel="00BD333C" w:rsidRDefault="006211ED" w:rsidP="005C7802">
      <w:pPr>
        <w:spacing w:after="0" w:line="240" w:lineRule="auto"/>
        <w:contextualSpacing/>
        <w:rPr>
          <w:del w:id="1105" w:author="Thar Adeleh" w:date="2024-08-25T13:32:00Z" w16du:dateUtc="2024-08-25T10:32:00Z"/>
          <w:rFonts w:ascii="Arial" w:hAnsi="Arial" w:cs="Arial"/>
          <w:sz w:val="20"/>
          <w:szCs w:val="20"/>
        </w:rPr>
      </w:pPr>
      <w:del w:id="1106" w:author="Thar Adeleh" w:date="2024-08-25T13:32:00Z" w16du:dateUtc="2024-08-25T10:32:00Z">
        <w:r w:rsidRPr="00040971" w:rsidDel="00BD333C">
          <w:rPr>
            <w:rFonts w:ascii="Arial" w:hAnsi="Arial" w:cs="Arial"/>
            <w:sz w:val="20"/>
            <w:szCs w:val="20"/>
          </w:rPr>
          <w:delText>Taxonomy: Application</w:delText>
        </w:r>
      </w:del>
    </w:p>
    <w:p w14:paraId="04091C95" w14:textId="2D9E0BE5" w:rsidR="00DB784B" w:rsidDel="00BD333C" w:rsidRDefault="00DB784B" w:rsidP="005C7802">
      <w:pPr>
        <w:spacing w:after="0" w:line="240" w:lineRule="auto"/>
        <w:contextualSpacing/>
        <w:rPr>
          <w:del w:id="1107" w:author="Thar Adeleh" w:date="2024-08-25T13:32:00Z" w16du:dateUtc="2024-08-25T10:32:00Z"/>
          <w:rFonts w:ascii="Arial" w:hAnsi="Arial" w:cs="Arial"/>
          <w:b/>
          <w:color w:val="000000"/>
          <w:sz w:val="20"/>
          <w:szCs w:val="20"/>
          <w:u w:val="single"/>
        </w:rPr>
      </w:pPr>
    </w:p>
    <w:p w14:paraId="6C9A334D" w14:textId="233B0F95" w:rsidR="00DB784B" w:rsidDel="00BD333C" w:rsidRDefault="00DB784B" w:rsidP="005C7802">
      <w:pPr>
        <w:spacing w:after="0" w:line="240" w:lineRule="auto"/>
        <w:contextualSpacing/>
        <w:rPr>
          <w:del w:id="1108" w:author="Thar Adeleh" w:date="2024-08-25T13:32:00Z" w16du:dateUtc="2024-08-25T10:32:00Z"/>
          <w:rFonts w:ascii="Arial" w:hAnsi="Arial" w:cs="Arial"/>
          <w:b/>
          <w:color w:val="000000"/>
          <w:sz w:val="20"/>
          <w:szCs w:val="20"/>
          <w:u w:val="single"/>
        </w:rPr>
      </w:pPr>
    </w:p>
    <w:p w14:paraId="72AF137F" w14:textId="2BD1943B" w:rsidR="00DB784B" w:rsidRPr="005F2C8D" w:rsidDel="00BD333C" w:rsidRDefault="00DB784B" w:rsidP="005C7802">
      <w:pPr>
        <w:spacing w:after="0" w:line="240" w:lineRule="auto"/>
        <w:contextualSpacing/>
        <w:rPr>
          <w:del w:id="1109" w:author="Thar Adeleh" w:date="2024-08-25T13:32:00Z" w16du:dateUtc="2024-08-25T10:32:00Z"/>
          <w:rFonts w:ascii="Arial" w:hAnsi="Arial" w:cs="Arial"/>
          <w:b/>
          <w:color w:val="000000"/>
          <w:sz w:val="20"/>
          <w:szCs w:val="20"/>
          <w:u w:val="single"/>
        </w:rPr>
      </w:pPr>
    </w:p>
    <w:p w14:paraId="418BD929" w14:textId="2FF766AA" w:rsidR="00DB784B" w:rsidRPr="005F2C8D" w:rsidDel="00BD333C" w:rsidRDefault="00DB784B" w:rsidP="005C7802">
      <w:pPr>
        <w:spacing w:after="0" w:line="240" w:lineRule="auto"/>
        <w:contextualSpacing/>
        <w:rPr>
          <w:del w:id="1110" w:author="Thar Adeleh" w:date="2024-08-25T13:32:00Z" w16du:dateUtc="2024-08-25T10:32:00Z"/>
          <w:rFonts w:ascii="Arial" w:hAnsi="Arial" w:cs="Arial"/>
          <w:sz w:val="20"/>
          <w:szCs w:val="20"/>
        </w:rPr>
      </w:pPr>
      <w:del w:id="1111" w:author="Thar Adeleh" w:date="2024-08-25T13:32:00Z" w16du:dateUtc="2024-08-25T10:32:00Z">
        <w:r w:rsidDel="00BD333C">
          <w:rPr>
            <w:rFonts w:ascii="Arial" w:hAnsi="Arial" w:cs="Arial"/>
            <w:sz w:val="20"/>
            <w:szCs w:val="20"/>
          </w:rPr>
          <w:delText>14</w:delText>
        </w:r>
        <w:r w:rsidRPr="005F2C8D" w:rsidDel="00BD333C">
          <w:rPr>
            <w:rFonts w:ascii="Arial" w:hAnsi="Arial" w:cs="Arial"/>
            <w:sz w:val="20"/>
            <w:szCs w:val="20"/>
          </w:rPr>
          <w:delText xml:space="preserve">. A nurse decided to study the report, </w:delText>
        </w:r>
        <w:r w:rsidRPr="005F2C8D" w:rsidDel="00BD333C">
          <w:rPr>
            <w:rFonts w:ascii="Arial" w:hAnsi="Arial" w:cs="Arial"/>
            <w:i/>
            <w:sz w:val="20"/>
            <w:szCs w:val="20"/>
          </w:rPr>
          <w:delText>Transition from Hospital to Home for Mothers and Babies</w:delText>
        </w:r>
        <w:r w:rsidRPr="005F2C8D" w:rsidDel="00BD333C">
          <w:rPr>
            <w:rFonts w:ascii="Arial" w:eastAsia="Calibri" w:hAnsi="Arial" w:cs="Arial"/>
            <w:i/>
            <w:sz w:val="20"/>
            <w:szCs w:val="20"/>
          </w:rPr>
          <w:delText xml:space="preserve">. </w:delText>
        </w:r>
        <w:r w:rsidRPr="005F2C8D" w:rsidDel="00BD333C">
          <w:rPr>
            <w:rFonts w:ascii="Arial" w:hAnsi="Arial" w:cs="Arial"/>
            <w:sz w:val="20"/>
            <w:szCs w:val="20"/>
          </w:rPr>
          <w:delText xml:space="preserve">Home visits were done at </w:delText>
        </w:r>
        <w:r w:rsidDel="00BD333C">
          <w:rPr>
            <w:rFonts w:ascii="Arial" w:hAnsi="Arial" w:cs="Arial"/>
            <w:sz w:val="20"/>
            <w:szCs w:val="20"/>
          </w:rPr>
          <w:delText>W</w:delText>
        </w:r>
        <w:r w:rsidRPr="005F2C8D" w:rsidDel="00BD333C">
          <w:rPr>
            <w:rFonts w:ascii="Arial" w:hAnsi="Arial" w:cs="Arial"/>
            <w:sz w:val="20"/>
            <w:szCs w:val="20"/>
          </w:rPr>
          <w:delText xml:space="preserve">eeks </w:delText>
        </w:r>
        <w:r w:rsidDel="00BD333C">
          <w:rPr>
            <w:rFonts w:ascii="Arial" w:hAnsi="Arial" w:cs="Arial"/>
            <w:sz w:val="20"/>
            <w:szCs w:val="20"/>
          </w:rPr>
          <w:delText>1</w:delText>
        </w:r>
        <w:r w:rsidRPr="005F2C8D" w:rsidDel="00BD333C">
          <w:rPr>
            <w:rFonts w:ascii="Arial" w:hAnsi="Arial" w:cs="Arial"/>
            <w:sz w:val="20"/>
            <w:szCs w:val="20"/>
          </w:rPr>
          <w:delText xml:space="preserve"> and </w:delText>
        </w:r>
        <w:r w:rsidDel="00BD333C">
          <w:rPr>
            <w:rFonts w:ascii="Arial" w:hAnsi="Arial" w:cs="Arial"/>
            <w:sz w:val="20"/>
            <w:szCs w:val="20"/>
          </w:rPr>
          <w:delText>4</w:delText>
        </w:r>
        <w:r w:rsidRPr="005F2C8D" w:rsidDel="00BD333C">
          <w:rPr>
            <w:rFonts w:ascii="Arial" w:hAnsi="Arial" w:cs="Arial"/>
            <w:sz w:val="20"/>
            <w:szCs w:val="20"/>
          </w:rPr>
          <w:delText xml:space="preserve"> after discharge from the neonatal intensive care unit. At each home visit, an interview was conducted and taped. The transcribed tapes resulted in notes reviewed for theme saturation. One of the research questions was </w:delText>
        </w:r>
        <w:r w:rsidRPr="005F2C8D" w:rsidDel="00BD333C">
          <w:rPr>
            <w:rFonts w:ascii="Arial" w:eastAsia="Calibri" w:hAnsi="Arial" w:cs="Arial"/>
            <w:sz w:val="20"/>
            <w:szCs w:val="20"/>
          </w:rPr>
          <w:delText>“What has it been like for you now that the baby is home?”</w:delText>
        </w:r>
        <w:r w:rsidRPr="005F2C8D" w:rsidDel="00BD333C">
          <w:rPr>
            <w:rFonts w:ascii="Arial" w:hAnsi="Arial" w:cs="Arial"/>
            <w:sz w:val="20"/>
            <w:szCs w:val="20"/>
          </w:rPr>
          <w:delText xml:space="preserve"> What type of study is this research? What is the independent variable? What was the role of the researcher? What was the role of the home visit?</w:delText>
        </w:r>
      </w:del>
    </w:p>
    <w:p w14:paraId="2D16D4A2" w14:textId="6FBE2D35" w:rsidR="00DB784B" w:rsidRPr="005F2C8D" w:rsidDel="00BD333C" w:rsidRDefault="00DB784B" w:rsidP="005C7802">
      <w:pPr>
        <w:spacing w:after="0" w:line="240" w:lineRule="auto"/>
        <w:contextualSpacing/>
        <w:rPr>
          <w:del w:id="1112" w:author="Thar Adeleh" w:date="2024-08-25T13:32:00Z" w16du:dateUtc="2024-08-25T10:32:00Z"/>
          <w:rFonts w:ascii="Arial" w:hAnsi="Arial" w:cs="Arial"/>
          <w:sz w:val="20"/>
          <w:szCs w:val="20"/>
        </w:rPr>
      </w:pPr>
      <w:del w:id="1113" w:author="Thar Adeleh" w:date="2024-08-25T13:32:00Z" w16du:dateUtc="2024-08-25T10:32:00Z">
        <w:r w:rsidRPr="005F2C8D" w:rsidDel="00BD333C">
          <w:rPr>
            <w:rFonts w:ascii="Arial" w:hAnsi="Arial" w:cs="Arial"/>
            <w:sz w:val="20"/>
            <w:szCs w:val="20"/>
          </w:rPr>
          <w:delText xml:space="preserve">Ans: This was a qualitative, phenomenological study with no independent or dependent variable, per se. The researcher was an instrument of the research serving as both the data collector and interpreter. The home visit, </w:delText>
        </w:r>
        <w:r w:rsidDel="00BD333C">
          <w:rPr>
            <w:rFonts w:ascii="Arial" w:hAnsi="Arial" w:cs="Arial"/>
            <w:sz w:val="20"/>
            <w:szCs w:val="20"/>
          </w:rPr>
          <w:delText xml:space="preserve">the </w:delText>
        </w:r>
        <w:r w:rsidRPr="005F2C8D" w:rsidDel="00BD333C">
          <w:rPr>
            <w:rFonts w:ascii="Arial" w:hAnsi="Arial" w:cs="Arial"/>
            <w:sz w:val="20"/>
            <w:szCs w:val="20"/>
          </w:rPr>
          <w:delText>researcher’s presence in the home, and the instrument acted as an intervention.</w:delText>
        </w:r>
      </w:del>
    </w:p>
    <w:p w14:paraId="5FE8236A" w14:textId="4374C2FA" w:rsidR="00DB784B" w:rsidRPr="005F2C8D" w:rsidDel="00BD333C" w:rsidRDefault="00DB784B" w:rsidP="005C7802">
      <w:pPr>
        <w:spacing w:after="0" w:line="240" w:lineRule="auto"/>
        <w:contextualSpacing/>
        <w:rPr>
          <w:del w:id="1114" w:author="Thar Adeleh" w:date="2024-08-25T13:32:00Z" w16du:dateUtc="2024-08-25T10:32:00Z"/>
          <w:rFonts w:ascii="Arial" w:hAnsi="Arial" w:cs="Arial"/>
          <w:sz w:val="20"/>
          <w:szCs w:val="20"/>
        </w:rPr>
      </w:pPr>
      <w:del w:id="1115" w:author="Thar Adeleh" w:date="2024-08-25T13:32:00Z" w16du:dateUtc="2024-08-25T10:32:00Z">
        <w:r w:rsidRPr="005F2C8D" w:rsidDel="00BD333C">
          <w:rPr>
            <w:rFonts w:ascii="Arial" w:hAnsi="Arial" w:cs="Arial"/>
            <w:sz w:val="20"/>
            <w:szCs w:val="20"/>
          </w:rPr>
          <w:delText>Complexity: Moderate</w:delText>
        </w:r>
      </w:del>
    </w:p>
    <w:p w14:paraId="67A38E2B" w14:textId="55B62646" w:rsidR="00DB784B" w:rsidRPr="005F2C8D" w:rsidDel="00BD333C" w:rsidRDefault="00DB784B" w:rsidP="005C7802">
      <w:pPr>
        <w:spacing w:after="0" w:line="240" w:lineRule="auto"/>
        <w:contextualSpacing/>
        <w:rPr>
          <w:del w:id="1116" w:author="Thar Adeleh" w:date="2024-08-25T13:32:00Z" w16du:dateUtc="2024-08-25T10:32:00Z"/>
          <w:rFonts w:ascii="Arial" w:hAnsi="Arial" w:cs="Arial"/>
          <w:sz w:val="20"/>
          <w:szCs w:val="20"/>
        </w:rPr>
      </w:pPr>
      <w:del w:id="1117" w:author="Thar Adeleh" w:date="2024-08-25T13:32:00Z" w16du:dateUtc="2024-08-25T10:32:00Z">
        <w:r w:rsidDel="00BD333C">
          <w:rPr>
            <w:rFonts w:ascii="Arial" w:hAnsi="Arial" w:cs="Arial"/>
            <w:sz w:val="20"/>
            <w:szCs w:val="20"/>
          </w:rPr>
          <w:delText>Ahead:</w:delText>
        </w:r>
        <w:r w:rsidRPr="005F2C8D" w:rsidDel="00BD333C">
          <w:rPr>
            <w:rFonts w:ascii="Arial" w:hAnsi="Arial" w:cs="Arial"/>
            <w:sz w:val="20"/>
            <w:szCs w:val="20"/>
          </w:rPr>
          <w:delText xml:space="preserve"> Nursing Research</w:delText>
        </w:r>
      </w:del>
    </w:p>
    <w:p w14:paraId="089200B5" w14:textId="08B043B3" w:rsidR="00DB784B" w:rsidRPr="005F2C8D" w:rsidDel="00BD333C" w:rsidRDefault="00DB784B" w:rsidP="005C7802">
      <w:pPr>
        <w:spacing w:after="0" w:line="240" w:lineRule="auto"/>
        <w:contextualSpacing/>
        <w:rPr>
          <w:del w:id="1118" w:author="Thar Adeleh" w:date="2024-08-25T13:32:00Z" w16du:dateUtc="2024-08-25T10:32:00Z"/>
          <w:rFonts w:ascii="Arial" w:hAnsi="Arial" w:cs="Arial"/>
          <w:sz w:val="20"/>
          <w:szCs w:val="20"/>
        </w:rPr>
      </w:pPr>
      <w:del w:id="1119" w:author="Thar Adeleh" w:date="2024-08-25T13:32:00Z" w16du:dateUtc="2024-08-25T10:32:00Z">
        <w:r w:rsidRPr="005F2C8D" w:rsidDel="00BD333C">
          <w:rPr>
            <w:rFonts w:ascii="Arial" w:hAnsi="Arial" w:cs="Arial"/>
            <w:sz w:val="20"/>
            <w:szCs w:val="20"/>
          </w:rPr>
          <w:delText>Subject: Chapter 11</w:delText>
        </w:r>
      </w:del>
    </w:p>
    <w:p w14:paraId="6431E79C" w14:textId="18C7B7B2" w:rsidR="00DB784B" w:rsidDel="00BD333C" w:rsidRDefault="00DB784B" w:rsidP="005C7802">
      <w:pPr>
        <w:spacing w:after="0" w:line="240" w:lineRule="auto"/>
        <w:contextualSpacing/>
        <w:rPr>
          <w:del w:id="1120" w:author="Thar Adeleh" w:date="2024-08-25T13:32:00Z" w16du:dateUtc="2024-08-25T10:32:00Z"/>
          <w:rFonts w:ascii="Arial" w:hAnsi="Arial" w:cs="Arial"/>
          <w:sz w:val="20"/>
          <w:szCs w:val="20"/>
        </w:rPr>
      </w:pPr>
      <w:del w:id="1121" w:author="Thar Adeleh" w:date="2024-08-25T13:32:00Z" w16du:dateUtc="2024-08-25T10:32:00Z">
        <w:r w:rsidDel="00BD333C">
          <w:rPr>
            <w:rFonts w:ascii="Arial" w:hAnsi="Arial" w:cs="Arial"/>
            <w:sz w:val="20"/>
            <w:szCs w:val="20"/>
          </w:rPr>
          <w:delText xml:space="preserve">Title: </w:delText>
        </w:r>
        <w:r w:rsidRPr="00CB2CFD" w:rsidDel="00BD333C">
          <w:rPr>
            <w:rFonts w:ascii="Arial" w:hAnsi="Arial" w:cs="Arial"/>
            <w:sz w:val="20"/>
            <w:szCs w:val="20"/>
          </w:rPr>
          <w:delText>Employ Evidence-Based Practice</w:delText>
        </w:r>
      </w:del>
    </w:p>
    <w:p w14:paraId="698F2CED" w14:textId="418F59FB" w:rsidR="00DB784B" w:rsidRPr="005F2C8D" w:rsidDel="00BD333C" w:rsidRDefault="00DB784B" w:rsidP="005C7802">
      <w:pPr>
        <w:spacing w:after="0" w:line="240" w:lineRule="auto"/>
        <w:contextualSpacing/>
        <w:rPr>
          <w:del w:id="1122" w:author="Thar Adeleh" w:date="2024-08-25T13:32:00Z" w16du:dateUtc="2024-08-25T10:32:00Z"/>
          <w:rFonts w:ascii="Arial" w:hAnsi="Arial" w:cs="Arial"/>
          <w:sz w:val="20"/>
          <w:szCs w:val="20"/>
        </w:rPr>
      </w:pPr>
      <w:del w:id="1123" w:author="Thar Adeleh" w:date="2024-08-25T13:32:00Z" w16du:dateUtc="2024-08-25T10:32:00Z">
        <w:r w:rsidRPr="005F2C8D" w:rsidDel="00BD333C">
          <w:rPr>
            <w:rFonts w:ascii="Arial" w:hAnsi="Arial" w:cs="Arial"/>
            <w:sz w:val="20"/>
            <w:szCs w:val="20"/>
          </w:rPr>
          <w:delText>Taxonomy: Application</w:delText>
        </w:r>
      </w:del>
    </w:p>
    <w:p w14:paraId="39661BD3" w14:textId="337BD431" w:rsidR="005C7802" w:rsidRPr="00B3627B" w:rsidDel="00BD333C" w:rsidRDefault="005C7802" w:rsidP="005C7802">
      <w:pPr>
        <w:spacing w:after="0" w:line="240" w:lineRule="auto"/>
        <w:contextualSpacing/>
        <w:rPr>
          <w:del w:id="1124" w:author="Thar Adeleh" w:date="2024-08-25T13:32:00Z" w16du:dateUtc="2024-08-25T10:32:00Z"/>
          <w:rFonts w:ascii="Arial" w:hAnsi="Arial" w:cs="Arial"/>
          <w:sz w:val="20"/>
          <w:szCs w:val="20"/>
        </w:rPr>
      </w:pPr>
    </w:p>
    <w:p w14:paraId="1D464ED6" w14:textId="308825C2" w:rsidR="005C7802" w:rsidRPr="00B3627B" w:rsidDel="00BD333C" w:rsidRDefault="005C7802" w:rsidP="005C7802">
      <w:pPr>
        <w:spacing w:after="0" w:line="240" w:lineRule="auto"/>
        <w:contextualSpacing/>
        <w:rPr>
          <w:del w:id="1125" w:author="Thar Adeleh" w:date="2024-08-25T13:32:00Z" w16du:dateUtc="2024-08-25T10:32:00Z"/>
          <w:rFonts w:ascii="Arial" w:hAnsi="Arial" w:cs="Arial"/>
          <w:sz w:val="20"/>
          <w:szCs w:val="20"/>
        </w:rPr>
      </w:pPr>
    </w:p>
    <w:p w14:paraId="2D4B31C6" w14:textId="721D41AA" w:rsidR="005C7802" w:rsidRPr="00B3627B" w:rsidDel="00BD333C" w:rsidRDefault="005C7802" w:rsidP="005C7802">
      <w:pPr>
        <w:spacing w:after="0" w:line="240" w:lineRule="auto"/>
        <w:contextualSpacing/>
        <w:rPr>
          <w:del w:id="1126" w:author="Thar Adeleh" w:date="2024-08-25T13:32:00Z" w16du:dateUtc="2024-08-25T10:32:00Z"/>
          <w:rFonts w:ascii="Arial" w:hAnsi="Arial" w:cs="Arial"/>
          <w:sz w:val="20"/>
          <w:szCs w:val="20"/>
        </w:rPr>
      </w:pPr>
    </w:p>
    <w:p w14:paraId="38C13E17" w14:textId="5152B366" w:rsidR="005C7802" w:rsidRPr="00B3627B" w:rsidDel="00BD333C" w:rsidRDefault="005C7802" w:rsidP="005C7802">
      <w:pPr>
        <w:spacing w:after="0" w:line="240" w:lineRule="auto"/>
        <w:contextualSpacing/>
        <w:rPr>
          <w:del w:id="1127" w:author="Thar Adeleh" w:date="2024-08-25T13:32:00Z" w16du:dateUtc="2024-08-25T10:32:00Z"/>
          <w:rFonts w:ascii="Arial" w:hAnsi="Arial" w:cs="Arial"/>
          <w:sz w:val="20"/>
          <w:szCs w:val="20"/>
        </w:rPr>
      </w:pPr>
      <w:del w:id="1128" w:author="Thar Adeleh" w:date="2024-08-25T13:32:00Z" w16du:dateUtc="2024-08-25T10:32:00Z">
        <w:r w:rsidRPr="00B3627B" w:rsidDel="00BD333C">
          <w:rPr>
            <w:rFonts w:ascii="Arial" w:hAnsi="Arial" w:cs="Arial"/>
            <w:sz w:val="20"/>
            <w:szCs w:val="20"/>
          </w:rPr>
          <w:delText>1</w:delText>
        </w:r>
        <w:r w:rsidDel="00BD333C">
          <w:rPr>
            <w:rFonts w:ascii="Arial" w:hAnsi="Arial" w:cs="Arial"/>
            <w:sz w:val="20"/>
            <w:szCs w:val="20"/>
          </w:rPr>
          <w:delText>5</w:delText>
        </w:r>
        <w:r w:rsidRPr="00B3627B" w:rsidDel="00BD333C">
          <w:rPr>
            <w:rFonts w:ascii="Arial" w:hAnsi="Arial" w:cs="Arial"/>
            <w:sz w:val="20"/>
            <w:szCs w:val="20"/>
          </w:rPr>
          <w:delText>. Health care cannot be viewed in same manner as other businesses that might have one product or a series of highly related products, such as the automobile industry. Do you agree or disagree with this statement, and why or why not?</w:delText>
        </w:r>
        <w:r w:rsidRPr="00B3627B" w:rsidDel="00BD333C">
          <w:rPr>
            <w:rFonts w:ascii="Arial" w:hAnsi="Arial" w:cs="Arial"/>
            <w:sz w:val="20"/>
            <w:szCs w:val="20"/>
          </w:rPr>
          <w:br/>
          <w:delText>Ans: Healthcare products vary based on the medical problem, the setting, the expertise of clinical staff, desires of the patient, treatment options, patient prognosis, health policy, and legislation. If one just looks at specialty areas such as obstetrics, psychiatry, emergency care, intensive care, home care, and long-term care, there is great variation in these services—their interventions, roles of the patient and family, patient education needs, prognosis and outcomes, and so on.</w:delText>
        </w:r>
      </w:del>
    </w:p>
    <w:p w14:paraId="6877C4EE" w14:textId="19E1A154" w:rsidR="005C7802" w:rsidRPr="00B3627B" w:rsidDel="00BD333C" w:rsidRDefault="005C7802" w:rsidP="005C7802">
      <w:pPr>
        <w:spacing w:after="0" w:line="240" w:lineRule="auto"/>
        <w:contextualSpacing/>
        <w:rPr>
          <w:del w:id="1129" w:author="Thar Adeleh" w:date="2024-08-25T13:32:00Z" w16du:dateUtc="2024-08-25T10:32:00Z"/>
          <w:rFonts w:ascii="Arial" w:hAnsi="Arial" w:cs="Arial"/>
          <w:sz w:val="20"/>
          <w:szCs w:val="20"/>
        </w:rPr>
      </w:pPr>
      <w:del w:id="1130" w:author="Thar Adeleh" w:date="2024-08-25T13:32:00Z" w16du:dateUtc="2024-08-25T10:32:00Z">
        <w:r w:rsidRPr="00B3627B" w:rsidDel="00BD333C">
          <w:rPr>
            <w:rFonts w:ascii="Arial" w:hAnsi="Arial" w:cs="Arial"/>
            <w:sz w:val="20"/>
            <w:szCs w:val="20"/>
          </w:rPr>
          <w:delText>Complexity: Difficult</w:delText>
        </w:r>
      </w:del>
    </w:p>
    <w:p w14:paraId="55CAD0BA" w14:textId="391A517F" w:rsidR="005C7802" w:rsidRPr="00B3627B" w:rsidDel="00BD333C" w:rsidRDefault="005C7802" w:rsidP="005C7802">
      <w:pPr>
        <w:spacing w:after="0" w:line="240" w:lineRule="auto"/>
        <w:contextualSpacing/>
        <w:rPr>
          <w:del w:id="1131" w:author="Thar Adeleh" w:date="2024-08-25T13:32:00Z" w16du:dateUtc="2024-08-25T10:32:00Z"/>
          <w:rFonts w:ascii="Arial" w:hAnsi="Arial" w:cs="Arial"/>
          <w:sz w:val="20"/>
          <w:szCs w:val="20"/>
        </w:rPr>
      </w:pPr>
      <w:del w:id="1132" w:author="Thar Adeleh" w:date="2024-08-25T13:32:00Z" w16du:dateUtc="2024-08-25T10:32:00Z">
        <w:r w:rsidRPr="00B3627B" w:rsidDel="00BD333C">
          <w:rPr>
            <w:rFonts w:ascii="Arial" w:hAnsi="Arial" w:cs="Arial"/>
            <w:sz w:val="20"/>
            <w:szCs w:val="20"/>
          </w:rPr>
          <w:delText>Ahead: Quality Improvement</w:delText>
        </w:r>
      </w:del>
    </w:p>
    <w:p w14:paraId="60B6497C" w14:textId="65418BDE" w:rsidR="005C7802" w:rsidRPr="00B3627B" w:rsidDel="00BD333C" w:rsidRDefault="005C7802" w:rsidP="005C7802">
      <w:pPr>
        <w:spacing w:after="0" w:line="240" w:lineRule="auto"/>
        <w:contextualSpacing/>
        <w:rPr>
          <w:del w:id="1133" w:author="Thar Adeleh" w:date="2024-08-25T13:32:00Z" w16du:dateUtc="2024-08-25T10:32:00Z"/>
          <w:rFonts w:ascii="Arial" w:hAnsi="Arial" w:cs="Arial"/>
          <w:sz w:val="20"/>
          <w:szCs w:val="20"/>
        </w:rPr>
      </w:pPr>
      <w:del w:id="1134" w:author="Thar Adeleh" w:date="2024-08-25T13:32:00Z" w16du:dateUtc="2024-08-25T10:32:00Z">
        <w:r w:rsidRPr="00B3627B" w:rsidDel="00BD333C">
          <w:rPr>
            <w:rFonts w:ascii="Arial" w:hAnsi="Arial" w:cs="Arial"/>
            <w:sz w:val="20"/>
            <w:szCs w:val="20"/>
          </w:rPr>
          <w:delText>Subject: Chapter 12</w:delText>
        </w:r>
      </w:del>
    </w:p>
    <w:p w14:paraId="4C2DF2B0" w14:textId="6F6633AE" w:rsidR="005C7802" w:rsidRPr="00B3627B" w:rsidDel="00BD333C" w:rsidRDefault="005C7802" w:rsidP="005C7802">
      <w:pPr>
        <w:spacing w:after="0" w:line="240" w:lineRule="auto"/>
        <w:contextualSpacing/>
        <w:rPr>
          <w:del w:id="1135" w:author="Thar Adeleh" w:date="2024-08-25T13:32:00Z" w16du:dateUtc="2024-08-25T10:32:00Z"/>
          <w:rFonts w:ascii="Arial" w:hAnsi="Arial" w:cs="Arial"/>
          <w:sz w:val="20"/>
          <w:szCs w:val="20"/>
        </w:rPr>
      </w:pPr>
      <w:del w:id="1136" w:author="Thar Adeleh" w:date="2024-08-25T13:32:00Z" w16du:dateUtc="2024-08-25T10:32:00Z">
        <w:r w:rsidRPr="00B3627B" w:rsidDel="00BD333C">
          <w:rPr>
            <w:rFonts w:ascii="Arial" w:hAnsi="Arial" w:cs="Arial"/>
            <w:sz w:val="20"/>
            <w:szCs w:val="20"/>
          </w:rPr>
          <w:delText>Title: Apply Quality Improvement</w:delText>
        </w:r>
      </w:del>
    </w:p>
    <w:p w14:paraId="19C41F35" w14:textId="39A74D0E" w:rsidR="005C7802" w:rsidRPr="00B3627B" w:rsidDel="00BD333C" w:rsidRDefault="005C7802" w:rsidP="005C7802">
      <w:pPr>
        <w:spacing w:after="0" w:line="240" w:lineRule="auto"/>
        <w:contextualSpacing/>
        <w:rPr>
          <w:del w:id="1137" w:author="Thar Adeleh" w:date="2024-08-25T13:32:00Z" w16du:dateUtc="2024-08-25T10:32:00Z"/>
          <w:rFonts w:ascii="Arial" w:hAnsi="Arial" w:cs="Arial"/>
          <w:sz w:val="20"/>
          <w:szCs w:val="20"/>
        </w:rPr>
      </w:pPr>
      <w:del w:id="1138" w:author="Thar Adeleh" w:date="2024-08-25T13:32:00Z" w16du:dateUtc="2024-08-25T10:32:00Z">
        <w:r w:rsidRPr="00B3627B" w:rsidDel="00BD333C">
          <w:rPr>
            <w:rFonts w:ascii="Arial" w:hAnsi="Arial" w:cs="Arial"/>
            <w:sz w:val="20"/>
            <w:szCs w:val="20"/>
          </w:rPr>
          <w:delText>Taxonomy: Analysis</w:delText>
        </w:r>
      </w:del>
    </w:p>
    <w:p w14:paraId="13EE02DB" w14:textId="6243D4C5" w:rsidR="005C7802" w:rsidRPr="00B3627B" w:rsidDel="00BD333C" w:rsidRDefault="005C7802" w:rsidP="005C7802">
      <w:pPr>
        <w:pStyle w:val="ListParagraph"/>
        <w:spacing w:after="0" w:line="240" w:lineRule="auto"/>
        <w:ind w:left="360" w:hanging="360"/>
        <w:rPr>
          <w:del w:id="1139" w:author="Thar Adeleh" w:date="2024-08-25T13:32:00Z" w16du:dateUtc="2024-08-25T10:32:00Z"/>
          <w:rFonts w:ascii="Arial" w:hAnsi="Arial" w:cs="Arial"/>
          <w:b/>
          <w:sz w:val="20"/>
          <w:szCs w:val="20"/>
        </w:rPr>
      </w:pPr>
    </w:p>
    <w:p w14:paraId="2CF053CA" w14:textId="5F467CBB" w:rsidR="005C7802" w:rsidRPr="00B3627B" w:rsidDel="00BD333C" w:rsidRDefault="005C7802" w:rsidP="005C7802">
      <w:pPr>
        <w:pStyle w:val="ListParagraph"/>
        <w:spacing w:after="0" w:line="240" w:lineRule="auto"/>
        <w:ind w:left="360" w:hanging="360"/>
        <w:rPr>
          <w:del w:id="1140" w:author="Thar Adeleh" w:date="2024-08-25T13:32:00Z" w16du:dateUtc="2024-08-25T10:32:00Z"/>
          <w:rFonts w:ascii="Arial" w:hAnsi="Arial" w:cs="Arial"/>
          <w:b/>
          <w:sz w:val="20"/>
          <w:szCs w:val="20"/>
        </w:rPr>
      </w:pPr>
    </w:p>
    <w:p w14:paraId="1ACB4A1F" w14:textId="2E2BF2BE" w:rsidR="005C7802" w:rsidRPr="00B3627B" w:rsidDel="00BD333C" w:rsidRDefault="005C7802" w:rsidP="005C7802">
      <w:pPr>
        <w:pStyle w:val="ListParagraph"/>
        <w:spacing w:after="0" w:line="240" w:lineRule="auto"/>
        <w:ind w:left="360" w:hanging="360"/>
        <w:rPr>
          <w:del w:id="1141" w:author="Thar Adeleh" w:date="2024-08-25T13:32:00Z" w16du:dateUtc="2024-08-25T10:32:00Z"/>
          <w:rFonts w:ascii="Arial" w:hAnsi="Arial" w:cs="Arial"/>
          <w:b/>
          <w:sz w:val="20"/>
          <w:szCs w:val="20"/>
        </w:rPr>
      </w:pPr>
    </w:p>
    <w:p w14:paraId="03E743A8" w14:textId="5C26A953" w:rsidR="005C7802" w:rsidRPr="00B3627B" w:rsidDel="00BD333C" w:rsidRDefault="005C7802" w:rsidP="005C7802">
      <w:pPr>
        <w:spacing w:after="0" w:line="240" w:lineRule="auto"/>
        <w:contextualSpacing/>
        <w:rPr>
          <w:del w:id="1142" w:author="Thar Adeleh" w:date="2024-08-25T13:32:00Z" w16du:dateUtc="2024-08-25T10:32:00Z"/>
          <w:rFonts w:ascii="Arial" w:hAnsi="Arial" w:cs="Arial"/>
          <w:sz w:val="20"/>
          <w:szCs w:val="20"/>
        </w:rPr>
      </w:pPr>
      <w:del w:id="1143" w:author="Thar Adeleh" w:date="2024-08-25T13:32:00Z" w16du:dateUtc="2024-08-25T10:32:00Z">
        <w:r w:rsidDel="00BD333C">
          <w:rPr>
            <w:rFonts w:ascii="Arial" w:hAnsi="Arial" w:cs="Arial"/>
            <w:sz w:val="20"/>
            <w:szCs w:val="20"/>
          </w:rPr>
          <w:delText>16</w:delText>
        </w:r>
        <w:r w:rsidRPr="00B3627B" w:rsidDel="00BD333C">
          <w:rPr>
            <w:rFonts w:ascii="Arial" w:hAnsi="Arial" w:cs="Arial"/>
            <w:sz w:val="20"/>
            <w:szCs w:val="20"/>
          </w:rPr>
          <w:delText>. The adult care unit at a local hospital required that all patients be checked every 2 hours by a nurse while they had an IV running. Mr. Key had an IV running and was checked on at 7 a.m. and at 9 a.m. During the checks, the IV site was noted to be red, but the IV was running on time. At noon, the IV was noted to be infiltrated. A new IV was restarted, and it was noted that fluids were behind by 2 hours. Does this scenario represent a violation of a standard of care or policy, or both? Explain.</w:delText>
        </w:r>
      </w:del>
    </w:p>
    <w:p w14:paraId="5A1B46F1" w14:textId="5A15BCF2" w:rsidR="005C7802" w:rsidRPr="00B3627B" w:rsidDel="00BD333C" w:rsidRDefault="005C7802" w:rsidP="005C7802">
      <w:pPr>
        <w:spacing w:after="0" w:line="240" w:lineRule="auto"/>
        <w:contextualSpacing/>
        <w:rPr>
          <w:del w:id="1144" w:author="Thar Adeleh" w:date="2024-08-25T13:32:00Z" w16du:dateUtc="2024-08-25T10:32:00Z"/>
          <w:rFonts w:ascii="Arial" w:hAnsi="Arial" w:cs="Arial"/>
          <w:sz w:val="20"/>
          <w:szCs w:val="20"/>
        </w:rPr>
      </w:pPr>
      <w:del w:id="1145" w:author="Thar Adeleh" w:date="2024-08-25T13:32:00Z" w16du:dateUtc="2024-08-25T10:32:00Z">
        <w:r w:rsidRPr="00B3627B" w:rsidDel="00BD333C">
          <w:rPr>
            <w:rFonts w:ascii="Arial" w:hAnsi="Arial" w:cs="Arial"/>
            <w:sz w:val="20"/>
            <w:szCs w:val="20"/>
          </w:rPr>
          <w:delText>Ans: A standard is an authoritative statement that provides minimum description of accepted actions expected from a healthcare organization or an individual healthcare provider, such as a nurse who has specific skill and knowledge levels. Standards are expectations about what should be done. Standards are developed by professional organizations, legal sources such as nurse practice acts and federal and state laws, regulatory agencies such as accreditation bodies and federal and state agencies, and healthcare organizations, and are supported by scientific literature because they should be evidence based. Policies and procedures set standards within a healthcare organization that guide decisions and how care is provided. This supports greater consistency in how care is delivered and thus can help to improve care. In general, this scenario represents an institutional policy that supports delivery of consistent, safe care.</w:delText>
        </w:r>
      </w:del>
    </w:p>
    <w:p w14:paraId="637D6D41" w14:textId="522E9725" w:rsidR="005C7802" w:rsidRPr="00B3627B" w:rsidDel="00BD333C" w:rsidRDefault="005C7802" w:rsidP="005C7802">
      <w:pPr>
        <w:spacing w:after="0" w:line="240" w:lineRule="auto"/>
        <w:contextualSpacing/>
        <w:rPr>
          <w:del w:id="1146" w:author="Thar Adeleh" w:date="2024-08-25T13:32:00Z" w16du:dateUtc="2024-08-25T10:32:00Z"/>
          <w:rFonts w:ascii="Arial" w:hAnsi="Arial" w:cs="Arial"/>
          <w:sz w:val="20"/>
          <w:szCs w:val="20"/>
        </w:rPr>
      </w:pPr>
      <w:del w:id="1147" w:author="Thar Adeleh" w:date="2024-08-25T13:32:00Z" w16du:dateUtc="2024-08-25T10:32:00Z">
        <w:r w:rsidRPr="00B3627B" w:rsidDel="00BD333C">
          <w:rPr>
            <w:rFonts w:ascii="Arial" w:hAnsi="Arial" w:cs="Arial"/>
            <w:sz w:val="20"/>
            <w:szCs w:val="20"/>
          </w:rPr>
          <w:delText>Complexity: Moderate</w:delText>
        </w:r>
      </w:del>
    </w:p>
    <w:p w14:paraId="5DD5516B" w14:textId="42AB469E" w:rsidR="005C7802" w:rsidRPr="00B3627B" w:rsidDel="00BD333C" w:rsidRDefault="005C7802" w:rsidP="005C7802">
      <w:pPr>
        <w:spacing w:after="0" w:line="240" w:lineRule="auto"/>
        <w:contextualSpacing/>
        <w:rPr>
          <w:del w:id="1148" w:author="Thar Adeleh" w:date="2024-08-25T13:32:00Z" w16du:dateUtc="2024-08-25T10:32:00Z"/>
          <w:rFonts w:ascii="Arial" w:hAnsi="Arial" w:cs="Arial"/>
          <w:sz w:val="20"/>
          <w:szCs w:val="20"/>
        </w:rPr>
      </w:pPr>
      <w:del w:id="1149" w:author="Thar Adeleh" w:date="2024-08-25T13:32:00Z" w16du:dateUtc="2024-08-25T10:32:00Z">
        <w:r w:rsidRPr="00B3627B" w:rsidDel="00BD333C">
          <w:rPr>
            <w:rFonts w:ascii="Arial" w:hAnsi="Arial" w:cs="Arial"/>
            <w:sz w:val="20"/>
            <w:szCs w:val="20"/>
          </w:rPr>
          <w:delText>Ahead: Tools and Methods to Monitor and Improve Healthcare Delivery</w:delText>
        </w:r>
      </w:del>
    </w:p>
    <w:p w14:paraId="5BA16AE8" w14:textId="6AAF1E42" w:rsidR="005C7802" w:rsidRPr="00B3627B" w:rsidDel="00BD333C" w:rsidRDefault="005C7802" w:rsidP="005C7802">
      <w:pPr>
        <w:spacing w:after="0" w:line="240" w:lineRule="auto"/>
        <w:contextualSpacing/>
        <w:rPr>
          <w:del w:id="1150" w:author="Thar Adeleh" w:date="2024-08-25T13:32:00Z" w16du:dateUtc="2024-08-25T10:32:00Z"/>
          <w:rFonts w:ascii="Arial" w:hAnsi="Arial" w:cs="Arial"/>
          <w:sz w:val="20"/>
          <w:szCs w:val="20"/>
        </w:rPr>
      </w:pPr>
      <w:del w:id="1151" w:author="Thar Adeleh" w:date="2024-08-25T13:32:00Z" w16du:dateUtc="2024-08-25T10:32:00Z">
        <w:r w:rsidRPr="00B3627B" w:rsidDel="00BD333C">
          <w:rPr>
            <w:rFonts w:ascii="Arial" w:hAnsi="Arial" w:cs="Arial"/>
            <w:sz w:val="20"/>
            <w:szCs w:val="20"/>
          </w:rPr>
          <w:delText>Subject: Chapter 12</w:delText>
        </w:r>
      </w:del>
    </w:p>
    <w:p w14:paraId="5A8F3BD8" w14:textId="44743451" w:rsidR="005C7802" w:rsidRPr="00B3627B" w:rsidDel="00BD333C" w:rsidRDefault="005C7802" w:rsidP="005C7802">
      <w:pPr>
        <w:spacing w:after="0" w:line="240" w:lineRule="auto"/>
        <w:contextualSpacing/>
        <w:rPr>
          <w:del w:id="1152" w:author="Thar Adeleh" w:date="2024-08-25T13:32:00Z" w16du:dateUtc="2024-08-25T10:32:00Z"/>
          <w:rFonts w:ascii="Arial" w:hAnsi="Arial" w:cs="Arial"/>
          <w:sz w:val="20"/>
          <w:szCs w:val="20"/>
        </w:rPr>
      </w:pPr>
      <w:del w:id="1153" w:author="Thar Adeleh" w:date="2024-08-25T13:32:00Z" w16du:dateUtc="2024-08-25T10:32:00Z">
        <w:r w:rsidRPr="00B3627B" w:rsidDel="00BD333C">
          <w:rPr>
            <w:rFonts w:ascii="Arial" w:hAnsi="Arial" w:cs="Arial"/>
            <w:sz w:val="20"/>
            <w:szCs w:val="20"/>
          </w:rPr>
          <w:delText>Title: Apply Quality Improvement</w:delText>
        </w:r>
      </w:del>
    </w:p>
    <w:p w14:paraId="43F7A715" w14:textId="7F7372B3" w:rsidR="005C7802" w:rsidRPr="00B3627B" w:rsidDel="00BD333C" w:rsidRDefault="005C7802" w:rsidP="005C7802">
      <w:pPr>
        <w:spacing w:after="0" w:line="240" w:lineRule="auto"/>
        <w:contextualSpacing/>
        <w:rPr>
          <w:del w:id="1154" w:author="Thar Adeleh" w:date="2024-08-25T13:32:00Z" w16du:dateUtc="2024-08-25T10:32:00Z"/>
          <w:rFonts w:ascii="Arial" w:hAnsi="Arial" w:cs="Arial"/>
          <w:sz w:val="20"/>
          <w:szCs w:val="20"/>
        </w:rPr>
      </w:pPr>
      <w:del w:id="1155" w:author="Thar Adeleh" w:date="2024-08-25T13:32:00Z" w16du:dateUtc="2024-08-25T10:32:00Z">
        <w:r w:rsidRPr="00B3627B" w:rsidDel="00BD333C">
          <w:rPr>
            <w:rFonts w:ascii="Arial" w:hAnsi="Arial" w:cs="Arial"/>
            <w:sz w:val="20"/>
            <w:szCs w:val="20"/>
          </w:rPr>
          <w:delText>Taxonomy: Application</w:delText>
        </w:r>
      </w:del>
    </w:p>
    <w:p w14:paraId="6AC33A38" w14:textId="0B04288E" w:rsidR="00241833" w:rsidDel="00BD333C" w:rsidRDefault="00241833" w:rsidP="00241833">
      <w:pPr>
        <w:spacing w:after="0" w:line="240" w:lineRule="auto"/>
        <w:contextualSpacing/>
        <w:rPr>
          <w:del w:id="1156" w:author="Thar Adeleh" w:date="2024-08-25T13:32:00Z" w16du:dateUtc="2024-08-25T10:32:00Z"/>
          <w:rFonts w:ascii="Arial" w:hAnsi="Arial" w:cs="Arial"/>
          <w:b/>
          <w:color w:val="000000"/>
          <w:sz w:val="20"/>
          <w:szCs w:val="20"/>
          <w:u w:val="single"/>
        </w:rPr>
      </w:pPr>
    </w:p>
    <w:p w14:paraId="10B4382F" w14:textId="56A8172F" w:rsidR="00241833" w:rsidRPr="00217020" w:rsidDel="00BD333C" w:rsidRDefault="00241833" w:rsidP="00241833">
      <w:pPr>
        <w:spacing w:after="0" w:line="240" w:lineRule="auto"/>
        <w:contextualSpacing/>
        <w:rPr>
          <w:del w:id="1157" w:author="Thar Adeleh" w:date="2024-08-25T13:32:00Z" w16du:dateUtc="2024-08-25T10:32:00Z"/>
          <w:rFonts w:ascii="Arial" w:hAnsi="Arial" w:cs="Arial"/>
          <w:sz w:val="20"/>
          <w:szCs w:val="20"/>
        </w:rPr>
      </w:pPr>
      <w:del w:id="1158" w:author="Thar Adeleh" w:date="2024-08-25T13:32:00Z" w16du:dateUtc="2024-08-25T10:32:00Z">
        <w:r w:rsidDel="00BD333C">
          <w:rPr>
            <w:rFonts w:ascii="Arial" w:hAnsi="Arial" w:cs="Arial"/>
            <w:sz w:val="20"/>
            <w:szCs w:val="20"/>
          </w:rPr>
          <w:delText>17</w:delText>
        </w:r>
        <w:r w:rsidRPr="00217020" w:rsidDel="00BD333C">
          <w:rPr>
            <w:rFonts w:ascii="Arial" w:hAnsi="Arial" w:cs="Arial"/>
            <w:sz w:val="20"/>
            <w:szCs w:val="20"/>
          </w:rPr>
          <w:delText>. Mrs. Ely has a sinus infection.</w:delText>
        </w:r>
        <w:r w:rsidDel="00BD333C">
          <w:rPr>
            <w:rFonts w:ascii="Arial" w:hAnsi="Arial" w:cs="Arial"/>
            <w:sz w:val="20"/>
            <w:szCs w:val="20"/>
          </w:rPr>
          <w:delText xml:space="preserve"> </w:delText>
        </w:r>
        <w:r w:rsidRPr="00217020" w:rsidDel="00BD333C">
          <w:rPr>
            <w:rFonts w:ascii="Arial" w:hAnsi="Arial" w:cs="Arial"/>
            <w:sz w:val="20"/>
            <w:szCs w:val="20"/>
          </w:rPr>
          <w:delText>Her physician wrote an order for ampicillin.</w:delText>
        </w:r>
        <w:r w:rsidDel="00BD333C">
          <w:rPr>
            <w:rFonts w:ascii="Arial" w:hAnsi="Arial" w:cs="Arial"/>
            <w:sz w:val="20"/>
            <w:szCs w:val="20"/>
          </w:rPr>
          <w:delText xml:space="preserve"> </w:delText>
        </w:r>
        <w:r w:rsidRPr="00217020" w:rsidDel="00BD333C">
          <w:rPr>
            <w:rFonts w:ascii="Arial" w:hAnsi="Arial" w:cs="Arial"/>
            <w:sz w:val="20"/>
            <w:szCs w:val="20"/>
          </w:rPr>
          <w:delText>When this drug is entered into the physician order entry system, an alert is sent to the physician to indicate she is allergic to penicillin.</w:delText>
        </w:r>
        <w:r w:rsidDel="00BD333C">
          <w:rPr>
            <w:rFonts w:ascii="Arial" w:hAnsi="Arial" w:cs="Arial"/>
            <w:sz w:val="20"/>
            <w:szCs w:val="20"/>
          </w:rPr>
          <w:delText xml:space="preserve"> </w:delText>
        </w:r>
        <w:r w:rsidRPr="00217020" w:rsidDel="00BD333C">
          <w:rPr>
            <w:rFonts w:ascii="Arial" w:hAnsi="Arial" w:cs="Arial"/>
            <w:sz w:val="20"/>
            <w:szCs w:val="20"/>
          </w:rPr>
          <w:delText>Explain why the use of this type of system is important to health care.</w:delText>
        </w:r>
      </w:del>
    </w:p>
    <w:p w14:paraId="6CDC1C18" w14:textId="5B5E5903" w:rsidR="00241833" w:rsidRPr="00217020" w:rsidDel="00BD333C" w:rsidRDefault="00241833" w:rsidP="00241833">
      <w:pPr>
        <w:spacing w:after="0" w:line="240" w:lineRule="auto"/>
        <w:contextualSpacing/>
        <w:rPr>
          <w:del w:id="1159" w:author="Thar Adeleh" w:date="2024-08-25T13:32:00Z" w16du:dateUtc="2024-08-25T10:32:00Z"/>
          <w:rFonts w:ascii="Arial" w:hAnsi="Arial" w:cs="Arial"/>
          <w:sz w:val="20"/>
          <w:szCs w:val="20"/>
        </w:rPr>
      </w:pPr>
      <w:del w:id="1160" w:author="Thar Adeleh" w:date="2024-08-25T13:32:00Z" w16du:dateUtc="2024-08-25T10:32:00Z">
        <w:r w:rsidRPr="00217020" w:rsidDel="00BD333C">
          <w:rPr>
            <w:rFonts w:ascii="Arial" w:hAnsi="Arial" w:cs="Arial"/>
            <w:sz w:val="20"/>
            <w:szCs w:val="20"/>
          </w:rPr>
          <w:delText xml:space="preserve">Ans: This automated system is an example of a clinical decision-making system that not only facilitates the entry of physician orders in a legible, easily retrievable manner, but </w:delText>
        </w:r>
        <w:r w:rsidDel="00BD333C">
          <w:rPr>
            <w:rFonts w:ascii="Arial" w:hAnsi="Arial" w:cs="Arial"/>
            <w:sz w:val="20"/>
            <w:szCs w:val="20"/>
          </w:rPr>
          <w:delText xml:space="preserve">also </w:delText>
        </w:r>
        <w:r w:rsidRPr="00217020" w:rsidDel="00BD333C">
          <w:rPr>
            <w:rFonts w:ascii="Arial" w:hAnsi="Arial" w:cs="Arial"/>
            <w:sz w:val="20"/>
            <w:szCs w:val="20"/>
          </w:rPr>
          <w:delText>makes a cross-check between a patient’s history and orders possible.</w:delText>
        </w:r>
        <w:r w:rsidDel="00BD333C">
          <w:rPr>
            <w:rFonts w:ascii="Arial" w:hAnsi="Arial" w:cs="Arial"/>
            <w:sz w:val="20"/>
            <w:szCs w:val="20"/>
          </w:rPr>
          <w:delText xml:space="preserve"> </w:delText>
        </w:r>
        <w:r w:rsidRPr="00217020" w:rsidDel="00BD333C">
          <w:rPr>
            <w:rFonts w:ascii="Arial" w:hAnsi="Arial" w:cs="Arial"/>
            <w:sz w:val="20"/>
            <w:szCs w:val="20"/>
          </w:rPr>
          <w:delText>In this case</w:delText>
        </w:r>
        <w:r w:rsidDel="00BD333C">
          <w:rPr>
            <w:rFonts w:ascii="Arial" w:hAnsi="Arial" w:cs="Arial"/>
            <w:sz w:val="20"/>
            <w:szCs w:val="20"/>
          </w:rPr>
          <w:delText>,</w:delText>
        </w:r>
        <w:r w:rsidRPr="00217020" w:rsidDel="00BD333C">
          <w:rPr>
            <w:rFonts w:ascii="Arial" w:hAnsi="Arial" w:cs="Arial"/>
            <w:sz w:val="20"/>
            <w:szCs w:val="20"/>
          </w:rPr>
          <w:delText xml:space="preserve"> the integrated system protected the patient from harm by indicating a medication allergy</w:delText>
        </w:r>
        <w:r w:rsidDel="00BD333C">
          <w:rPr>
            <w:rFonts w:ascii="Arial" w:hAnsi="Arial" w:cs="Arial"/>
            <w:sz w:val="20"/>
            <w:szCs w:val="20"/>
          </w:rPr>
          <w:delText>,</w:delText>
        </w:r>
        <w:r w:rsidRPr="00217020" w:rsidDel="00BD333C">
          <w:rPr>
            <w:rFonts w:ascii="Arial" w:hAnsi="Arial" w:cs="Arial"/>
            <w:sz w:val="20"/>
            <w:szCs w:val="20"/>
          </w:rPr>
          <w:delText xml:space="preserve"> thus promoting patient safety and quality care.</w:delText>
        </w:r>
      </w:del>
    </w:p>
    <w:p w14:paraId="532EA753" w14:textId="3879E691" w:rsidR="00241833" w:rsidRPr="00217020" w:rsidDel="00BD333C" w:rsidRDefault="00241833" w:rsidP="00241833">
      <w:pPr>
        <w:spacing w:after="0" w:line="240" w:lineRule="auto"/>
        <w:contextualSpacing/>
        <w:rPr>
          <w:del w:id="1161" w:author="Thar Adeleh" w:date="2024-08-25T13:32:00Z" w16du:dateUtc="2024-08-25T10:32:00Z"/>
          <w:rFonts w:ascii="Arial" w:hAnsi="Arial" w:cs="Arial"/>
          <w:sz w:val="20"/>
          <w:szCs w:val="20"/>
        </w:rPr>
      </w:pPr>
      <w:del w:id="1162" w:author="Thar Adeleh" w:date="2024-08-25T13:32:00Z" w16du:dateUtc="2024-08-25T10:32:00Z">
        <w:r w:rsidRPr="00217020" w:rsidDel="00BD333C">
          <w:rPr>
            <w:rFonts w:ascii="Arial" w:hAnsi="Arial" w:cs="Arial"/>
            <w:sz w:val="20"/>
            <w:szCs w:val="20"/>
          </w:rPr>
          <w:delText>Complexity: Difficult</w:delText>
        </w:r>
      </w:del>
    </w:p>
    <w:p w14:paraId="3FD5F67E" w14:textId="72413547" w:rsidR="00241833" w:rsidRPr="00217020" w:rsidDel="00BD333C" w:rsidRDefault="00241833" w:rsidP="00241833">
      <w:pPr>
        <w:spacing w:after="0" w:line="240" w:lineRule="auto"/>
        <w:contextualSpacing/>
        <w:rPr>
          <w:del w:id="1163" w:author="Thar Adeleh" w:date="2024-08-25T13:32:00Z" w16du:dateUtc="2024-08-25T10:32:00Z"/>
          <w:rFonts w:ascii="Arial" w:hAnsi="Arial" w:cs="Arial"/>
          <w:sz w:val="20"/>
          <w:szCs w:val="20"/>
        </w:rPr>
      </w:pPr>
      <w:del w:id="1164" w:author="Thar Adeleh" w:date="2024-08-25T13:32:00Z" w16du:dateUtc="2024-08-25T10:32:00Z">
        <w:r w:rsidDel="00BD333C">
          <w:rPr>
            <w:rFonts w:ascii="Arial" w:hAnsi="Arial" w:cs="Arial"/>
            <w:sz w:val="20"/>
            <w:szCs w:val="20"/>
          </w:rPr>
          <w:delText>Ahead:</w:delText>
        </w:r>
        <w:r w:rsidRPr="00217020" w:rsidDel="00BD333C">
          <w:rPr>
            <w:rFonts w:ascii="Arial" w:hAnsi="Arial" w:cs="Arial"/>
            <w:sz w:val="20"/>
            <w:szCs w:val="20"/>
          </w:rPr>
          <w:delText xml:space="preserve"> Informatics: Types and Methods</w:delText>
        </w:r>
      </w:del>
    </w:p>
    <w:p w14:paraId="0E5E035D" w14:textId="572CB4F4" w:rsidR="00241833" w:rsidRPr="00217020" w:rsidDel="00BD333C" w:rsidRDefault="00241833" w:rsidP="00241833">
      <w:pPr>
        <w:spacing w:after="0" w:line="240" w:lineRule="auto"/>
        <w:contextualSpacing/>
        <w:rPr>
          <w:del w:id="1165" w:author="Thar Adeleh" w:date="2024-08-25T13:32:00Z" w16du:dateUtc="2024-08-25T10:32:00Z"/>
          <w:rFonts w:ascii="Arial" w:hAnsi="Arial" w:cs="Arial"/>
          <w:sz w:val="20"/>
          <w:szCs w:val="20"/>
        </w:rPr>
      </w:pPr>
      <w:del w:id="1166" w:author="Thar Adeleh" w:date="2024-08-25T13:32:00Z" w16du:dateUtc="2024-08-25T10:32:00Z">
        <w:r w:rsidRPr="00217020" w:rsidDel="00BD333C">
          <w:rPr>
            <w:rFonts w:ascii="Arial" w:hAnsi="Arial" w:cs="Arial"/>
            <w:sz w:val="20"/>
            <w:szCs w:val="20"/>
          </w:rPr>
          <w:delText>Subject: Chapter 13</w:delText>
        </w:r>
      </w:del>
    </w:p>
    <w:p w14:paraId="47B3B41E" w14:textId="703353F9" w:rsidR="00241833" w:rsidDel="00BD333C" w:rsidRDefault="00241833" w:rsidP="00241833">
      <w:pPr>
        <w:spacing w:after="0" w:line="240" w:lineRule="auto"/>
        <w:contextualSpacing/>
        <w:rPr>
          <w:del w:id="1167" w:author="Thar Adeleh" w:date="2024-08-25T13:32:00Z" w16du:dateUtc="2024-08-25T10:32:00Z"/>
          <w:rFonts w:ascii="Arial" w:hAnsi="Arial" w:cs="Arial"/>
          <w:sz w:val="20"/>
          <w:szCs w:val="20"/>
        </w:rPr>
      </w:pPr>
      <w:del w:id="1168" w:author="Thar Adeleh" w:date="2024-08-25T13:32:00Z" w16du:dateUtc="2024-08-25T10:32:00Z">
        <w:r w:rsidDel="00BD333C">
          <w:rPr>
            <w:rFonts w:ascii="Arial" w:hAnsi="Arial" w:cs="Arial"/>
            <w:sz w:val="20"/>
            <w:szCs w:val="20"/>
          </w:rPr>
          <w:delText xml:space="preserve">Title: </w:delText>
        </w:r>
        <w:r w:rsidRPr="00BC6C60" w:rsidDel="00BD333C">
          <w:rPr>
            <w:rFonts w:ascii="Arial" w:hAnsi="Arial" w:cs="Arial"/>
            <w:sz w:val="20"/>
            <w:szCs w:val="20"/>
          </w:rPr>
          <w:delText>Utilize Informatics</w:delText>
        </w:r>
      </w:del>
    </w:p>
    <w:p w14:paraId="5411B89E" w14:textId="472BF009" w:rsidR="00241833" w:rsidRPr="00217020" w:rsidDel="00BD333C" w:rsidRDefault="00241833" w:rsidP="00241833">
      <w:pPr>
        <w:spacing w:after="0" w:line="240" w:lineRule="auto"/>
        <w:contextualSpacing/>
        <w:rPr>
          <w:del w:id="1169" w:author="Thar Adeleh" w:date="2024-08-25T13:32:00Z" w16du:dateUtc="2024-08-25T10:32:00Z"/>
          <w:rFonts w:ascii="Arial" w:hAnsi="Arial" w:cs="Arial"/>
          <w:sz w:val="20"/>
          <w:szCs w:val="20"/>
        </w:rPr>
      </w:pPr>
      <w:del w:id="1170" w:author="Thar Adeleh" w:date="2024-08-25T13:32:00Z" w16du:dateUtc="2024-08-25T10:32:00Z">
        <w:r w:rsidRPr="00217020" w:rsidDel="00BD333C">
          <w:rPr>
            <w:rFonts w:ascii="Arial" w:hAnsi="Arial" w:cs="Arial"/>
            <w:sz w:val="20"/>
            <w:szCs w:val="20"/>
          </w:rPr>
          <w:delText xml:space="preserve">Taxonomy: </w:delText>
        </w:r>
        <w:r w:rsidDel="00BD333C">
          <w:rPr>
            <w:rFonts w:ascii="Arial" w:hAnsi="Arial" w:cs="Arial"/>
            <w:sz w:val="20"/>
            <w:szCs w:val="20"/>
          </w:rPr>
          <w:delText>Analysis</w:delText>
        </w:r>
      </w:del>
    </w:p>
    <w:p w14:paraId="46E45772" w14:textId="7BA459E4" w:rsidR="00241833" w:rsidDel="00BD333C" w:rsidRDefault="00241833" w:rsidP="00241833">
      <w:pPr>
        <w:spacing w:after="0" w:line="240" w:lineRule="auto"/>
        <w:contextualSpacing/>
        <w:rPr>
          <w:del w:id="1171" w:author="Thar Adeleh" w:date="2024-08-25T13:32:00Z" w16du:dateUtc="2024-08-25T10:32:00Z"/>
          <w:rFonts w:ascii="Arial" w:hAnsi="Arial" w:cs="Arial"/>
          <w:sz w:val="20"/>
          <w:szCs w:val="20"/>
        </w:rPr>
      </w:pPr>
    </w:p>
    <w:p w14:paraId="40FB8648" w14:textId="6B196AC0" w:rsidR="00241833" w:rsidRPr="00217020" w:rsidDel="00BD333C" w:rsidRDefault="00241833" w:rsidP="00241833">
      <w:pPr>
        <w:spacing w:after="0" w:line="240" w:lineRule="auto"/>
        <w:contextualSpacing/>
        <w:rPr>
          <w:del w:id="1172" w:author="Thar Adeleh" w:date="2024-08-25T13:32:00Z" w16du:dateUtc="2024-08-25T10:32:00Z"/>
          <w:rFonts w:ascii="Arial" w:hAnsi="Arial" w:cs="Arial"/>
          <w:sz w:val="20"/>
          <w:szCs w:val="20"/>
        </w:rPr>
      </w:pPr>
    </w:p>
    <w:p w14:paraId="0C5B5825" w14:textId="49212962" w:rsidR="00241833" w:rsidRPr="00217020" w:rsidDel="00BD333C" w:rsidRDefault="00241833" w:rsidP="00241833">
      <w:pPr>
        <w:spacing w:after="0" w:line="240" w:lineRule="auto"/>
        <w:contextualSpacing/>
        <w:rPr>
          <w:del w:id="1173" w:author="Thar Adeleh" w:date="2024-08-25T13:32:00Z" w16du:dateUtc="2024-08-25T10:32:00Z"/>
          <w:rFonts w:ascii="Arial" w:hAnsi="Arial" w:cs="Arial"/>
          <w:sz w:val="20"/>
          <w:szCs w:val="20"/>
        </w:rPr>
      </w:pPr>
    </w:p>
    <w:p w14:paraId="27512AB5" w14:textId="2ECCDA87" w:rsidR="00241833" w:rsidRPr="00217020" w:rsidDel="00BD333C" w:rsidRDefault="00241833" w:rsidP="00241833">
      <w:pPr>
        <w:spacing w:after="0" w:line="240" w:lineRule="auto"/>
        <w:contextualSpacing/>
        <w:rPr>
          <w:del w:id="1174" w:author="Thar Adeleh" w:date="2024-08-25T13:32:00Z" w16du:dateUtc="2024-08-25T10:32:00Z"/>
          <w:rFonts w:ascii="Arial" w:hAnsi="Arial" w:cs="Arial"/>
          <w:b/>
          <w:sz w:val="20"/>
          <w:szCs w:val="20"/>
        </w:rPr>
      </w:pPr>
      <w:del w:id="1175" w:author="Thar Adeleh" w:date="2024-08-25T13:32:00Z" w16du:dateUtc="2024-08-25T10:32:00Z">
        <w:r w:rsidDel="00BD333C">
          <w:rPr>
            <w:rFonts w:ascii="Arial" w:hAnsi="Arial" w:cs="Arial"/>
            <w:sz w:val="20"/>
            <w:szCs w:val="20"/>
          </w:rPr>
          <w:delText>18</w:delText>
        </w:r>
        <w:r w:rsidRPr="00217020" w:rsidDel="00BD333C">
          <w:rPr>
            <w:rFonts w:ascii="Arial" w:hAnsi="Arial" w:cs="Arial"/>
            <w:sz w:val="20"/>
            <w:szCs w:val="20"/>
          </w:rPr>
          <w:delText>. What is included in informatics as it applies to nursing practice?</w:delText>
        </w:r>
      </w:del>
    </w:p>
    <w:p w14:paraId="6FE01C1F" w14:textId="4BA152F6" w:rsidR="00241833" w:rsidRPr="00217020" w:rsidDel="00BD333C" w:rsidRDefault="00241833" w:rsidP="00241833">
      <w:pPr>
        <w:spacing w:after="0" w:line="240" w:lineRule="auto"/>
        <w:contextualSpacing/>
        <w:rPr>
          <w:del w:id="1176" w:author="Thar Adeleh" w:date="2024-08-25T13:32:00Z" w16du:dateUtc="2024-08-25T10:32:00Z"/>
          <w:rFonts w:ascii="Arial" w:hAnsi="Arial" w:cs="Arial"/>
          <w:sz w:val="20"/>
          <w:szCs w:val="20"/>
        </w:rPr>
      </w:pPr>
      <w:del w:id="1177" w:author="Thar Adeleh" w:date="2024-08-25T13:32:00Z" w16du:dateUtc="2024-08-25T10:32:00Z">
        <w:r w:rsidRPr="00217020" w:rsidDel="00BD333C">
          <w:rPr>
            <w:rFonts w:ascii="Arial" w:hAnsi="Arial" w:cs="Arial"/>
            <w:sz w:val="20"/>
            <w:szCs w:val="20"/>
          </w:rPr>
          <w:delText>Ans: Informatics in nursing practice includes the development, support, and evaluation of applications, tools, processes, and structures that help nurses to manage data in caring for patients and in education and research. The work of an informatics nurse can involve any and all aspects of information systems, including theory formulation, design, development, marketing, selection, testing, implementation, training, maintenance, evaluation, and enhancement.</w:delText>
        </w:r>
      </w:del>
    </w:p>
    <w:p w14:paraId="03A3BE36" w14:textId="07845FC1" w:rsidR="00241833" w:rsidRPr="00217020" w:rsidDel="00BD333C" w:rsidRDefault="00241833" w:rsidP="00241833">
      <w:pPr>
        <w:spacing w:after="0" w:line="240" w:lineRule="auto"/>
        <w:contextualSpacing/>
        <w:rPr>
          <w:del w:id="1178" w:author="Thar Adeleh" w:date="2024-08-25T13:32:00Z" w16du:dateUtc="2024-08-25T10:32:00Z"/>
          <w:rFonts w:ascii="Arial" w:hAnsi="Arial" w:cs="Arial"/>
          <w:sz w:val="20"/>
          <w:szCs w:val="20"/>
        </w:rPr>
      </w:pPr>
      <w:del w:id="1179" w:author="Thar Adeleh" w:date="2024-08-25T13:32:00Z" w16du:dateUtc="2024-08-25T10:32:00Z">
        <w:r w:rsidRPr="00217020" w:rsidDel="00BD333C">
          <w:rPr>
            <w:rFonts w:ascii="Arial" w:hAnsi="Arial" w:cs="Arial"/>
            <w:sz w:val="20"/>
            <w:szCs w:val="20"/>
          </w:rPr>
          <w:delText>Complexity: Moderate</w:delText>
        </w:r>
      </w:del>
    </w:p>
    <w:p w14:paraId="3BC4D54A" w14:textId="5379C446" w:rsidR="00241833" w:rsidRPr="00217020" w:rsidDel="00BD333C" w:rsidRDefault="00241833" w:rsidP="00241833">
      <w:pPr>
        <w:spacing w:after="0" w:line="240" w:lineRule="auto"/>
        <w:contextualSpacing/>
        <w:rPr>
          <w:del w:id="1180" w:author="Thar Adeleh" w:date="2024-08-25T13:32:00Z" w16du:dateUtc="2024-08-25T10:32:00Z"/>
          <w:rFonts w:ascii="Arial" w:hAnsi="Arial" w:cs="Arial"/>
          <w:sz w:val="20"/>
          <w:szCs w:val="20"/>
        </w:rPr>
      </w:pPr>
      <w:del w:id="1181" w:author="Thar Adeleh" w:date="2024-08-25T13:32:00Z" w16du:dateUtc="2024-08-25T10:32:00Z">
        <w:r w:rsidDel="00BD333C">
          <w:rPr>
            <w:rFonts w:ascii="Arial" w:hAnsi="Arial" w:cs="Arial"/>
            <w:sz w:val="20"/>
            <w:szCs w:val="20"/>
          </w:rPr>
          <w:delText>Ahead:</w:delText>
        </w:r>
        <w:r w:rsidRPr="00217020" w:rsidDel="00BD333C">
          <w:rPr>
            <w:rFonts w:ascii="Arial" w:hAnsi="Arial" w:cs="Arial"/>
            <w:sz w:val="20"/>
            <w:szCs w:val="20"/>
          </w:rPr>
          <w:delText xml:space="preserve"> Informatics</w:delText>
        </w:r>
      </w:del>
    </w:p>
    <w:p w14:paraId="09375027" w14:textId="184BAAE7" w:rsidR="00241833" w:rsidRPr="00217020" w:rsidDel="00BD333C" w:rsidRDefault="00241833" w:rsidP="00241833">
      <w:pPr>
        <w:spacing w:after="0" w:line="240" w:lineRule="auto"/>
        <w:contextualSpacing/>
        <w:rPr>
          <w:del w:id="1182" w:author="Thar Adeleh" w:date="2024-08-25T13:32:00Z" w16du:dateUtc="2024-08-25T10:32:00Z"/>
          <w:rFonts w:ascii="Arial" w:hAnsi="Arial" w:cs="Arial"/>
          <w:sz w:val="20"/>
          <w:szCs w:val="20"/>
        </w:rPr>
      </w:pPr>
      <w:del w:id="1183" w:author="Thar Adeleh" w:date="2024-08-25T13:32:00Z" w16du:dateUtc="2024-08-25T10:32:00Z">
        <w:r w:rsidRPr="00217020" w:rsidDel="00BD333C">
          <w:rPr>
            <w:rFonts w:ascii="Arial" w:hAnsi="Arial" w:cs="Arial"/>
            <w:sz w:val="20"/>
            <w:szCs w:val="20"/>
          </w:rPr>
          <w:delText>Subject: Chapter 13</w:delText>
        </w:r>
      </w:del>
    </w:p>
    <w:p w14:paraId="2A0A9A99" w14:textId="591E9C77" w:rsidR="00241833" w:rsidDel="00BD333C" w:rsidRDefault="00241833" w:rsidP="00241833">
      <w:pPr>
        <w:spacing w:after="0" w:line="240" w:lineRule="auto"/>
        <w:contextualSpacing/>
        <w:rPr>
          <w:del w:id="1184" w:author="Thar Adeleh" w:date="2024-08-25T13:32:00Z" w16du:dateUtc="2024-08-25T10:32:00Z"/>
          <w:rFonts w:ascii="Arial" w:hAnsi="Arial" w:cs="Arial"/>
          <w:sz w:val="20"/>
          <w:szCs w:val="20"/>
        </w:rPr>
      </w:pPr>
      <w:del w:id="1185" w:author="Thar Adeleh" w:date="2024-08-25T13:32:00Z" w16du:dateUtc="2024-08-25T10:32:00Z">
        <w:r w:rsidDel="00BD333C">
          <w:rPr>
            <w:rFonts w:ascii="Arial" w:hAnsi="Arial" w:cs="Arial"/>
            <w:sz w:val="20"/>
            <w:szCs w:val="20"/>
          </w:rPr>
          <w:delText xml:space="preserve">Title: </w:delText>
        </w:r>
        <w:r w:rsidRPr="00BC6C60" w:rsidDel="00BD333C">
          <w:rPr>
            <w:rFonts w:ascii="Arial" w:hAnsi="Arial" w:cs="Arial"/>
            <w:sz w:val="20"/>
            <w:szCs w:val="20"/>
          </w:rPr>
          <w:delText>Utilize Informatics</w:delText>
        </w:r>
      </w:del>
    </w:p>
    <w:p w14:paraId="73D99C6C" w14:textId="7C32751C" w:rsidR="00241833" w:rsidRPr="00217020" w:rsidDel="00BD333C" w:rsidRDefault="00241833" w:rsidP="00241833">
      <w:pPr>
        <w:spacing w:after="0" w:line="240" w:lineRule="auto"/>
        <w:contextualSpacing/>
        <w:rPr>
          <w:del w:id="1186" w:author="Thar Adeleh" w:date="2024-08-25T13:32:00Z" w16du:dateUtc="2024-08-25T10:32:00Z"/>
          <w:rFonts w:ascii="Arial" w:hAnsi="Arial" w:cs="Arial"/>
          <w:sz w:val="20"/>
          <w:szCs w:val="20"/>
        </w:rPr>
      </w:pPr>
      <w:del w:id="1187" w:author="Thar Adeleh" w:date="2024-08-25T13:32:00Z" w16du:dateUtc="2024-08-25T10:32:00Z">
        <w:r w:rsidRPr="00217020" w:rsidDel="00BD333C">
          <w:rPr>
            <w:rFonts w:ascii="Arial" w:hAnsi="Arial" w:cs="Arial"/>
            <w:sz w:val="20"/>
            <w:szCs w:val="20"/>
          </w:rPr>
          <w:delText xml:space="preserve">Taxonomy: </w:delText>
        </w:r>
        <w:r w:rsidDel="00BD333C">
          <w:rPr>
            <w:rFonts w:ascii="Arial" w:hAnsi="Arial" w:cs="Arial"/>
            <w:sz w:val="20"/>
            <w:szCs w:val="20"/>
          </w:rPr>
          <w:delText>Recall</w:delText>
        </w:r>
      </w:del>
    </w:p>
    <w:p w14:paraId="20AA11B2" w14:textId="36C3B5C6" w:rsidR="00A66AEC" w:rsidDel="00BD333C" w:rsidRDefault="00A66AEC" w:rsidP="00A66AEC">
      <w:pPr>
        <w:spacing w:after="0" w:line="240" w:lineRule="auto"/>
        <w:contextualSpacing/>
        <w:rPr>
          <w:del w:id="1188" w:author="Thar Adeleh" w:date="2024-08-25T13:32:00Z" w16du:dateUtc="2024-08-25T10:32:00Z"/>
          <w:rFonts w:ascii="Arial" w:hAnsi="Arial" w:cs="Arial"/>
          <w:b/>
          <w:sz w:val="20"/>
          <w:szCs w:val="20"/>
        </w:rPr>
      </w:pPr>
    </w:p>
    <w:p w14:paraId="37759289" w14:textId="0D21377D" w:rsidR="00A66AEC" w:rsidRPr="00070716" w:rsidDel="00BD333C" w:rsidRDefault="00A66AEC" w:rsidP="00A66AEC">
      <w:pPr>
        <w:spacing w:after="0" w:line="240" w:lineRule="auto"/>
        <w:contextualSpacing/>
        <w:rPr>
          <w:del w:id="1189" w:author="Thar Adeleh" w:date="2024-08-25T13:32:00Z" w16du:dateUtc="2024-08-25T10:32:00Z"/>
          <w:rFonts w:ascii="Arial" w:hAnsi="Arial" w:cs="Arial"/>
          <w:b/>
          <w:sz w:val="20"/>
          <w:szCs w:val="20"/>
        </w:rPr>
      </w:pPr>
    </w:p>
    <w:p w14:paraId="34836671" w14:textId="4E5A5F9F" w:rsidR="00A66AEC" w:rsidRPr="00780CE5" w:rsidDel="00BD333C" w:rsidRDefault="00A66AEC" w:rsidP="00A66AEC">
      <w:pPr>
        <w:spacing w:after="0" w:line="240" w:lineRule="auto"/>
        <w:contextualSpacing/>
        <w:rPr>
          <w:del w:id="1190" w:author="Thar Adeleh" w:date="2024-08-25T13:32:00Z" w16du:dateUtc="2024-08-25T10:32:00Z"/>
          <w:rFonts w:ascii="Arial" w:hAnsi="Arial" w:cs="Arial"/>
          <w:sz w:val="20"/>
          <w:szCs w:val="20"/>
        </w:rPr>
      </w:pPr>
    </w:p>
    <w:p w14:paraId="2FFDBA45" w14:textId="26ECB942" w:rsidR="00A66AEC" w:rsidRPr="00780CE5" w:rsidDel="00BD333C" w:rsidRDefault="00A66AEC" w:rsidP="00A66AEC">
      <w:pPr>
        <w:spacing w:after="0" w:line="240" w:lineRule="auto"/>
        <w:contextualSpacing/>
        <w:rPr>
          <w:del w:id="1191" w:author="Thar Adeleh" w:date="2024-08-25T13:32:00Z" w16du:dateUtc="2024-08-25T10:32:00Z"/>
          <w:rFonts w:ascii="Arial" w:hAnsi="Arial" w:cs="Arial"/>
          <w:sz w:val="20"/>
          <w:szCs w:val="20"/>
        </w:rPr>
      </w:pPr>
      <w:del w:id="1192" w:author="Thar Adeleh" w:date="2024-08-25T13:32:00Z" w16du:dateUtc="2024-08-25T10:32:00Z">
        <w:r w:rsidDel="00BD333C">
          <w:rPr>
            <w:rFonts w:ascii="Arial" w:hAnsi="Arial" w:cs="Arial"/>
            <w:sz w:val="20"/>
            <w:szCs w:val="20"/>
          </w:rPr>
          <w:delText>19</w:delText>
        </w:r>
        <w:r w:rsidRPr="00780CE5" w:rsidDel="00BD333C">
          <w:rPr>
            <w:rFonts w:ascii="Arial" w:hAnsi="Arial" w:cs="Arial"/>
            <w:sz w:val="20"/>
            <w:szCs w:val="20"/>
          </w:rPr>
          <w:delText>. Why did specialty nursing develop?</w:delText>
        </w:r>
      </w:del>
    </w:p>
    <w:p w14:paraId="33DFABE7" w14:textId="410D05B2" w:rsidR="00A66AEC" w:rsidRPr="00780CE5" w:rsidDel="00BD333C" w:rsidRDefault="00A66AEC" w:rsidP="00A66AEC">
      <w:pPr>
        <w:pStyle w:val="ListParagraph"/>
        <w:spacing w:after="0" w:line="240" w:lineRule="auto"/>
        <w:ind w:left="0"/>
        <w:rPr>
          <w:del w:id="1193" w:author="Thar Adeleh" w:date="2024-08-25T13:32:00Z" w16du:dateUtc="2024-08-25T10:32:00Z"/>
          <w:rFonts w:ascii="Arial" w:hAnsi="Arial" w:cs="Arial"/>
          <w:sz w:val="20"/>
          <w:szCs w:val="20"/>
        </w:rPr>
      </w:pPr>
      <w:del w:id="1194" w:author="Thar Adeleh" w:date="2024-08-25T13:32:00Z" w16du:dateUtc="2024-08-25T10:32:00Z">
        <w:r w:rsidRPr="00780CE5" w:rsidDel="00BD333C">
          <w:rPr>
            <w:rFonts w:ascii="Arial" w:hAnsi="Arial" w:cs="Arial"/>
            <w:sz w:val="20"/>
            <w:szCs w:val="20"/>
          </w:rPr>
          <w:delText>Ans: The most important reason is the need for focused experience and education in one area of nursing. Nursing can be</w:delText>
        </w:r>
        <w:r w:rsidDel="00BD333C">
          <w:rPr>
            <w:rFonts w:ascii="Arial" w:hAnsi="Arial" w:cs="Arial"/>
            <w:sz w:val="20"/>
            <w:szCs w:val="20"/>
          </w:rPr>
          <w:delText xml:space="preserve"> </w:delText>
        </w:r>
        <w:r w:rsidRPr="00780CE5" w:rsidDel="00BD333C">
          <w:rPr>
            <w:rFonts w:ascii="Arial" w:hAnsi="Arial" w:cs="Arial"/>
            <w:sz w:val="20"/>
            <w:szCs w:val="20"/>
          </w:rPr>
          <w:delText>complex, with much gained knowledge required. Nurses are attracted to a specific</w:delText>
        </w:r>
        <w:r w:rsidDel="00BD333C">
          <w:rPr>
            <w:rFonts w:ascii="Arial" w:hAnsi="Arial" w:cs="Arial"/>
            <w:sz w:val="20"/>
            <w:szCs w:val="20"/>
          </w:rPr>
          <w:delText xml:space="preserve"> </w:delText>
        </w:r>
        <w:r w:rsidRPr="00780CE5" w:rsidDel="00BD333C">
          <w:rPr>
            <w:rFonts w:ascii="Arial" w:hAnsi="Arial" w:cs="Arial"/>
            <w:sz w:val="20"/>
            <w:szCs w:val="20"/>
          </w:rPr>
          <w:delText>type of patient or</w:delText>
        </w:r>
        <w:r w:rsidDel="00BD333C">
          <w:rPr>
            <w:rFonts w:ascii="Arial" w:hAnsi="Arial" w:cs="Arial"/>
            <w:sz w:val="20"/>
            <w:szCs w:val="20"/>
          </w:rPr>
          <w:delText xml:space="preserve"> </w:delText>
        </w:r>
        <w:r w:rsidRPr="00780CE5" w:rsidDel="00BD333C">
          <w:rPr>
            <w:rFonts w:ascii="Arial" w:hAnsi="Arial" w:cs="Arial"/>
            <w:sz w:val="20"/>
            <w:szCs w:val="20"/>
          </w:rPr>
          <w:delText xml:space="preserve">care setting and want to gain more experience to work in that area. </w:delText>
        </w:r>
      </w:del>
    </w:p>
    <w:p w14:paraId="26D297A8" w14:textId="3EA3600E" w:rsidR="00A66AEC" w:rsidRPr="00780CE5" w:rsidDel="00BD333C" w:rsidRDefault="00A66AEC" w:rsidP="00A66AEC">
      <w:pPr>
        <w:spacing w:after="0" w:line="240" w:lineRule="auto"/>
        <w:contextualSpacing/>
        <w:rPr>
          <w:del w:id="1195" w:author="Thar Adeleh" w:date="2024-08-25T13:32:00Z" w16du:dateUtc="2024-08-25T10:32:00Z"/>
          <w:rFonts w:ascii="Arial" w:hAnsi="Arial" w:cs="Arial"/>
          <w:sz w:val="20"/>
          <w:szCs w:val="20"/>
        </w:rPr>
      </w:pPr>
      <w:del w:id="1196" w:author="Thar Adeleh" w:date="2024-08-25T13:32:00Z" w16du:dateUtc="2024-08-25T10:32:00Z">
        <w:r w:rsidRPr="00780CE5" w:rsidDel="00BD333C">
          <w:rPr>
            <w:rFonts w:ascii="Arial" w:hAnsi="Arial" w:cs="Arial"/>
            <w:sz w:val="20"/>
            <w:szCs w:val="20"/>
          </w:rPr>
          <w:delText>Complexity: Difficult</w:delText>
        </w:r>
      </w:del>
    </w:p>
    <w:p w14:paraId="7810E098" w14:textId="6DCA1AEE" w:rsidR="00A66AEC" w:rsidRPr="00780CE5" w:rsidDel="00BD333C" w:rsidRDefault="00A66AEC" w:rsidP="00A66AEC">
      <w:pPr>
        <w:spacing w:after="0" w:line="240" w:lineRule="auto"/>
        <w:contextualSpacing/>
        <w:rPr>
          <w:del w:id="1197" w:author="Thar Adeleh" w:date="2024-08-25T13:32:00Z" w16du:dateUtc="2024-08-25T10:32:00Z"/>
          <w:rFonts w:ascii="Arial" w:hAnsi="Arial" w:cs="Arial"/>
          <w:sz w:val="20"/>
          <w:szCs w:val="20"/>
        </w:rPr>
      </w:pPr>
      <w:del w:id="1198" w:author="Thar Adeleh" w:date="2024-08-25T13:32:00Z" w16du:dateUtc="2024-08-25T10:32:00Z">
        <w:r w:rsidDel="00BD333C">
          <w:rPr>
            <w:rFonts w:ascii="Arial" w:hAnsi="Arial" w:cs="Arial"/>
            <w:sz w:val="20"/>
            <w:szCs w:val="20"/>
          </w:rPr>
          <w:delText>Ahead:</w:delText>
        </w:r>
        <w:r w:rsidRPr="00780CE5" w:rsidDel="00BD333C">
          <w:rPr>
            <w:rFonts w:ascii="Arial" w:hAnsi="Arial" w:cs="Arial"/>
            <w:sz w:val="20"/>
            <w:szCs w:val="20"/>
          </w:rPr>
          <w:delText xml:space="preserve"> Scope of Practice: A Profession of Multiple Settings, Positions, and Specialties</w:delText>
        </w:r>
      </w:del>
    </w:p>
    <w:p w14:paraId="3A851BE2" w14:textId="00783F8C" w:rsidR="00A66AEC" w:rsidRPr="00780CE5" w:rsidDel="00BD333C" w:rsidRDefault="00A66AEC" w:rsidP="00A66AEC">
      <w:pPr>
        <w:spacing w:after="0" w:line="240" w:lineRule="auto"/>
        <w:contextualSpacing/>
        <w:rPr>
          <w:del w:id="1199" w:author="Thar Adeleh" w:date="2024-08-25T13:32:00Z" w16du:dateUtc="2024-08-25T10:32:00Z"/>
          <w:rFonts w:ascii="Arial" w:hAnsi="Arial" w:cs="Arial"/>
          <w:sz w:val="20"/>
          <w:szCs w:val="20"/>
        </w:rPr>
      </w:pPr>
      <w:del w:id="1200" w:author="Thar Adeleh" w:date="2024-08-25T13:32:00Z" w16du:dateUtc="2024-08-25T10:32:00Z">
        <w:r w:rsidRPr="00780CE5" w:rsidDel="00BD333C">
          <w:rPr>
            <w:rFonts w:ascii="Arial" w:hAnsi="Arial" w:cs="Arial"/>
            <w:sz w:val="20"/>
            <w:szCs w:val="20"/>
          </w:rPr>
          <w:delText>Subject: Chapter 14</w:delText>
        </w:r>
      </w:del>
    </w:p>
    <w:p w14:paraId="1F8B7FE6" w14:textId="31E73C44" w:rsidR="00A66AEC" w:rsidRPr="00780CE5" w:rsidDel="00BD333C" w:rsidRDefault="00A66AEC" w:rsidP="00A66AEC">
      <w:pPr>
        <w:spacing w:after="0" w:line="240" w:lineRule="auto"/>
        <w:contextualSpacing/>
        <w:rPr>
          <w:del w:id="1201" w:author="Thar Adeleh" w:date="2024-08-25T13:32:00Z" w16du:dateUtc="2024-08-25T10:32:00Z"/>
          <w:rFonts w:ascii="Arial" w:hAnsi="Arial" w:cs="Arial"/>
          <w:sz w:val="20"/>
          <w:szCs w:val="20"/>
        </w:rPr>
      </w:pPr>
      <w:del w:id="1202" w:author="Thar Adeleh" w:date="2024-08-25T13:32:00Z" w16du:dateUtc="2024-08-25T10:32:00Z">
        <w:r w:rsidRPr="00780CE5" w:rsidDel="00BD333C">
          <w:rPr>
            <w:rFonts w:ascii="Arial" w:hAnsi="Arial" w:cs="Arial"/>
            <w:sz w:val="20"/>
            <w:szCs w:val="20"/>
          </w:rPr>
          <w:delText xml:space="preserve">Taxonomy: </w:delText>
        </w:r>
        <w:r w:rsidDel="00BD333C">
          <w:rPr>
            <w:rFonts w:ascii="Arial" w:hAnsi="Arial" w:cs="Arial"/>
            <w:sz w:val="20"/>
            <w:szCs w:val="20"/>
          </w:rPr>
          <w:delText>Analysis</w:delText>
        </w:r>
      </w:del>
    </w:p>
    <w:p w14:paraId="45B66961" w14:textId="0EFFCF64" w:rsidR="00A66AEC" w:rsidDel="00BD333C" w:rsidRDefault="00A66AEC" w:rsidP="00A66AEC">
      <w:pPr>
        <w:pStyle w:val="ListParagraph"/>
        <w:spacing w:after="0" w:line="240" w:lineRule="auto"/>
        <w:ind w:left="0"/>
        <w:rPr>
          <w:del w:id="1203" w:author="Thar Adeleh" w:date="2024-08-25T13:32:00Z" w16du:dateUtc="2024-08-25T10:32:00Z"/>
          <w:rFonts w:ascii="Arial" w:hAnsi="Arial" w:cs="Arial"/>
          <w:sz w:val="20"/>
          <w:szCs w:val="20"/>
        </w:rPr>
      </w:pPr>
    </w:p>
    <w:p w14:paraId="01F58B61" w14:textId="06C3E086" w:rsidR="00A66AEC" w:rsidDel="00BD333C" w:rsidRDefault="00A66AEC" w:rsidP="00A66AEC">
      <w:pPr>
        <w:pStyle w:val="ListParagraph"/>
        <w:spacing w:after="0" w:line="240" w:lineRule="auto"/>
        <w:ind w:left="0"/>
        <w:rPr>
          <w:del w:id="1204" w:author="Thar Adeleh" w:date="2024-08-25T13:32:00Z" w16du:dateUtc="2024-08-25T10:32:00Z"/>
          <w:rFonts w:ascii="Arial" w:hAnsi="Arial" w:cs="Arial"/>
          <w:sz w:val="20"/>
          <w:szCs w:val="20"/>
        </w:rPr>
      </w:pPr>
    </w:p>
    <w:p w14:paraId="43F0B33F" w14:textId="23891E74" w:rsidR="00A66AEC" w:rsidRPr="00780CE5" w:rsidDel="00BD333C" w:rsidRDefault="00A66AEC" w:rsidP="00A66AEC">
      <w:pPr>
        <w:pStyle w:val="ListParagraph"/>
        <w:spacing w:after="0" w:line="240" w:lineRule="auto"/>
        <w:ind w:left="0"/>
        <w:rPr>
          <w:del w:id="1205" w:author="Thar Adeleh" w:date="2024-08-25T13:32:00Z" w16du:dateUtc="2024-08-25T10:32:00Z"/>
          <w:rFonts w:ascii="Arial" w:hAnsi="Arial" w:cs="Arial"/>
          <w:sz w:val="20"/>
          <w:szCs w:val="20"/>
        </w:rPr>
      </w:pPr>
    </w:p>
    <w:p w14:paraId="04195BC6" w14:textId="3D17B216" w:rsidR="00A66AEC" w:rsidRPr="00780CE5" w:rsidDel="00BD333C" w:rsidRDefault="00A66AEC" w:rsidP="00A66AEC">
      <w:pPr>
        <w:spacing w:after="0" w:line="240" w:lineRule="auto"/>
        <w:contextualSpacing/>
        <w:rPr>
          <w:del w:id="1206" w:author="Thar Adeleh" w:date="2024-08-25T13:32:00Z" w16du:dateUtc="2024-08-25T10:32:00Z"/>
          <w:rFonts w:ascii="Arial" w:hAnsi="Arial" w:cs="Arial"/>
          <w:sz w:val="20"/>
          <w:szCs w:val="20"/>
        </w:rPr>
      </w:pPr>
      <w:del w:id="1207" w:author="Thar Adeleh" w:date="2024-08-25T13:32:00Z" w16du:dateUtc="2024-08-25T10:32:00Z">
        <w:r w:rsidDel="00BD333C">
          <w:rPr>
            <w:rFonts w:ascii="Arial" w:hAnsi="Arial" w:cs="Arial"/>
            <w:sz w:val="20"/>
            <w:szCs w:val="20"/>
          </w:rPr>
          <w:delText>20</w:delText>
        </w:r>
        <w:r w:rsidRPr="00780CE5" w:rsidDel="00BD333C">
          <w:rPr>
            <w:rFonts w:ascii="Arial" w:hAnsi="Arial" w:cs="Arial"/>
            <w:sz w:val="20"/>
            <w:szCs w:val="20"/>
          </w:rPr>
          <w:delText>. Describe the philosophy of differentiated practice.</w:delText>
        </w:r>
      </w:del>
    </w:p>
    <w:p w14:paraId="5BE263EA" w14:textId="192574B6" w:rsidR="00A66AEC" w:rsidRPr="00780CE5" w:rsidDel="00BD333C" w:rsidRDefault="00A66AEC" w:rsidP="00A66AEC">
      <w:pPr>
        <w:pStyle w:val="ListParagraph"/>
        <w:spacing w:after="0" w:line="240" w:lineRule="auto"/>
        <w:ind w:left="0"/>
        <w:rPr>
          <w:del w:id="1208" w:author="Thar Adeleh" w:date="2024-08-25T13:32:00Z" w16du:dateUtc="2024-08-25T10:32:00Z"/>
          <w:rFonts w:ascii="Arial" w:hAnsi="Arial" w:cs="Arial"/>
          <w:sz w:val="20"/>
          <w:szCs w:val="20"/>
        </w:rPr>
      </w:pPr>
      <w:del w:id="1209" w:author="Thar Adeleh" w:date="2024-08-25T13:32:00Z" w16du:dateUtc="2024-08-25T10:32:00Z">
        <w:r w:rsidRPr="00780CE5" w:rsidDel="00BD333C">
          <w:rPr>
            <w:rFonts w:ascii="Arial" w:hAnsi="Arial" w:cs="Arial"/>
            <w:sz w:val="20"/>
            <w:szCs w:val="20"/>
          </w:rPr>
          <w:delText>Ans: The philosophy of differentiated practice focuses on the structuring of roles and functions of nurses according to education, experience, and competence.</w:delText>
        </w:r>
        <w:r w:rsidRPr="00780CE5" w:rsidDel="00BD333C">
          <w:rPr>
            <w:rFonts w:ascii="Arial" w:hAnsi="Arial" w:cs="Arial"/>
            <w:sz w:val="20"/>
            <w:szCs w:val="20"/>
          </w:rPr>
          <w:br/>
          <w:delText>Complexity: Moderate</w:delText>
        </w:r>
      </w:del>
    </w:p>
    <w:p w14:paraId="171FEF90" w14:textId="57E5654F" w:rsidR="00A66AEC" w:rsidRPr="00780CE5" w:rsidDel="00BD333C" w:rsidRDefault="00A66AEC" w:rsidP="00A66AEC">
      <w:pPr>
        <w:spacing w:after="0" w:line="240" w:lineRule="auto"/>
        <w:contextualSpacing/>
        <w:rPr>
          <w:del w:id="1210" w:author="Thar Adeleh" w:date="2024-08-25T13:32:00Z" w16du:dateUtc="2024-08-25T10:32:00Z"/>
          <w:rFonts w:ascii="Arial" w:hAnsi="Arial" w:cs="Arial"/>
          <w:sz w:val="20"/>
          <w:szCs w:val="20"/>
        </w:rPr>
      </w:pPr>
      <w:del w:id="1211" w:author="Thar Adeleh" w:date="2024-08-25T13:32:00Z" w16du:dateUtc="2024-08-25T10:32:00Z">
        <w:r w:rsidDel="00BD333C">
          <w:rPr>
            <w:rFonts w:ascii="Arial" w:hAnsi="Arial" w:cs="Arial"/>
            <w:sz w:val="20"/>
            <w:szCs w:val="20"/>
          </w:rPr>
          <w:delText>Ahead:</w:delText>
        </w:r>
        <w:r w:rsidRPr="00780CE5" w:rsidDel="00BD333C">
          <w:rPr>
            <w:rFonts w:ascii="Arial" w:hAnsi="Arial" w:cs="Arial"/>
            <w:sz w:val="20"/>
            <w:szCs w:val="20"/>
          </w:rPr>
          <w:delText xml:space="preserve"> Professional Practice</w:delText>
        </w:r>
      </w:del>
    </w:p>
    <w:p w14:paraId="3F361BD6" w14:textId="56C15E7C" w:rsidR="00A66AEC" w:rsidRPr="00780CE5" w:rsidDel="00BD333C" w:rsidRDefault="00A66AEC" w:rsidP="00A66AEC">
      <w:pPr>
        <w:spacing w:after="0" w:line="240" w:lineRule="auto"/>
        <w:contextualSpacing/>
        <w:rPr>
          <w:del w:id="1212" w:author="Thar Adeleh" w:date="2024-08-25T13:32:00Z" w16du:dateUtc="2024-08-25T10:32:00Z"/>
          <w:rFonts w:ascii="Arial" w:hAnsi="Arial" w:cs="Arial"/>
          <w:sz w:val="20"/>
          <w:szCs w:val="20"/>
        </w:rPr>
      </w:pPr>
      <w:del w:id="1213" w:author="Thar Adeleh" w:date="2024-08-25T13:32:00Z" w16du:dateUtc="2024-08-25T10:32:00Z">
        <w:r w:rsidRPr="00780CE5" w:rsidDel="00BD333C">
          <w:rPr>
            <w:rFonts w:ascii="Arial" w:hAnsi="Arial" w:cs="Arial"/>
            <w:sz w:val="20"/>
            <w:szCs w:val="20"/>
          </w:rPr>
          <w:delText>Subject: Chapter 14</w:delText>
        </w:r>
      </w:del>
    </w:p>
    <w:p w14:paraId="19D6C73F" w14:textId="245CE0A9" w:rsidR="00A66AEC" w:rsidRPr="00780CE5" w:rsidDel="00BD333C" w:rsidRDefault="00A66AEC" w:rsidP="00A66AEC">
      <w:pPr>
        <w:spacing w:after="0" w:line="240" w:lineRule="auto"/>
        <w:contextualSpacing/>
        <w:rPr>
          <w:del w:id="1214" w:author="Thar Adeleh" w:date="2024-08-25T13:32:00Z" w16du:dateUtc="2024-08-25T10:32:00Z"/>
          <w:rFonts w:ascii="Arial" w:hAnsi="Arial" w:cs="Arial"/>
          <w:sz w:val="20"/>
          <w:szCs w:val="20"/>
        </w:rPr>
      </w:pPr>
      <w:del w:id="1215" w:author="Thar Adeleh" w:date="2024-08-25T13:32:00Z" w16du:dateUtc="2024-08-25T10:32:00Z">
        <w:r w:rsidRPr="00780CE5" w:rsidDel="00BD333C">
          <w:rPr>
            <w:rFonts w:ascii="Arial" w:hAnsi="Arial" w:cs="Arial"/>
            <w:sz w:val="20"/>
            <w:szCs w:val="20"/>
          </w:rPr>
          <w:delText>Taxonomy: Application</w:delText>
        </w:r>
      </w:del>
    </w:p>
    <w:p w14:paraId="5FA681F1" w14:textId="1A238691" w:rsidR="00A66AEC" w:rsidDel="00BD333C" w:rsidRDefault="00A66AEC" w:rsidP="00A66AEC">
      <w:pPr>
        <w:pStyle w:val="ListParagraph"/>
        <w:spacing w:after="0" w:line="240" w:lineRule="auto"/>
        <w:ind w:left="0"/>
        <w:rPr>
          <w:del w:id="1216" w:author="Thar Adeleh" w:date="2024-08-25T13:32:00Z" w16du:dateUtc="2024-08-25T10:32:00Z"/>
          <w:rFonts w:ascii="Arial" w:hAnsi="Arial" w:cs="Arial"/>
          <w:sz w:val="20"/>
          <w:szCs w:val="20"/>
        </w:rPr>
      </w:pPr>
    </w:p>
    <w:p w14:paraId="11D3F463" w14:textId="5FEE33FA" w:rsidR="00A66AEC" w:rsidDel="00BD333C" w:rsidRDefault="00A66AEC" w:rsidP="00A66AEC">
      <w:pPr>
        <w:pStyle w:val="ListParagraph"/>
        <w:spacing w:after="0" w:line="240" w:lineRule="auto"/>
        <w:ind w:left="0"/>
        <w:rPr>
          <w:del w:id="1217" w:author="Thar Adeleh" w:date="2024-08-25T13:32:00Z" w16du:dateUtc="2024-08-25T10:32:00Z"/>
          <w:rFonts w:ascii="Arial" w:hAnsi="Arial" w:cs="Arial"/>
          <w:sz w:val="20"/>
          <w:szCs w:val="20"/>
        </w:rPr>
      </w:pPr>
    </w:p>
    <w:p w14:paraId="0B533AC8" w14:textId="504CECB7" w:rsidR="00A66AEC" w:rsidRPr="00780CE5" w:rsidDel="00BD333C" w:rsidRDefault="00A66AEC" w:rsidP="00A66AEC">
      <w:pPr>
        <w:pStyle w:val="ListParagraph"/>
        <w:spacing w:after="0" w:line="240" w:lineRule="auto"/>
        <w:ind w:left="0"/>
        <w:rPr>
          <w:del w:id="1218" w:author="Thar Adeleh" w:date="2024-08-25T13:32:00Z" w16du:dateUtc="2024-08-25T10:32:00Z"/>
          <w:rFonts w:ascii="Arial" w:hAnsi="Arial" w:cs="Arial"/>
          <w:sz w:val="20"/>
          <w:szCs w:val="20"/>
        </w:rPr>
      </w:pPr>
    </w:p>
    <w:p w14:paraId="1302C2B5" w14:textId="18FD292D" w:rsidR="00A66AEC" w:rsidRPr="00780CE5" w:rsidDel="00BD333C" w:rsidRDefault="00A66AEC" w:rsidP="00A66AEC">
      <w:pPr>
        <w:spacing w:after="0" w:line="240" w:lineRule="auto"/>
        <w:contextualSpacing/>
        <w:rPr>
          <w:del w:id="1219" w:author="Thar Adeleh" w:date="2024-08-25T13:32:00Z" w16du:dateUtc="2024-08-25T10:32:00Z"/>
          <w:rFonts w:ascii="Arial" w:hAnsi="Arial" w:cs="Arial"/>
          <w:sz w:val="20"/>
          <w:szCs w:val="20"/>
        </w:rPr>
      </w:pPr>
      <w:del w:id="1220" w:author="Thar Adeleh" w:date="2024-08-25T13:32:00Z" w16du:dateUtc="2024-08-25T10:32:00Z">
        <w:r w:rsidDel="00BD333C">
          <w:rPr>
            <w:rFonts w:ascii="Arial" w:hAnsi="Arial" w:cs="Arial"/>
            <w:sz w:val="20"/>
            <w:szCs w:val="20"/>
          </w:rPr>
          <w:delText>21</w:delText>
        </w:r>
        <w:r w:rsidRPr="00780CE5" w:rsidDel="00BD333C">
          <w:rPr>
            <w:rFonts w:ascii="Arial" w:hAnsi="Arial" w:cs="Arial"/>
            <w:sz w:val="20"/>
            <w:szCs w:val="20"/>
          </w:rPr>
          <w:delText>. Professional practice models are considered one of the Forces of Magnetism.</w:delText>
        </w:r>
        <w:r w:rsidDel="00BD333C">
          <w:rPr>
            <w:rFonts w:ascii="Arial" w:hAnsi="Arial" w:cs="Arial"/>
            <w:sz w:val="20"/>
            <w:szCs w:val="20"/>
          </w:rPr>
          <w:delText xml:space="preserve"> </w:delText>
        </w:r>
        <w:r w:rsidRPr="00780CE5" w:rsidDel="00BD333C">
          <w:rPr>
            <w:rFonts w:ascii="Arial" w:hAnsi="Arial" w:cs="Arial"/>
            <w:sz w:val="20"/>
            <w:szCs w:val="20"/>
          </w:rPr>
          <w:delText>What constitutes a professional practice model?</w:delText>
        </w:r>
      </w:del>
    </w:p>
    <w:p w14:paraId="6BF44822" w14:textId="707FEBA9" w:rsidR="00A66AEC" w:rsidRPr="00780CE5" w:rsidDel="00BD333C" w:rsidRDefault="00A66AEC" w:rsidP="00A66AEC">
      <w:pPr>
        <w:pStyle w:val="ListParagraph"/>
        <w:spacing w:after="0" w:line="240" w:lineRule="auto"/>
        <w:ind w:left="0"/>
        <w:rPr>
          <w:del w:id="1221" w:author="Thar Adeleh" w:date="2024-08-25T13:32:00Z" w16du:dateUtc="2024-08-25T10:32:00Z"/>
          <w:rFonts w:ascii="Arial" w:hAnsi="Arial" w:cs="Arial"/>
          <w:sz w:val="20"/>
          <w:szCs w:val="20"/>
        </w:rPr>
      </w:pPr>
      <w:del w:id="1222" w:author="Thar Adeleh" w:date="2024-08-25T13:32:00Z" w16du:dateUtc="2024-08-25T10:32:00Z">
        <w:r w:rsidRPr="00780CE5" w:rsidDel="00BD333C">
          <w:rPr>
            <w:rFonts w:ascii="Arial" w:hAnsi="Arial" w:cs="Arial"/>
            <w:sz w:val="20"/>
            <w:szCs w:val="20"/>
          </w:rPr>
          <w:delText>Ans: Differentiated practice, shared governance, and collaboration are important elements of a successful professional practice model.</w:delText>
        </w:r>
      </w:del>
    </w:p>
    <w:p w14:paraId="15802AE7" w14:textId="4267684B" w:rsidR="00A66AEC" w:rsidRPr="00780CE5" w:rsidDel="00BD333C" w:rsidRDefault="00A66AEC" w:rsidP="00A66AEC">
      <w:pPr>
        <w:spacing w:after="0" w:line="240" w:lineRule="auto"/>
        <w:contextualSpacing/>
        <w:rPr>
          <w:del w:id="1223" w:author="Thar Adeleh" w:date="2024-08-25T13:32:00Z" w16du:dateUtc="2024-08-25T10:32:00Z"/>
          <w:rFonts w:ascii="Arial" w:hAnsi="Arial" w:cs="Arial"/>
          <w:sz w:val="20"/>
          <w:szCs w:val="20"/>
        </w:rPr>
      </w:pPr>
      <w:del w:id="1224" w:author="Thar Adeleh" w:date="2024-08-25T13:32:00Z" w16du:dateUtc="2024-08-25T10:32:00Z">
        <w:r w:rsidRPr="00780CE5" w:rsidDel="00BD333C">
          <w:rPr>
            <w:rFonts w:ascii="Arial" w:hAnsi="Arial" w:cs="Arial"/>
            <w:sz w:val="20"/>
            <w:szCs w:val="20"/>
          </w:rPr>
          <w:delText>Complexity: Easy</w:delText>
        </w:r>
      </w:del>
    </w:p>
    <w:p w14:paraId="70FA9EC8" w14:textId="457B21A7" w:rsidR="00A66AEC" w:rsidRPr="00780CE5" w:rsidDel="00BD333C" w:rsidRDefault="00A66AEC" w:rsidP="00A66AEC">
      <w:pPr>
        <w:spacing w:after="0" w:line="240" w:lineRule="auto"/>
        <w:contextualSpacing/>
        <w:rPr>
          <w:del w:id="1225" w:author="Thar Adeleh" w:date="2024-08-25T13:32:00Z" w16du:dateUtc="2024-08-25T10:32:00Z"/>
          <w:rFonts w:ascii="Arial" w:hAnsi="Arial" w:cs="Arial"/>
          <w:sz w:val="20"/>
          <w:szCs w:val="20"/>
        </w:rPr>
      </w:pPr>
      <w:del w:id="1226" w:author="Thar Adeleh" w:date="2024-08-25T13:32:00Z" w16du:dateUtc="2024-08-25T10:32:00Z">
        <w:r w:rsidDel="00BD333C">
          <w:rPr>
            <w:rFonts w:ascii="Arial" w:hAnsi="Arial" w:cs="Arial"/>
            <w:sz w:val="20"/>
            <w:szCs w:val="20"/>
          </w:rPr>
          <w:delText>Ahead:</w:delText>
        </w:r>
        <w:r w:rsidRPr="00780CE5" w:rsidDel="00BD333C">
          <w:rPr>
            <w:rFonts w:ascii="Arial" w:hAnsi="Arial" w:cs="Arial"/>
            <w:sz w:val="20"/>
            <w:szCs w:val="20"/>
          </w:rPr>
          <w:delText xml:space="preserve"> Leadership and Management in Nursing</w:delText>
        </w:r>
      </w:del>
    </w:p>
    <w:p w14:paraId="59AA47B4" w14:textId="2CAAE4B3" w:rsidR="00A66AEC" w:rsidRPr="00780CE5" w:rsidDel="00BD333C" w:rsidRDefault="00A66AEC" w:rsidP="00A66AEC">
      <w:pPr>
        <w:spacing w:after="0" w:line="240" w:lineRule="auto"/>
        <w:contextualSpacing/>
        <w:rPr>
          <w:del w:id="1227" w:author="Thar Adeleh" w:date="2024-08-25T13:32:00Z" w16du:dateUtc="2024-08-25T10:32:00Z"/>
          <w:rFonts w:ascii="Arial" w:hAnsi="Arial" w:cs="Arial"/>
          <w:sz w:val="20"/>
          <w:szCs w:val="20"/>
        </w:rPr>
      </w:pPr>
      <w:del w:id="1228" w:author="Thar Adeleh" w:date="2024-08-25T13:32:00Z" w16du:dateUtc="2024-08-25T10:32:00Z">
        <w:r w:rsidRPr="00780CE5" w:rsidDel="00BD333C">
          <w:rPr>
            <w:rFonts w:ascii="Arial" w:hAnsi="Arial" w:cs="Arial"/>
            <w:sz w:val="20"/>
            <w:szCs w:val="20"/>
          </w:rPr>
          <w:delText>Subject: Chapter 14</w:delText>
        </w:r>
      </w:del>
    </w:p>
    <w:p w14:paraId="748DB7B4" w14:textId="279E57E9" w:rsidR="00A66AEC" w:rsidRPr="00780CE5" w:rsidDel="00BD333C" w:rsidRDefault="00A66AEC" w:rsidP="00A66AEC">
      <w:pPr>
        <w:spacing w:after="0" w:line="240" w:lineRule="auto"/>
        <w:contextualSpacing/>
        <w:rPr>
          <w:del w:id="1229" w:author="Thar Adeleh" w:date="2024-08-25T13:32:00Z" w16du:dateUtc="2024-08-25T10:32:00Z"/>
          <w:rFonts w:ascii="Arial" w:hAnsi="Arial" w:cs="Arial"/>
          <w:sz w:val="20"/>
          <w:szCs w:val="20"/>
        </w:rPr>
      </w:pPr>
      <w:del w:id="1230" w:author="Thar Adeleh" w:date="2024-08-25T13:32:00Z" w16du:dateUtc="2024-08-25T10:32:00Z">
        <w:r w:rsidRPr="00780CE5" w:rsidDel="00BD333C">
          <w:rPr>
            <w:rFonts w:ascii="Arial" w:hAnsi="Arial" w:cs="Arial"/>
            <w:sz w:val="20"/>
            <w:szCs w:val="20"/>
          </w:rPr>
          <w:delText xml:space="preserve">Taxonomy: </w:delText>
        </w:r>
        <w:r w:rsidDel="00BD333C">
          <w:rPr>
            <w:rFonts w:ascii="Arial" w:hAnsi="Arial" w:cs="Arial"/>
            <w:sz w:val="20"/>
            <w:szCs w:val="20"/>
          </w:rPr>
          <w:delText>Recall</w:delText>
        </w:r>
      </w:del>
    </w:p>
    <w:p w14:paraId="20ECEE43" w14:textId="77777777" w:rsidR="001A21C8" w:rsidRPr="00DB0066" w:rsidRDefault="001A21C8" w:rsidP="005C7802">
      <w:pPr>
        <w:spacing w:after="0" w:line="240" w:lineRule="auto"/>
        <w:contextualSpacing/>
        <w:rPr>
          <w:rFonts w:ascii="Arial" w:hAnsi="Arial" w:cs="Arial"/>
          <w:sz w:val="20"/>
          <w:szCs w:val="20"/>
        </w:rPr>
      </w:pPr>
    </w:p>
    <w:sectPr w:rsidR="001A21C8" w:rsidRPr="00DB0066" w:rsidSect="00DA37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har Adeleh">
    <w15:presenceInfo w15:providerId="Windows Live" w15:userId="32ec1f762ace9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6AC"/>
    <w:rsid w:val="00011A6E"/>
    <w:rsid w:val="00016C28"/>
    <w:rsid w:val="0002167F"/>
    <w:rsid w:val="00022863"/>
    <w:rsid w:val="00036076"/>
    <w:rsid w:val="00067346"/>
    <w:rsid w:val="000B2D1D"/>
    <w:rsid w:val="000B358A"/>
    <w:rsid w:val="000E760A"/>
    <w:rsid w:val="00104F6F"/>
    <w:rsid w:val="00131593"/>
    <w:rsid w:val="00134A86"/>
    <w:rsid w:val="00144911"/>
    <w:rsid w:val="00144B8F"/>
    <w:rsid w:val="00146778"/>
    <w:rsid w:val="001546FD"/>
    <w:rsid w:val="00155DE2"/>
    <w:rsid w:val="00175C8E"/>
    <w:rsid w:val="001A21C8"/>
    <w:rsid w:val="001D7211"/>
    <w:rsid w:val="00241833"/>
    <w:rsid w:val="00242B92"/>
    <w:rsid w:val="00271612"/>
    <w:rsid w:val="00280FAC"/>
    <w:rsid w:val="003166BA"/>
    <w:rsid w:val="0032502F"/>
    <w:rsid w:val="0034239E"/>
    <w:rsid w:val="00346C75"/>
    <w:rsid w:val="00356BD4"/>
    <w:rsid w:val="003627D3"/>
    <w:rsid w:val="00364236"/>
    <w:rsid w:val="003D232E"/>
    <w:rsid w:val="0044603E"/>
    <w:rsid w:val="004A1FDB"/>
    <w:rsid w:val="0052640B"/>
    <w:rsid w:val="0052756A"/>
    <w:rsid w:val="00553491"/>
    <w:rsid w:val="00587802"/>
    <w:rsid w:val="005C2236"/>
    <w:rsid w:val="005C7802"/>
    <w:rsid w:val="005E0AF4"/>
    <w:rsid w:val="005E188D"/>
    <w:rsid w:val="006037FD"/>
    <w:rsid w:val="006211ED"/>
    <w:rsid w:val="00683D57"/>
    <w:rsid w:val="006C1824"/>
    <w:rsid w:val="007068C0"/>
    <w:rsid w:val="00740865"/>
    <w:rsid w:val="00755EC3"/>
    <w:rsid w:val="007A1A53"/>
    <w:rsid w:val="007A6E21"/>
    <w:rsid w:val="007C41DF"/>
    <w:rsid w:val="00805B64"/>
    <w:rsid w:val="00836965"/>
    <w:rsid w:val="00851B2D"/>
    <w:rsid w:val="00891F7B"/>
    <w:rsid w:val="008A1E3E"/>
    <w:rsid w:val="008B4FED"/>
    <w:rsid w:val="008C685A"/>
    <w:rsid w:val="008C6A9A"/>
    <w:rsid w:val="008D6D73"/>
    <w:rsid w:val="008E2328"/>
    <w:rsid w:val="008F1792"/>
    <w:rsid w:val="009703A4"/>
    <w:rsid w:val="00983276"/>
    <w:rsid w:val="00995D5C"/>
    <w:rsid w:val="00A17EF4"/>
    <w:rsid w:val="00A342F6"/>
    <w:rsid w:val="00A34850"/>
    <w:rsid w:val="00A66AEC"/>
    <w:rsid w:val="00A70206"/>
    <w:rsid w:val="00A73E68"/>
    <w:rsid w:val="00A846AC"/>
    <w:rsid w:val="00B02F16"/>
    <w:rsid w:val="00B175A9"/>
    <w:rsid w:val="00B37856"/>
    <w:rsid w:val="00B65917"/>
    <w:rsid w:val="00B83610"/>
    <w:rsid w:val="00BA537F"/>
    <w:rsid w:val="00BA7076"/>
    <w:rsid w:val="00BC670A"/>
    <w:rsid w:val="00BD333C"/>
    <w:rsid w:val="00BE552D"/>
    <w:rsid w:val="00C02A9D"/>
    <w:rsid w:val="00C47FA9"/>
    <w:rsid w:val="00C50A99"/>
    <w:rsid w:val="00C5547E"/>
    <w:rsid w:val="00CA018B"/>
    <w:rsid w:val="00CA7E10"/>
    <w:rsid w:val="00CB7E70"/>
    <w:rsid w:val="00CD270B"/>
    <w:rsid w:val="00CF5ED3"/>
    <w:rsid w:val="00D65ADD"/>
    <w:rsid w:val="00D77308"/>
    <w:rsid w:val="00DA37BC"/>
    <w:rsid w:val="00DB0066"/>
    <w:rsid w:val="00DB660E"/>
    <w:rsid w:val="00DB780B"/>
    <w:rsid w:val="00DB784B"/>
    <w:rsid w:val="00DD14A8"/>
    <w:rsid w:val="00E42E78"/>
    <w:rsid w:val="00E6498E"/>
    <w:rsid w:val="00E834E2"/>
    <w:rsid w:val="00E86B06"/>
    <w:rsid w:val="00E90BA0"/>
    <w:rsid w:val="00E96B3C"/>
    <w:rsid w:val="00E97B40"/>
    <w:rsid w:val="00F00365"/>
    <w:rsid w:val="00F40BC3"/>
    <w:rsid w:val="00F44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0FAD6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A37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591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5917"/>
    <w:rPr>
      <w:rFonts w:ascii="Lucida Grande" w:hAnsi="Lucida Grande" w:cs="Lucida Grande"/>
      <w:sz w:val="18"/>
      <w:szCs w:val="18"/>
    </w:rPr>
  </w:style>
  <w:style w:type="character" w:styleId="CommentReference">
    <w:name w:val="annotation reference"/>
    <w:basedOn w:val="DefaultParagraphFont"/>
    <w:uiPriority w:val="99"/>
    <w:semiHidden/>
    <w:unhideWhenUsed/>
    <w:rsid w:val="00A342F6"/>
    <w:rPr>
      <w:sz w:val="18"/>
      <w:szCs w:val="18"/>
    </w:rPr>
  </w:style>
  <w:style w:type="paragraph" w:styleId="CommentText">
    <w:name w:val="annotation text"/>
    <w:basedOn w:val="Normal"/>
    <w:link w:val="CommentTextChar"/>
    <w:uiPriority w:val="99"/>
    <w:semiHidden/>
    <w:unhideWhenUsed/>
    <w:rsid w:val="00A342F6"/>
    <w:pPr>
      <w:spacing w:line="240" w:lineRule="auto"/>
    </w:pPr>
    <w:rPr>
      <w:sz w:val="24"/>
      <w:szCs w:val="24"/>
    </w:rPr>
  </w:style>
  <w:style w:type="character" w:customStyle="1" w:styleId="CommentTextChar">
    <w:name w:val="Comment Text Char"/>
    <w:basedOn w:val="DefaultParagraphFont"/>
    <w:link w:val="CommentText"/>
    <w:uiPriority w:val="99"/>
    <w:semiHidden/>
    <w:rsid w:val="00A342F6"/>
    <w:rPr>
      <w:sz w:val="24"/>
      <w:szCs w:val="24"/>
    </w:rPr>
  </w:style>
  <w:style w:type="paragraph" w:styleId="CommentSubject">
    <w:name w:val="annotation subject"/>
    <w:basedOn w:val="CommentText"/>
    <w:next w:val="CommentText"/>
    <w:link w:val="CommentSubjectChar"/>
    <w:uiPriority w:val="99"/>
    <w:semiHidden/>
    <w:unhideWhenUsed/>
    <w:rsid w:val="00A342F6"/>
    <w:rPr>
      <w:b/>
      <w:bCs/>
      <w:sz w:val="20"/>
      <w:szCs w:val="20"/>
    </w:rPr>
  </w:style>
  <w:style w:type="character" w:customStyle="1" w:styleId="CommentSubjectChar">
    <w:name w:val="Comment Subject Char"/>
    <w:basedOn w:val="CommentTextChar"/>
    <w:link w:val="CommentSubject"/>
    <w:uiPriority w:val="99"/>
    <w:semiHidden/>
    <w:rsid w:val="00A342F6"/>
    <w:rPr>
      <w:b/>
      <w:bCs/>
      <w:sz w:val="20"/>
      <w:szCs w:val="20"/>
    </w:rPr>
  </w:style>
  <w:style w:type="paragraph" w:styleId="ListParagraph">
    <w:name w:val="List Paragraph"/>
    <w:basedOn w:val="Normal"/>
    <w:qFormat/>
    <w:rsid w:val="006211ED"/>
    <w:pPr>
      <w:ind w:left="720"/>
      <w:contextualSpacing/>
    </w:pPr>
    <w:rPr>
      <w:rFonts w:ascii="Calibri" w:eastAsia="Calibri" w:hAnsi="Calibri" w:cs="Times New Roman"/>
    </w:rPr>
  </w:style>
  <w:style w:type="paragraph" w:styleId="Revision">
    <w:name w:val="Revision"/>
    <w:hidden/>
    <w:uiPriority w:val="99"/>
    <w:semiHidden/>
    <w:rsid w:val="00BD33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6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4950</Words>
  <Characters>28215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33099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Vaughn</dc:creator>
  <cp:keywords/>
  <dc:description/>
  <cp:lastModifiedBy>Thar Adeleh</cp:lastModifiedBy>
  <cp:revision>12</cp:revision>
  <dcterms:created xsi:type="dcterms:W3CDTF">2017-11-01T20:00:00Z</dcterms:created>
  <dcterms:modified xsi:type="dcterms:W3CDTF">2024-08-25T10:32:00Z</dcterms:modified>
</cp:coreProperties>
</file>