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0F430E" w14:textId="2D19E4A6" w:rsidR="00F20080" w:rsidRDefault="00D80561">
      <w:pPr>
        <w:rPr>
          <w:b/>
          <w:i/>
        </w:rPr>
      </w:pPr>
      <w:r>
        <w:rPr>
          <w:b/>
          <w:i/>
        </w:rPr>
        <w:t xml:space="preserve">Chapter </w:t>
      </w:r>
      <w:r w:rsidR="00037025">
        <w:rPr>
          <w:b/>
          <w:i/>
        </w:rPr>
        <w:t>1</w:t>
      </w:r>
      <w:r w:rsidR="00585B94">
        <w:rPr>
          <w:b/>
          <w:i/>
        </w:rPr>
        <w:t xml:space="preserve">: </w:t>
      </w:r>
      <w:r w:rsidR="00F20080">
        <w:rPr>
          <w:b/>
          <w:i/>
        </w:rPr>
        <w:t xml:space="preserve">Data </w:t>
      </w:r>
      <w:r w:rsidR="0066571E">
        <w:rPr>
          <w:b/>
          <w:i/>
        </w:rPr>
        <w:t>and Decisions</w:t>
      </w:r>
      <w:r w:rsidR="00EF38EB">
        <w:rPr>
          <w:b/>
          <w:i/>
        </w:rPr>
        <w:t xml:space="preserve"> </w:t>
      </w:r>
      <w:r w:rsidR="00F20080">
        <w:rPr>
          <w:b/>
          <w:i/>
        </w:rPr>
        <w:t>– Quiz A</w:t>
      </w:r>
      <w:r>
        <w:rPr>
          <w:b/>
          <w:i/>
        </w:rPr>
        <w:t xml:space="preserve"> </w:t>
      </w:r>
      <w:r w:rsidR="00F20080">
        <w:rPr>
          <w:b/>
          <w:i/>
        </w:rPr>
        <w:tab/>
      </w:r>
      <w:r>
        <w:rPr>
          <w:b/>
          <w:i/>
        </w:rPr>
        <w:t>N</w:t>
      </w:r>
      <w:r w:rsidR="00F20080">
        <w:rPr>
          <w:b/>
          <w:i/>
        </w:rPr>
        <w:t>ame_________________________</w:t>
      </w:r>
    </w:p>
    <w:p w14:paraId="518C401C" w14:textId="77777777" w:rsidR="00F20080" w:rsidRDefault="00F20080">
      <w:pPr>
        <w:rPr>
          <w:b/>
          <w:i/>
        </w:rPr>
      </w:pPr>
    </w:p>
    <w:p w14:paraId="0C844BB7" w14:textId="77777777" w:rsidR="00F12DB6" w:rsidRPr="00F12DB6" w:rsidRDefault="00F12DB6">
      <w:pPr>
        <w:rPr>
          <w:color w:val="C00000"/>
        </w:rPr>
      </w:pPr>
      <w:proofErr w:type="gramStart"/>
      <w:r>
        <w:rPr>
          <w:color w:val="C00000"/>
        </w:rPr>
        <w:t>1.</w:t>
      </w:r>
      <w:r w:rsidR="0026083D">
        <w:rPr>
          <w:color w:val="C00000"/>
        </w:rPr>
        <w:t>4</w:t>
      </w:r>
      <w:r>
        <w:rPr>
          <w:color w:val="C00000"/>
        </w:rPr>
        <w:t xml:space="preserve"> </w:t>
      </w:r>
      <w:r w:rsidR="0026083D" w:rsidRPr="0026083D">
        <w:rPr>
          <w:color w:val="C00000"/>
        </w:rPr>
        <w:t xml:space="preserve"> Data</w:t>
      </w:r>
      <w:proofErr w:type="gramEnd"/>
      <w:r w:rsidR="0026083D" w:rsidRPr="0026083D">
        <w:rPr>
          <w:color w:val="C00000"/>
        </w:rPr>
        <w:t xml:space="preserve"> Sources: Where, How, and When</w:t>
      </w:r>
    </w:p>
    <w:p w14:paraId="4A596147" w14:textId="77777777" w:rsidR="00037025" w:rsidRDefault="00392FF1" w:rsidP="00037025">
      <w:r w:rsidRPr="00530657">
        <w:t xml:space="preserve">1.  </w:t>
      </w:r>
      <w:proofErr w:type="spellStart"/>
      <w:r w:rsidRPr="00530657">
        <w:t>Viamedia</w:t>
      </w:r>
      <w:proofErr w:type="spellEnd"/>
      <w:r w:rsidRPr="00530657">
        <w:t xml:space="preserve">, the cable industry's leading independent cable rep firm and provider of online advertising services, </w:t>
      </w:r>
      <w:r w:rsidR="002E128F" w:rsidRPr="00530657">
        <w:t xml:space="preserve">sponsored an online survey </w:t>
      </w:r>
      <w:r w:rsidR="00954BEE" w:rsidRPr="00530657">
        <w:t xml:space="preserve">in </w:t>
      </w:r>
      <w:proofErr w:type="gramStart"/>
      <w:r w:rsidR="00954BEE" w:rsidRPr="00530657">
        <w:t>Ju</w:t>
      </w:r>
      <w:r w:rsidR="007855E5" w:rsidRPr="00530657">
        <w:t>ne</w:t>
      </w:r>
      <w:r w:rsidR="00954BEE" w:rsidRPr="00530657">
        <w:t>,</w:t>
      </w:r>
      <w:proofErr w:type="gramEnd"/>
      <w:r w:rsidR="00954BEE" w:rsidRPr="00530657">
        <w:t xml:space="preserve"> 2013 </w:t>
      </w:r>
      <w:r w:rsidR="007855E5" w:rsidRPr="00530657">
        <w:t>to understand television viewing habits. The survey was given to</w:t>
      </w:r>
      <w:r w:rsidR="002E128F" w:rsidRPr="00530657">
        <w:t xml:space="preserve"> 2,029 American adults </w:t>
      </w:r>
      <w:r w:rsidR="007855E5" w:rsidRPr="00530657">
        <w:t>age 18 and older, of whom 1,958 watch television programming</w:t>
      </w:r>
      <w:r w:rsidR="002E128F" w:rsidRPr="00530657">
        <w:t>. Of interest was how Americans</w:t>
      </w:r>
      <w:r w:rsidR="002E128F">
        <w:t xml:space="preserve"> watched television –</w:t>
      </w:r>
      <w:r w:rsidR="00F83CF5">
        <w:t>72% watch cable TV while 33% watch on a device (tablet, smartphone, computer).</w:t>
      </w:r>
      <w:r w:rsidR="002E128F">
        <w:t xml:space="preserve"> </w:t>
      </w:r>
      <w:r w:rsidR="00037025">
        <w:t>Describe the W’s for the information given.</w:t>
      </w:r>
    </w:p>
    <w:p w14:paraId="61F5CAAA" w14:textId="77777777" w:rsidR="00037025" w:rsidRDefault="00037025" w:rsidP="00037025">
      <w:pPr>
        <w:numPr>
          <w:ilvl w:val="0"/>
          <w:numId w:val="1"/>
        </w:numPr>
      </w:pPr>
      <w:r>
        <w:t>Who:</w:t>
      </w:r>
    </w:p>
    <w:p w14:paraId="2D6CCED9" w14:textId="77777777" w:rsidR="00037025" w:rsidRDefault="00037025" w:rsidP="00037025">
      <w:pPr>
        <w:numPr>
          <w:ilvl w:val="0"/>
          <w:numId w:val="1"/>
        </w:numPr>
      </w:pPr>
      <w:r>
        <w:t>What:</w:t>
      </w:r>
    </w:p>
    <w:p w14:paraId="424834AC" w14:textId="77777777" w:rsidR="00037025" w:rsidRDefault="00037025" w:rsidP="00037025">
      <w:pPr>
        <w:numPr>
          <w:ilvl w:val="0"/>
          <w:numId w:val="1"/>
        </w:numPr>
      </w:pPr>
      <w:r>
        <w:t>When:</w:t>
      </w:r>
    </w:p>
    <w:p w14:paraId="67197C27" w14:textId="77777777" w:rsidR="00037025" w:rsidRDefault="00037025" w:rsidP="00037025">
      <w:pPr>
        <w:numPr>
          <w:ilvl w:val="0"/>
          <w:numId w:val="1"/>
        </w:numPr>
      </w:pPr>
      <w:r>
        <w:t>Where:</w:t>
      </w:r>
    </w:p>
    <w:p w14:paraId="57BCE3EB" w14:textId="77777777" w:rsidR="00037025" w:rsidRDefault="00037025" w:rsidP="00037025">
      <w:pPr>
        <w:numPr>
          <w:ilvl w:val="0"/>
          <w:numId w:val="1"/>
        </w:numPr>
      </w:pPr>
      <w:r>
        <w:t>How:</w:t>
      </w:r>
    </w:p>
    <w:p w14:paraId="0480A2F7" w14:textId="77777777" w:rsidR="00037025" w:rsidRDefault="00037025" w:rsidP="00037025">
      <w:pPr>
        <w:numPr>
          <w:ilvl w:val="0"/>
          <w:numId w:val="1"/>
        </w:numPr>
      </w:pPr>
      <w:r>
        <w:t>Why:</w:t>
      </w:r>
    </w:p>
    <w:p w14:paraId="55F8831E" w14:textId="77777777" w:rsidR="00037025" w:rsidRDefault="00037025" w:rsidP="00037025"/>
    <w:p w14:paraId="39CB083D" w14:textId="77777777" w:rsidR="00F12DB6" w:rsidRPr="00F12DB6" w:rsidRDefault="00F12DB6" w:rsidP="00037025">
      <w:pPr>
        <w:rPr>
          <w:color w:val="C00000"/>
        </w:rPr>
      </w:pPr>
      <w:r>
        <w:rPr>
          <w:color w:val="C00000"/>
        </w:rPr>
        <w:t>1.</w:t>
      </w:r>
      <w:r w:rsidR="00752350">
        <w:rPr>
          <w:color w:val="C00000"/>
        </w:rPr>
        <w:t>3</w:t>
      </w:r>
      <w:r>
        <w:rPr>
          <w:color w:val="C00000"/>
        </w:rPr>
        <w:t xml:space="preserve"> </w:t>
      </w:r>
      <w:r w:rsidR="0026083D" w:rsidRPr="0026083D">
        <w:rPr>
          <w:color w:val="C00000"/>
        </w:rPr>
        <w:t>Variable Types</w:t>
      </w:r>
      <w:r w:rsidRPr="00D9560C">
        <w:rPr>
          <w:color w:val="C00000"/>
        </w:rPr>
        <w:t>.</w:t>
      </w:r>
    </w:p>
    <w:p w14:paraId="5368393C" w14:textId="77777777" w:rsidR="00F20080" w:rsidRDefault="00F20080" w:rsidP="001E6F75">
      <w:r w:rsidRPr="00530657">
        <w:t>2.</w:t>
      </w:r>
      <w:r w:rsidR="008A4C88" w:rsidRPr="00530657">
        <w:t xml:space="preserve">  </w:t>
      </w:r>
      <w:r w:rsidRPr="00530657">
        <w:t>The following table</w:t>
      </w:r>
      <w:r w:rsidR="00B346A2" w:rsidRPr="00530657">
        <w:t>s display</w:t>
      </w:r>
      <w:r w:rsidRPr="00530657">
        <w:t xml:space="preserve"> so</w:t>
      </w:r>
      <w:r w:rsidR="001E6F75" w:rsidRPr="00530657">
        <w:t xml:space="preserve">me of the </w:t>
      </w:r>
      <w:r w:rsidR="00B346A2" w:rsidRPr="00530657">
        <w:t xml:space="preserve">demographic </w:t>
      </w:r>
      <w:r w:rsidR="001E6F75" w:rsidRPr="00530657">
        <w:t>data collected in a recent</w:t>
      </w:r>
      <w:r w:rsidR="00CF1F35" w:rsidRPr="00530657">
        <w:t xml:space="preserve"> (2012)</w:t>
      </w:r>
      <w:r w:rsidR="001E6F75" w:rsidRPr="00530657">
        <w:t xml:space="preserve"> Nielsen Global Survey </w:t>
      </w:r>
      <w:r w:rsidR="00B346A2" w:rsidRPr="00530657">
        <w:t>analyzing</w:t>
      </w:r>
      <w:r w:rsidR="001E6F75" w:rsidRPr="00530657">
        <w:t xml:space="preserve"> </w:t>
      </w:r>
      <w:r w:rsidR="00AA29CC" w:rsidRPr="00530657">
        <w:t>Asian American purchasing behaviors and television viewing patterns</w:t>
      </w:r>
      <w:r w:rsidR="00B346A2" w:rsidRPr="00530657">
        <w:t>.</w:t>
      </w:r>
      <w:r w:rsidR="00AA29CC" w:rsidRPr="00530657">
        <w:t xml:space="preserve"> </w:t>
      </w:r>
      <w:r w:rsidR="003A776B" w:rsidRPr="00530657">
        <w:t>List the variables in the data set. Indicate whether each variable is categorical or quantitative.  If the variable is quantitative, give the units.</w:t>
      </w:r>
    </w:p>
    <w:p w14:paraId="6068A7C2" w14:textId="397F8367" w:rsidR="001A1AD4" w:rsidRDefault="001A1AD4" w:rsidP="001A1AD4"/>
    <w:tbl>
      <w:tblPr>
        <w:tblStyle w:val="TableGrid"/>
        <w:tblW w:w="0" w:type="auto"/>
        <w:tblLook w:val="04A0" w:firstRow="1" w:lastRow="0" w:firstColumn="1" w:lastColumn="0" w:noHBand="0" w:noVBand="1"/>
      </w:tblPr>
      <w:tblGrid>
        <w:gridCol w:w="1259"/>
        <w:gridCol w:w="1350"/>
        <w:gridCol w:w="1350"/>
        <w:gridCol w:w="379"/>
        <w:gridCol w:w="1390"/>
        <w:gridCol w:w="1350"/>
        <w:gridCol w:w="1350"/>
      </w:tblGrid>
      <w:tr w:rsidR="00931A80" w:rsidRPr="00931A80" w14:paraId="4A021245" w14:textId="77777777" w:rsidTr="00931A80">
        <w:tc>
          <w:tcPr>
            <w:tcW w:w="1259" w:type="dxa"/>
          </w:tcPr>
          <w:p w14:paraId="0CEA9384" w14:textId="77777777" w:rsidR="00931A80" w:rsidRPr="00931A80" w:rsidRDefault="00931A80" w:rsidP="00931A80">
            <w:pPr>
              <w:jc w:val="center"/>
              <w:rPr>
                <w:i/>
              </w:rPr>
            </w:pPr>
            <w:r w:rsidRPr="00931A80">
              <w:rPr>
                <w:i/>
              </w:rPr>
              <w:t>Income Ranges</w:t>
            </w:r>
          </w:p>
        </w:tc>
        <w:tc>
          <w:tcPr>
            <w:tcW w:w="1350" w:type="dxa"/>
          </w:tcPr>
          <w:p w14:paraId="1E29E8E0" w14:textId="254DEF4D" w:rsidR="00931A80" w:rsidRPr="00931A80" w:rsidRDefault="00931A80" w:rsidP="00931A80">
            <w:pPr>
              <w:jc w:val="center"/>
              <w:rPr>
                <w:i/>
              </w:rPr>
            </w:pPr>
            <w:r w:rsidRPr="00931A80">
              <w:rPr>
                <w:i/>
              </w:rPr>
              <w:t>% Total U.S. Households</w:t>
            </w:r>
          </w:p>
        </w:tc>
        <w:tc>
          <w:tcPr>
            <w:tcW w:w="1350" w:type="dxa"/>
          </w:tcPr>
          <w:p w14:paraId="48D79C83" w14:textId="39E21A6A" w:rsidR="00931A80" w:rsidRPr="00931A80" w:rsidRDefault="00931A80" w:rsidP="00931A80">
            <w:pPr>
              <w:jc w:val="center"/>
              <w:rPr>
                <w:i/>
              </w:rPr>
            </w:pPr>
            <w:r w:rsidRPr="00931A80">
              <w:rPr>
                <w:i/>
              </w:rPr>
              <w:t>% Asian-American Households</w:t>
            </w:r>
          </w:p>
        </w:tc>
        <w:tc>
          <w:tcPr>
            <w:tcW w:w="379" w:type="dxa"/>
            <w:tcBorders>
              <w:top w:val="nil"/>
              <w:bottom w:val="nil"/>
            </w:tcBorders>
          </w:tcPr>
          <w:p w14:paraId="129C1DD7" w14:textId="77777777" w:rsidR="00931A80" w:rsidRPr="00931A80" w:rsidRDefault="00931A80" w:rsidP="00931A80">
            <w:pPr>
              <w:jc w:val="center"/>
              <w:rPr>
                <w:i/>
              </w:rPr>
            </w:pPr>
          </w:p>
        </w:tc>
        <w:tc>
          <w:tcPr>
            <w:tcW w:w="1390" w:type="dxa"/>
          </w:tcPr>
          <w:p w14:paraId="0A318931" w14:textId="77777777" w:rsidR="00931A80" w:rsidRPr="00931A80" w:rsidRDefault="00931A80" w:rsidP="00931A80">
            <w:pPr>
              <w:jc w:val="center"/>
              <w:rPr>
                <w:i/>
              </w:rPr>
            </w:pPr>
            <w:r w:rsidRPr="00931A80">
              <w:rPr>
                <w:i/>
              </w:rPr>
              <w:t>Age Distribution</w:t>
            </w:r>
          </w:p>
        </w:tc>
        <w:tc>
          <w:tcPr>
            <w:tcW w:w="1350" w:type="dxa"/>
          </w:tcPr>
          <w:p w14:paraId="2968C63D" w14:textId="77777777" w:rsidR="00931A80" w:rsidRPr="00931A80" w:rsidRDefault="00931A80" w:rsidP="00931A80">
            <w:pPr>
              <w:jc w:val="center"/>
              <w:rPr>
                <w:i/>
              </w:rPr>
            </w:pPr>
            <w:r w:rsidRPr="00931A80">
              <w:rPr>
                <w:i/>
              </w:rPr>
              <w:t>% Total U.S. Households</w:t>
            </w:r>
          </w:p>
        </w:tc>
        <w:tc>
          <w:tcPr>
            <w:tcW w:w="1350" w:type="dxa"/>
          </w:tcPr>
          <w:p w14:paraId="3389D6CC" w14:textId="77777777" w:rsidR="00931A80" w:rsidRPr="00931A80" w:rsidRDefault="00931A80" w:rsidP="00931A80">
            <w:pPr>
              <w:jc w:val="center"/>
            </w:pPr>
            <w:r w:rsidRPr="00931A80">
              <w:rPr>
                <w:i/>
              </w:rPr>
              <w:t>% Asian-American Households</w:t>
            </w:r>
          </w:p>
        </w:tc>
      </w:tr>
      <w:tr w:rsidR="00931A80" w:rsidRPr="00931A80" w14:paraId="3C9B8623" w14:textId="77777777" w:rsidTr="00931A80">
        <w:tc>
          <w:tcPr>
            <w:tcW w:w="1259" w:type="dxa"/>
            <w:vAlign w:val="center"/>
          </w:tcPr>
          <w:p w14:paraId="4C83C9D1" w14:textId="77777777" w:rsidR="00931A80" w:rsidRPr="00931A80" w:rsidRDefault="00931A80" w:rsidP="00931A80">
            <w:pPr>
              <w:jc w:val="center"/>
            </w:pPr>
            <w:r w:rsidRPr="00931A80">
              <w:t>&lt; $25,000</w:t>
            </w:r>
          </w:p>
        </w:tc>
        <w:tc>
          <w:tcPr>
            <w:tcW w:w="1350" w:type="dxa"/>
            <w:vAlign w:val="center"/>
          </w:tcPr>
          <w:p w14:paraId="76E22E37" w14:textId="77777777" w:rsidR="00931A80" w:rsidRPr="00931A80" w:rsidRDefault="00931A80" w:rsidP="00931A80">
            <w:pPr>
              <w:jc w:val="center"/>
            </w:pPr>
            <w:r w:rsidRPr="00931A80">
              <w:t>24%</w:t>
            </w:r>
          </w:p>
        </w:tc>
        <w:tc>
          <w:tcPr>
            <w:tcW w:w="1350" w:type="dxa"/>
            <w:vAlign w:val="center"/>
          </w:tcPr>
          <w:p w14:paraId="5E13E545" w14:textId="77777777" w:rsidR="00931A80" w:rsidRPr="00931A80" w:rsidRDefault="00931A80" w:rsidP="00931A80">
            <w:pPr>
              <w:jc w:val="center"/>
            </w:pPr>
            <w:r w:rsidRPr="00931A80">
              <w:t>20%</w:t>
            </w:r>
          </w:p>
        </w:tc>
        <w:tc>
          <w:tcPr>
            <w:tcW w:w="379" w:type="dxa"/>
            <w:tcBorders>
              <w:top w:val="nil"/>
              <w:bottom w:val="nil"/>
            </w:tcBorders>
            <w:vAlign w:val="center"/>
          </w:tcPr>
          <w:p w14:paraId="3C4F7A7C" w14:textId="77777777" w:rsidR="00931A80" w:rsidRPr="00931A80" w:rsidRDefault="00931A80" w:rsidP="00931A80">
            <w:pPr>
              <w:jc w:val="center"/>
            </w:pPr>
          </w:p>
        </w:tc>
        <w:tc>
          <w:tcPr>
            <w:tcW w:w="1390" w:type="dxa"/>
            <w:vAlign w:val="center"/>
          </w:tcPr>
          <w:p w14:paraId="501AA889" w14:textId="034A58D9" w:rsidR="00931A80" w:rsidRPr="00931A80" w:rsidRDefault="00931A80" w:rsidP="00931A80">
            <w:pPr>
              <w:jc w:val="center"/>
            </w:pPr>
            <w:r w:rsidRPr="00931A80">
              <w:t>0</w:t>
            </w:r>
            <w:r w:rsidRPr="00931A80">
              <w:rPr>
                <w:noProof/>
              </w:rPr>
              <w:t>–</w:t>
            </w:r>
            <w:r w:rsidRPr="00931A80">
              <w:t>9</w:t>
            </w:r>
          </w:p>
        </w:tc>
        <w:tc>
          <w:tcPr>
            <w:tcW w:w="1350" w:type="dxa"/>
            <w:vAlign w:val="center"/>
          </w:tcPr>
          <w:p w14:paraId="29C0602B" w14:textId="563F2DE9" w:rsidR="00931A80" w:rsidRPr="00931A80" w:rsidRDefault="00931A80" w:rsidP="00931A80">
            <w:pPr>
              <w:jc w:val="center"/>
            </w:pPr>
            <w:r w:rsidRPr="00931A80">
              <w:t>13%</w:t>
            </w:r>
          </w:p>
        </w:tc>
        <w:tc>
          <w:tcPr>
            <w:tcW w:w="1350" w:type="dxa"/>
            <w:vAlign w:val="center"/>
          </w:tcPr>
          <w:p w14:paraId="543627A3" w14:textId="50D11C83" w:rsidR="00931A80" w:rsidRPr="00931A80" w:rsidRDefault="00931A80" w:rsidP="00931A80">
            <w:pPr>
              <w:jc w:val="center"/>
            </w:pPr>
            <w:r w:rsidRPr="00931A80">
              <w:t>12%</w:t>
            </w:r>
          </w:p>
        </w:tc>
      </w:tr>
      <w:tr w:rsidR="00931A80" w:rsidRPr="00931A80" w14:paraId="0E2AC0EC" w14:textId="77777777" w:rsidTr="00931A80">
        <w:tc>
          <w:tcPr>
            <w:tcW w:w="1259" w:type="dxa"/>
            <w:vAlign w:val="center"/>
          </w:tcPr>
          <w:p w14:paraId="3575B219" w14:textId="77777777" w:rsidR="00931A80" w:rsidRPr="00931A80" w:rsidRDefault="00931A80" w:rsidP="00931A80">
            <w:pPr>
              <w:jc w:val="center"/>
            </w:pPr>
            <w:r w:rsidRPr="00931A80">
              <w:t>$25,000–$34,999</w:t>
            </w:r>
          </w:p>
        </w:tc>
        <w:tc>
          <w:tcPr>
            <w:tcW w:w="1350" w:type="dxa"/>
            <w:vAlign w:val="center"/>
          </w:tcPr>
          <w:p w14:paraId="7F3E4A8F" w14:textId="77777777" w:rsidR="00931A80" w:rsidRPr="00931A80" w:rsidRDefault="00931A80" w:rsidP="00931A80">
            <w:pPr>
              <w:jc w:val="center"/>
            </w:pPr>
            <w:r w:rsidRPr="00931A80">
              <w:t>11%</w:t>
            </w:r>
          </w:p>
        </w:tc>
        <w:tc>
          <w:tcPr>
            <w:tcW w:w="1350" w:type="dxa"/>
            <w:vAlign w:val="center"/>
          </w:tcPr>
          <w:p w14:paraId="13BF5C38" w14:textId="77777777" w:rsidR="00931A80" w:rsidRPr="00931A80" w:rsidRDefault="00931A80" w:rsidP="00931A80">
            <w:pPr>
              <w:jc w:val="center"/>
            </w:pPr>
            <w:r w:rsidRPr="00931A80">
              <w:t>8%</w:t>
            </w:r>
          </w:p>
        </w:tc>
        <w:tc>
          <w:tcPr>
            <w:tcW w:w="379" w:type="dxa"/>
            <w:tcBorders>
              <w:top w:val="nil"/>
              <w:bottom w:val="nil"/>
            </w:tcBorders>
            <w:vAlign w:val="center"/>
          </w:tcPr>
          <w:p w14:paraId="2F418505" w14:textId="77777777" w:rsidR="00931A80" w:rsidRPr="00931A80" w:rsidRDefault="00931A80" w:rsidP="00931A80">
            <w:pPr>
              <w:jc w:val="center"/>
            </w:pPr>
          </w:p>
        </w:tc>
        <w:tc>
          <w:tcPr>
            <w:tcW w:w="1390" w:type="dxa"/>
            <w:vAlign w:val="center"/>
          </w:tcPr>
          <w:p w14:paraId="7F98DEE3" w14:textId="013FA868" w:rsidR="00931A80" w:rsidRPr="00931A80" w:rsidRDefault="00931A80" w:rsidP="00931A80">
            <w:pPr>
              <w:jc w:val="center"/>
            </w:pPr>
            <w:r w:rsidRPr="00931A80">
              <w:t>10</w:t>
            </w:r>
            <w:r w:rsidRPr="00931A80">
              <w:rPr>
                <w:noProof/>
              </w:rPr>
              <w:t>–</w:t>
            </w:r>
            <w:r w:rsidRPr="00931A80">
              <w:t>17</w:t>
            </w:r>
          </w:p>
        </w:tc>
        <w:tc>
          <w:tcPr>
            <w:tcW w:w="1350" w:type="dxa"/>
            <w:vAlign w:val="center"/>
          </w:tcPr>
          <w:p w14:paraId="26ABB502" w14:textId="022C56F5" w:rsidR="00931A80" w:rsidRPr="00931A80" w:rsidRDefault="00931A80" w:rsidP="00931A80">
            <w:pPr>
              <w:jc w:val="center"/>
            </w:pPr>
            <w:r w:rsidRPr="00931A80">
              <w:t>11%</w:t>
            </w:r>
          </w:p>
        </w:tc>
        <w:tc>
          <w:tcPr>
            <w:tcW w:w="1350" w:type="dxa"/>
            <w:vAlign w:val="center"/>
          </w:tcPr>
          <w:p w14:paraId="244BE206" w14:textId="7A1098D1" w:rsidR="00931A80" w:rsidRPr="00931A80" w:rsidRDefault="00931A80" w:rsidP="00931A80">
            <w:pPr>
              <w:jc w:val="center"/>
            </w:pPr>
            <w:r w:rsidRPr="00931A80">
              <w:t>10%</w:t>
            </w:r>
          </w:p>
        </w:tc>
      </w:tr>
      <w:tr w:rsidR="00931A80" w:rsidRPr="00931A80" w14:paraId="7264CD2F" w14:textId="77777777" w:rsidTr="00931A80">
        <w:tc>
          <w:tcPr>
            <w:tcW w:w="1259" w:type="dxa"/>
            <w:vAlign w:val="center"/>
          </w:tcPr>
          <w:p w14:paraId="1937CED1" w14:textId="77777777" w:rsidR="00931A80" w:rsidRPr="00931A80" w:rsidRDefault="00931A80" w:rsidP="00931A80">
            <w:pPr>
              <w:jc w:val="center"/>
            </w:pPr>
            <w:r w:rsidRPr="00931A80">
              <w:t>$35,000–$49,999</w:t>
            </w:r>
          </w:p>
        </w:tc>
        <w:tc>
          <w:tcPr>
            <w:tcW w:w="1350" w:type="dxa"/>
            <w:vAlign w:val="center"/>
          </w:tcPr>
          <w:p w14:paraId="0D05DA6E" w14:textId="77777777" w:rsidR="00931A80" w:rsidRPr="00931A80" w:rsidRDefault="00931A80" w:rsidP="00931A80">
            <w:pPr>
              <w:jc w:val="center"/>
            </w:pPr>
            <w:r w:rsidRPr="00931A80">
              <w:t>16%</w:t>
            </w:r>
          </w:p>
        </w:tc>
        <w:tc>
          <w:tcPr>
            <w:tcW w:w="1350" w:type="dxa"/>
            <w:vAlign w:val="center"/>
          </w:tcPr>
          <w:p w14:paraId="349971C6" w14:textId="77777777" w:rsidR="00931A80" w:rsidRPr="00931A80" w:rsidRDefault="00931A80" w:rsidP="00931A80">
            <w:pPr>
              <w:jc w:val="center"/>
            </w:pPr>
            <w:r w:rsidRPr="00931A80">
              <w:t>13%</w:t>
            </w:r>
          </w:p>
        </w:tc>
        <w:tc>
          <w:tcPr>
            <w:tcW w:w="379" w:type="dxa"/>
            <w:tcBorders>
              <w:top w:val="nil"/>
              <w:bottom w:val="nil"/>
            </w:tcBorders>
            <w:vAlign w:val="center"/>
          </w:tcPr>
          <w:p w14:paraId="7DAE7B2A" w14:textId="77777777" w:rsidR="00931A80" w:rsidRPr="00931A80" w:rsidRDefault="00931A80" w:rsidP="00931A80">
            <w:pPr>
              <w:jc w:val="center"/>
            </w:pPr>
          </w:p>
        </w:tc>
        <w:tc>
          <w:tcPr>
            <w:tcW w:w="1390" w:type="dxa"/>
            <w:vAlign w:val="center"/>
          </w:tcPr>
          <w:p w14:paraId="29B7E9FA" w14:textId="69C38EE2" w:rsidR="00931A80" w:rsidRPr="00931A80" w:rsidRDefault="00931A80" w:rsidP="00931A80">
            <w:pPr>
              <w:jc w:val="center"/>
            </w:pPr>
            <w:r w:rsidRPr="00931A80">
              <w:t>18–24</w:t>
            </w:r>
          </w:p>
        </w:tc>
        <w:tc>
          <w:tcPr>
            <w:tcW w:w="1350" w:type="dxa"/>
            <w:vAlign w:val="center"/>
          </w:tcPr>
          <w:p w14:paraId="0F97EF12" w14:textId="0E4D567C" w:rsidR="00931A80" w:rsidRPr="00931A80" w:rsidRDefault="00931A80" w:rsidP="00931A80">
            <w:pPr>
              <w:jc w:val="center"/>
            </w:pPr>
            <w:r w:rsidRPr="00931A80">
              <w:t>10%</w:t>
            </w:r>
          </w:p>
        </w:tc>
        <w:tc>
          <w:tcPr>
            <w:tcW w:w="1350" w:type="dxa"/>
            <w:vAlign w:val="center"/>
          </w:tcPr>
          <w:p w14:paraId="52BB3172" w14:textId="47FB997B" w:rsidR="00931A80" w:rsidRPr="00931A80" w:rsidRDefault="00931A80" w:rsidP="00931A80">
            <w:pPr>
              <w:jc w:val="center"/>
            </w:pPr>
            <w:r w:rsidRPr="00931A80">
              <w:t>10%</w:t>
            </w:r>
          </w:p>
        </w:tc>
      </w:tr>
      <w:tr w:rsidR="00931A80" w:rsidRPr="00931A80" w14:paraId="31D7DFC3" w14:textId="77777777" w:rsidTr="00931A80">
        <w:tc>
          <w:tcPr>
            <w:tcW w:w="1259" w:type="dxa"/>
            <w:vAlign w:val="center"/>
          </w:tcPr>
          <w:p w14:paraId="20207E0F" w14:textId="77777777" w:rsidR="00931A80" w:rsidRPr="00931A80" w:rsidRDefault="00931A80" w:rsidP="00931A80">
            <w:pPr>
              <w:jc w:val="center"/>
            </w:pPr>
            <w:r w:rsidRPr="00931A80">
              <w:t>$50,000–$74,999</w:t>
            </w:r>
          </w:p>
        </w:tc>
        <w:tc>
          <w:tcPr>
            <w:tcW w:w="1350" w:type="dxa"/>
            <w:vAlign w:val="center"/>
          </w:tcPr>
          <w:p w14:paraId="1990D434" w14:textId="77777777" w:rsidR="00931A80" w:rsidRPr="00931A80" w:rsidRDefault="00931A80" w:rsidP="00931A80">
            <w:pPr>
              <w:jc w:val="center"/>
            </w:pPr>
            <w:r w:rsidRPr="00931A80">
              <w:t>20%</w:t>
            </w:r>
          </w:p>
        </w:tc>
        <w:tc>
          <w:tcPr>
            <w:tcW w:w="1350" w:type="dxa"/>
            <w:vAlign w:val="center"/>
          </w:tcPr>
          <w:p w14:paraId="64297EB1" w14:textId="77777777" w:rsidR="00931A80" w:rsidRPr="00931A80" w:rsidRDefault="00931A80" w:rsidP="00931A80">
            <w:pPr>
              <w:jc w:val="center"/>
            </w:pPr>
            <w:r w:rsidRPr="00931A80">
              <w:t>18%</w:t>
            </w:r>
          </w:p>
        </w:tc>
        <w:tc>
          <w:tcPr>
            <w:tcW w:w="379" w:type="dxa"/>
            <w:tcBorders>
              <w:top w:val="nil"/>
              <w:bottom w:val="nil"/>
            </w:tcBorders>
            <w:vAlign w:val="center"/>
          </w:tcPr>
          <w:p w14:paraId="26EE4829" w14:textId="77777777" w:rsidR="00931A80" w:rsidRPr="00931A80" w:rsidRDefault="00931A80" w:rsidP="00931A80">
            <w:pPr>
              <w:jc w:val="center"/>
            </w:pPr>
          </w:p>
        </w:tc>
        <w:tc>
          <w:tcPr>
            <w:tcW w:w="1390" w:type="dxa"/>
            <w:vAlign w:val="center"/>
          </w:tcPr>
          <w:p w14:paraId="1E530A0A" w14:textId="1A3BD3A2" w:rsidR="00931A80" w:rsidRPr="00931A80" w:rsidRDefault="00931A80" w:rsidP="00931A80">
            <w:pPr>
              <w:jc w:val="center"/>
            </w:pPr>
            <w:r w:rsidRPr="00931A80">
              <w:t>25–34</w:t>
            </w:r>
          </w:p>
        </w:tc>
        <w:tc>
          <w:tcPr>
            <w:tcW w:w="1350" w:type="dxa"/>
            <w:vAlign w:val="center"/>
          </w:tcPr>
          <w:p w14:paraId="72B4DD7F" w14:textId="0432C06D" w:rsidR="00931A80" w:rsidRPr="00931A80" w:rsidRDefault="00931A80" w:rsidP="00931A80">
            <w:pPr>
              <w:jc w:val="center"/>
            </w:pPr>
            <w:r w:rsidRPr="00931A80">
              <w:t>13%</w:t>
            </w:r>
          </w:p>
        </w:tc>
        <w:tc>
          <w:tcPr>
            <w:tcW w:w="1350" w:type="dxa"/>
            <w:vAlign w:val="center"/>
          </w:tcPr>
          <w:p w14:paraId="1FA2565D" w14:textId="2A0CCF85" w:rsidR="00931A80" w:rsidRPr="00931A80" w:rsidRDefault="00931A80" w:rsidP="00931A80">
            <w:pPr>
              <w:jc w:val="center"/>
            </w:pPr>
            <w:r w:rsidRPr="00931A80">
              <w:t>16%</w:t>
            </w:r>
          </w:p>
        </w:tc>
      </w:tr>
      <w:tr w:rsidR="00931A80" w:rsidRPr="00931A80" w14:paraId="72E91A9B" w14:textId="77777777" w:rsidTr="008E40B9">
        <w:tc>
          <w:tcPr>
            <w:tcW w:w="1259" w:type="dxa"/>
            <w:tcBorders>
              <w:bottom w:val="single" w:sz="4" w:space="0" w:color="auto"/>
            </w:tcBorders>
            <w:vAlign w:val="center"/>
          </w:tcPr>
          <w:p w14:paraId="41B01B99" w14:textId="77777777" w:rsidR="00931A80" w:rsidRPr="00931A80" w:rsidRDefault="00931A80" w:rsidP="00931A80">
            <w:pPr>
              <w:jc w:val="center"/>
            </w:pPr>
            <w:r w:rsidRPr="00931A80">
              <w:t>$75,000–$99,999</w:t>
            </w:r>
          </w:p>
        </w:tc>
        <w:tc>
          <w:tcPr>
            <w:tcW w:w="1350" w:type="dxa"/>
            <w:tcBorders>
              <w:bottom w:val="single" w:sz="4" w:space="0" w:color="auto"/>
            </w:tcBorders>
            <w:vAlign w:val="center"/>
          </w:tcPr>
          <w:p w14:paraId="1C1F9BAB" w14:textId="77777777" w:rsidR="00931A80" w:rsidRPr="00931A80" w:rsidRDefault="00931A80" w:rsidP="00931A80">
            <w:pPr>
              <w:jc w:val="center"/>
            </w:pPr>
            <w:r w:rsidRPr="00931A80">
              <w:t>12%</w:t>
            </w:r>
          </w:p>
        </w:tc>
        <w:tc>
          <w:tcPr>
            <w:tcW w:w="1350" w:type="dxa"/>
            <w:tcBorders>
              <w:bottom w:val="single" w:sz="4" w:space="0" w:color="auto"/>
            </w:tcBorders>
            <w:vAlign w:val="center"/>
          </w:tcPr>
          <w:p w14:paraId="03A3B5DB" w14:textId="77777777" w:rsidR="00931A80" w:rsidRPr="00931A80" w:rsidRDefault="00931A80" w:rsidP="00931A80">
            <w:pPr>
              <w:jc w:val="center"/>
            </w:pPr>
            <w:r w:rsidRPr="00931A80">
              <w:t>14%</w:t>
            </w:r>
          </w:p>
        </w:tc>
        <w:tc>
          <w:tcPr>
            <w:tcW w:w="379" w:type="dxa"/>
            <w:tcBorders>
              <w:top w:val="nil"/>
              <w:bottom w:val="nil"/>
            </w:tcBorders>
            <w:vAlign w:val="center"/>
          </w:tcPr>
          <w:p w14:paraId="3A845805" w14:textId="77777777" w:rsidR="00931A80" w:rsidRPr="00931A80" w:rsidRDefault="00931A80" w:rsidP="00931A80">
            <w:pPr>
              <w:jc w:val="center"/>
            </w:pPr>
          </w:p>
        </w:tc>
        <w:tc>
          <w:tcPr>
            <w:tcW w:w="1390" w:type="dxa"/>
            <w:vAlign w:val="center"/>
          </w:tcPr>
          <w:p w14:paraId="023179E8" w14:textId="4881E474" w:rsidR="00931A80" w:rsidRPr="00931A80" w:rsidRDefault="00931A80" w:rsidP="00931A80">
            <w:pPr>
              <w:jc w:val="center"/>
            </w:pPr>
            <w:r w:rsidRPr="00931A80">
              <w:t>45–54</w:t>
            </w:r>
          </w:p>
        </w:tc>
        <w:tc>
          <w:tcPr>
            <w:tcW w:w="1350" w:type="dxa"/>
            <w:vAlign w:val="center"/>
          </w:tcPr>
          <w:p w14:paraId="3F1E74B3" w14:textId="3A260664" w:rsidR="00931A80" w:rsidRPr="00931A80" w:rsidRDefault="00931A80" w:rsidP="00931A80">
            <w:pPr>
              <w:jc w:val="center"/>
            </w:pPr>
            <w:r w:rsidRPr="00931A80">
              <w:t>14%</w:t>
            </w:r>
          </w:p>
        </w:tc>
        <w:tc>
          <w:tcPr>
            <w:tcW w:w="1350" w:type="dxa"/>
            <w:vAlign w:val="center"/>
          </w:tcPr>
          <w:p w14:paraId="0E6FD272" w14:textId="5FCFF268" w:rsidR="00931A80" w:rsidRPr="00931A80" w:rsidRDefault="00931A80" w:rsidP="00931A80">
            <w:pPr>
              <w:jc w:val="center"/>
            </w:pPr>
            <w:r w:rsidRPr="00931A80">
              <w:t>14%</w:t>
            </w:r>
          </w:p>
        </w:tc>
      </w:tr>
      <w:tr w:rsidR="00931A80" w:rsidRPr="00931A80" w14:paraId="06F5E7F2" w14:textId="77777777" w:rsidTr="008E40B9">
        <w:tc>
          <w:tcPr>
            <w:tcW w:w="1259" w:type="dxa"/>
            <w:tcBorders>
              <w:bottom w:val="single" w:sz="4" w:space="0" w:color="auto"/>
            </w:tcBorders>
            <w:vAlign w:val="center"/>
          </w:tcPr>
          <w:p w14:paraId="73AE992D" w14:textId="77777777" w:rsidR="00931A80" w:rsidRPr="00931A80" w:rsidRDefault="00931A80" w:rsidP="00931A80">
            <w:pPr>
              <w:jc w:val="center"/>
            </w:pPr>
            <w:r w:rsidRPr="00931A80">
              <w:t>$100,000+</w:t>
            </w:r>
          </w:p>
        </w:tc>
        <w:tc>
          <w:tcPr>
            <w:tcW w:w="1350" w:type="dxa"/>
            <w:tcBorders>
              <w:bottom w:val="single" w:sz="4" w:space="0" w:color="auto"/>
            </w:tcBorders>
            <w:vAlign w:val="center"/>
          </w:tcPr>
          <w:p w14:paraId="0C3750B5" w14:textId="77777777" w:rsidR="00931A80" w:rsidRPr="00931A80" w:rsidRDefault="00931A80" w:rsidP="00931A80">
            <w:pPr>
              <w:jc w:val="center"/>
            </w:pPr>
            <w:r w:rsidRPr="00931A80">
              <w:t>18%</w:t>
            </w:r>
          </w:p>
        </w:tc>
        <w:tc>
          <w:tcPr>
            <w:tcW w:w="1350" w:type="dxa"/>
            <w:tcBorders>
              <w:bottom w:val="single" w:sz="4" w:space="0" w:color="auto"/>
            </w:tcBorders>
            <w:vAlign w:val="center"/>
          </w:tcPr>
          <w:p w14:paraId="411FDEE2" w14:textId="77777777" w:rsidR="00931A80" w:rsidRPr="00931A80" w:rsidRDefault="00931A80" w:rsidP="00931A80">
            <w:pPr>
              <w:jc w:val="center"/>
            </w:pPr>
            <w:r w:rsidRPr="00931A80">
              <w:t>29%</w:t>
            </w:r>
          </w:p>
        </w:tc>
        <w:tc>
          <w:tcPr>
            <w:tcW w:w="379" w:type="dxa"/>
            <w:tcBorders>
              <w:top w:val="nil"/>
              <w:bottom w:val="nil"/>
            </w:tcBorders>
            <w:vAlign w:val="center"/>
          </w:tcPr>
          <w:p w14:paraId="7EB6679A" w14:textId="77777777" w:rsidR="00931A80" w:rsidRPr="00931A80" w:rsidRDefault="00931A80" w:rsidP="00931A80">
            <w:pPr>
              <w:jc w:val="center"/>
            </w:pPr>
          </w:p>
        </w:tc>
        <w:tc>
          <w:tcPr>
            <w:tcW w:w="1390" w:type="dxa"/>
          </w:tcPr>
          <w:p w14:paraId="36B1878A" w14:textId="0DBCB15C" w:rsidR="00931A80" w:rsidRPr="00931A80" w:rsidRDefault="00931A80" w:rsidP="00931A80">
            <w:pPr>
              <w:jc w:val="center"/>
            </w:pPr>
            <w:r>
              <w:t>55–74</w:t>
            </w:r>
          </w:p>
        </w:tc>
        <w:tc>
          <w:tcPr>
            <w:tcW w:w="1350" w:type="dxa"/>
          </w:tcPr>
          <w:p w14:paraId="53A99811" w14:textId="1AECDC1C" w:rsidR="00931A80" w:rsidRPr="00931A80" w:rsidRDefault="00931A80" w:rsidP="00931A80">
            <w:pPr>
              <w:jc w:val="center"/>
            </w:pPr>
            <w:r>
              <w:t>20%</w:t>
            </w:r>
          </w:p>
        </w:tc>
        <w:tc>
          <w:tcPr>
            <w:tcW w:w="1350" w:type="dxa"/>
          </w:tcPr>
          <w:p w14:paraId="2C3BA356" w14:textId="0BC4CECE" w:rsidR="00931A80" w:rsidRPr="00931A80" w:rsidRDefault="00931A80" w:rsidP="00931A80">
            <w:pPr>
              <w:jc w:val="center"/>
              <w:rPr>
                <w:vanish/>
              </w:rPr>
            </w:pPr>
            <w:r>
              <w:t>14%</w:t>
            </w:r>
          </w:p>
        </w:tc>
      </w:tr>
      <w:tr w:rsidR="00931A80" w:rsidRPr="00931A80" w14:paraId="502E9262" w14:textId="77777777" w:rsidTr="008E40B9">
        <w:trPr>
          <w:hidden/>
        </w:trPr>
        <w:tc>
          <w:tcPr>
            <w:tcW w:w="1259" w:type="dxa"/>
            <w:tcBorders>
              <w:top w:val="single" w:sz="4" w:space="0" w:color="auto"/>
              <w:left w:val="nil"/>
              <w:bottom w:val="nil"/>
              <w:right w:val="nil"/>
            </w:tcBorders>
            <w:vAlign w:val="center"/>
          </w:tcPr>
          <w:p w14:paraId="22CFF041" w14:textId="77777777" w:rsidR="00931A80" w:rsidRPr="00931A80" w:rsidRDefault="00931A80" w:rsidP="00931A80">
            <w:pPr>
              <w:jc w:val="center"/>
              <w:rPr>
                <w:vanish/>
              </w:rPr>
            </w:pPr>
          </w:p>
        </w:tc>
        <w:tc>
          <w:tcPr>
            <w:tcW w:w="1350" w:type="dxa"/>
            <w:tcBorders>
              <w:top w:val="single" w:sz="4" w:space="0" w:color="auto"/>
              <w:left w:val="nil"/>
              <w:bottom w:val="nil"/>
              <w:right w:val="nil"/>
            </w:tcBorders>
            <w:vAlign w:val="center"/>
          </w:tcPr>
          <w:p w14:paraId="1E40B014" w14:textId="77777777" w:rsidR="00931A80" w:rsidRPr="00931A80" w:rsidRDefault="00931A80" w:rsidP="00931A80">
            <w:pPr>
              <w:jc w:val="center"/>
              <w:rPr>
                <w:vanish/>
              </w:rPr>
            </w:pPr>
          </w:p>
        </w:tc>
        <w:tc>
          <w:tcPr>
            <w:tcW w:w="1350" w:type="dxa"/>
            <w:tcBorders>
              <w:top w:val="single" w:sz="4" w:space="0" w:color="auto"/>
              <w:left w:val="nil"/>
              <w:bottom w:val="nil"/>
              <w:right w:val="nil"/>
            </w:tcBorders>
            <w:vAlign w:val="center"/>
          </w:tcPr>
          <w:p w14:paraId="32AFA72A" w14:textId="77777777" w:rsidR="00931A80" w:rsidRPr="00931A80" w:rsidRDefault="00931A80" w:rsidP="00931A80">
            <w:pPr>
              <w:jc w:val="center"/>
              <w:rPr>
                <w:vanish/>
              </w:rPr>
            </w:pPr>
          </w:p>
        </w:tc>
        <w:tc>
          <w:tcPr>
            <w:tcW w:w="379" w:type="dxa"/>
            <w:tcBorders>
              <w:top w:val="nil"/>
              <w:left w:val="nil"/>
              <w:bottom w:val="nil"/>
            </w:tcBorders>
            <w:vAlign w:val="center"/>
          </w:tcPr>
          <w:p w14:paraId="17ACBD11" w14:textId="77777777" w:rsidR="00931A80" w:rsidRPr="00931A80" w:rsidRDefault="00931A80" w:rsidP="00931A80">
            <w:pPr>
              <w:jc w:val="center"/>
              <w:rPr>
                <w:vanish/>
              </w:rPr>
            </w:pPr>
          </w:p>
        </w:tc>
        <w:tc>
          <w:tcPr>
            <w:tcW w:w="1390" w:type="dxa"/>
          </w:tcPr>
          <w:p w14:paraId="58DE019A" w14:textId="183E63E5" w:rsidR="00931A80" w:rsidRPr="00931A80" w:rsidRDefault="00931A80" w:rsidP="00931A80">
            <w:pPr>
              <w:jc w:val="center"/>
              <w:rPr>
                <w:vanish/>
              </w:rPr>
            </w:pPr>
            <w:r>
              <w:t>75+</w:t>
            </w:r>
          </w:p>
        </w:tc>
        <w:tc>
          <w:tcPr>
            <w:tcW w:w="1350" w:type="dxa"/>
          </w:tcPr>
          <w:p w14:paraId="57F05546" w14:textId="2C8AFE5E" w:rsidR="00931A80" w:rsidRPr="00931A80" w:rsidRDefault="00931A80" w:rsidP="00931A80">
            <w:pPr>
              <w:jc w:val="center"/>
              <w:rPr>
                <w:vanish/>
              </w:rPr>
            </w:pPr>
            <w:r>
              <w:t>6%</w:t>
            </w:r>
          </w:p>
        </w:tc>
        <w:tc>
          <w:tcPr>
            <w:tcW w:w="1350" w:type="dxa"/>
          </w:tcPr>
          <w:p w14:paraId="3A044096" w14:textId="6B4D1C23" w:rsidR="00931A80" w:rsidRPr="00931A80" w:rsidRDefault="00931A80" w:rsidP="00931A80">
            <w:pPr>
              <w:jc w:val="center"/>
              <w:rPr>
                <w:vanish/>
              </w:rPr>
            </w:pPr>
            <w:r w:rsidRPr="00A31FEA">
              <w:rPr>
                <w:color w:val="FFFFFF" w:themeColor="background1"/>
              </w:rPr>
              <w:t>0</w:t>
            </w:r>
            <w:r>
              <w:t>4%</w:t>
            </w:r>
          </w:p>
        </w:tc>
      </w:tr>
    </w:tbl>
    <w:p w14:paraId="2763A5E8" w14:textId="002D2085" w:rsidR="00F12DB6" w:rsidRPr="008E40B9" w:rsidRDefault="00F12DB6" w:rsidP="00F20080">
      <w:pPr>
        <w:rPr>
          <w:sz w:val="10"/>
          <w:szCs w:val="10"/>
        </w:rPr>
      </w:pPr>
    </w:p>
    <w:tbl>
      <w:tblPr>
        <w:tblStyle w:val="TableGrid"/>
        <w:tblW w:w="0" w:type="auto"/>
        <w:tblInd w:w="4338" w:type="dxa"/>
        <w:tblLook w:val="04A0" w:firstRow="1" w:lastRow="0" w:firstColumn="1" w:lastColumn="0" w:noHBand="0" w:noVBand="1"/>
      </w:tblPr>
      <w:tblGrid>
        <w:gridCol w:w="2088"/>
        <w:gridCol w:w="1890"/>
      </w:tblGrid>
      <w:tr w:rsidR="008E40B9" w:rsidRPr="008E40B9" w14:paraId="5B4F3C1D" w14:textId="77777777" w:rsidTr="008E40B9">
        <w:tc>
          <w:tcPr>
            <w:tcW w:w="2088" w:type="dxa"/>
          </w:tcPr>
          <w:p w14:paraId="4B488611" w14:textId="77777777" w:rsidR="008E40B9" w:rsidRPr="008E40B9" w:rsidRDefault="008E40B9" w:rsidP="008E40B9">
            <w:pPr>
              <w:jc w:val="center"/>
              <w:rPr>
                <w:i/>
              </w:rPr>
            </w:pPr>
            <w:r w:rsidRPr="008E40B9">
              <w:rPr>
                <w:i/>
              </w:rPr>
              <w:t>Composition of Asian-Americans</w:t>
            </w:r>
          </w:p>
        </w:tc>
        <w:tc>
          <w:tcPr>
            <w:tcW w:w="1890" w:type="dxa"/>
          </w:tcPr>
          <w:p w14:paraId="384C1F08" w14:textId="70B3E100" w:rsidR="008E40B9" w:rsidRPr="008E40B9" w:rsidRDefault="008E40B9" w:rsidP="008E40B9">
            <w:pPr>
              <w:jc w:val="center"/>
            </w:pPr>
            <w:r w:rsidRPr="008E40B9">
              <w:rPr>
                <w:i/>
              </w:rPr>
              <w:t>% Composition</w:t>
            </w:r>
          </w:p>
        </w:tc>
      </w:tr>
      <w:tr w:rsidR="008E40B9" w:rsidRPr="008E40B9" w14:paraId="6359ED34" w14:textId="77777777" w:rsidTr="008E40B9">
        <w:tc>
          <w:tcPr>
            <w:tcW w:w="2088" w:type="dxa"/>
            <w:vAlign w:val="center"/>
          </w:tcPr>
          <w:p w14:paraId="09C205F2" w14:textId="77777777" w:rsidR="008E40B9" w:rsidRPr="008E40B9" w:rsidRDefault="008E40B9" w:rsidP="008E40B9">
            <w:pPr>
              <w:ind w:left="270"/>
            </w:pPr>
            <w:r w:rsidRPr="008E40B9">
              <w:t>Asian-Indian</w:t>
            </w:r>
          </w:p>
        </w:tc>
        <w:tc>
          <w:tcPr>
            <w:tcW w:w="1890" w:type="dxa"/>
            <w:vAlign w:val="center"/>
          </w:tcPr>
          <w:p w14:paraId="736ACD7B" w14:textId="77777777" w:rsidR="008E40B9" w:rsidRPr="008E40B9" w:rsidRDefault="008E40B9" w:rsidP="008E40B9">
            <w:pPr>
              <w:jc w:val="center"/>
            </w:pPr>
            <w:r w:rsidRPr="008E40B9">
              <w:t>19%</w:t>
            </w:r>
          </w:p>
        </w:tc>
      </w:tr>
      <w:tr w:rsidR="008E40B9" w:rsidRPr="008E40B9" w14:paraId="0EE82D37" w14:textId="77777777" w:rsidTr="008E40B9">
        <w:tc>
          <w:tcPr>
            <w:tcW w:w="2088" w:type="dxa"/>
            <w:vAlign w:val="center"/>
          </w:tcPr>
          <w:p w14:paraId="0BEDD81C" w14:textId="77777777" w:rsidR="008E40B9" w:rsidRPr="008E40B9" w:rsidRDefault="008E40B9" w:rsidP="008E40B9">
            <w:pPr>
              <w:ind w:left="270"/>
            </w:pPr>
            <w:r w:rsidRPr="008E40B9">
              <w:t>Vietnamese</w:t>
            </w:r>
          </w:p>
        </w:tc>
        <w:tc>
          <w:tcPr>
            <w:tcW w:w="1890" w:type="dxa"/>
            <w:vAlign w:val="center"/>
          </w:tcPr>
          <w:p w14:paraId="3E885315" w14:textId="77777777" w:rsidR="008E40B9" w:rsidRPr="008E40B9" w:rsidRDefault="008E40B9" w:rsidP="008E40B9">
            <w:pPr>
              <w:jc w:val="center"/>
            </w:pPr>
            <w:r w:rsidRPr="008E40B9">
              <w:t>11%</w:t>
            </w:r>
          </w:p>
        </w:tc>
      </w:tr>
      <w:tr w:rsidR="008E40B9" w:rsidRPr="008E40B9" w14:paraId="7C7FEE44" w14:textId="77777777" w:rsidTr="008E40B9">
        <w:tc>
          <w:tcPr>
            <w:tcW w:w="2088" w:type="dxa"/>
            <w:vAlign w:val="center"/>
          </w:tcPr>
          <w:p w14:paraId="7C1B4F9F" w14:textId="77777777" w:rsidR="008E40B9" w:rsidRPr="008E40B9" w:rsidRDefault="008E40B9" w:rsidP="008E40B9">
            <w:pPr>
              <w:ind w:left="270"/>
            </w:pPr>
            <w:r w:rsidRPr="008E40B9">
              <w:t>Chinese</w:t>
            </w:r>
          </w:p>
        </w:tc>
        <w:tc>
          <w:tcPr>
            <w:tcW w:w="1890" w:type="dxa"/>
            <w:vAlign w:val="center"/>
          </w:tcPr>
          <w:p w14:paraId="3ECA9341" w14:textId="77777777" w:rsidR="008E40B9" w:rsidRPr="008E40B9" w:rsidRDefault="008E40B9" w:rsidP="008E40B9">
            <w:pPr>
              <w:jc w:val="center"/>
            </w:pPr>
            <w:r w:rsidRPr="008E40B9">
              <w:t>23%</w:t>
            </w:r>
          </w:p>
        </w:tc>
      </w:tr>
      <w:tr w:rsidR="008E40B9" w:rsidRPr="008E40B9" w14:paraId="24B5E7D0" w14:textId="77777777" w:rsidTr="008E40B9">
        <w:tc>
          <w:tcPr>
            <w:tcW w:w="2088" w:type="dxa"/>
            <w:vAlign w:val="center"/>
          </w:tcPr>
          <w:p w14:paraId="52E495BF" w14:textId="77777777" w:rsidR="008E40B9" w:rsidRPr="008E40B9" w:rsidRDefault="008E40B9" w:rsidP="008E40B9">
            <w:pPr>
              <w:ind w:left="270"/>
            </w:pPr>
            <w:r w:rsidRPr="008E40B9">
              <w:t>Korean</w:t>
            </w:r>
          </w:p>
        </w:tc>
        <w:tc>
          <w:tcPr>
            <w:tcW w:w="1890" w:type="dxa"/>
            <w:vAlign w:val="center"/>
          </w:tcPr>
          <w:p w14:paraId="2651A1B8" w14:textId="77777777" w:rsidR="008E40B9" w:rsidRPr="008E40B9" w:rsidRDefault="008E40B9" w:rsidP="008E40B9">
            <w:pPr>
              <w:jc w:val="center"/>
            </w:pPr>
            <w:r w:rsidRPr="008E40B9">
              <w:t>10%</w:t>
            </w:r>
          </w:p>
        </w:tc>
      </w:tr>
      <w:tr w:rsidR="008E40B9" w:rsidRPr="008E40B9" w14:paraId="2914AEF3" w14:textId="77777777" w:rsidTr="008E40B9">
        <w:tc>
          <w:tcPr>
            <w:tcW w:w="2088" w:type="dxa"/>
            <w:vAlign w:val="center"/>
          </w:tcPr>
          <w:p w14:paraId="718AD37A" w14:textId="77777777" w:rsidR="008E40B9" w:rsidRPr="008E40B9" w:rsidRDefault="008E40B9" w:rsidP="008E40B9">
            <w:pPr>
              <w:ind w:left="270"/>
            </w:pPr>
            <w:r w:rsidRPr="008E40B9">
              <w:t>Filipino</w:t>
            </w:r>
          </w:p>
        </w:tc>
        <w:tc>
          <w:tcPr>
            <w:tcW w:w="1890" w:type="dxa"/>
            <w:vAlign w:val="center"/>
          </w:tcPr>
          <w:p w14:paraId="75DFE302" w14:textId="77777777" w:rsidR="008E40B9" w:rsidRPr="008E40B9" w:rsidRDefault="008E40B9" w:rsidP="008E40B9">
            <w:pPr>
              <w:jc w:val="center"/>
            </w:pPr>
            <w:r w:rsidRPr="008E40B9">
              <w:t>17%</w:t>
            </w:r>
          </w:p>
        </w:tc>
      </w:tr>
      <w:tr w:rsidR="008E40B9" w14:paraId="549FB05D" w14:textId="77777777" w:rsidTr="008E40B9">
        <w:tc>
          <w:tcPr>
            <w:tcW w:w="2088" w:type="dxa"/>
            <w:vAlign w:val="center"/>
          </w:tcPr>
          <w:p w14:paraId="1988776C" w14:textId="77777777" w:rsidR="008E40B9" w:rsidRPr="008E40B9" w:rsidRDefault="008E40B9" w:rsidP="008E40B9">
            <w:pPr>
              <w:ind w:left="270"/>
            </w:pPr>
            <w:r w:rsidRPr="008E40B9">
              <w:t>Japanese</w:t>
            </w:r>
          </w:p>
        </w:tc>
        <w:tc>
          <w:tcPr>
            <w:tcW w:w="1890" w:type="dxa"/>
            <w:vAlign w:val="center"/>
          </w:tcPr>
          <w:p w14:paraId="235A273A" w14:textId="77777777" w:rsidR="008E40B9" w:rsidRDefault="008E40B9" w:rsidP="008E40B9">
            <w:pPr>
              <w:jc w:val="center"/>
            </w:pPr>
            <w:r w:rsidRPr="008E40B9">
              <w:t>5%</w:t>
            </w:r>
          </w:p>
        </w:tc>
      </w:tr>
      <w:tr w:rsidR="008E40B9" w14:paraId="7C0994BF" w14:textId="77777777" w:rsidTr="008E40B9">
        <w:tc>
          <w:tcPr>
            <w:tcW w:w="2088" w:type="dxa"/>
            <w:vAlign w:val="center"/>
          </w:tcPr>
          <w:p w14:paraId="335ABA73" w14:textId="7B7507F6" w:rsidR="008E40B9" w:rsidRPr="008E40B9" w:rsidRDefault="008E40B9" w:rsidP="008E40B9">
            <w:pPr>
              <w:ind w:left="270"/>
            </w:pPr>
            <w:r>
              <w:t>Other Asian</w:t>
            </w:r>
          </w:p>
        </w:tc>
        <w:tc>
          <w:tcPr>
            <w:tcW w:w="1890" w:type="dxa"/>
            <w:vAlign w:val="center"/>
          </w:tcPr>
          <w:p w14:paraId="3AAF8EE4" w14:textId="38B3DAB8" w:rsidR="008E40B9" w:rsidRPr="008E40B9" w:rsidRDefault="008E40B9" w:rsidP="008E40B9">
            <w:pPr>
              <w:jc w:val="center"/>
            </w:pPr>
            <w:r>
              <w:t>15%</w:t>
            </w:r>
          </w:p>
        </w:tc>
      </w:tr>
    </w:tbl>
    <w:p w14:paraId="650584D7" w14:textId="77777777" w:rsidR="00585B94" w:rsidRPr="00585B94" w:rsidRDefault="00585B94" w:rsidP="00D80561">
      <w:pPr>
        <w:rPr>
          <w:color w:val="C00000"/>
        </w:rPr>
      </w:pPr>
      <w:proofErr w:type="gramStart"/>
      <w:r>
        <w:rPr>
          <w:color w:val="C00000"/>
        </w:rPr>
        <w:lastRenderedPageBreak/>
        <w:t>1.</w:t>
      </w:r>
      <w:r w:rsidR="00752350">
        <w:rPr>
          <w:color w:val="C00000"/>
        </w:rPr>
        <w:t>3</w:t>
      </w:r>
      <w:r>
        <w:rPr>
          <w:color w:val="C00000"/>
        </w:rPr>
        <w:t xml:space="preserve"> </w:t>
      </w:r>
      <w:r w:rsidR="00497ABE">
        <w:rPr>
          <w:color w:val="C00000"/>
        </w:rPr>
        <w:t xml:space="preserve"> </w:t>
      </w:r>
      <w:r w:rsidR="0026083D" w:rsidRPr="0026083D">
        <w:rPr>
          <w:color w:val="C00000"/>
        </w:rPr>
        <w:t>Variable</w:t>
      </w:r>
      <w:proofErr w:type="gramEnd"/>
      <w:r w:rsidR="0026083D" w:rsidRPr="0026083D">
        <w:rPr>
          <w:color w:val="C00000"/>
        </w:rPr>
        <w:t xml:space="preserve"> Types</w:t>
      </w:r>
      <w:r w:rsidRPr="00D9560C">
        <w:rPr>
          <w:color w:val="C00000"/>
        </w:rPr>
        <w:t>.</w:t>
      </w:r>
    </w:p>
    <w:p w14:paraId="1FC62A23" w14:textId="77777777" w:rsidR="00D80561" w:rsidRDefault="00855392" w:rsidP="00D80561">
      <w:r>
        <w:t xml:space="preserve">3.  </w:t>
      </w:r>
      <w:r w:rsidR="008A4C88">
        <w:t>In addition to the va</w:t>
      </w:r>
      <w:r w:rsidR="00172A9F">
        <w:t xml:space="preserve">riables listed above, data were also collected on </w:t>
      </w:r>
      <w:r w:rsidR="00D80561">
        <w:t>the variables listed below.  Indicate whether each is nominal or ordinal.</w:t>
      </w:r>
    </w:p>
    <w:p w14:paraId="104B4820" w14:textId="77777777" w:rsidR="00172A9F" w:rsidRDefault="00172A9F" w:rsidP="00F20080"/>
    <w:p w14:paraId="331AAB13" w14:textId="77777777" w:rsidR="0063101C" w:rsidRDefault="0063101C" w:rsidP="0063101C">
      <w:pPr>
        <w:numPr>
          <w:ilvl w:val="0"/>
          <w:numId w:val="2"/>
        </w:numPr>
      </w:pPr>
      <w:r w:rsidRPr="00025B66">
        <w:rPr>
          <w:i/>
        </w:rPr>
        <w:t>Region</w:t>
      </w:r>
      <w:r>
        <w:rPr>
          <w:i/>
        </w:rPr>
        <w:t xml:space="preserve"> of U.S.</w:t>
      </w:r>
      <w:r>
        <w:t xml:space="preserve"> (NE, NW, MW, SW, SE)  </w:t>
      </w:r>
    </w:p>
    <w:p w14:paraId="2121BB44" w14:textId="77777777" w:rsidR="00396661" w:rsidRDefault="00396661" w:rsidP="00396661">
      <w:pPr>
        <w:numPr>
          <w:ilvl w:val="0"/>
          <w:numId w:val="2"/>
        </w:numPr>
      </w:pPr>
      <w:r w:rsidRPr="00025B66">
        <w:rPr>
          <w:i/>
        </w:rPr>
        <w:t>Education</w:t>
      </w:r>
      <w:r>
        <w:t xml:space="preserve"> (Less than High School, High School, Some College, College +)</w:t>
      </w:r>
    </w:p>
    <w:p w14:paraId="2619DE7F" w14:textId="77777777" w:rsidR="00D85A59" w:rsidRDefault="00D85A59" w:rsidP="00D85A59">
      <w:pPr>
        <w:numPr>
          <w:ilvl w:val="0"/>
          <w:numId w:val="2"/>
        </w:numPr>
      </w:pPr>
      <w:r w:rsidRPr="00025B66">
        <w:rPr>
          <w:i/>
        </w:rPr>
        <w:t>Marital Status</w:t>
      </w:r>
      <w:r>
        <w:t xml:space="preserve"> (Single, Widowed, Divorced, Married)</w:t>
      </w:r>
    </w:p>
    <w:p w14:paraId="497969DB" w14:textId="77777777" w:rsidR="00D85A59" w:rsidRDefault="00D85A59" w:rsidP="00F20080"/>
    <w:p w14:paraId="51DEC77B" w14:textId="77777777" w:rsidR="00585B94" w:rsidRPr="00585B94" w:rsidRDefault="00585B94" w:rsidP="00F20080">
      <w:pPr>
        <w:rPr>
          <w:color w:val="C00000"/>
        </w:rPr>
      </w:pPr>
      <w:r>
        <w:rPr>
          <w:color w:val="C00000"/>
        </w:rPr>
        <w:t>1.</w:t>
      </w:r>
      <w:r w:rsidR="00752350">
        <w:rPr>
          <w:color w:val="C00000"/>
        </w:rPr>
        <w:t>3</w:t>
      </w:r>
      <w:r>
        <w:rPr>
          <w:color w:val="C00000"/>
        </w:rPr>
        <w:t xml:space="preserve"> </w:t>
      </w:r>
      <w:r w:rsidR="0026083D" w:rsidRPr="0026083D">
        <w:rPr>
          <w:color w:val="C00000"/>
        </w:rPr>
        <w:t>Variable Types</w:t>
      </w:r>
      <w:r w:rsidRPr="00D9560C">
        <w:rPr>
          <w:color w:val="C00000"/>
        </w:rPr>
        <w:t>.</w:t>
      </w:r>
    </w:p>
    <w:p w14:paraId="6A979A1D" w14:textId="77777777" w:rsidR="00D85A59" w:rsidRDefault="00D85A59" w:rsidP="00F20080">
      <w:r>
        <w:t>4.  For each of the following, indicate whether the data are cross-sectional or time series:</w:t>
      </w:r>
    </w:p>
    <w:p w14:paraId="550041F8" w14:textId="77777777" w:rsidR="00D85A59" w:rsidRDefault="00D85A59" w:rsidP="00F20080"/>
    <w:p w14:paraId="05EFB578" w14:textId="77777777" w:rsidR="00D85A59" w:rsidRPr="00CC78E4" w:rsidRDefault="000A01F3" w:rsidP="00D85A59">
      <w:pPr>
        <w:numPr>
          <w:ilvl w:val="0"/>
          <w:numId w:val="3"/>
        </w:numPr>
        <w:rPr>
          <w:i/>
        </w:rPr>
      </w:pPr>
      <w:r>
        <w:rPr>
          <w:i/>
        </w:rPr>
        <w:t>Monthly</w:t>
      </w:r>
      <w:r w:rsidR="00CC78E4" w:rsidRPr="00CC78E4">
        <w:rPr>
          <w:i/>
        </w:rPr>
        <w:t xml:space="preserve"> </w:t>
      </w:r>
      <w:r>
        <w:rPr>
          <w:i/>
        </w:rPr>
        <w:t>spending</w:t>
      </w:r>
      <w:r w:rsidR="006648B8" w:rsidRPr="00CC78E4">
        <w:rPr>
          <w:i/>
        </w:rPr>
        <w:t xml:space="preserve"> </w:t>
      </w:r>
      <w:r>
        <w:rPr>
          <w:i/>
        </w:rPr>
        <w:t>on household goods</w:t>
      </w:r>
    </w:p>
    <w:p w14:paraId="58115F0F" w14:textId="77777777" w:rsidR="002029D7" w:rsidRPr="00CC78E4" w:rsidRDefault="000A01F3" w:rsidP="00D85A59">
      <w:pPr>
        <w:numPr>
          <w:ilvl w:val="0"/>
          <w:numId w:val="3"/>
        </w:numPr>
        <w:rPr>
          <w:i/>
        </w:rPr>
      </w:pPr>
      <w:r>
        <w:rPr>
          <w:i/>
        </w:rPr>
        <w:t>Change in population for 5 consecutive years</w:t>
      </w:r>
    </w:p>
    <w:p w14:paraId="2D78B192" w14:textId="77777777" w:rsidR="002029D7" w:rsidRDefault="00CC78E4" w:rsidP="00D85A59">
      <w:pPr>
        <w:numPr>
          <w:ilvl w:val="0"/>
          <w:numId w:val="3"/>
        </w:numPr>
        <w:rPr>
          <w:i/>
        </w:rPr>
      </w:pPr>
      <w:r w:rsidRPr="00CC78E4">
        <w:rPr>
          <w:i/>
        </w:rPr>
        <w:t>Percentage of adults who bank online</w:t>
      </w:r>
    </w:p>
    <w:p w14:paraId="0A40EFD4" w14:textId="77777777" w:rsidR="00855392" w:rsidRPr="00CC78E4" w:rsidRDefault="000A01F3" w:rsidP="00855392">
      <w:pPr>
        <w:numPr>
          <w:ilvl w:val="0"/>
          <w:numId w:val="3"/>
        </w:numPr>
        <w:rPr>
          <w:i/>
        </w:rPr>
      </w:pPr>
      <w:r>
        <w:rPr>
          <w:i/>
        </w:rPr>
        <w:t>Composition of types of Asian American families in the most populated U.S. cities.</w:t>
      </w:r>
    </w:p>
    <w:p w14:paraId="783D5DEC" w14:textId="77777777" w:rsidR="00855392" w:rsidRPr="00CC78E4" w:rsidRDefault="00855392" w:rsidP="00855392">
      <w:pPr>
        <w:numPr>
          <w:ilvl w:val="0"/>
          <w:numId w:val="3"/>
        </w:numPr>
        <w:rPr>
          <w:i/>
        </w:rPr>
      </w:pPr>
      <w:r w:rsidRPr="00CC78E4">
        <w:rPr>
          <w:i/>
        </w:rPr>
        <w:t xml:space="preserve">Monthly demand for </w:t>
      </w:r>
      <w:r w:rsidR="000A01F3">
        <w:rPr>
          <w:i/>
        </w:rPr>
        <w:t>a technology item</w:t>
      </w:r>
    </w:p>
    <w:p w14:paraId="654912A1" w14:textId="77777777" w:rsidR="00855392" w:rsidRDefault="00855392" w:rsidP="00855392">
      <w:pPr>
        <w:numPr>
          <w:ilvl w:val="0"/>
          <w:numId w:val="3"/>
        </w:numPr>
        <w:rPr>
          <w:i/>
        </w:rPr>
      </w:pPr>
      <w:r w:rsidRPr="00CC78E4">
        <w:rPr>
          <w:i/>
        </w:rPr>
        <w:t xml:space="preserve">Percentage of adults who </w:t>
      </w:r>
      <w:r w:rsidR="000A01F3">
        <w:rPr>
          <w:i/>
        </w:rPr>
        <w:t>purchase goods</w:t>
      </w:r>
      <w:r w:rsidRPr="00CC78E4">
        <w:rPr>
          <w:i/>
        </w:rPr>
        <w:t xml:space="preserve"> online</w:t>
      </w:r>
    </w:p>
    <w:p w14:paraId="3F5C99E8" w14:textId="77777777" w:rsidR="00F63FB2" w:rsidRDefault="00F63FB2" w:rsidP="00F63FB2">
      <w:pPr>
        <w:rPr>
          <w:i/>
        </w:rPr>
      </w:pPr>
    </w:p>
    <w:p w14:paraId="31676EAE" w14:textId="77777777" w:rsidR="008E40B9" w:rsidRDefault="008E40B9" w:rsidP="001E7914">
      <w:pPr>
        <w:rPr>
          <w:b/>
          <w:i/>
        </w:rPr>
      </w:pPr>
      <w:r>
        <w:rPr>
          <w:b/>
          <w:i/>
        </w:rPr>
        <w:br w:type="page"/>
      </w:r>
    </w:p>
    <w:p w14:paraId="692BEE1F" w14:textId="1A57B27F" w:rsidR="00D80561" w:rsidRDefault="001E7914" w:rsidP="001E7914">
      <w:pPr>
        <w:rPr>
          <w:b/>
          <w:i/>
        </w:rPr>
      </w:pPr>
      <w:r>
        <w:rPr>
          <w:b/>
          <w:i/>
        </w:rPr>
        <w:lastRenderedPageBreak/>
        <w:t xml:space="preserve">Chapter </w:t>
      </w:r>
      <w:r w:rsidR="007A2899">
        <w:rPr>
          <w:b/>
          <w:i/>
        </w:rPr>
        <w:t>1</w:t>
      </w:r>
      <w:r w:rsidR="00D80561">
        <w:rPr>
          <w:b/>
          <w:i/>
        </w:rPr>
        <w:t xml:space="preserve">: </w:t>
      </w:r>
      <w:r>
        <w:rPr>
          <w:b/>
          <w:i/>
        </w:rPr>
        <w:t xml:space="preserve"> Data</w:t>
      </w:r>
      <w:r w:rsidR="007A2899">
        <w:rPr>
          <w:b/>
          <w:i/>
        </w:rPr>
        <w:t xml:space="preserve"> and Decisions</w:t>
      </w:r>
      <w:r>
        <w:rPr>
          <w:b/>
          <w:i/>
        </w:rPr>
        <w:t xml:space="preserve"> – Quiz A</w:t>
      </w:r>
      <w:r w:rsidR="00D80561">
        <w:rPr>
          <w:b/>
          <w:i/>
        </w:rPr>
        <w:t xml:space="preserve"> – Key</w:t>
      </w:r>
    </w:p>
    <w:p w14:paraId="555B0702" w14:textId="77777777" w:rsidR="001E7914" w:rsidRDefault="001E7914" w:rsidP="001E7914">
      <w:pPr>
        <w:rPr>
          <w:b/>
          <w:i/>
        </w:rPr>
      </w:pPr>
    </w:p>
    <w:p w14:paraId="2028B936" w14:textId="1FB4B4A8" w:rsidR="000A01F3" w:rsidRPr="00530657" w:rsidRDefault="00E22B22" w:rsidP="00E22B22">
      <w:r>
        <w:t xml:space="preserve">1.  </w:t>
      </w:r>
      <w:proofErr w:type="spellStart"/>
      <w:r w:rsidR="000A01F3" w:rsidRPr="00530657">
        <w:t>Viamedia</w:t>
      </w:r>
      <w:proofErr w:type="spellEnd"/>
      <w:r w:rsidR="000A01F3" w:rsidRPr="00530657">
        <w:t xml:space="preserve">, the cable industry's leading independent cable rep firm and provider of online advertising services, sponsored an online survey in </w:t>
      </w:r>
      <w:proofErr w:type="gramStart"/>
      <w:r w:rsidR="000A01F3" w:rsidRPr="00530657">
        <w:t>June,</w:t>
      </w:r>
      <w:proofErr w:type="gramEnd"/>
      <w:r w:rsidR="000A01F3" w:rsidRPr="00530657">
        <w:t xml:space="preserve"> 2013 to understand television viewing habits. The survey was given to 2,029 American adults age 18 and older, of whom 1,958 watch television programming. Of interest was how Americans watched television –72% watch cable TV while 33% watch on a device (tablet, smartphone, computer). Describe the W’s for the information given.</w:t>
      </w:r>
    </w:p>
    <w:p w14:paraId="55560C28" w14:textId="3F9CB875" w:rsidR="000A01F3" w:rsidRDefault="000A01F3" w:rsidP="000A01F3">
      <w:pPr>
        <w:ind w:left="720"/>
      </w:pPr>
    </w:p>
    <w:p w14:paraId="611D3591" w14:textId="77777777" w:rsidR="000A01F3" w:rsidRDefault="000A01F3" w:rsidP="000A01F3">
      <w:pPr>
        <w:numPr>
          <w:ilvl w:val="0"/>
          <w:numId w:val="1"/>
        </w:numPr>
      </w:pPr>
      <w:r>
        <w:t>Who:</w:t>
      </w:r>
    </w:p>
    <w:p w14:paraId="389CF01D" w14:textId="77777777" w:rsidR="000A01F3" w:rsidRPr="003C4A40" w:rsidRDefault="000A01F3" w:rsidP="000A01F3">
      <w:pPr>
        <w:ind w:left="720"/>
      </w:pPr>
      <w:r w:rsidRPr="003C4A40">
        <w:t>American adults aged 18 and older</w:t>
      </w:r>
    </w:p>
    <w:p w14:paraId="77B46CB6" w14:textId="77777777" w:rsidR="000A01F3" w:rsidRDefault="000A01F3" w:rsidP="000A01F3"/>
    <w:p w14:paraId="5FBB7CB3" w14:textId="77777777" w:rsidR="000A01F3" w:rsidRDefault="000A01F3" w:rsidP="000A01F3">
      <w:pPr>
        <w:numPr>
          <w:ilvl w:val="0"/>
          <w:numId w:val="1"/>
        </w:numPr>
      </w:pPr>
      <w:r>
        <w:t>What:</w:t>
      </w:r>
    </w:p>
    <w:p w14:paraId="36ABBF29" w14:textId="77777777" w:rsidR="005039F7" w:rsidRDefault="005039F7" w:rsidP="005039F7">
      <w:pPr>
        <w:ind w:left="720"/>
      </w:pPr>
      <w:r>
        <w:t>Television viewing</w:t>
      </w:r>
    </w:p>
    <w:p w14:paraId="75D16374" w14:textId="77777777" w:rsidR="005039F7" w:rsidRDefault="005039F7" w:rsidP="005039F7"/>
    <w:p w14:paraId="7CE157FE" w14:textId="77777777" w:rsidR="005039F7" w:rsidRPr="003C4A40" w:rsidRDefault="005039F7" w:rsidP="005039F7">
      <w:pPr>
        <w:numPr>
          <w:ilvl w:val="0"/>
          <w:numId w:val="1"/>
        </w:numPr>
        <w:rPr>
          <w:u w:val="single"/>
        </w:rPr>
      </w:pPr>
      <w:r>
        <w:t xml:space="preserve">When:  </w:t>
      </w:r>
    </w:p>
    <w:p w14:paraId="6BF9990B" w14:textId="77777777" w:rsidR="005039F7" w:rsidRPr="003C4A40" w:rsidRDefault="005039F7" w:rsidP="005039F7">
      <w:pPr>
        <w:ind w:firstLine="720"/>
      </w:pPr>
      <w:r>
        <w:t>June 2013</w:t>
      </w:r>
    </w:p>
    <w:p w14:paraId="617118E1" w14:textId="77777777" w:rsidR="005039F7" w:rsidRDefault="005039F7" w:rsidP="005039F7"/>
    <w:p w14:paraId="4AD46081" w14:textId="77777777" w:rsidR="000A01F3" w:rsidRDefault="000A01F3" w:rsidP="000A01F3">
      <w:pPr>
        <w:numPr>
          <w:ilvl w:val="0"/>
          <w:numId w:val="1"/>
        </w:numPr>
      </w:pPr>
      <w:r>
        <w:t>Where:</w:t>
      </w:r>
    </w:p>
    <w:p w14:paraId="50871CDD" w14:textId="77777777" w:rsidR="005039F7" w:rsidRDefault="005039F7" w:rsidP="005039F7">
      <w:pPr>
        <w:ind w:firstLine="720"/>
      </w:pPr>
      <w:r w:rsidRPr="003C4A40">
        <w:t>United States</w:t>
      </w:r>
    </w:p>
    <w:p w14:paraId="6A6B289E" w14:textId="77777777" w:rsidR="005039F7" w:rsidRDefault="005039F7" w:rsidP="005039F7"/>
    <w:p w14:paraId="2C02298A" w14:textId="77777777" w:rsidR="005039F7" w:rsidRPr="003C4A40" w:rsidRDefault="005039F7" w:rsidP="005039F7">
      <w:pPr>
        <w:numPr>
          <w:ilvl w:val="0"/>
          <w:numId w:val="1"/>
        </w:numPr>
        <w:rPr>
          <w:u w:val="single"/>
        </w:rPr>
      </w:pPr>
      <w:r>
        <w:t xml:space="preserve">How:  </w:t>
      </w:r>
    </w:p>
    <w:p w14:paraId="6A005B70" w14:textId="77777777" w:rsidR="005039F7" w:rsidRPr="003C4A40" w:rsidRDefault="005039F7" w:rsidP="005039F7">
      <w:pPr>
        <w:ind w:firstLine="720"/>
      </w:pPr>
      <w:r>
        <w:t>Online survey</w:t>
      </w:r>
    </w:p>
    <w:p w14:paraId="2AC0BC65" w14:textId="77777777" w:rsidR="005039F7" w:rsidRDefault="005039F7" w:rsidP="005039F7"/>
    <w:p w14:paraId="3F0826F7" w14:textId="77777777" w:rsidR="00780B94" w:rsidRPr="00780B94" w:rsidRDefault="001E7914" w:rsidP="001E7914">
      <w:pPr>
        <w:numPr>
          <w:ilvl w:val="0"/>
          <w:numId w:val="1"/>
        </w:numPr>
        <w:rPr>
          <w:u w:val="single"/>
        </w:rPr>
      </w:pPr>
      <w:r>
        <w:t>Why:</w:t>
      </w:r>
      <w:r w:rsidR="00D80561">
        <w:t xml:space="preserve">  </w:t>
      </w:r>
    </w:p>
    <w:p w14:paraId="36CB9504" w14:textId="77777777" w:rsidR="001E7914" w:rsidRPr="00780B94" w:rsidRDefault="00D80561" w:rsidP="005039F7">
      <w:pPr>
        <w:ind w:firstLine="720"/>
      </w:pPr>
      <w:r w:rsidRPr="00780B94">
        <w:t xml:space="preserve">to </w:t>
      </w:r>
      <w:r w:rsidR="002619D0">
        <w:t xml:space="preserve">analyze how </w:t>
      </w:r>
      <w:proofErr w:type="gramStart"/>
      <w:r w:rsidR="002619D0">
        <w:t>Americans</w:t>
      </w:r>
      <w:proofErr w:type="gramEnd"/>
      <w:r w:rsidR="002619D0">
        <w:t xml:space="preserve"> watch television</w:t>
      </w:r>
    </w:p>
    <w:p w14:paraId="3B2098A3" w14:textId="77777777" w:rsidR="001E7914" w:rsidRDefault="001E7914" w:rsidP="001E7914"/>
    <w:p w14:paraId="400DC834" w14:textId="77777777" w:rsidR="008E40B9" w:rsidRDefault="008E40B9" w:rsidP="002619D0">
      <w:r>
        <w:br w:type="page"/>
      </w:r>
    </w:p>
    <w:p w14:paraId="00DD2EFE" w14:textId="76734AE9" w:rsidR="002619D0" w:rsidRDefault="002619D0" w:rsidP="002619D0">
      <w:r w:rsidRPr="00530657">
        <w:lastRenderedPageBreak/>
        <w:t>2.  The following tables display some of the demographic data collected in a recent (2012) Nielsen Global Survey analyzing Asian American purchasing behaviors and television viewing patterns. List the variables in the data set. Indicate whether each variable is categorical or quantitative.  If the variable is quantitative, give the units.</w:t>
      </w:r>
    </w:p>
    <w:p w14:paraId="3315E10F" w14:textId="77777777" w:rsidR="008E40B9" w:rsidRDefault="008E40B9" w:rsidP="008E40B9"/>
    <w:tbl>
      <w:tblPr>
        <w:tblStyle w:val="TableGrid"/>
        <w:tblW w:w="0" w:type="auto"/>
        <w:tblLook w:val="04A0" w:firstRow="1" w:lastRow="0" w:firstColumn="1" w:lastColumn="0" w:noHBand="0" w:noVBand="1"/>
      </w:tblPr>
      <w:tblGrid>
        <w:gridCol w:w="1259"/>
        <w:gridCol w:w="1350"/>
        <w:gridCol w:w="1350"/>
        <w:gridCol w:w="379"/>
        <w:gridCol w:w="1390"/>
        <w:gridCol w:w="1350"/>
        <w:gridCol w:w="1350"/>
      </w:tblGrid>
      <w:tr w:rsidR="008E40B9" w:rsidRPr="00931A80" w14:paraId="7D03063D" w14:textId="77777777" w:rsidTr="00AB5875">
        <w:tc>
          <w:tcPr>
            <w:tcW w:w="1259" w:type="dxa"/>
          </w:tcPr>
          <w:p w14:paraId="6967CBCC" w14:textId="66E4D420" w:rsidR="008E40B9" w:rsidRPr="00931A80" w:rsidRDefault="008E40B9" w:rsidP="00AB5875">
            <w:pPr>
              <w:jc w:val="center"/>
              <w:rPr>
                <w:i/>
              </w:rPr>
            </w:pPr>
            <w:r>
              <w:rPr>
                <w:i/>
              </w:rPr>
              <w:t xml:space="preserve">Household </w:t>
            </w:r>
            <w:r w:rsidRPr="00931A80">
              <w:rPr>
                <w:i/>
              </w:rPr>
              <w:t>Income Ranges</w:t>
            </w:r>
          </w:p>
        </w:tc>
        <w:tc>
          <w:tcPr>
            <w:tcW w:w="1350" w:type="dxa"/>
          </w:tcPr>
          <w:p w14:paraId="4E0238A9" w14:textId="77777777" w:rsidR="008E40B9" w:rsidRPr="00931A80" w:rsidRDefault="008E40B9" w:rsidP="00AB5875">
            <w:pPr>
              <w:jc w:val="center"/>
              <w:rPr>
                <w:i/>
              </w:rPr>
            </w:pPr>
            <w:r w:rsidRPr="00931A80">
              <w:rPr>
                <w:i/>
              </w:rPr>
              <w:t>% Total U.S. Households</w:t>
            </w:r>
          </w:p>
        </w:tc>
        <w:tc>
          <w:tcPr>
            <w:tcW w:w="1350" w:type="dxa"/>
          </w:tcPr>
          <w:p w14:paraId="46448648" w14:textId="77777777" w:rsidR="008E40B9" w:rsidRPr="00931A80" w:rsidRDefault="008E40B9" w:rsidP="00AB5875">
            <w:pPr>
              <w:jc w:val="center"/>
              <w:rPr>
                <w:i/>
              </w:rPr>
            </w:pPr>
            <w:r w:rsidRPr="00931A80">
              <w:rPr>
                <w:i/>
              </w:rPr>
              <w:t>% Asian-American Households</w:t>
            </w:r>
          </w:p>
        </w:tc>
        <w:tc>
          <w:tcPr>
            <w:tcW w:w="379" w:type="dxa"/>
            <w:tcBorders>
              <w:top w:val="nil"/>
              <w:bottom w:val="nil"/>
            </w:tcBorders>
          </w:tcPr>
          <w:p w14:paraId="4DE05EA8" w14:textId="77777777" w:rsidR="008E40B9" w:rsidRPr="00931A80" w:rsidRDefault="008E40B9" w:rsidP="00AB5875">
            <w:pPr>
              <w:jc w:val="center"/>
              <w:rPr>
                <w:i/>
              </w:rPr>
            </w:pPr>
          </w:p>
        </w:tc>
        <w:tc>
          <w:tcPr>
            <w:tcW w:w="1390" w:type="dxa"/>
          </w:tcPr>
          <w:p w14:paraId="339C3F74" w14:textId="77777777" w:rsidR="008E40B9" w:rsidRPr="00931A80" w:rsidRDefault="008E40B9" w:rsidP="00AB5875">
            <w:pPr>
              <w:jc w:val="center"/>
              <w:rPr>
                <w:i/>
              </w:rPr>
            </w:pPr>
            <w:r w:rsidRPr="00931A80">
              <w:rPr>
                <w:i/>
              </w:rPr>
              <w:t>Age Distribution</w:t>
            </w:r>
          </w:p>
        </w:tc>
        <w:tc>
          <w:tcPr>
            <w:tcW w:w="1350" w:type="dxa"/>
          </w:tcPr>
          <w:p w14:paraId="0C3B189D" w14:textId="77777777" w:rsidR="008E40B9" w:rsidRPr="00931A80" w:rsidRDefault="008E40B9" w:rsidP="00AB5875">
            <w:pPr>
              <w:jc w:val="center"/>
              <w:rPr>
                <w:i/>
              </w:rPr>
            </w:pPr>
            <w:r w:rsidRPr="00931A80">
              <w:rPr>
                <w:i/>
              </w:rPr>
              <w:t>% Total U.S. Households</w:t>
            </w:r>
          </w:p>
        </w:tc>
        <w:tc>
          <w:tcPr>
            <w:tcW w:w="1350" w:type="dxa"/>
          </w:tcPr>
          <w:p w14:paraId="522BFFD9" w14:textId="77777777" w:rsidR="008E40B9" w:rsidRPr="00931A80" w:rsidRDefault="008E40B9" w:rsidP="00AB5875">
            <w:pPr>
              <w:jc w:val="center"/>
            </w:pPr>
            <w:r w:rsidRPr="00931A80">
              <w:rPr>
                <w:i/>
              </w:rPr>
              <w:t>% Asian-American Households</w:t>
            </w:r>
          </w:p>
        </w:tc>
      </w:tr>
      <w:tr w:rsidR="008E40B9" w:rsidRPr="00931A80" w14:paraId="10C1B654" w14:textId="77777777" w:rsidTr="008E40B9">
        <w:tc>
          <w:tcPr>
            <w:tcW w:w="1259" w:type="dxa"/>
          </w:tcPr>
          <w:p w14:paraId="78134D44" w14:textId="77777777" w:rsidR="008E40B9" w:rsidRPr="00931A80" w:rsidRDefault="008E40B9" w:rsidP="008E40B9">
            <w:pPr>
              <w:jc w:val="center"/>
            </w:pPr>
            <w:r w:rsidRPr="00931A80">
              <w:t>&lt; $25,000</w:t>
            </w:r>
          </w:p>
        </w:tc>
        <w:tc>
          <w:tcPr>
            <w:tcW w:w="1350" w:type="dxa"/>
          </w:tcPr>
          <w:p w14:paraId="17881454" w14:textId="77777777" w:rsidR="008E40B9" w:rsidRPr="00931A80" w:rsidRDefault="008E40B9" w:rsidP="008E40B9">
            <w:pPr>
              <w:jc w:val="center"/>
            </w:pPr>
            <w:r w:rsidRPr="00931A80">
              <w:t>24%</w:t>
            </w:r>
          </w:p>
        </w:tc>
        <w:tc>
          <w:tcPr>
            <w:tcW w:w="1350" w:type="dxa"/>
          </w:tcPr>
          <w:p w14:paraId="5A80A046" w14:textId="77777777" w:rsidR="008E40B9" w:rsidRPr="00931A80" w:rsidRDefault="008E40B9" w:rsidP="008E40B9">
            <w:pPr>
              <w:jc w:val="center"/>
            </w:pPr>
            <w:r w:rsidRPr="00931A80">
              <w:t>20%</w:t>
            </w:r>
          </w:p>
        </w:tc>
        <w:tc>
          <w:tcPr>
            <w:tcW w:w="379" w:type="dxa"/>
            <w:tcBorders>
              <w:top w:val="nil"/>
              <w:bottom w:val="nil"/>
            </w:tcBorders>
          </w:tcPr>
          <w:p w14:paraId="13917B65" w14:textId="77777777" w:rsidR="008E40B9" w:rsidRPr="00931A80" w:rsidRDefault="008E40B9" w:rsidP="008E40B9">
            <w:pPr>
              <w:jc w:val="center"/>
            </w:pPr>
          </w:p>
        </w:tc>
        <w:tc>
          <w:tcPr>
            <w:tcW w:w="1390" w:type="dxa"/>
          </w:tcPr>
          <w:p w14:paraId="4F377CA0" w14:textId="77777777" w:rsidR="008E40B9" w:rsidRPr="00931A80" w:rsidRDefault="008E40B9" w:rsidP="008E40B9">
            <w:pPr>
              <w:jc w:val="center"/>
            </w:pPr>
            <w:r w:rsidRPr="00931A80">
              <w:t>0</w:t>
            </w:r>
            <w:r w:rsidRPr="00931A80">
              <w:rPr>
                <w:noProof/>
              </w:rPr>
              <w:t>–</w:t>
            </w:r>
            <w:r w:rsidRPr="00931A80">
              <w:t>9</w:t>
            </w:r>
          </w:p>
        </w:tc>
        <w:tc>
          <w:tcPr>
            <w:tcW w:w="1350" w:type="dxa"/>
          </w:tcPr>
          <w:p w14:paraId="1EB4E30A" w14:textId="77777777" w:rsidR="008E40B9" w:rsidRPr="00931A80" w:rsidRDefault="008E40B9" w:rsidP="008E40B9">
            <w:pPr>
              <w:jc w:val="center"/>
            </w:pPr>
            <w:r w:rsidRPr="00931A80">
              <w:t>13%</w:t>
            </w:r>
          </w:p>
        </w:tc>
        <w:tc>
          <w:tcPr>
            <w:tcW w:w="1350" w:type="dxa"/>
          </w:tcPr>
          <w:p w14:paraId="1C76B31A" w14:textId="77777777" w:rsidR="008E40B9" w:rsidRPr="00931A80" w:rsidRDefault="008E40B9" w:rsidP="008E40B9">
            <w:pPr>
              <w:jc w:val="center"/>
            </w:pPr>
            <w:r w:rsidRPr="00931A80">
              <w:t>12%</w:t>
            </w:r>
          </w:p>
        </w:tc>
      </w:tr>
      <w:tr w:rsidR="008E40B9" w:rsidRPr="00931A80" w14:paraId="784BDD65" w14:textId="77777777" w:rsidTr="008E40B9">
        <w:tc>
          <w:tcPr>
            <w:tcW w:w="1259" w:type="dxa"/>
          </w:tcPr>
          <w:p w14:paraId="727C6BBC" w14:textId="77777777" w:rsidR="008E40B9" w:rsidRPr="00931A80" w:rsidRDefault="008E40B9" w:rsidP="008E40B9">
            <w:pPr>
              <w:jc w:val="center"/>
            </w:pPr>
            <w:r w:rsidRPr="00931A80">
              <w:t>$25,000–$34,999</w:t>
            </w:r>
          </w:p>
        </w:tc>
        <w:tc>
          <w:tcPr>
            <w:tcW w:w="1350" w:type="dxa"/>
          </w:tcPr>
          <w:p w14:paraId="2A3E067B" w14:textId="77777777" w:rsidR="008E40B9" w:rsidRPr="00931A80" w:rsidRDefault="008E40B9" w:rsidP="008E40B9">
            <w:pPr>
              <w:jc w:val="center"/>
            </w:pPr>
            <w:r w:rsidRPr="00931A80">
              <w:t>11%</w:t>
            </w:r>
          </w:p>
        </w:tc>
        <w:tc>
          <w:tcPr>
            <w:tcW w:w="1350" w:type="dxa"/>
          </w:tcPr>
          <w:p w14:paraId="288B67D7" w14:textId="77777777" w:rsidR="008E40B9" w:rsidRPr="00931A80" w:rsidRDefault="008E40B9" w:rsidP="008E40B9">
            <w:pPr>
              <w:jc w:val="center"/>
            </w:pPr>
            <w:r w:rsidRPr="00931A80">
              <w:t>8%</w:t>
            </w:r>
          </w:p>
        </w:tc>
        <w:tc>
          <w:tcPr>
            <w:tcW w:w="379" w:type="dxa"/>
            <w:tcBorders>
              <w:top w:val="nil"/>
              <w:bottom w:val="nil"/>
            </w:tcBorders>
          </w:tcPr>
          <w:p w14:paraId="071B5DB4" w14:textId="77777777" w:rsidR="008E40B9" w:rsidRPr="00931A80" w:rsidRDefault="008E40B9" w:rsidP="008E40B9">
            <w:pPr>
              <w:jc w:val="center"/>
            </w:pPr>
          </w:p>
        </w:tc>
        <w:tc>
          <w:tcPr>
            <w:tcW w:w="1390" w:type="dxa"/>
          </w:tcPr>
          <w:p w14:paraId="3FE67784" w14:textId="77777777" w:rsidR="008E40B9" w:rsidRPr="00931A80" w:rsidRDefault="008E40B9" w:rsidP="008E40B9">
            <w:pPr>
              <w:jc w:val="center"/>
            </w:pPr>
            <w:r w:rsidRPr="00931A80">
              <w:t>10</w:t>
            </w:r>
            <w:r w:rsidRPr="00931A80">
              <w:rPr>
                <w:noProof/>
              </w:rPr>
              <w:t>–</w:t>
            </w:r>
            <w:r w:rsidRPr="00931A80">
              <w:t>17</w:t>
            </w:r>
          </w:p>
        </w:tc>
        <w:tc>
          <w:tcPr>
            <w:tcW w:w="1350" w:type="dxa"/>
          </w:tcPr>
          <w:p w14:paraId="0783D47B" w14:textId="77777777" w:rsidR="008E40B9" w:rsidRPr="00931A80" w:rsidRDefault="008E40B9" w:rsidP="008E40B9">
            <w:pPr>
              <w:jc w:val="center"/>
            </w:pPr>
            <w:r w:rsidRPr="00931A80">
              <w:t>11%</w:t>
            </w:r>
          </w:p>
        </w:tc>
        <w:tc>
          <w:tcPr>
            <w:tcW w:w="1350" w:type="dxa"/>
          </w:tcPr>
          <w:p w14:paraId="677B17C5" w14:textId="77777777" w:rsidR="008E40B9" w:rsidRPr="00931A80" w:rsidRDefault="008E40B9" w:rsidP="008E40B9">
            <w:pPr>
              <w:jc w:val="center"/>
            </w:pPr>
            <w:r w:rsidRPr="00931A80">
              <w:t>10%</w:t>
            </w:r>
          </w:p>
        </w:tc>
      </w:tr>
      <w:tr w:rsidR="008E40B9" w:rsidRPr="00931A80" w14:paraId="4DA6B392" w14:textId="77777777" w:rsidTr="008E40B9">
        <w:tc>
          <w:tcPr>
            <w:tcW w:w="1259" w:type="dxa"/>
          </w:tcPr>
          <w:p w14:paraId="11795D10" w14:textId="77777777" w:rsidR="008E40B9" w:rsidRPr="00931A80" w:rsidRDefault="008E40B9" w:rsidP="008E40B9">
            <w:pPr>
              <w:jc w:val="center"/>
            </w:pPr>
            <w:r w:rsidRPr="00931A80">
              <w:t>$35,000–$49,999</w:t>
            </w:r>
          </w:p>
        </w:tc>
        <w:tc>
          <w:tcPr>
            <w:tcW w:w="1350" w:type="dxa"/>
          </w:tcPr>
          <w:p w14:paraId="77F3DB8B" w14:textId="77777777" w:rsidR="008E40B9" w:rsidRPr="00931A80" w:rsidRDefault="008E40B9" w:rsidP="008E40B9">
            <w:pPr>
              <w:jc w:val="center"/>
            </w:pPr>
            <w:r w:rsidRPr="00931A80">
              <w:t>16%</w:t>
            </w:r>
          </w:p>
        </w:tc>
        <w:tc>
          <w:tcPr>
            <w:tcW w:w="1350" w:type="dxa"/>
          </w:tcPr>
          <w:p w14:paraId="613A4E31" w14:textId="77777777" w:rsidR="008E40B9" w:rsidRPr="00931A80" w:rsidRDefault="008E40B9" w:rsidP="008E40B9">
            <w:pPr>
              <w:jc w:val="center"/>
            </w:pPr>
            <w:r w:rsidRPr="00931A80">
              <w:t>13%</w:t>
            </w:r>
          </w:p>
        </w:tc>
        <w:tc>
          <w:tcPr>
            <w:tcW w:w="379" w:type="dxa"/>
            <w:tcBorders>
              <w:top w:val="nil"/>
              <w:bottom w:val="nil"/>
            </w:tcBorders>
          </w:tcPr>
          <w:p w14:paraId="14D6A0D2" w14:textId="77777777" w:rsidR="008E40B9" w:rsidRPr="00931A80" w:rsidRDefault="008E40B9" w:rsidP="008E40B9">
            <w:pPr>
              <w:jc w:val="center"/>
            </w:pPr>
          </w:p>
        </w:tc>
        <w:tc>
          <w:tcPr>
            <w:tcW w:w="1390" w:type="dxa"/>
          </w:tcPr>
          <w:p w14:paraId="08E444CD" w14:textId="77777777" w:rsidR="008E40B9" w:rsidRPr="00931A80" w:rsidRDefault="008E40B9" w:rsidP="008E40B9">
            <w:pPr>
              <w:jc w:val="center"/>
            </w:pPr>
            <w:r w:rsidRPr="00931A80">
              <w:t>18–24</w:t>
            </w:r>
          </w:p>
        </w:tc>
        <w:tc>
          <w:tcPr>
            <w:tcW w:w="1350" w:type="dxa"/>
          </w:tcPr>
          <w:p w14:paraId="38301BE7" w14:textId="77777777" w:rsidR="008E40B9" w:rsidRPr="00931A80" w:rsidRDefault="008E40B9" w:rsidP="008E40B9">
            <w:pPr>
              <w:jc w:val="center"/>
            </w:pPr>
            <w:r w:rsidRPr="00931A80">
              <w:t>10%</w:t>
            </w:r>
          </w:p>
        </w:tc>
        <w:tc>
          <w:tcPr>
            <w:tcW w:w="1350" w:type="dxa"/>
          </w:tcPr>
          <w:p w14:paraId="28AB45EF" w14:textId="77777777" w:rsidR="008E40B9" w:rsidRPr="00931A80" w:rsidRDefault="008E40B9" w:rsidP="008E40B9">
            <w:pPr>
              <w:jc w:val="center"/>
            </w:pPr>
            <w:r w:rsidRPr="00931A80">
              <w:t>10%</w:t>
            </w:r>
          </w:p>
        </w:tc>
      </w:tr>
      <w:tr w:rsidR="008E40B9" w:rsidRPr="00931A80" w14:paraId="7F27482B" w14:textId="77777777" w:rsidTr="008E40B9">
        <w:tc>
          <w:tcPr>
            <w:tcW w:w="1259" w:type="dxa"/>
          </w:tcPr>
          <w:p w14:paraId="0F43C866" w14:textId="77777777" w:rsidR="008E40B9" w:rsidRPr="00931A80" w:rsidRDefault="008E40B9" w:rsidP="008E40B9">
            <w:pPr>
              <w:jc w:val="center"/>
            </w:pPr>
            <w:r w:rsidRPr="00931A80">
              <w:t>$50,000–$74,999</w:t>
            </w:r>
          </w:p>
        </w:tc>
        <w:tc>
          <w:tcPr>
            <w:tcW w:w="1350" w:type="dxa"/>
          </w:tcPr>
          <w:p w14:paraId="366BBB29" w14:textId="77777777" w:rsidR="008E40B9" w:rsidRPr="00931A80" w:rsidRDefault="008E40B9" w:rsidP="008E40B9">
            <w:pPr>
              <w:jc w:val="center"/>
            </w:pPr>
            <w:r w:rsidRPr="00931A80">
              <w:t>20%</w:t>
            </w:r>
          </w:p>
        </w:tc>
        <w:tc>
          <w:tcPr>
            <w:tcW w:w="1350" w:type="dxa"/>
          </w:tcPr>
          <w:p w14:paraId="5DF7E005" w14:textId="77777777" w:rsidR="008E40B9" w:rsidRPr="00931A80" w:rsidRDefault="008E40B9" w:rsidP="008E40B9">
            <w:pPr>
              <w:jc w:val="center"/>
            </w:pPr>
            <w:r w:rsidRPr="00931A80">
              <w:t>18%</w:t>
            </w:r>
          </w:p>
        </w:tc>
        <w:tc>
          <w:tcPr>
            <w:tcW w:w="379" w:type="dxa"/>
            <w:tcBorders>
              <w:top w:val="nil"/>
              <w:bottom w:val="nil"/>
            </w:tcBorders>
          </w:tcPr>
          <w:p w14:paraId="095A0EA4" w14:textId="77777777" w:rsidR="008E40B9" w:rsidRPr="00931A80" w:rsidRDefault="008E40B9" w:rsidP="008E40B9">
            <w:pPr>
              <w:jc w:val="center"/>
            </w:pPr>
          </w:p>
        </w:tc>
        <w:tc>
          <w:tcPr>
            <w:tcW w:w="1390" w:type="dxa"/>
          </w:tcPr>
          <w:p w14:paraId="5EF04F7E" w14:textId="77777777" w:rsidR="008E40B9" w:rsidRPr="00931A80" w:rsidRDefault="008E40B9" w:rsidP="008E40B9">
            <w:pPr>
              <w:jc w:val="center"/>
            </w:pPr>
            <w:r w:rsidRPr="00931A80">
              <w:t>25–34</w:t>
            </w:r>
          </w:p>
        </w:tc>
        <w:tc>
          <w:tcPr>
            <w:tcW w:w="1350" w:type="dxa"/>
          </w:tcPr>
          <w:p w14:paraId="44266B2A" w14:textId="77777777" w:rsidR="008E40B9" w:rsidRPr="00931A80" w:rsidRDefault="008E40B9" w:rsidP="008E40B9">
            <w:pPr>
              <w:jc w:val="center"/>
            </w:pPr>
            <w:r w:rsidRPr="00931A80">
              <w:t>13%</w:t>
            </w:r>
          </w:p>
        </w:tc>
        <w:tc>
          <w:tcPr>
            <w:tcW w:w="1350" w:type="dxa"/>
          </w:tcPr>
          <w:p w14:paraId="10EA14A9" w14:textId="77777777" w:rsidR="008E40B9" w:rsidRPr="00931A80" w:rsidRDefault="008E40B9" w:rsidP="008E40B9">
            <w:pPr>
              <w:jc w:val="center"/>
            </w:pPr>
            <w:r w:rsidRPr="00931A80">
              <w:t>16%</w:t>
            </w:r>
          </w:p>
        </w:tc>
      </w:tr>
      <w:tr w:rsidR="008E40B9" w:rsidRPr="00931A80" w14:paraId="1E8D3243" w14:textId="77777777" w:rsidTr="008E40B9">
        <w:tc>
          <w:tcPr>
            <w:tcW w:w="1259" w:type="dxa"/>
            <w:tcBorders>
              <w:bottom w:val="single" w:sz="4" w:space="0" w:color="auto"/>
            </w:tcBorders>
          </w:tcPr>
          <w:p w14:paraId="2108A357" w14:textId="77777777" w:rsidR="008E40B9" w:rsidRPr="00931A80" w:rsidRDefault="008E40B9" w:rsidP="008E40B9">
            <w:pPr>
              <w:jc w:val="center"/>
            </w:pPr>
            <w:r w:rsidRPr="00931A80">
              <w:t>$75,000–$99,999</w:t>
            </w:r>
          </w:p>
        </w:tc>
        <w:tc>
          <w:tcPr>
            <w:tcW w:w="1350" w:type="dxa"/>
            <w:tcBorders>
              <w:bottom w:val="single" w:sz="4" w:space="0" w:color="auto"/>
            </w:tcBorders>
          </w:tcPr>
          <w:p w14:paraId="636F150C" w14:textId="77777777" w:rsidR="008E40B9" w:rsidRPr="00931A80" w:rsidRDefault="008E40B9" w:rsidP="008E40B9">
            <w:pPr>
              <w:jc w:val="center"/>
            </w:pPr>
            <w:r w:rsidRPr="00931A80">
              <w:t>12%</w:t>
            </w:r>
          </w:p>
        </w:tc>
        <w:tc>
          <w:tcPr>
            <w:tcW w:w="1350" w:type="dxa"/>
            <w:tcBorders>
              <w:bottom w:val="single" w:sz="4" w:space="0" w:color="auto"/>
            </w:tcBorders>
          </w:tcPr>
          <w:p w14:paraId="37876266" w14:textId="77777777" w:rsidR="008E40B9" w:rsidRPr="00931A80" w:rsidRDefault="008E40B9" w:rsidP="008E40B9">
            <w:pPr>
              <w:jc w:val="center"/>
            </w:pPr>
            <w:r w:rsidRPr="00931A80">
              <w:t>14%</w:t>
            </w:r>
          </w:p>
        </w:tc>
        <w:tc>
          <w:tcPr>
            <w:tcW w:w="379" w:type="dxa"/>
            <w:tcBorders>
              <w:top w:val="nil"/>
              <w:bottom w:val="nil"/>
            </w:tcBorders>
          </w:tcPr>
          <w:p w14:paraId="5FD6B241" w14:textId="77777777" w:rsidR="008E40B9" w:rsidRPr="00931A80" w:rsidRDefault="008E40B9" w:rsidP="008E40B9">
            <w:pPr>
              <w:jc w:val="center"/>
            </w:pPr>
          </w:p>
        </w:tc>
        <w:tc>
          <w:tcPr>
            <w:tcW w:w="1390" w:type="dxa"/>
          </w:tcPr>
          <w:p w14:paraId="4A81413A" w14:textId="77777777" w:rsidR="008E40B9" w:rsidRPr="00931A80" w:rsidRDefault="008E40B9" w:rsidP="008E40B9">
            <w:pPr>
              <w:jc w:val="center"/>
            </w:pPr>
            <w:r w:rsidRPr="00931A80">
              <w:t>45–54</w:t>
            </w:r>
          </w:p>
        </w:tc>
        <w:tc>
          <w:tcPr>
            <w:tcW w:w="1350" w:type="dxa"/>
          </w:tcPr>
          <w:p w14:paraId="5BB03133" w14:textId="77777777" w:rsidR="008E40B9" w:rsidRPr="00931A80" w:rsidRDefault="008E40B9" w:rsidP="008E40B9">
            <w:pPr>
              <w:jc w:val="center"/>
            </w:pPr>
            <w:r w:rsidRPr="00931A80">
              <w:t>14%</w:t>
            </w:r>
          </w:p>
        </w:tc>
        <w:tc>
          <w:tcPr>
            <w:tcW w:w="1350" w:type="dxa"/>
          </w:tcPr>
          <w:p w14:paraId="115C5748" w14:textId="77777777" w:rsidR="008E40B9" w:rsidRPr="00931A80" w:rsidRDefault="008E40B9" w:rsidP="008E40B9">
            <w:pPr>
              <w:jc w:val="center"/>
            </w:pPr>
            <w:r w:rsidRPr="00931A80">
              <w:t>14%</w:t>
            </w:r>
          </w:p>
        </w:tc>
      </w:tr>
      <w:tr w:rsidR="008E40B9" w:rsidRPr="00931A80" w14:paraId="6F49415D" w14:textId="77777777" w:rsidTr="008E40B9">
        <w:tc>
          <w:tcPr>
            <w:tcW w:w="1259" w:type="dxa"/>
            <w:tcBorders>
              <w:bottom w:val="single" w:sz="4" w:space="0" w:color="auto"/>
            </w:tcBorders>
          </w:tcPr>
          <w:p w14:paraId="29CDE44C" w14:textId="77777777" w:rsidR="008E40B9" w:rsidRPr="00931A80" w:rsidRDefault="008E40B9" w:rsidP="008E40B9">
            <w:pPr>
              <w:jc w:val="center"/>
            </w:pPr>
            <w:r w:rsidRPr="00931A80">
              <w:t>$100,000+</w:t>
            </w:r>
          </w:p>
        </w:tc>
        <w:tc>
          <w:tcPr>
            <w:tcW w:w="1350" w:type="dxa"/>
            <w:tcBorders>
              <w:bottom w:val="single" w:sz="4" w:space="0" w:color="auto"/>
            </w:tcBorders>
          </w:tcPr>
          <w:p w14:paraId="5ABBF4AD" w14:textId="77777777" w:rsidR="008E40B9" w:rsidRPr="00931A80" w:rsidRDefault="008E40B9" w:rsidP="008E40B9">
            <w:pPr>
              <w:jc w:val="center"/>
            </w:pPr>
            <w:r w:rsidRPr="00931A80">
              <w:t>18%</w:t>
            </w:r>
          </w:p>
        </w:tc>
        <w:tc>
          <w:tcPr>
            <w:tcW w:w="1350" w:type="dxa"/>
            <w:tcBorders>
              <w:bottom w:val="single" w:sz="4" w:space="0" w:color="auto"/>
            </w:tcBorders>
          </w:tcPr>
          <w:p w14:paraId="77A66C1B" w14:textId="77777777" w:rsidR="008E40B9" w:rsidRPr="00931A80" w:rsidRDefault="008E40B9" w:rsidP="008E40B9">
            <w:pPr>
              <w:jc w:val="center"/>
            </w:pPr>
            <w:r w:rsidRPr="00931A80">
              <w:t>29%</w:t>
            </w:r>
          </w:p>
        </w:tc>
        <w:tc>
          <w:tcPr>
            <w:tcW w:w="379" w:type="dxa"/>
            <w:tcBorders>
              <w:top w:val="nil"/>
              <w:bottom w:val="nil"/>
            </w:tcBorders>
          </w:tcPr>
          <w:p w14:paraId="468E5127" w14:textId="77777777" w:rsidR="008E40B9" w:rsidRPr="00931A80" w:rsidRDefault="008E40B9" w:rsidP="008E40B9">
            <w:pPr>
              <w:jc w:val="center"/>
            </w:pPr>
          </w:p>
        </w:tc>
        <w:tc>
          <w:tcPr>
            <w:tcW w:w="1390" w:type="dxa"/>
          </w:tcPr>
          <w:p w14:paraId="5CCC1D0F" w14:textId="77777777" w:rsidR="008E40B9" w:rsidRPr="00931A80" w:rsidRDefault="008E40B9" w:rsidP="008E40B9">
            <w:pPr>
              <w:jc w:val="center"/>
            </w:pPr>
            <w:r>
              <w:t>55–74</w:t>
            </w:r>
          </w:p>
        </w:tc>
        <w:tc>
          <w:tcPr>
            <w:tcW w:w="1350" w:type="dxa"/>
          </w:tcPr>
          <w:p w14:paraId="1D83A4C3" w14:textId="77777777" w:rsidR="008E40B9" w:rsidRPr="00931A80" w:rsidRDefault="008E40B9" w:rsidP="008E40B9">
            <w:pPr>
              <w:jc w:val="center"/>
            </w:pPr>
            <w:r>
              <w:t>20%</w:t>
            </w:r>
          </w:p>
        </w:tc>
        <w:tc>
          <w:tcPr>
            <w:tcW w:w="1350" w:type="dxa"/>
          </w:tcPr>
          <w:p w14:paraId="5E549E49" w14:textId="77777777" w:rsidR="008E40B9" w:rsidRPr="00931A80" w:rsidRDefault="008E40B9" w:rsidP="008E40B9">
            <w:pPr>
              <w:jc w:val="center"/>
              <w:rPr>
                <w:vanish/>
              </w:rPr>
            </w:pPr>
            <w:r>
              <w:t>14%</w:t>
            </w:r>
          </w:p>
        </w:tc>
      </w:tr>
      <w:tr w:rsidR="008E40B9" w:rsidRPr="00931A80" w14:paraId="3550528C" w14:textId="77777777" w:rsidTr="008E40B9">
        <w:trPr>
          <w:hidden/>
        </w:trPr>
        <w:tc>
          <w:tcPr>
            <w:tcW w:w="1259" w:type="dxa"/>
            <w:tcBorders>
              <w:top w:val="single" w:sz="4" w:space="0" w:color="auto"/>
              <w:left w:val="nil"/>
              <w:bottom w:val="nil"/>
              <w:right w:val="nil"/>
            </w:tcBorders>
          </w:tcPr>
          <w:p w14:paraId="685D8DBC" w14:textId="77777777" w:rsidR="008E40B9" w:rsidRPr="00931A80" w:rsidRDefault="008E40B9" w:rsidP="008E40B9">
            <w:pPr>
              <w:jc w:val="center"/>
              <w:rPr>
                <w:vanish/>
              </w:rPr>
            </w:pPr>
          </w:p>
        </w:tc>
        <w:tc>
          <w:tcPr>
            <w:tcW w:w="1350" w:type="dxa"/>
            <w:tcBorders>
              <w:top w:val="single" w:sz="4" w:space="0" w:color="auto"/>
              <w:left w:val="nil"/>
              <w:bottom w:val="nil"/>
              <w:right w:val="nil"/>
            </w:tcBorders>
          </w:tcPr>
          <w:p w14:paraId="6813565D" w14:textId="77777777" w:rsidR="008E40B9" w:rsidRPr="00931A80" w:rsidRDefault="008E40B9" w:rsidP="008E40B9">
            <w:pPr>
              <w:jc w:val="center"/>
              <w:rPr>
                <w:vanish/>
              </w:rPr>
            </w:pPr>
          </w:p>
        </w:tc>
        <w:tc>
          <w:tcPr>
            <w:tcW w:w="1350" w:type="dxa"/>
            <w:tcBorders>
              <w:top w:val="single" w:sz="4" w:space="0" w:color="auto"/>
              <w:left w:val="nil"/>
              <w:bottom w:val="nil"/>
              <w:right w:val="nil"/>
            </w:tcBorders>
          </w:tcPr>
          <w:p w14:paraId="48E50B4C" w14:textId="77777777" w:rsidR="008E40B9" w:rsidRPr="00931A80" w:rsidRDefault="008E40B9" w:rsidP="008E40B9">
            <w:pPr>
              <w:jc w:val="center"/>
              <w:rPr>
                <w:vanish/>
              </w:rPr>
            </w:pPr>
          </w:p>
        </w:tc>
        <w:tc>
          <w:tcPr>
            <w:tcW w:w="379" w:type="dxa"/>
            <w:tcBorders>
              <w:top w:val="nil"/>
              <w:left w:val="nil"/>
              <w:bottom w:val="nil"/>
            </w:tcBorders>
          </w:tcPr>
          <w:p w14:paraId="15EF3076" w14:textId="77777777" w:rsidR="008E40B9" w:rsidRPr="00931A80" w:rsidRDefault="008E40B9" w:rsidP="008E40B9">
            <w:pPr>
              <w:jc w:val="center"/>
              <w:rPr>
                <w:vanish/>
              </w:rPr>
            </w:pPr>
          </w:p>
        </w:tc>
        <w:tc>
          <w:tcPr>
            <w:tcW w:w="1390" w:type="dxa"/>
          </w:tcPr>
          <w:p w14:paraId="1422EE25" w14:textId="77777777" w:rsidR="008E40B9" w:rsidRPr="00931A80" w:rsidRDefault="008E40B9" w:rsidP="008E40B9">
            <w:pPr>
              <w:jc w:val="center"/>
              <w:rPr>
                <w:vanish/>
              </w:rPr>
            </w:pPr>
            <w:r>
              <w:t>75+</w:t>
            </w:r>
          </w:p>
        </w:tc>
        <w:tc>
          <w:tcPr>
            <w:tcW w:w="1350" w:type="dxa"/>
          </w:tcPr>
          <w:p w14:paraId="1B16BBAA" w14:textId="77777777" w:rsidR="008E40B9" w:rsidRPr="00931A80" w:rsidRDefault="008E40B9" w:rsidP="008E40B9">
            <w:pPr>
              <w:jc w:val="center"/>
              <w:rPr>
                <w:vanish/>
              </w:rPr>
            </w:pPr>
            <w:r>
              <w:t>6%</w:t>
            </w:r>
          </w:p>
        </w:tc>
        <w:tc>
          <w:tcPr>
            <w:tcW w:w="1350" w:type="dxa"/>
          </w:tcPr>
          <w:p w14:paraId="522A2167" w14:textId="77777777" w:rsidR="008E40B9" w:rsidRPr="00931A80" w:rsidRDefault="008E40B9" w:rsidP="008E40B9">
            <w:pPr>
              <w:jc w:val="center"/>
              <w:rPr>
                <w:vanish/>
              </w:rPr>
            </w:pPr>
            <w:r w:rsidRPr="00A31FEA">
              <w:rPr>
                <w:color w:val="FFFFFF" w:themeColor="background1"/>
              </w:rPr>
              <w:t>0</w:t>
            </w:r>
            <w:r>
              <w:t>4%</w:t>
            </w:r>
          </w:p>
        </w:tc>
      </w:tr>
    </w:tbl>
    <w:p w14:paraId="657B8E70" w14:textId="77777777" w:rsidR="008E40B9" w:rsidRPr="008E40B9" w:rsidRDefault="008E40B9" w:rsidP="008E40B9">
      <w:pPr>
        <w:rPr>
          <w:sz w:val="10"/>
          <w:szCs w:val="10"/>
        </w:rPr>
      </w:pPr>
    </w:p>
    <w:tbl>
      <w:tblPr>
        <w:tblStyle w:val="TableGrid"/>
        <w:tblW w:w="0" w:type="auto"/>
        <w:tblInd w:w="1728" w:type="dxa"/>
        <w:tblLook w:val="04A0" w:firstRow="1" w:lastRow="0" w:firstColumn="1" w:lastColumn="0" w:noHBand="0" w:noVBand="1"/>
      </w:tblPr>
      <w:tblGrid>
        <w:gridCol w:w="2520"/>
        <w:gridCol w:w="2160"/>
        <w:gridCol w:w="1710"/>
      </w:tblGrid>
      <w:tr w:rsidR="008E40B9" w:rsidRPr="008E40B9" w14:paraId="4B6C3118" w14:textId="6F335E1C" w:rsidTr="008E40B9">
        <w:tc>
          <w:tcPr>
            <w:tcW w:w="2520" w:type="dxa"/>
          </w:tcPr>
          <w:p w14:paraId="501446C3" w14:textId="5E6087BD" w:rsidR="008E40B9" w:rsidRPr="008E40B9" w:rsidRDefault="008E40B9" w:rsidP="00AB5875">
            <w:pPr>
              <w:jc w:val="center"/>
              <w:rPr>
                <w:i/>
              </w:rPr>
            </w:pPr>
            <w:r>
              <w:rPr>
                <w:i/>
              </w:rPr>
              <w:t>Types of Expenditure</w:t>
            </w:r>
          </w:p>
        </w:tc>
        <w:tc>
          <w:tcPr>
            <w:tcW w:w="2160" w:type="dxa"/>
          </w:tcPr>
          <w:p w14:paraId="34EB8C25" w14:textId="31DF7C0B" w:rsidR="008E40B9" w:rsidRPr="008E40B9" w:rsidRDefault="008E40B9" w:rsidP="00AB5875">
            <w:pPr>
              <w:jc w:val="center"/>
              <w:rPr>
                <w:i/>
              </w:rPr>
            </w:pPr>
            <w:r w:rsidRPr="008E40B9">
              <w:rPr>
                <w:i/>
              </w:rPr>
              <w:t>Asian-Americans</w:t>
            </w:r>
          </w:p>
        </w:tc>
        <w:tc>
          <w:tcPr>
            <w:tcW w:w="1710" w:type="dxa"/>
          </w:tcPr>
          <w:p w14:paraId="20AE4D83" w14:textId="00B911F3" w:rsidR="008E40B9" w:rsidRPr="008E40B9" w:rsidRDefault="008E40B9" w:rsidP="00AB5875">
            <w:pPr>
              <w:jc w:val="center"/>
              <w:rPr>
                <w:i/>
              </w:rPr>
            </w:pPr>
            <w:r>
              <w:rPr>
                <w:i/>
              </w:rPr>
              <w:t>Total U.S. Market</w:t>
            </w:r>
          </w:p>
        </w:tc>
      </w:tr>
      <w:tr w:rsidR="008E40B9" w:rsidRPr="008E40B9" w14:paraId="483F1635" w14:textId="59E05F73" w:rsidTr="008E40B9">
        <w:tc>
          <w:tcPr>
            <w:tcW w:w="2520" w:type="dxa"/>
          </w:tcPr>
          <w:p w14:paraId="10A454C4" w14:textId="0ED655DA" w:rsidR="008E40B9" w:rsidRPr="008E40B9" w:rsidRDefault="008E40B9" w:rsidP="008E40B9">
            <w:pPr>
              <w:ind w:left="270"/>
            </w:pPr>
            <w:r>
              <w:t xml:space="preserve">Housing </w:t>
            </w:r>
          </w:p>
        </w:tc>
        <w:tc>
          <w:tcPr>
            <w:tcW w:w="2160" w:type="dxa"/>
          </w:tcPr>
          <w:p w14:paraId="0B549E06" w14:textId="4FA84644" w:rsidR="008E40B9" w:rsidRPr="008E40B9" w:rsidRDefault="008E40B9" w:rsidP="008E40B9">
            <w:pPr>
              <w:jc w:val="center"/>
            </w:pPr>
            <w:r>
              <w:t>$20,800</w:t>
            </w:r>
          </w:p>
        </w:tc>
        <w:tc>
          <w:tcPr>
            <w:tcW w:w="1710" w:type="dxa"/>
          </w:tcPr>
          <w:p w14:paraId="0FBA95D9" w14:textId="059C6FC8" w:rsidR="008E40B9" w:rsidRPr="008E40B9" w:rsidRDefault="008E40B9" w:rsidP="008E40B9">
            <w:pPr>
              <w:jc w:val="center"/>
            </w:pPr>
            <w:r>
              <w:t>$16,900</w:t>
            </w:r>
          </w:p>
        </w:tc>
      </w:tr>
      <w:tr w:rsidR="008E40B9" w:rsidRPr="008E40B9" w14:paraId="6F55C6E9" w14:textId="04135BDC" w:rsidTr="008E40B9">
        <w:tc>
          <w:tcPr>
            <w:tcW w:w="2520" w:type="dxa"/>
          </w:tcPr>
          <w:p w14:paraId="3743DAC7" w14:textId="5D78ED4C" w:rsidR="008E40B9" w:rsidRPr="008E40B9" w:rsidRDefault="008E40B9" w:rsidP="008E40B9">
            <w:pPr>
              <w:ind w:left="270"/>
            </w:pPr>
            <w:r>
              <w:t>Transportation</w:t>
            </w:r>
          </w:p>
        </w:tc>
        <w:tc>
          <w:tcPr>
            <w:tcW w:w="2160" w:type="dxa"/>
          </w:tcPr>
          <w:p w14:paraId="412CD0DF" w14:textId="03346BCF" w:rsidR="008E40B9" w:rsidRPr="008E40B9" w:rsidRDefault="008E40B9" w:rsidP="008E40B9">
            <w:pPr>
              <w:jc w:val="center"/>
            </w:pPr>
            <w:r>
              <w:t>$10,100</w:t>
            </w:r>
          </w:p>
        </w:tc>
        <w:tc>
          <w:tcPr>
            <w:tcW w:w="1710" w:type="dxa"/>
          </w:tcPr>
          <w:p w14:paraId="75B7B8F9" w14:textId="0D188698" w:rsidR="008E40B9" w:rsidRPr="008E40B9" w:rsidRDefault="008E40B9" w:rsidP="008E40B9">
            <w:pPr>
              <w:jc w:val="center"/>
            </w:pPr>
            <w:r>
              <w:t>$9,000</w:t>
            </w:r>
          </w:p>
        </w:tc>
      </w:tr>
      <w:tr w:rsidR="008E40B9" w:rsidRPr="008E40B9" w14:paraId="53606E24" w14:textId="24400F30" w:rsidTr="008E40B9">
        <w:tc>
          <w:tcPr>
            <w:tcW w:w="2520" w:type="dxa"/>
          </w:tcPr>
          <w:p w14:paraId="48BCD8EC" w14:textId="00F03703" w:rsidR="008E40B9" w:rsidRPr="008E40B9" w:rsidRDefault="008E40B9" w:rsidP="008E40B9">
            <w:pPr>
              <w:ind w:left="270"/>
            </w:pPr>
            <w:r>
              <w:t>Food</w:t>
            </w:r>
          </w:p>
        </w:tc>
        <w:tc>
          <w:tcPr>
            <w:tcW w:w="2160" w:type="dxa"/>
          </w:tcPr>
          <w:p w14:paraId="0FDAAE61" w14:textId="1A7B24A2" w:rsidR="008E40B9" w:rsidRPr="008E40B9" w:rsidRDefault="008E40B9" w:rsidP="008E40B9">
            <w:pPr>
              <w:jc w:val="center"/>
            </w:pPr>
            <w:r>
              <w:t>$8,000</w:t>
            </w:r>
          </w:p>
        </w:tc>
        <w:tc>
          <w:tcPr>
            <w:tcW w:w="1710" w:type="dxa"/>
          </w:tcPr>
          <w:p w14:paraId="4893591D" w14:textId="01390811" w:rsidR="008E40B9" w:rsidRPr="008E40B9" w:rsidRDefault="008E40B9" w:rsidP="008E40B9">
            <w:pPr>
              <w:jc w:val="center"/>
            </w:pPr>
            <w:r>
              <w:t>$6,600</w:t>
            </w:r>
          </w:p>
        </w:tc>
      </w:tr>
      <w:tr w:rsidR="008E40B9" w:rsidRPr="008E40B9" w14:paraId="285454CF" w14:textId="57CE7B9C" w:rsidTr="008E40B9">
        <w:tc>
          <w:tcPr>
            <w:tcW w:w="2520" w:type="dxa"/>
          </w:tcPr>
          <w:p w14:paraId="356E500B" w14:textId="03F72880" w:rsidR="008E40B9" w:rsidRPr="008E40B9" w:rsidRDefault="008E40B9" w:rsidP="008E40B9">
            <w:pPr>
              <w:ind w:left="270"/>
            </w:pPr>
            <w:r>
              <w:t>Personal Insurance and Food</w:t>
            </w:r>
          </w:p>
        </w:tc>
        <w:tc>
          <w:tcPr>
            <w:tcW w:w="2160" w:type="dxa"/>
          </w:tcPr>
          <w:p w14:paraId="64017E3A" w14:textId="3BD959E3" w:rsidR="008E40B9" w:rsidRPr="008E40B9" w:rsidRDefault="008E40B9" w:rsidP="008E40B9">
            <w:pPr>
              <w:jc w:val="center"/>
            </w:pPr>
            <w:r>
              <w:t>$7,800</w:t>
            </w:r>
          </w:p>
        </w:tc>
        <w:tc>
          <w:tcPr>
            <w:tcW w:w="1710" w:type="dxa"/>
          </w:tcPr>
          <w:p w14:paraId="2768F3DA" w14:textId="1C5A2CC4" w:rsidR="008E40B9" w:rsidRPr="008E40B9" w:rsidRDefault="008E40B9" w:rsidP="008E40B9">
            <w:pPr>
              <w:jc w:val="center"/>
            </w:pPr>
            <w:r>
              <w:t>$5,600</w:t>
            </w:r>
          </w:p>
        </w:tc>
      </w:tr>
      <w:tr w:rsidR="008E40B9" w:rsidRPr="008E40B9" w14:paraId="469422B2" w14:textId="005FC66B" w:rsidTr="008E40B9">
        <w:tc>
          <w:tcPr>
            <w:tcW w:w="2520" w:type="dxa"/>
          </w:tcPr>
          <w:p w14:paraId="46464597" w14:textId="4A740E4E" w:rsidR="008E40B9" w:rsidRPr="008E40B9" w:rsidRDefault="008E40B9" w:rsidP="008E40B9">
            <w:pPr>
              <w:ind w:left="270"/>
            </w:pPr>
            <w:r>
              <w:t>Apparel</w:t>
            </w:r>
          </w:p>
        </w:tc>
        <w:tc>
          <w:tcPr>
            <w:tcW w:w="2160" w:type="dxa"/>
          </w:tcPr>
          <w:p w14:paraId="10E89B22" w14:textId="61559B87" w:rsidR="008E40B9" w:rsidRPr="008E40B9" w:rsidRDefault="008E40B9" w:rsidP="008E40B9">
            <w:pPr>
              <w:jc w:val="center"/>
            </w:pPr>
            <w:r>
              <w:t>$2,400</w:t>
            </w:r>
          </w:p>
        </w:tc>
        <w:tc>
          <w:tcPr>
            <w:tcW w:w="1710" w:type="dxa"/>
          </w:tcPr>
          <w:p w14:paraId="754BB0A3" w14:textId="2C3C780A" w:rsidR="008E40B9" w:rsidRPr="008E40B9" w:rsidRDefault="008E40B9" w:rsidP="008E40B9">
            <w:pPr>
              <w:jc w:val="center"/>
            </w:pPr>
            <w:r>
              <w:t>$1,700</w:t>
            </w:r>
          </w:p>
        </w:tc>
      </w:tr>
    </w:tbl>
    <w:p w14:paraId="243C425D" w14:textId="77777777" w:rsidR="002619D0" w:rsidRDefault="002619D0" w:rsidP="002619D0"/>
    <w:p w14:paraId="36CAB53D" w14:textId="77777777" w:rsidR="002619D0" w:rsidRDefault="002619D0" w:rsidP="002619D0"/>
    <w:p w14:paraId="1997BBA1" w14:textId="77777777" w:rsidR="002619D0" w:rsidRPr="00530657" w:rsidRDefault="002619D0" w:rsidP="002619D0">
      <w:r w:rsidRPr="00530657">
        <w:rPr>
          <w:u w:val="single"/>
        </w:rPr>
        <w:t>Categorical:</w:t>
      </w:r>
      <w:r w:rsidRPr="00530657">
        <w:t xml:space="preserve"> </w:t>
      </w:r>
      <w:r w:rsidR="0063101C" w:rsidRPr="00530657">
        <w:t xml:space="preserve">Household </w:t>
      </w:r>
      <w:r w:rsidR="00980EDB" w:rsidRPr="00530657">
        <w:t xml:space="preserve">Income Ranges, </w:t>
      </w:r>
      <w:r w:rsidRPr="00530657">
        <w:t xml:space="preserve">Age Distribution, </w:t>
      </w:r>
      <w:r w:rsidR="00980EDB" w:rsidRPr="00530657">
        <w:t xml:space="preserve">Types of </w:t>
      </w:r>
      <w:r w:rsidR="0063101C" w:rsidRPr="00530657">
        <w:t>Expenditure</w:t>
      </w:r>
    </w:p>
    <w:p w14:paraId="6D05DA7D" w14:textId="6BC63A98" w:rsidR="002619D0" w:rsidRPr="00980EDB" w:rsidRDefault="002619D0" w:rsidP="002619D0">
      <w:r w:rsidRPr="00530657">
        <w:rPr>
          <w:u w:val="single"/>
        </w:rPr>
        <w:t xml:space="preserve">Quantitative: </w:t>
      </w:r>
      <w:r w:rsidRPr="00530657">
        <w:t xml:space="preserve"> % Total Household, % Asian-American Households, % Age </w:t>
      </w:r>
      <w:r w:rsidR="00980EDB" w:rsidRPr="00530657">
        <w:t>Distribution-Total U.S. and Asian-American</w:t>
      </w:r>
      <w:r w:rsidRPr="00530657">
        <w:t xml:space="preserve">, </w:t>
      </w:r>
      <w:r w:rsidR="0063101C" w:rsidRPr="00530657">
        <w:t>Expenditures of Asian-Americans ($)</w:t>
      </w:r>
      <w:r w:rsidRPr="00530657">
        <w:t>,</w:t>
      </w:r>
      <w:r w:rsidR="008E40B9">
        <w:t xml:space="preserve"> </w:t>
      </w:r>
      <w:r w:rsidR="0063101C" w:rsidRPr="00530657">
        <w:t>Expenditures of Total U.S. Market ($)</w:t>
      </w:r>
    </w:p>
    <w:p w14:paraId="149BE6CC" w14:textId="77777777" w:rsidR="002619D0" w:rsidRPr="00D80561" w:rsidRDefault="002619D0" w:rsidP="002619D0">
      <w:pPr>
        <w:rPr>
          <w:u w:val="single"/>
        </w:rPr>
      </w:pPr>
    </w:p>
    <w:p w14:paraId="3BF1DD7A" w14:textId="77777777" w:rsidR="002619D0" w:rsidRDefault="002619D0" w:rsidP="002619D0"/>
    <w:p w14:paraId="6C163928" w14:textId="77777777" w:rsidR="008E40B9" w:rsidRDefault="008E40B9" w:rsidP="001E7914">
      <w:r>
        <w:br w:type="page"/>
      </w:r>
    </w:p>
    <w:p w14:paraId="74B3E312" w14:textId="6369C778" w:rsidR="001E7914" w:rsidRDefault="001E7914" w:rsidP="001E7914">
      <w:r>
        <w:lastRenderedPageBreak/>
        <w:t xml:space="preserve">3.  In addition to the variables listed above, data were also collected on the </w:t>
      </w:r>
      <w:r w:rsidR="00D80561">
        <w:t>variables listed below.  Indicate whether each is nominal or ordinal.</w:t>
      </w:r>
    </w:p>
    <w:p w14:paraId="341B23AC" w14:textId="77777777" w:rsidR="001E7914" w:rsidRDefault="001E7914" w:rsidP="001E7914"/>
    <w:p w14:paraId="10345A53" w14:textId="77777777" w:rsidR="00780B94" w:rsidRDefault="001E7914" w:rsidP="001E7914">
      <w:pPr>
        <w:numPr>
          <w:ilvl w:val="0"/>
          <w:numId w:val="2"/>
        </w:numPr>
      </w:pPr>
      <w:r w:rsidRPr="00025B66">
        <w:rPr>
          <w:i/>
        </w:rPr>
        <w:t>Region</w:t>
      </w:r>
      <w:r>
        <w:t xml:space="preserve"> (</w:t>
      </w:r>
      <w:r w:rsidR="0063101C">
        <w:t>NE, NW, MW, SW, SE</w:t>
      </w:r>
      <w:r>
        <w:t>)</w:t>
      </w:r>
      <w:r w:rsidR="00D80561">
        <w:t xml:space="preserve">  </w:t>
      </w:r>
    </w:p>
    <w:p w14:paraId="4379D7A7" w14:textId="77777777" w:rsidR="001E7914" w:rsidRPr="00780B94" w:rsidRDefault="00391EDF" w:rsidP="00780B94">
      <w:r w:rsidRPr="00780B94">
        <w:t>Nominal</w:t>
      </w:r>
    </w:p>
    <w:p w14:paraId="3452EFAB" w14:textId="77777777" w:rsidR="00780B94" w:rsidRDefault="001E7914" w:rsidP="001E7914">
      <w:pPr>
        <w:numPr>
          <w:ilvl w:val="0"/>
          <w:numId w:val="2"/>
        </w:numPr>
      </w:pPr>
      <w:r w:rsidRPr="00025B66">
        <w:rPr>
          <w:i/>
        </w:rPr>
        <w:t>Education</w:t>
      </w:r>
      <w:r>
        <w:t xml:space="preserve"> (Less than High School, High School, Some College, College +)</w:t>
      </w:r>
      <w:r w:rsidR="00391EDF">
        <w:t xml:space="preserve">  </w:t>
      </w:r>
    </w:p>
    <w:p w14:paraId="6CC15054" w14:textId="77777777" w:rsidR="001E7914" w:rsidRDefault="00391EDF" w:rsidP="001E7914">
      <w:r w:rsidRPr="00780B94">
        <w:t>Ordinal</w:t>
      </w:r>
    </w:p>
    <w:p w14:paraId="4F33A538" w14:textId="77777777" w:rsidR="00780B94" w:rsidRDefault="001E7914" w:rsidP="001E7914">
      <w:pPr>
        <w:numPr>
          <w:ilvl w:val="0"/>
          <w:numId w:val="2"/>
        </w:numPr>
      </w:pPr>
      <w:r w:rsidRPr="00025B66">
        <w:rPr>
          <w:i/>
        </w:rPr>
        <w:t>Marital Status</w:t>
      </w:r>
      <w:r>
        <w:t xml:space="preserve"> (Single, Widowed, Divorced, Married)</w:t>
      </w:r>
      <w:r w:rsidR="00391EDF">
        <w:t xml:space="preserve"> </w:t>
      </w:r>
    </w:p>
    <w:p w14:paraId="0B56352E" w14:textId="7A5D41FB" w:rsidR="001E7914" w:rsidRDefault="00391EDF" w:rsidP="001E7914">
      <w:r w:rsidRPr="00780B94">
        <w:t>Nominal</w:t>
      </w:r>
    </w:p>
    <w:p w14:paraId="0542E567" w14:textId="77777777" w:rsidR="001E7914" w:rsidRDefault="001E7914" w:rsidP="001E7914"/>
    <w:p w14:paraId="72676307" w14:textId="77777777" w:rsidR="0063101C" w:rsidRDefault="0063101C" w:rsidP="0063101C"/>
    <w:p w14:paraId="034EEFBE" w14:textId="77777777" w:rsidR="001E7914" w:rsidRDefault="001E7914" w:rsidP="001E7914">
      <w:r>
        <w:t>4.  For each of the following, indicate whether the data are cross-sectional or time series:</w:t>
      </w:r>
    </w:p>
    <w:p w14:paraId="06500A98" w14:textId="77777777" w:rsidR="001E7914" w:rsidRDefault="001E7914" w:rsidP="001E7914"/>
    <w:p w14:paraId="47B31009" w14:textId="77777777" w:rsidR="0063101C" w:rsidRPr="00CC78E4" w:rsidRDefault="0063101C" w:rsidP="0063101C">
      <w:pPr>
        <w:numPr>
          <w:ilvl w:val="0"/>
          <w:numId w:val="3"/>
        </w:numPr>
        <w:rPr>
          <w:i/>
        </w:rPr>
      </w:pPr>
      <w:r>
        <w:rPr>
          <w:i/>
        </w:rPr>
        <w:t>Monthly</w:t>
      </w:r>
      <w:r w:rsidRPr="00CC78E4">
        <w:rPr>
          <w:i/>
        </w:rPr>
        <w:t xml:space="preserve"> </w:t>
      </w:r>
      <w:r>
        <w:rPr>
          <w:i/>
        </w:rPr>
        <w:t>spending</w:t>
      </w:r>
      <w:r w:rsidRPr="00CC78E4">
        <w:rPr>
          <w:i/>
        </w:rPr>
        <w:t xml:space="preserve"> </w:t>
      </w:r>
      <w:r>
        <w:rPr>
          <w:i/>
        </w:rPr>
        <w:t>on household goods</w:t>
      </w:r>
    </w:p>
    <w:p w14:paraId="3B7AF730" w14:textId="77777777" w:rsidR="0063101C" w:rsidRPr="00780B94" w:rsidRDefault="0063101C" w:rsidP="0063101C">
      <w:pPr>
        <w:rPr>
          <w:i/>
        </w:rPr>
      </w:pPr>
      <w:r w:rsidRPr="00780B94">
        <w:t>Time Series</w:t>
      </w:r>
    </w:p>
    <w:p w14:paraId="7769B364" w14:textId="77777777" w:rsidR="0063101C" w:rsidRDefault="0063101C" w:rsidP="001E7914"/>
    <w:p w14:paraId="2D14040E" w14:textId="77777777" w:rsidR="0063101C" w:rsidRPr="00CC78E4" w:rsidRDefault="0063101C" w:rsidP="0063101C">
      <w:pPr>
        <w:numPr>
          <w:ilvl w:val="0"/>
          <w:numId w:val="3"/>
        </w:numPr>
        <w:rPr>
          <w:i/>
        </w:rPr>
      </w:pPr>
      <w:r>
        <w:rPr>
          <w:i/>
        </w:rPr>
        <w:t>Change in population for 5 consecutive years</w:t>
      </w:r>
    </w:p>
    <w:p w14:paraId="73EC6952" w14:textId="77777777" w:rsidR="001E7914" w:rsidRPr="00780B94" w:rsidRDefault="00391EDF" w:rsidP="00780B94">
      <w:pPr>
        <w:rPr>
          <w:i/>
        </w:rPr>
      </w:pPr>
      <w:r w:rsidRPr="00780B94">
        <w:t>Time Series</w:t>
      </w:r>
    </w:p>
    <w:p w14:paraId="4F915FA1" w14:textId="77777777" w:rsidR="001E7914" w:rsidRDefault="001E7914" w:rsidP="007A5220">
      <w:pPr>
        <w:rPr>
          <w:b/>
          <w:i/>
        </w:rPr>
      </w:pPr>
    </w:p>
    <w:p w14:paraId="170E929C" w14:textId="77777777" w:rsidR="00CA09D1" w:rsidRPr="00CC78E4" w:rsidRDefault="00CA09D1" w:rsidP="00CA09D1">
      <w:pPr>
        <w:numPr>
          <w:ilvl w:val="0"/>
          <w:numId w:val="3"/>
        </w:numPr>
        <w:rPr>
          <w:i/>
        </w:rPr>
      </w:pPr>
      <w:r>
        <w:rPr>
          <w:i/>
        </w:rPr>
        <w:t>Composition of types of Asian American families in the most populated U.S. cities.</w:t>
      </w:r>
    </w:p>
    <w:p w14:paraId="251B2C76" w14:textId="77777777" w:rsidR="00CA09D1" w:rsidRPr="00780B94" w:rsidRDefault="00CA09D1" w:rsidP="00CA09D1">
      <w:r w:rsidRPr="00780B94">
        <w:t>Cross-Sectional</w:t>
      </w:r>
    </w:p>
    <w:p w14:paraId="1E8570C7" w14:textId="77777777" w:rsidR="00CA09D1" w:rsidRDefault="00CA09D1" w:rsidP="007A5220">
      <w:pPr>
        <w:rPr>
          <w:b/>
          <w:i/>
        </w:rPr>
      </w:pPr>
    </w:p>
    <w:p w14:paraId="004447D5" w14:textId="77777777" w:rsidR="00CA09D1" w:rsidRDefault="00CA09D1" w:rsidP="00CA09D1">
      <w:pPr>
        <w:numPr>
          <w:ilvl w:val="0"/>
          <w:numId w:val="3"/>
        </w:numPr>
        <w:rPr>
          <w:i/>
        </w:rPr>
      </w:pPr>
      <w:r w:rsidRPr="00CC78E4">
        <w:rPr>
          <w:i/>
        </w:rPr>
        <w:t xml:space="preserve">Monthly demand for a </w:t>
      </w:r>
      <w:r>
        <w:rPr>
          <w:i/>
        </w:rPr>
        <w:t xml:space="preserve">technology item  </w:t>
      </w:r>
    </w:p>
    <w:p w14:paraId="56845912" w14:textId="77777777" w:rsidR="00CA09D1" w:rsidRDefault="00CA09D1" w:rsidP="00CA09D1">
      <w:r w:rsidRPr="00780B94">
        <w:t>Time Series</w:t>
      </w:r>
    </w:p>
    <w:p w14:paraId="2E59E534" w14:textId="77777777" w:rsidR="00CA09D1" w:rsidRPr="00780B94" w:rsidRDefault="00CA09D1" w:rsidP="00CA09D1"/>
    <w:p w14:paraId="49BABFB3" w14:textId="77777777" w:rsidR="00CA09D1" w:rsidRDefault="00CA09D1" w:rsidP="00CA09D1">
      <w:pPr>
        <w:numPr>
          <w:ilvl w:val="0"/>
          <w:numId w:val="3"/>
        </w:numPr>
        <w:rPr>
          <w:i/>
        </w:rPr>
      </w:pPr>
      <w:r w:rsidRPr="00CC78E4">
        <w:rPr>
          <w:i/>
        </w:rPr>
        <w:t xml:space="preserve">Percentage of adults who </w:t>
      </w:r>
      <w:r>
        <w:rPr>
          <w:i/>
        </w:rPr>
        <w:t>purchase goods</w:t>
      </w:r>
      <w:r w:rsidRPr="00CC78E4">
        <w:rPr>
          <w:i/>
        </w:rPr>
        <w:t xml:space="preserve"> online</w:t>
      </w:r>
      <w:r>
        <w:rPr>
          <w:i/>
        </w:rPr>
        <w:t xml:space="preserve">  </w:t>
      </w:r>
    </w:p>
    <w:p w14:paraId="1C591EA1" w14:textId="66B94673" w:rsidR="00CA09D1" w:rsidRDefault="00CA09D1" w:rsidP="00CA09D1">
      <w:r w:rsidRPr="00780B94">
        <w:t>Cross-Sectional</w:t>
      </w:r>
    </w:p>
    <w:p w14:paraId="6CD084D0" w14:textId="16841401" w:rsidR="00E22B22" w:rsidRDefault="00E22B22" w:rsidP="00CA09D1"/>
    <w:p w14:paraId="64002854" w14:textId="77777777" w:rsidR="00E22B22" w:rsidRPr="00780B94" w:rsidRDefault="00E22B22" w:rsidP="00CA09D1"/>
    <w:p w14:paraId="21F8CFD8" w14:textId="77777777" w:rsidR="0067255A" w:rsidRDefault="0067255A" w:rsidP="007A5220">
      <w:pPr>
        <w:rPr>
          <w:b/>
          <w:i/>
        </w:rPr>
        <w:sectPr w:rsidR="0067255A" w:rsidSect="00A31FEA">
          <w:headerReference w:type="even" r:id="rId8"/>
          <w:headerReference w:type="default" r:id="rId9"/>
          <w:footerReference w:type="even" r:id="rId10"/>
          <w:footerReference w:type="default" r:id="rId11"/>
          <w:footerReference w:type="first" r:id="rId12"/>
          <w:type w:val="continuous"/>
          <w:pgSz w:w="12240" w:h="15840" w:code="1"/>
          <w:pgMar w:top="1440" w:right="1800" w:bottom="1440" w:left="1800" w:header="720" w:footer="720" w:gutter="0"/>
          <w:cols w:space="720"/>
          <w:titlePg/>
          <w:docGrid w:linePitch="360"/>
        </w:sectPr>
      </w:pPr>
    </w:p>
    <w:p w14:paraId="614A64A3" w14:textId="77777777" w:rsidR="007A5220" w:rsidRDefault="007A5220" w:rsidP="007A5220">
      <w:pPr>
        <w:rPr>
          <w:b/>
          <w:i/>
        </w:rPr>
      </w:pPr>
      <w:r>
        <w:rPr>
          <w:b/>
          <w:i/>
        </w:rPr>
        <w:lastRenderedPageBreak/>
        <w:t xml:space="preserve">Chapter </w:t>
      </w:r>
      <w:r w:rsidR="007A2899">
        <w:rPr>
          <w:b/>
          <w:i/>
        </w:rPr>
        <w:t>1</w:t>
      </w:r>
      <w:r w:rsidR="00D80561">
        <w:rPr>
          <w:b/>
          <w:i/>
        </w:rPr>
        <w:t xml:space="preserve">: </w:t>
      </w:r>
      <w:r>
        <w:rPr>
          <w:b/>
          <w:i/>
        </w:rPr>
        <w:t xml:space="preserve"> Data</w:t>
      </w:r>
      <w:r w:rsidR="007A2899">
        <w:rPr>
          <w:b/>
          <w:i/>
        </w:rPr>
        <w:t xml:space="preserve"> and Decisions</w:t>
      </w:r>
      <w:r>
        <w:rPr>
          <w:b/>
          <w:i/>
        </w:rPr>
        <w:t xml:space="preserve"> – Quiz B</w:t>
      </w:r>
      <w:r>
        <w:rPr>
          <w:b/>
          <w:i/>
        </w:rPr>
        <w:tab/>
      </w:r>
      <w:r w:rsidR="007A2899">
        <w:rPr>
          <w:b/>
          <w:i/>
        </w:rPr>
        <w:tab/>
      </w:r>
      <w:r>
        <w:rPr>
          <w:b/>
          <w:i/>
        </w:rPr>
        <w:t>Name_________________________</w:t>
      </w:r>
    </w:p>
    <w:p w14:paraId="7E03B2E1" w14:textId="77777777" w:rsidR="00A72A51" w:rsidRDefault="00A72A51" w:rsidP="00A72A51">
      <w:pPr>
        <w:rPr>
          <w:color w:val="C00000"/>
        </w:rPr>
      </w:pPr>
    </w:p>
    <w:p w14:paraId="6EF250A1" w14:textId="77777777" w:rsidR="00A72A51" w:rsidRPr="00A72A51" w:rsidRDefault="00A72A51" w:rsidP="00A72A51">
      <w:pPr>
        <w:rPr>
          <w:color w:val="C00000"/>
        </w:rPr>
      </w:pPr>
      <w:r>
        <w:rPr>
          <w:color w:val="C00000"/>
        </w:rPr>
        <w:t>1.</w:t>
      </w:r>
      <w:r w:rsidR="0026083D">
        <w:rPr>
          <w:color w:val="C00000"/>
        </w:rPr>
        <w:t>4</w:t>
      </w:r>
      <w:r>
        <w:rPr>
          <w:color w:val="C00000"/>
        </w:rPr>
        <w:t xml:space="preserve"> </w:t>
      </w:r>
      <w:r w:rsidR="0026083D" w:rsidRPr="0026083D">
        <w:rPr>
          <w:color w:val="C00000"/>
        </w:rPr>
        <w:t>Data Sources: Where, How, and When</w:t>
      </w:r>
      <w:r w:rsidRPr="00D9560C">
        <w:rPr>
          <w:color w:val="C00000"/>
        </w:rPr>
        <w:t>.</w:t>
      </w:r>
    </w:p>
    <w:p w14:paraId="610C2A18" w14:textId="77777777" w:rsidR="000108E8" w:rsidRDefault="007A5220" w:rsidP="00A72A51">
      <w:pPr>
        <w:pStyle w:val="NormalWeb"/>
        <w:spacing w:before="0" w:beforeAutospacing="0" w:after="0" w:afterAutospacing="0"/>
      </w:pPr>
      <w:r>
        <w:t xml:space="preserve">1.  </w:t>
      </w:r>
      <w:r w:rsidR="00E11E47" w:rsidRPr="003A776B">
        <w:rPr>
          <w:i/>
        </w:rPr>
        <w:t>Consumer Reports Health</w:t>
      </w:r>
      <w:r w:rsidR="00E11E47">
        <w:t xml:space="preserve"> routinely compares drugs in terms of effectiveness and safety.  In summer 2008 they reviewed drugs used to treat arthritis.  Information was reported on convenience of use (how many pills required each day), possible side effects (e.g., dizziness, stomach upset), cost, and ratings of effectiveness in relieving symptoms (very effective, somewhat effective, not effective).  Describe the W’s for the information given.</w:t>
      </w:r>
    </w:p>
    <w:p w14:paraId="2AB7D36E" w14:textId="77777777" w:rsidR="000108E8" w:rsidRDefault="007A5220" w:rsidP="00E11E47">
      <w:pPr>
        <w:pStyle w:val="NormalWeb"/>
        <w:numPr>
          <w:ilvl w:val="0"/>
          <w:numId w:val="6"/>
        </w:numPr>
      </w:pPr>
      <w:r>
        <w:t>Who:</w:t>
      </w:r>
      <w:r w:rsidR="00A452E4">
        <w:t xml:space="preserve">  </w:t>
      </w:r>
    </w:p>
    <w:p w14:paraId="6936EE56" w14:textId="77777777" w:rsidR="000108E8" w:rsidRDefault="007A5220" w:rsidP="00E11E47">
      <w:pPr>
        <w:pStyle w:val="NormalWeb"/>
        <w:numPr>
          <w:ilvl w:val="0"/>
          <w:numId w:val="6"/>
        </w:numPr>
      </w:pPr>
      <w:r>
        <w:t>What:</w:t>
      </w:r>
      <w:r w:rsidR="00A452E4">
        <w:t xml:space="preserve">  </w:t>
      </w:r>
    </w:p>
    <w:p w14:paraId="7B624F1A" w14:textId="77777777" w:rsidR="000108E8" w:rsidRDefault="007A5220" w:rsidP="00E11E47">
      <w:pPr>
        <w:pStyle w:val="NormalWeb"/>
        <w:numPr>
          <w:ilvl w:val="0"/>
          <w:numId w:val="6"/>
        </w:numPr>
      </w:pPr>
      <w:r>
        <w:t>When:</w:t>
      </w:r>
      <w:r w:rsidR="00A452E4">
        <w:t xml:space="preserve">  </w:t>
      </w:r>
    </w:p>
    <w:p w14:paraId="05818DF0" w14:textId="77777777" w:rsidR="000108E8" w:rsidRDefault="007A5220" w:rsidP="00E11E47">
      <w:pPr>
        <w:pStyle w:val="NormalWeb"/>
        <w:numPr>
          <w:ilvl w:val="0"/>
          <w:numId w:val="6"/>
        </w:numPr>
      </w:pPr>
      <w:r>
        <w:t>Where:</w:t>
      </w:r>
    </w:p>
    <w:p w14:paraId="562EDC78" w14:textId="77777777" w:rsidR="000108E8" w:rsidRDefault="007A5220" w:rsidP="000108E8">
      <w:pPr>
        <w:pStyle w:val="NormalWeb"/>
        <w:numPr>
          <w:ilvl w:val="0"/>
          <w:numId w:val="6"/>
        </w:numPr>
      </w:pPr>
      <w:r>
        <w:t>How:</w:t>
      </w:r>
      <w:r w:rsidR="00A452E4">
        <w:t xml:space="preserve">  </w:t>
      </w:r>
    </w:p>
    <w:p w14:paraId="5ECCCED8" w14:textId="77777777" w:rsidR="000108E8" w:rsidRDefault="007A5220" w:rsidP="00A72A51">
      <w:pPr>
        <w:pStyle w:val="NormalWeb"/>
        <w:numPr>
          <w:ilvl w:val="0"/>
          <w:numId w:val="6"/>
        </w:numPr>
        <w:spacing w:before="0" w:beforeAutospacing="0" w:after="0" w:afterAutospacing="0"/>
      </w:pPr>
      <w:r>
        <w:t>Why:</w:t>
      </w:r>
      <w:r w:rsidR="00A452E4">
        <w:t xml:space="preserve">  </w:t>
      </w:r>
    </w:p>
    <w:p w14:paraId="722819D8" w14:textId="77777777" w:rsidR="00A72A51" w:rsidRDefault="00A72A51" w:rsidP="00A72A51">
      <w:pPr>
        <w:pStyle w:val="NormalWeb"/>
        <w:spacing w:before="0" w:beforeAutospacing="0" w:after="0" w:afterAutospacing="0"/>
      </w:pPr>
    </w:p>
    <w:p w14:paraId="07746A75" w14:textId="77777777" w:rsidR="00A72A51" w:rsidRPr="00A72A51" w:rsidRDefault="00A72A51" w:rsidP="00A72A51">
      <w:pPr>
        <w:rPr>
          <w:color w:val="C00000"/>
        </w:rPr>
      </w:pPr>
      <w:r>
        <w:rPr>
          <w:color w:val="C00000"/>
        </w:rPr>
        <w:t>1.</w:t>
      </w:r>
      <w:r w:rsidR="00752350">
        <w:rPr>
          <w:color w:val="C00000"/>
        </w:rPr>
        <w:t>3</w:t>
      </w:r>
      <w:r>
        <w:rPr>
          <w:color w:val="C00000"/>
        </w:rPr>
        <w:t xml:space="preserve"> </w:t>
      </w:r>
      <w:r w:rsidR="0026083D" w:rsidRPr="0026083D">
        <w:rPr>
          <w:color w:val="C00000"/>
        </w:rPr>
        <w:t>Variable Types</w:t>
      </w:r>
      <w:r w:rsidRPr="00D9560C">
        <w:rPr>
          <w:color w:val="C00000"/>
        </w:rPr>
        <w:t>.</w:t>
      </w:r>
    </w:p>
    <w:p w14:paraId="1824CF11" w14:textId="77777777" w:rsidR="00A452E4" w:rsidRDefault="007A5220" w:rsidP="00A72A51">
      <w:pPr>
        <w:pStyle w:val="NormalWeb"/>
        <w:spacing w:before="0" w:beforeAutospacing="0" w:after="0" w:afterAutospacing="0"/>
      </w:pPr>
      <w:r>
        <w:t xml:space="preserve">2.  </w:t>
      </w:r>
      <w:r w:rsidR="003A776B">
        <w:t xml:space="preserve">List the variables reported in the </w:t>
      </w:r>
      <w:r w:rsidR="003A776B" w:rsidRPr="003A776B">
        <w:rPr>
          <w:i/>
        </w:rPr>
        <w:t>Consumer Reports Health</w:t>
      </w:r>
      <w:r w:rsidR="003A776B">
        <w:t xml:space="preserve"> article on drugs used to treat arthritis.  If the variable is quantitative, give the units.  If the variable is </w:t>
      </w:r>
      <w:r w:rsidR="004775C9">
        <w:t>categorical</w:t>
      </w:r>
      <w:r w:rsidR="003A776B">
        <w:t>, indicate whether it is nominal or ordinal.</w:t>
      </w:r>
    </w:p>
    <w:p w14:paraId="57287A5E" w14:textId="77777777" w:rsidR="00A72A51" w:rsidRDefault="00A72A51" w:rsidP="00A72A51">
      <w:pPr>
        <w:pStyle w:val="NormalWeb"/>
        <w:spacing w:before="0" w:beforeAutospacing="0" w:after="0" w:afterAutospacing="0"/>
      </w:pPr>
    </w:p>
    <w:p w14:paraId="46EB5505" w14:textId="77777777" w:rsidR="00A72A51" w:rsidRPr="00A72A51" w:rsidRDefault="00A72A51" w:rsidP="00A72A51">
      <w:pPr>
        <w:rPr>
          <w:color w:val="C00000"/>
        </w:rPr>
      </w:pPr>
      <w:r>
        <w:rPr>
          <w:color w:val="C00000"/>
        </w:rPr>
        <w:t>1.</w:t>
      </w:r>
      <w:r w:rsidR="00752350">
        <w:rPr>
          <w:color w:val="C00000"/>
        </w:rPr>
        <w:t>3</w:t>
      </w:r>
      <w:r>
        <w:rPr>
          <w:color w:val="C00000"/>
        </w:rPr>
        <w:t xml:space="preserve"> </w:t>
      </w:r>
      <w:r w:rsidR="0026083D" w:rsidRPr="0026083D">
        <w:rPr>
          <w:color w:val="C00000"/>
        </w:rPr>
        <w:t>Variable Types</w:t>
      </w:r>
      <w:r w:rsidRPr="00D9560C">
        <w:rPr>
          <w:color w:val="C00000"/>
        </w:rPr>
        <w:t>.</w:t>
      </w:r>
    </w:p>
    <w:p w14:paraId="4D2977BC" w14:textId="77777777" w:rsidR="004775C9" w:rsidRDefault="003A776B" w:rsidP="004775C9">
      <w:r>
        <w:t xml:space="preserve">3.  </w:t>
      </w:r>
      <w:r w:rsidR="004775C9">
        <w:t>The Human Resources Department of a large corporation maintains records on its employees.  The table displays some of these data.  List the variables in the data set.  Indicate whether each variable is categorical or quantitative.  If the variable is quantitative, give the units.  If the variable is categorical, indicate whether it is nominal or ordinal.</w:t>
      </w:r>
    </w:p>
    <w:p w14:paraId="4AE335BF" w14:textId="77777777" w:rsidR="007A5220" w:rsidRDefault="007A5220" w:rsidP="007A5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1416"/>
        <w:gridCol w:w="1670"/>
        <w:gridCol w:w="2160"/>
        <w:gridCol w:w="2340"/>
      </w:tblGrid>
      <w:tr w:rsidR="00E20582" w14:paraId="47CDBD30" w14:textId="77777777" w:rsidTr="006B074B">
        <w:tc>
          <w:tcPr>
            <w:tcW w:w="982" w:type="dxa"/>
          </w:tcPr>
          <w:p w14:paraId="0991C10C" w14:textId="77777777" w:rsidR="00E20582" w:rsidRPr="006B074B" w:rsidRDefault="00E20582" w:rsidP="006B074B">
            <w:pPr>
              <w:jc w:val="center"/>
              <w:rPr>
                <w:i/>
              </w:rPr>
            </w:pPr>
            <w:r w:rsidRPr="006B074B">
              <w:rPr>
                <w:i/>
              </w:rPr>
              <w:t>Age</w:t>
            </w:r>
          </w:p>
        </w:tc>
        <w:tc>
          <w:tcPr>
            <w:tcW w:w="1416" w:type="dxa"/>
          </w:tcPr>
          <w:p w14:paraId="37A7A8F9" w14:textId="77777777" w:rsidR="00E20582" w:rsidRPr="006B074B" w:rsidRDefault="00E20582" w:rsidP="006B074B">
            <w:pPr>
              <w:jc w:val="center"/>
              <w:rPr>
                <w:i/>
              </w:rPr>
            </w:pPr>
            <w:r w:rsidRPr="006B074B">
              <w:rPr>
                <w:i/>
              </w:rPr>
              <w:t>Employment Category</w:t>
            </w:r>
          </w:p>
        </w:tc>
        <w:tc>
          <w:tcPr>
            <w:tcW w:w="1670" w:type="dxa"/>
          </w:tcPr>
          <w:p w14:paraId="360A3A77" w14:textId="77777777" w:rsidR="00E20582" w:rsidRPr="006B074B" w:rsidRDefault="00E20582" w:rsidP="006B074B">
            <w:pPr>
              <w:jc w:val="center"/>
              <w:rPr>
                <w:i/>
              </w:rPr>
            </w:pPr>
            <w:r w:rsidRPr="006B074B">
              <w:rPr>
                <w:i/>
              </w:rPr>
              <w:t>Education</w:t>
            </w:r>
          </w:p>
        </w:tc>
        <w:tc>
          <w:tcPr>
            <w:tcW w:w="2160" w:type="dxa"/>
          </w:tcPr>
          <w:p w14:paraId="4171B12F" w14:textId="77777777" w:rsidR="00E20582" w:rsidRPr="006B074B" w:rsidRDefault="00E20582" w:rsidP="006B074B">
            <w:pPr>
              <w:jc w:val="center"/>
              <w:rPr>
                <w:i/>
              </w:rPr>
            </w:pPr>
            <w:r w:rsidRPr="006B074B">
              <w:rPr>
                <w:i/>
              </w:rPr>
              <w:t xml:space="preserve">Participates in Wellness Program?   </w:t>
            </w:r>
          </w:p>
        </w:tc>
        <w:tc>
          <w:tcPr>
            <w:tcW w:w="2340" w:type="dxa"/>
          </w:tcPr>
          <w:p w14:paraId="41A73CA1" w14:textId="77777777" w:rsidR="00E20582" w:rsidRPr="006B074B" w:rsidRDefault="000108E8" w:rsidP="00473E95">
            <w:pPr>
              <w:rPr>
                <w:i/>
              </w:rPr>
            </w:pPr>
            <w:r w:rsidRPr="006B074B">
              <w:rPr>
                <w:i/>
              </w:rPr>
              <w:t xml:space="preserve">Paycheck Benefit Deductions </w:t>
            </w:r>
          </w:p>
        </w:tc>
      </w:tr>
      <w:tr w:rsidR="00E20582" w14:paraId="31D0139B" w14:textId="77777777" w:rsidTr="006B074B">
        <w:tc>
          <w:tcPr>
            <w:tcW w:w="982" w:type="dxa"/>
          </w:tcPr>
          <w:p w14:paraId="3ADFA5F7" w14:textId="77777777" w:rsidR="00E20582" w:rsidRDefault="00E20582" w:rsidP="006B074B">
            <w:pPr>
              <w:jc w:val="center"/>
            </w:pPr>
            <w:r>
              <w:t>32</w:t>
            </w:r>
          </w:p>
        </w:tc>
        <w:tc>
          <w:tcPr>
            <w:tcW w:w="1416" w:type="dxa"/>
          </w:tcPr>
          <w:p w14:paraId="30EED22B" w14:textId="77777777" w:rsidR="00E20582" w:rsidRDefault="00E20582" w:rsidP="006B074B">
            <w:pPr>
              <w:jc w:val="center"/>
            </w:pPr>
            <w:r>
              <w:t>Clerical</w:t>
            </w:r>
          </w:p>
        </w:tc>
        <w:tc>
          <w:tcPr>
            <w:tcW w:w="1670" w:type="dxa"/>
          </w:tcPr>
          <w:p w14:paraId="55018281" w14:textId="77777777" w:rsidR="00E20582" w:rsidRDefault="00E20582" w:rsidP="006B074B">
            <w:pPr>
              <w:jc w:val="center"/>
            </w:pPr>
            <w:r>
              <w:t>High School</w:t>
            </w:r>
          </w:p>
        </w:tc>
        <w:tc>
          <w:tcPr>
            <w:tcW w:w="2160" w:type="dxa"/>
          </w:tcPr>
          <w:p w14:paraId="35F86242" w14:textId="77777777" w:rsidR="00E20582" w:rsidRDefault="00E20582" w:rsidP="006B074B">
            <w:pPr>
              <w:jc w:val="center"/>
            </w:pPr>
            <w:r>
              <w:t>Yes</w:t>
            </w:r>
          </w:p>
        </w:tc>
        <w:tc>
          <w:tcPr>
            <w:tcW w:w="2340" w:type="dxa"/>
          </w:tcPr>
          <w:p w14:paraId="14DE5E30" w14:textId="77777777" w:rsidR="00E20582" w:rsidRDefault="00E20582" w:rsidP="006B074B">
            <w:pPr>
              <w:jc w:val="center"/>
            </w:pPr>
            <w:r>
              <w:t>$250</w:t>
            </w:r>
          </w:p>
        </w:tc>
      </w:tr>
      <w:tr w:rsidR="00E20582" w14:paraId="7AFB4B03" w14:textId="77777777" w:rsidTr="006B074B">
        <w:tc>
          <w:tcPr>
            <w:tcW w:w="982" w:type="dxa"/>
          </w:tcPr>
          <w:p w14:paraId="168CF5AE" w14:textId="77777777" w:rsidR="00E20582" w:rsidRDefault="00E20582" w:rsidP="006B074B">
            <w:pPr>
              <w:jc w:val="center"/>
            </w:pPr>
            <w:r>
              <w:t>52</w:t>
            </w:r>
          </w:p>
        </w:tc>
        <w:tc>
          <w:tcPr>
            <w:tcW w:w="1416" w:type="dxa"/>
          </w:tcPr>
          <w:p w14:paraId="38B9DBEB" w14:textId="77777777" w:rsidR="00E20582" w:rsidRDefault="00E20582" w:rsidP="006B074B">
            <w:pPr>
              <w:jc w:val="center"/>
            </w:pPr>
            <w:r>
              <w:t>Professional</w:t>
            </w:r>
          </w:p>
        </w:tc>
        <w:tc>
          <w:tcPr>
            <w:tcW w:w="1670" w:type="dxa"/>
          </w:tcPr>
          <w:p w14:paraId="4D3699B1" w14:textId="77777777" w:rsidR="00E20582" w:rsidRDefault="00E20582" w:rsidP="006B074B">
            <w:pPr>
              <w:jc w:val="center"/>
            </w:pPr>
            <w:r>
              <w:t>College</w:t>
            </w:r>
          </w:p>
        </w:tc>
        <w:tc>
          <w:tcPr>
            <w:tcW w:w="2160" w:type="dxa"/>
          </w:tcPr>
          <w:p w14:paraId="42B2F48A" w14:textId="77777777" w:rsidR="00E20582" w:rsidRDefault="00E20582" w:rsidP="006B074B">
            <w:pPr>
              <w:jc w:val="center"/>
            </w:pPr>
            <w:r>
              <w:t>No</w:t>
            </w:r>
          </w:p>
        </w:tc>
        <w:tc>
          <w:tcPr>
            <w:tcW w:w="2340" w:type="dxa"/>
          </w:tcPr>
          <w:p w14:paraId="665C38C8" w14:textId="77777777" w:rsidR="00E20582" w:rsidRDefault="00E20582" w:rsidP="006B074B">
            <w:pPr>
              <w:jc w:val="center"/>
            </w:pPr>
            <w:r>
              <w:t>$120</w:t>
            </w:r>
          </w:p>
        </w:tc>
      </w:tr>
      <w:tr w:rsidR="00E20582" w14:paraId="0E96F578" w14:textId="77777777" w:rsidTr="006B074B">
        <w:tc>
          <w:tcPr>
            <w:tcW w:w="982" w:type="dxa"/>
          </w:tcPr>
          <w:p w14:paraId="1579A3AF" w14:textId="77777777" w:rsidR="00E20582" w:rsidRDefault="00E20582" w:rsidP="006B074B">
            <w:pPr>
              <w:jc w:val="center"/>
            </w:pPr>
            <w:r>
              <w:t>60</w:t>
            </w:r>
          </w:p>
        </w:tc>
        <w:tc>
          <w:tcPr>
            <w:tcW w:w="1416" w:type="dxa"/>
          </w:tcPr>
          <w:p w14:paraId="76893222" w14:textId="77777777" w:rsidR="00E20582" w:rsidRDefault="00E20582" w:rsidP="006B074B">
            <w:pPr>
              <w:jc w:val="center"/>
            </w:pPr>
            <w:r>
              <w:t xml:space="preserve">Professional </w:t>
            </w:r>
          </w:p>
        </w:tc>
        <w:tc>
          <w:tcPr>
            <w:tcW w:w="1670" w:type="dxa"/>
          </w:tcPr>
          <w:p w14:paraId="08554016" w14:textId="77777777" w:rsidR="00E20582" w:rsidRDefault="00E20582" w:rsidP="006B074B">
            <w:pPr>
              <w:jc w:val="center"/>
            </w:pPr>
            <w:r>
              <w:t>Junior College</w:t>
            </w:r>
          </w:p>
        </w:tc>
        <w:tc>
          <w:tcPr>
            <w:tcW w:w="2160" w:type="dxa"/>
          </w:tcPr>
          <w:p w14:paraId="498837AD" w14:textId="77777777" w:rsidR="00E20582" w:rsidRDefault="00E20582" w:rsidP="006B074B">
            <w:pPr>
              <w:jc w:val="center"/>
            </w:pPr>
            <w:r>
              <w:t>Yes</w:t>
            </w:r>
          </w:p>
        </w:tc>
        <w:tc>
          <w:tcPr>
            <w:tcW w:w="2340" w:type="dxa"/>
          </w:tcPr>
          <w:p w14:paraId="09CCBDB8" w14:textId="77777777" w:rsidR="00E20582" w:rsidRDefault="00E20582" w:rsidP="006B074B">
            <w:pPr>
              <w:jc w:val="center"/>
            </w:pPr>
            <w:r>
              <w:t>$0</w:t>
            </w:r>
          </w:p>
        </w:tc>
      </w:tr>
      <w:tr w:rsidR="00E20582" w14:paraId="554293EB" w14:textId="77777777" w:rsidTr="006B074B">
        <w:tc>
          <w:tcPr>
            <w:tcW w:w="982" w:type="dxa"/>
          </w:tcPr>
          <w:p w14:paraId="5053A3DB" w14:textId="77777777" w:rsidR="00E20582" w:rsidRDefault="00E20582" w:rsidP="006B074B">
            <w:pPr>
              <w:jc w:val="center"/>
            </w:pPr>
            <w:r>
              <w:t>28</w:t>
            </w:r>
          </w:p>
        </w:tc>
        <w:tc>
          <w:tcPr>
            <w:tcW w:w="1416" w:type="dxa"/>
          </w:tcPr>
          <w:p w14:paraId="33C1E94B" w14:textId="77777777" w:rsidR="00E20582" w:rsidRDefault="00E20582" w:rsidP="006B074B">
            <w:pPr>
              <w:jc w:val="center"/>
            </w:pPr>
            <w:r>
              <w:t>Clerical</w:t>
            </w:r>
          </w:p>
        </w:tc>
        <w:tc>
          <w:tcPr>
            <w:tcW w:w="1670" w:type="dxa"/>
          </w:tcPr>
          <w:p w14:paraId="311FA8D4" w14:textId="77777777" w:rsidR="00E20582" w:rsidRDefault="00E20582" w:rsidP="006B074B">
            <w:pPr>
              <w:jc w:val="center"/>
            </w:pPr>
            <w:r>
              <w:t>High School</w:t>
            </w:r>
          </w:p>
        </w:tc>
        <w:tc>
          <w:tcPr>
            <w:tcW w:w="2160" w:type="dxa"/>
          </w:tcPr>
          <w:p w14:paraId="269CAAE7" w14:textId="77777777" w:rsidR="00E20582" w:rsidRDefault="00E20582" w:rsidP="006B074B">
            <w:pPr>
              <w:jc w:val="center"/>
            </w:pPr>
            <w:r>
              <w:t>No</w:t>
            </w:r>
          </w:p>
        </w:tc>
        <w:tc>
          <w:tcPr>
            <w:tcW w:w="2340" w:type="dxa"/>
          </w:tcPr>
          <w:p w14:paraId="63552A3F" w14:textId="77777777" w:rsidR="00E20582" w:rsidRDefault="00E20582" w:rsidP="006B074B">
            <w:pPr>
              <w:jc w:val="center"/>
            </w:pPr>
            <w:r>
              <w:t>$120</w:t>
            </w:r>
          </w:p>
        </w:tc>
      </w:tr>
    </w:tbl>
    <w:p w14:paraId="763180D3" w14:textId="77777777" w:rsidR="007A5220" w:rsidRDefault="007A5220" w:rsidP="007A5220"/>
    <w:p w14:paraId="6428126A" w14:textId="77777777" w:rsidR="007A5220" w:rsidRPr="00A72A51" w:rsidRDefault="00A72A51" w:rsidP="007A5220">
      <w:pPr>
        <w:rPr>
          <w:color w:val="C00000"/>
        </w:rPr>
      </w:pPr>
      <w:r>
        <w:rPr>
          <w:color w:val="C00000"/>
        </w:rPr>
        <w:t>1.</w:t>
      </w:r>
      <w:r w:rsidR="00752350">
        <w:rPr>
          <w:color w:val="C00000"/>
        </w:rPr>
        <w:t>3</w:t>
      </w:r>
      <w:r>
        <w:rPr>
          <w:color w:val="C00000"/>
        </w:rPr>
        <w:t xml:space="preserve"> </w:t>
      </w:r>
      <w:r w:rsidR="0026083D" w:rsidRPr="0026083D">
        <w:rPr>
          <w:color w:val="C00000"/>
        </w:rPr>
        <w:t>Variable Types</w:t>
      </w:r>
      <w:r w:rsidRPr="00D9560C">
        <w:rPr>
          <w:color w:val="C00000"/>
        </w:rPr>
        <w:t>.</w:t>
      </w:r>
    </w:p>
    <w:p w14:paraId="70575EC5" w14:textId="77777777" w:rsidR="007A5220" w:rsidRDefault="007A5220" w:rsidP="007A5220">
      <w:r>
        <w:t>4.  For each of the following, indicate whether the data are cross-sectional or time series:</w:t>
      </w:r>
    </w:p>
    <w:p w14:paraId="62DBABD8" w14:textId="77777777" w:rsidR="00E20582" w:rsidRDefault="00E20582" w:rsidP="007A5220"/>
    <w:p w14:paraId="205C561C" w14:textId="77777777" w:rsidR="00E20582" w:rsidRPr="00E20582" w:rsidRDefault="00E20582" w:rsidP="00E20582">
      <w:pPr>
        <w:numPr>
          <w:ilvl w:val="0"/>
          <w:numId w:val="5"/>
        </w:numPr>
        <w:rPr>
          <w:i/>
        </w:rPr>
      </w:pPr>
      <w:r w:rsidRPr="00E20582">
        <w:rPr>
          <w:i/>
        </w:rPr>
        <w:t>Company quarterly profits</w:t>
      </w:r>
    </w:p>
    <w:p w14:paraId="11604572" w14:textId="77777777" w:rsidR="00E20582" w:rsidRPr="00E20582" w:rsidRDefault="00E20582" w:rsidP="00E20582">
      <w:pPr>
        <w:numPr>
          <w:ilvl w:val="0"/>
          <w:numId w:val="5"/>
        </w:numPr>
        <w:rPr>
          <w:i/>
        </w:rPr>
      </w:pPr>
      <w:r w:rsidRPr="00E20582">
        <w:rPr>
          <w:i/>
        </w:rPr>
        <w:t>Percentage of American adults who work full time</w:t>
      </w:r>
    </w:p>
    <w:p w14:paraId="3554CEA7" w14:textId="77777777" w:rsidR="00E20582" w:rsidRPr="00E20582" w:rsidRDefault="00E20582" w:rsidP="00E20582">
      <w:pPr>
        <w:numPr>
          <w:ilvl w:val="0"/>
          <w:numId w:val="5"/>
        </w:numPr>
        <w:rPr>
          <w:i/>
        </w:rPr>
      </w:pPr>
      <w:r w:rsidRPr="00E20582">
        <w:rPr>
          <w:i/>
        </w:rPr>
        <w:t>Historical closing stock prices</w:t>
      </w:r>
    </w:p>
    <w:p w14:paraId="1188A4E7" w14:textId="2B9BA952" w:rsidR="00391EDF" w:rsidRDefault="0067255A" w:rsidP="00391EDF">
      <w:pPr>
        <w:rPr>
          <w:b/>
          <w:i/>
        </w:rPr>
      </w:pPr>
      <w:r>
        <w:rPr>
          <w:b/>
          <w:i/>
        </w:rPr>
        <w:br w:type="page"/>
      </w:r>
      <w:bookmarkStart w:id="2" w:name="_GoBack"/>
      <w:bookmarkEnd w:id="2"/>
      <w:r w:rsidR="00391EDF">
        <w:rPr>
          <w:b/>
          <w:i/>
        </w:rPr>
        <w:lastRenderedPageBreak/>
        <w:t xml:space="preserve">Chapter </w:t>
      </w:r>
      <w:r w:rsidR="007A2899">
        <w:rPr>
          <w:b/>
          <w:i/>
        </w:rPr>
        <w:t>1</w:t>
      </w:r>
      <w:r w:rsidR="00391EDF">
        <w:rPr>
          <w:b/>
          <w:i/>
        </w:rPr>
        <w:t>:  Data</w:t>
      </w:r>
      <w:r w:rsidR="007A2899">
        <w:rPr>
          <w:b/>
          <w:i/>
        </w:rPr>
        <w:t xml:space="preserve"> and Decisions</w:t>
      </w:r>
      <w:r w:rsidR="00391EDF">
        <w:rPr>
          <w:b/>
          <w:i/>
        </w:rPr>
        <w:t xml:space="preserve"> – Quiz B – Key</w:t>
      </w:r>
    </w:p>
    <w:p w14:paraId="422AE94A" w14:textId="77777777" w:rsidR="00391EDF" w:rsidRDefault="00391EDF" w:rsidP="00391EDF">
      <w:pPr>
        <w:pStyle w:val="NormalWeb"/>
      </w:pPr>
      <w:r>
        <w:t xml:space="preserve">1.  </w:t>
      </w:r>
      <w:r w:rsidRPr="003A776B">
        <w:rPr>
          <w:i/>
        </w:rPr>
        <w:t>Consumer Reports Health</w:t>
      </w:r>
      <w:r>
        <w:t xml:space="preserve"> routinely compares drugs in terms of effectiveness and safety.  In summer 2008 they reviewed drugs used to treat arthritis.  Information was reported on convenience of use (how many pills required each day), possible side effects (e.g., dizziness, stomach upset), cost, and ratings of effectiveness in relieving symptoms (very effective, somewhat effective, not effective).  Describe the W’s for the information given.</w:t>
      </w:r>
    </w:p>
    <w:p w14:paraId="03449EA4" w14:textId="77777777" w:rsidR="00780B94" w:rsidRDefault="00391EDF" w:rsidP="00472711">
      <w:pPr>
        <w:pStyle w:val="NormalWeb"/>
        <w:numPr>
          <w:ilvl w:val="0"/>
          <w:numId w:val="4"/>
        </w:numPr>
        <w:spacing w:before="0" w:beforeAutospacing="0" w:after="0" w:afterAutospacing="0"/>
      </w:pPr>
      <w:r>
        <w:t>Who:</w:t>
      </w:r>
      <w:r w:rsidR="002311CC">
        <w:t xml:space="preserve">  </w:t>
      </w:r>
    </w:p>
    <w:p w14:paraId="7A86BC7C" w14:textId="77777777" w:rsidR="002311CC" w:rsidRDefault="002311CC" w:rsidP="00780B94">
      <w:pPr>
        <w:pStyle w:val="NormalWeb"/>
        <w:spacing w:before="0" w:beforeAutospacing="0" w:after="60" w:afterAutospacing="0"/>
      </w:pPr>
      <w:r w:rsidRPr="00780B94">
        <w:t>drugs to treat arthritis currently on the market</w:t>
      </w:r>
    </w:p>
    <w:p w14:paraId="1DF9E91F" w14:textId="77777777" w:rsidR="00472711" w:rsidRPr="00780B94" w:rsidRDefault="00472711" w:rsidP="00780B94">
      <w:pPr>
        <w:pStyle w:val="NormalWeb"/>
        <w:spacing w:before="0" w:beforeAutospacing="0" w:after="60" w:afterAutospacing="0"/>
      </w:pPr>
    </w:p>
    <w:p w14:paraId="17710F6C" w14:textId="77777777" w:rsidR="00780B94" w:rsidRDefault="00391EDF" w:rsidP="00472711">
      <w:pPr>
        <w:pStyle w:val="NormalWeb"/>
        <w:numPr>
          <w:ilvl w:val="0"/>
          <w:numId w:val="4"/>
        </w:numPr>
        <w:spacing w:before="0" w:beforeAutospacing="0" w:after="0" w:afterAutospacing="0"/>
      </w:pPr>
      <w:r>
        <w:t>What:</w:t>
      </w:r>
      <w:r w:rsidR="000108E8">
        <w:t xml:space="preserve">  </w:t>
      </w:r>
    </w:p>
    <w:p w14:paraId="67696ECF" w14:textId="77777777" w:rsidR="000108E8" w:rsidRDefault="000108E8" w:rsidP="00780B94">
      <w:pPr>
        <w:pStyle w:val="NormalWeb"/>
        <w:spacing w:before="0" w:beforeAutospacing="0" w:after="60" w:afterAutospacing="0"/>
      </w:pPr>
      <w:r w:rsidRPr="00780B94">
        <w:t>convenience of use, side effects, cost, effectiveness ratings</w:t>
      </w:r>
    </w:p>
    <w:p w14:paraId="52CCED77" w14:textId="77777777" w:rsidR="00472711" w:rsidRPr="00780B94" w:rsidRDefault="00472711" w:rsidP="00780B94">
      <w:pPr>
        <w:pStyle w:val="NormalWeb"/>
        <w:spacing w:before="0" w:beforeAutospacing="0" w:after="60" w:afterAutospacing="0"/>
      </w:pPr>
    </w:p>
    <w:p w14:paraId="1ABEC826" w14:textId="77777777" w:rsidR="00780B94" w:rsidRDefault="00391EDF" w:rsidP="00472711">
      <w:pPr>
        <w:pStyle w:val="NormalWeb"/>
        <w:numPr>
          <w:ilvl w:val="0"/>
          <w:numId w:val="4"/>
        </w:numPr>
        <w:spacing w:before="0" w:beforeAutospacing="0" w:after="0" w:afterAutospacing="0"/>
      </w:pPr>
      <w:r>
        <w:t>When:</w:t>
      </w:r>
      <w:r w:rsidR="000108E8">
        <w:t xml:space="preserve">  </w:t>
      </w:r>
    </w:p>
    <w:p w14:paraId="24110C15" w14:textId="77777777" w:rsidR="000108E8" w:rsidRDefault="000108E8" w:rsidP="00780B94">
      <w:pPr>
        <w:pStyle w:val="NormalWeb"/>
        <w:spacing w:before="0" w:beforeAutospacing="0" w:after="60" w:afterAutospacing="0"/>
      </w:pPr>
      <w:r w:rsidRPr="00780B94">
        <w:t>summer 2008</w:t>
      </w:r>
    </w:p>
    <w:p w14:paraId="3D0956E6" w14:textId="77777777" w:rsidR="00472711" w:rsidRPr="00780B94" w:rsidRDefault="00472711" w:rsidP="00780B94">
      <w:pPr>
        <w:pStyle w:val="NormalWeb"/>
        <w:spacing w:before="0" w:beforeAutospacing="0" w:after="60" w:afterAutospacing="0"/>
      </w:pPr>
    </w:p>
    <w:p w14:paraId="2A578428" w14:textId="77777777" w:rsidR="00780B94" w:rsidRDefault="00391EDF" w:rsidP="00472711">
      <w:pPr>
        <w:pStyle w:val="NormalWeb"/>
        <w:numPr>
          <w:ilvl w:val="0"/>
          <w:numId w:val="4"/>
        </w:numPr>
        <w:spacing w:before="0" w:beforeAutospacing="0" w:after="0" w:afterAutospacing="0"/>
      </w:pPr>
      <w:r>
        <w:t>Where:</w:t>
      </w:r>
      <w:r w:rsidR="000108E8">
        <w:t xml:space="preserve">  </w:t>
      </w:r>
    </w:p>
    <w:p w14:paraId="7A75BAC2" w14:textId="77777777" w:rsidR="000108E8" w:rsidRDefault="000108E8" w:rsidP="00780B94">
      <w:pPr>
        <w:pStyle w:val="NormalWeb"/>
        <w:spacing w:before="0" w:beforeAutospacing="0" w:after="60" w:afterAutospacing="0"/>
      </w:pPr>
      <w:r w:rsidRPr="00780B94">
        <w:t xml:space="preserve">not specified, probably </w:t>
      </w:r>
      <w:smartTag w:uri="urn:schemas-microsoft-com:office:smarttags" w:element="place">
        <w:smartTag w:uri="urn:schemas-microsoft-com:office:smarttags" w:element="country-region">
          <w:r w:rsidRPr="00780B94">
            <w:t>United States</w:t>
          </w:r>
        </w:smartTag>
      </w:smartTag>
    </w:p>
    <w:p w14:paraId="118AA894" w14:textId="77777777" w:rsidR="00472711" w:rsidRPr="00780B94" w:rsidRDefault="00472711" w:rsidP="00780B94">
      <w:pPr>
        <w:pStyle w:val="NormalWeb"/>
        <w:spacing w:before="0" w:beforeAutospacing="0" w:after="60" w:afterAutospacing="0"/>
      </w:pPr>
    </w:p>
    <w:p w14:paraId="0F71F23C" w14:textId="77777777" w:rsidR="00780B94" w:rsidRDefault="00391EDF" w:rsidP="00472711">
      <w:pPr>
        <w:pStyle w:val="NormalWeb"/>
        <w:numPr>
          <w:ilvl w:val="0"/>
          <w:numId w:val="4"/>
        </w:numPr>
        <w:spacing w:before="0" w:beforeAutospacing="0" w:after="0" w:afterAutospacing="0"/>
      </w:pPr>
      <w:r>
        <w:t>How:</w:t>
      </w:r>
      <w:r w:rsidR="000108E8">
        <w:t xml:space="preserve"> </w:t>
      </w:r>
    </w:p>
    <w:p w14:paraId="2166B1AE" w14:textId="77777777" w:rsidR="000108E8" w:rsidRDefault="000108E8" w:rsidP="00780B94">
      <w:pPr>
        <w:pStyle w:val="NormalWeb"/>
        <w:spacing w:before="0" w:beforeAutospacing="0" w:after="60" w:afterAutospacing="0"/>
      </w:pPr>
      <w:r>
        <w:t xml:space="preserve"> </w:t>
      </w:r>
      <w:r w:rsidRPr="00780B94">
        <w:t>testing on drugs</w:t>
      </w:r>
    </w:p>
    <w:p w14:paraId="7BBB176E" w14:textId="77777777" w:rsidR="00472711" w:rsidRPr="00780B94" w:rsidRDefault="00472711" w:rsidP="00780B94">
      <w:pPr>
        <w:pStyle w:val="NormalWeb"/>
        <w:spacing w:before="0" w:beforeAutospacing="0" w:after="60" w:afterAutospacing="0"/>
      </w:pPr>
    </w:p>
    <w:p w14:paraId="537ED224" w14:textId="77777777" w:rsidR="00780B94" w:rsidRDefault="00391EDF" w:rsidP="00780B94">
      <w:pPr>
        <w:pStyle w:val="NormalWeb"/>
        <w:numPr>
          <w:ilvl w:val="0"/>
          <w:numId w:val="4"/>
        </w:numPr>
        <w:spacing w:before="60" w:beforeAutospacing="0" w:after="60" w:afterAutospacing="0"/>
      </w:pPr>
      <w:r>
        <w:t>Why:</w:t>
      </w:r>
      <w:r w:rsidR="000108E8">
        <w:t xml:space="preserve"> </w:t>
      </w:r>
    </w:p>
    <w:p w14:paraId="4350A098" w14:textId="77777777" w:rsidR="00391EDF" w:rsidRDefault="000108E8" w:rsidP="00780B94">
      <w:pPr>
        <w:pStyle w:val="NormalWeb"/>
        <w:spacing w:before="0" w:beforeAutospacing="0" w:after="60" w:afterAutospacing="0"/>
      </w:pPr>
      <w:r w:rsidRPr="000108E8">
        <w:t>information for potential consumers/patients</w:t>
      </w:r>
    </w:p>
    <w:p w14:paraId="072DC82E" w14:textId="77777777" w:rsidR="00780B94" w:rsidRDefault="00780B94" w:rsidP="00780B94">
      <w:pPr>
        <w:pStyle w:val="NormalWeb"/>
        <w:spacing w:before="0" w:beforeAutospacing="0" w:after="60" w:afterAutospacing="0"/>
      </w:pPr>
    </w:p>
    <w:p w14:paraId="026541D7" w14:textId="77777777" w:rsidR="00391EDF" w:rsidRDefault="00391EDF" w:rsidP="00391EDF">
      <w:r>
        <w:t xml:space="preserve">2.  List the variables reported in the </w:t>
      </w:r>
      <w:r w:rsidRPr="003A776B">
        <w:rPr>
          <w:i/>
        </w:rPr>
        <w:t>Consumer Reports Health</w:t>
      </w:r>
      <w:r>
        <w:t xml:space="preserve"> article on drugs used to treat arthritis.  If the variable is quantitative, give the units.  If the variable is categorical, indicate whether it is nominal or ordinal.</w:t>
      </w:r>
    </w:p>
    <w:p w14:paraId="019B8045" w14:textId="77777777" w:rsidR="00391EDF" w:rsidRDefault="00391EDF" w:rsidP="00391EDF"/>
    <w:p w14:paraId="45947C29" w14:textId="77777777" w:rsidR="000108E8" w:rsidRPr="00780B94" w:rsidRDefault="000108E8" w:rsidP="000108E8">
      <w:r w:rsidRPr="00780B94">
        <w:t>Categorical:</w:t>
      </w:r>
      <w:r>
        <w:t xml:space="preserve">  </w:t>
      </w:r>
      <w:r w:rsidRPr="00780B94">
        <w:t>Side effect (nominal), effectiveness rating (ordinal)</w:t>
      </w:r>
    </w:p>
    <w:p w14:paraId="6C6BF7FE" w14:textId="77777777" w:rsidR="000108E8" w:rsidRPr="00780B94" w:rsidRDefault="000108E8" w:rsidP="000108E8">
      <w:r w:rsidRPr="00780B94">
        <w:t>Quantitative:</w:t>
      </w:r>
      <w:r>
        <w:t xml:space="preserve">  </w:t>
      </w:r>
      <w:r w:rsidRPr="00780B94">
        <w:t>Convenience of use (number of pills), Cost ($)</w:t>
      </w:r>
    </w:p>
    <w:p w14:paraId="0515C6D6" w14:textId="77777777" w:rsidR="000108E8" w:rsidRDefault="000108E8" w:rsidP="00391EDF"/>
    <w:p w14:paraId="2F79A116" w14:textId="77777777" w:rsidR="00391EDF" w:rsidRDefault="00391EDF" w:rsidP="00391EDF">
      <w:r>
        <w:t>3.  The Human Resources Department of a large corporation maintains records on its employees.  The table displays some of these data.  List the variables in the data set.  Indicate whether each variable is categorical or quantitative.  If the variable is quantitative, give the units.  If the variable is categorical, indicate whether it is nominal or ordinal.</w:t>
      </w:r>
    </w:p>
    <w:p w14:paraId="68259C4F" w14:textId="77777777" w:rsidR="00391EDF" w:rsidRDefault="00391EDF" w:rsidP="00391EDF"/>
    <w:p w14:paraId="05EA824E" w14:textId="77777777" w:rsidR="002540EE" w:rsidRDefault="002540EE" w:rsidP="00391EDF"/>
    <w:p w14:paraId="1095AAA1" w14:textId="77777777" w:rsidR="002540EE" w:rsidRDefault="002540EE" w:rsidP="00391EDF"/>
    <w:p w14:paraId="58BF901E" w14:textId="77777777" w:rsidR="002540EE" w:rsidRDefault="002540EE" w:rsidP="00391ED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1416"/>
        <w:gridCol w:w="1670"/>
        <w:gridCol w:w="2160"/>
        <w:gridCol w:w="2340"/>
      </w:tblGrid>
      <w:tr w:rsidR="00391EDF" w14:paraId="3D64B131" w14:textId="77777777" w:rsidTr="006B074B">
        <w:tc>
          <w:tcPr>
            <w:tcW w:w="982" w:type="dxa"/>
          </w:tcPr>
          <w:p w14:paraId="4808C07D" w14:textId="77777777" w:rsidR="00391EDF" w:rsidRPr="006B074B" w:rsidRDefault="00391EDF" w:rsidP="006B074B">
            <w:pPr>
              <w:jc w:val="center"/>
              <w:rPr>
                <w:i/>
              </w:rPr>
            </w:pPr>
            <w:r w:rsidRPr="006B074B">
              <w:rPr>
                <w:i/>
              </w:rPr>
              <w:lastRenderedPageBreak/>
              <w:t>Age</w:t>
            </w:r>
          </w:p>
        </w:tc>
        <w:tc>
          <w:tcPr>
            <w:tcW w:w="1416" w:type="dxa"/>
          </w:tcPr>
          <w:p w14:paraId="12CD6357" w14:textId="77777777" w:rsidR="00391EDF" w:rsidRPr="006B074B" w:rsidRDefault="00391EDF" w:rsidP="006B074B">
            <w:pPr>
              <w:jc w:val="center"/>
              <w:rPr>
                <w:i/>
              </w:rPr>
            </w:pPr>
            <w:r w:rsidRPr="006B074B">
              <w:rPr>
                <w:i/>
              </w:rPr>
              <w:t>Employment Category</w:t>
            </w:r>
          </w:p>
        </w:tc>
        <w:tc>
          <w:tcPr>
            <w:tcW w:w="1670" w:type="dxa"/>
          </w:tcPr>
          <w:p w14:paraId="6C68B19B" w14:textId="77777777" w:rsidR="00391EDF" w:rsidRPr="006B074B" w:rsidRDefault="00391EDF" w:rsidP="006B074B">
            <w:pPr>
              <w:jc w:val="center"/>
              <w:rPr>
                <w:i/>
              </w:rPr>
            </w:pPr>
            <w:r w:rsidRPr="006B074B">
              <w:rPr>
                <w:i/>
              </w:rPr>
              <w:t>Education</w:t>
            </w:r>
          </w:p>
        </w:tc>
        <w:tc>
          <w:tcPr>
            <w:tcW w:w="2160" w:type="dxa"/>
          </w:tcPr>
          <w:p w14:paraId="07727F93" w14:textId="77777777" w:rsidR="00391EDF" w:rsidRPr="006B074B" w:rsidRDefault="00391EDF" w:rsidP="006B074B">
            <w:pPr>
              <w:jc w:val="center"/>
              <w:rPr>
                <w:i/>
              </w:rPr>
            </w:pPr>
            <w:r w:rsidRPr="006B074B">
              <w:rPr>
                <w:i/>
              </w:rPr>
              <w:t xml:space="preserve">Participates in Wellness Program?   </w:t>
            </w:r>
          </w:p>
        </w:tc>
        <w:tc>
          <w:tcPr>
            <w:tcW w:w="2340" w:type="dxa"/>
          </w:tcPr>
          <w:p w14:paraId="4E94CC0B" w14:textId="77777777" w:rsidR="00391EDF" w:rsidRPr="006B074B" w:rsidRDefault="000108E8" w:rsidP="00391EDF">
            <w:pPr>
              <w:rPr>
                <w:i/>
              </w:rPr>
            </w:pPr>
            <w:r w:rsidRPr="006B074B">
              <w:rPr>
                <w:i/>
              </w:rPr>
              <w:t>Paycheck Benefit Deductions</w:t>
            </w:r>
          </w:p>
        </w:tc>
      </w:tr>
      <w:tr w:rsidR="00391EDF" w14:paraId="6D8C0C29" w14:textId="77777777" w:rsidTr="006B074B">
        <w:tc>
          <w:tcPr>
            <w:tcW w:w="982" w:type="dxa"/>
          </w:tcPr>
          <w:p w14:paraId="5AEE6D8E" w14:textId="77777777" w:rsidR="00391EDF" w:rsidRDefault="00391EDF" w:rsidP="006B074B">
            <w:pPr>
              <w:jc w:val="center"/>
            </w:pPr>
            <w:r>
              <w:t>32</w:t>
            </w:r>
          </w:p>
        </w:tc>
        <w:tc>
          <w:tcPr>
            <w:tcW w:w="1416" w:type="dxa"/>
          </w:tcPr>
          <w:p w14:paraId="07EDC8BD" w14:textId="77777777" w:rsidR="00391EDF" w:rsidRDefault="00391EDF" w:rsidP="006B074B">
            <w:pPr>
              <w:jc w:val="center"/>
            </w:pPr>
            <w:r>
              <w:t>Clerical</w:t>
            </w:r>
          </w:p>
        </w:tc>
        <w:tc>
          <w:tcPr>
            <w:tcW w:w="1670" w:type="dxa"/>
          </w:tcPr>
          <w:p w14:paraId="483AC091" w14:textId="77777777" w:rsidR="00391EDF" w:rsidRDefault="00391EDF" w:rsidP="006B074B">
            <w:pPr>
              <w:jc w:val="center"/>
            </w:pPr>
            <w:r>
              <w:t>High School</w:t>
            </w:r>
          </w:p>
        </w:tc>
        <w:tc>
          <w:tcPr>
            <w:tcW w:w="2160" w:type="dxa"/>
          </w:tcPr>
          <w:p w14:paraId="10FA6693" w14:textId="77777777" w:rsidR="00391EDF" w:rsidRDefault="00391EDF" w:rsidP="006B074B">
            <w:pPr>
              <w:jc w:val="center"/>
            </w:pPr>
            <w:r>
              <w:t>Yes</w:t>
            </w:r>
          </w:p>
        </w:tc>
        <w:tc>
          <w:tcPr>
            <w:tcW w:w="2340" w:type="dxa"/>
          </w:tcPr>
          <w:p w14:paraId="713DDE74" w14:textId="77777777" w:rsidR="00391EDF" w:rsidRDefault="00391EDF" w:rsidP="006B074B">
            <w:pPr>
              <w:jc w:val="center"/>
            </w:pPr>
            <w:r>
              <w:t>$250</w:t>
            </w:r>
          </w:p>
        </w:tc>
      </w:tr>
      <w:tr w:rsidR="00391EDF" w14:paraId="378EFDE6" w14:textId="77777777" w:rsidTr="006B074B">
        <w:tc>
          <w:tcPr>
            <w:tcW w:w="982" w:type="dxa"/>
          </w:tcPr>
          <w:p w14:paraId="30BB8332" w14:textId="77777777" w:rsidR="00391EDF" w:rsidRDefault="00391EDF" w:rsidP="006B074B">
            <w:pPr>
              <w:jc w:val="center"/>
            </w:pPr>
            <w:r>
              <w:t>52</w:t>
            </w:r>
          </w:p>
        </w:tc>
        <w:tc>
          <w:tcPr>
            <w:tcW w:w="1416" w:type="dxa"/>
          </w:tcPr>
          <w:p w14:paraId="24A4EA36" w14:textId="77777777" w:rsidR="00391EDF" w:rsidRDefault="00391EDF" w:rsidP="006B074B">
            <w:pPr>
              <w:jc w:val="center"/>
            </w:pPr>
            <w:r>
              <w:t>Professional</w:t>
            </w:r>
          </w:p>
        </w:tc>
        <w:tc>
          <w:tcPr>
            <w:tcW w:w="1670" w:type="dxa"/>
          </w:tcPr>
          <w:p w14:paraId="65B9D34F" w14:textId="77777777" w:rsidR="00391EDF" w:rsidRDefault="00391EDF" w:rsidP="006B074B">
            <w:pPr>
              <w:jc w:val="center"/>
            </w:pPr>
            <w:r>
              <w:t>College</w:t>
            </w:r>
          </w:p>
        </w:tc>
        <w:tc>
          <w:tcPr>
            <w:tcW w:w="2160" w:type="dxa"/>
          </w:tcPr>
          <w:p w14:paraId="24EC78A9" w14:textId="77777777" w:rsidR="00391EDF" w:rsidRDefault="00391EDF" w:rsidP="006B074B">
            <w:pPr>
              <w:jc w:val="center"/>
            </w:pPr>
            <w:r>
              <w:t>No</w:t>
            </w:r>
          </w:p>
        </w:tc>
        <w:tc>
          <w:tcPr>
            <w:tcW w:w="2340" w:type="dxa"/>
          </w:tcPr>
          <w:p w14:paraId="1EDDA1A5" w14:textId="77777777" w:rsidR="00391EDF" w:rsidRDefault="00391EDF" w:rsidP="006B074B">
            <w:pPr>
              <w:jc w:val="center"/>
            </w:pPr>
            <w:r>
              <w:t>$120</w:t>
            </w:r>
          </w:p>
        </w:tc>
      </w:tr>
      <w:tr w:rsidR="00391EDF" w14:paraId="45E904DB" w14:textId="77777777" w:rsidTr="006B074B">
        <w:tc>
          <w:tcPr>
            <w:tcW w:w="982" w:type="dxa"/>
          </w:tcPr>
          <w:p w14:paraId="03AF3AEC" w14:textId="77777777" w:rsidR="00391EDF" w:rsidRDefault="00391EDF" w:rsidP="006B074B">
            <w:pPr>
              <w:jc w:val="center"/>
            </w:pPr>
            <w:r>
              <w:t>60</w:t>
            </w:r>
          </w:p>
        </w:tc>
        <w:tc>
          <w:tcPr>
            <w:tcW w:w="1416" w:type="dxa"/>
          </w:tcPr>
          <w:p w14:paraId="74742575" w14:textId="77777777" w:rsidR="00391EDF" w:rsidRDefault="00391EDF" w:rsidP="006B074B">
            <w:pPr>
              <w:jc w:val="center"/>
            </w:pPr>
            <w:r>
              <w:t xml:space="preserve">Professional </w:t>
            </w:r>
          </w:p>
        </w:tc>
        <w:tc>
          <w:tcPr>
            <w:tcW w:w="1670" w:type="dxa"/>
          </w:tcPr>
          <w:p w14:paraId="26CDDC69" w14:textId="77777777" w:rsidR="00391EDF" w:rsidRDefault="00391EDF" w:rsidP="006B074B">
            <w:pPr>
              <w:jc w:val="center"/>
            </w:pPr>
            <w:r>
              <w:t>Junior College</w:t>
            </w:r>
          </w:p>
        </w:tc>
        <w:tc>
          <w:tcPr>
            <w:tcW w:w="2160" w:type="dxa"/>
          </w:tcPr>
          <w:p w14:paraId="428D78FE" w14:textId="77777777" w:rsidR="00391EDF" w:rsidRDefault="00391EDF" w:rsidP="006B074B">
            <w:pPr>
              <w:jc w:val="center"/>
            </w:pPr>
            <w:r>
              <w:t>Yes</w:t>
            </w:r>
          </w:p>
        </w:tc>
        <w:tc>
          <w:tcPr>
            <w:tcW w:w="2340" w:type="dxa"/>
          </w:tcPr>
          <w:p w14:paraId="486781BD" w14:textId="77777777" w:rsidR="00391EDF" w:rsidRDefault="00391EDF" w:rsidP="006B074B">
            <w:pPr>
              <w:jc w:val="center"/>
            </w:pPr>
            <w:r>
              <w:t>$0</w:t>
            </w:r>
          </w:p>
        </w:tc>
      </w:tr>
      <w:tr w:rsidR="00391EDF" w14:paraId="77C66C2B" w14:textId="77777777" w:rsidTr="006B074B">
        <w:tc>
          <w:tcPr>
            <w:tcW w:w="982" w:type="dxa"/>
          </w:tcPr>
          <w:p w14:paraId="176C0D31" w14:textId="77777777" w:rsidR="00391EDF" w:rsidRDefault="00391EDF" w:rsidP="006B074B">
            <w:pPr>
              <w:jc w:val="center"/>
            </w:pPr>
            <w:r>
              <w:t>28</w:t>
            </w:r>
          </w:p>
        </w:tc>
        <w:tc>
          <w:tcPr>
            <w:tcW w:w="1416" w:type="dxa"/>
          </w:tcPr>
          <w:p w14:paraId="2742DD28" w14:textId="77777777" w:rsidR="00391EDF" w:rsidRDefault="00391EDF" w:rsidP="006B074B">
            <w:pPr>
              <w:jc w:val="center"/>
            </w:pPr>
            <w:r>
              <w:t>Clerical</w:t>
            </w:r>
          </w:p>
        </w:tc>
        <w:tc>
          <w:tcPr>
            <w:tcW w:w="1670" w:type="dxa"/>
          </w:tcPr>
          <w:p w14:paraId="4B2AFE87" w14:textId="77777777" w:rsidR="00391EDF" w:rsidRDefault="00391EDF" w:rsidP="006B074B">
            <w:pPr>
              <w:jc w:val="center"/>
            </w:pPr>
            <w:r>
              <w:t>High School</w:t>
            </w:r>
          </w:p>
        </w:tc>
        <w:tc>
          <w:tcPr>
            <w:tcW w:w="2160" w:type="dxa"/>
          </w:tcPr>
          <w:p w14:paraId="4B736752" w14:textId="77777777" w:rsidR="00391EDF" w:rsidRDefault="00391EDF" w:rsidP="006B074B">
            <w:pPr>
              <w:jc w:val="center"/>
            </w:pPr>
            <w:r>
              <w:t>No</w:t>
            </w:r>
          </w:p>
        </w:tc>
        <w:tc>
          <w:tcPr>
            <w:tcW w:w="2340" w:type="dxa"/>
          </w:tcPr>
          <w:p w14:paraId="254F8C4F" w14:textId="77777777" w:rsidR="00391EDF" w:rsidRDefault="00391EDF" w:rsidP="006B074B">
            <w:pPr>
              <w:jc w:val="center"/>
            </w:pPr>
            <w:r>
              <w:t>$120</w:t>
            </w:r>
          </w:p>
        </w:tc>
      </w:tr>
    </w:tbl>
    <w:p w14:paraId="123093AD" w14:textId="77777777" w:rsidR="00391EDF" w:rsidRDefault="00391EDF" w:rsidP="00391EDF"/>
    <w:p w14:paraId="6C9E169B" w14:textId="77777777" w:rsidR="000108E8" w:rsidRPr="00780B94" w:rsidRDefault="000108E8" w:rsidP="000108E8">
      <w:r w:rsidRPr="00780B94">
        <w:t>Categorical:</w:t>
      </w:r>
      <w:r>
        <w:t xml:space="preserve">  </w:t>
      </w:r>
      <w:r w:rsidRPr="00780B94">
        <w:t>Employment Category (nominal), Education (ordinal), Participation in Wellness Program? (nominal)</w:t>
      </w:r>
    </w:p>
    <w:p w14:paraId="07D63272" w14:textId="77777777" w:rsidR="000108E8" w:rsidRPr="00780B94" w:rsidRDefault="000108E8" w:rsidP="000108E8">
      <w:r w:rsidRPr="00780B94">
        <w:t xml:space="preserve">Quantitative: </w:t>
      </w:r>
      <w:r>
        <w:t xml:space="preserve">  </w:t>
      </w:r>
      <w:r w:rsidRPr="00780B94">
        <w:t>Age (years), Paycheck Benefit Deductions ($)</w:t>
      </w:r>
    </w:p>
    <w:p w14:paraId="3F59F5E3" w14:textId="77777777" w:rsidR="00391EDF" w:rsidRDefault="00391EDF" w:rsidP="00391EDF"/>
    <w:p w14:paraId="793AE153" w14:textId="77777777" w:rsidR="00391EDF" w:rsidRDefault="00391EDF" w:rsidP="00391EDF">
      <w:r>
        <w:t>4.  For each of the following, indicate whether the data are cross-sectional or time series:</w:t>
      </w:r>
    </w:p>
    <w:p w14:paraId="62E32184" w14:textId="77777777" w:rsidR="00391EDF" w:rsidRDefault="00391EDF" w:rsidP="00391EDF"/>
    <w:p w14:paraId="3E89A23D" w14:textId="77777777" w:rsidR="00780B94" w:rsidRDefault="00391EDF" w:rsidP="00391EDF">
      <w:pPr>
        <w:numPr>
          <w:ilvl w:val="0"/>
          <w:numId w:val="5"/>
        </w:numPr>
        <w:rPr>
          <w:i/>
        </w:rPr>
      </w:pPr>
      <w:r w:rsidRPr="00E20582">
        <w:rPr>
          <w:i/>
        </w:rPr>
        <w:t>Company quarterly profits</w:t>
      </w:r>
      <w:r w:rsidR="000108E8">
        <w:rPr>
          <w:i/>
        </w:rPr>
        <w:t xml:space="preserve">  </w:t>
      </w:r>
    </w:p>
    <w:p w14:paraId="4121DD78" w14:textId="77777777" w:rsidR="00391EDF" w:rsidRPr="00780B94" w:rsidRDefault="000108E8" w:rsidP="00391EDF">
      <w:r w:rsidRPr="00780B94">
        <w:t>Time Series</w:t>
      </w:r>
    </w:p>
    <w:p w14:paraId="4B3A203B" w14:textId="77777777" w:rsidR="00780B94" w:rsidRPr="00780B94" w:rsidRDefault="00780B94" w:rsidP="00391EDF"/>
    <w:p w14:paraId="0FF356E5" w14:textId="77777777" w:rsidR="00780B94" w:rsidRDefault="00391EDF" w:rsidP="00391EDF">
      <w:pPr>
        <w:numPr>
          <w:ilvl w:val="0"/>
          <w:numId w:val="5"/>
        </w:numPr>
        <w:rPr>
          <w:i/>
        </w:rPr>
      </w:pPr>
      <w:r w:rsidRPr="00E20582">
        <w:rPr>
          <w:i/>
        </w:rPr>
        <w:t>Percentage of American adults who work full time</w:t>
      </w:r>
      <w:r w:rsidR="000108E8">
        <w:rPr>
          <w:i/>
        </w:rPr>
        <w:t xml:space="preserve">  </w:t>
      </w:r>
    </w:p>
    <w:p w14:paraId="05595268" w14:textId="77777777" w:rsidR="00391EDF" w:rsidRPr="00780B94" w:rsidRDefault="000108E8" w:rsidP="00391EDF">
      <w:r w:rsidRPr="00780B94">
        <w:t>Cross-Sectional</w:t>
      </w:r>
    </w:p>
    <w:p w14:paraId="4EBB10A2" w14:textId="77777777" w:rsidR="00780B94" w:rsidRPr="00780B94" w:rsidRDefault="00780B94" w:rsidP="00391EDF"/>
    <w:p w14:paraId="797A012C" w14:textId="77777777" w:rsidR="00780B94" w:rsidRDefault="00391EDF" w:rsidP="00391EDF">
      <w:pPr>
        <w:numPr>
          <w:ilvl w:val="0"/>
          <w:numId w:val="5"/>
        </w:numPr>
        <w:rPr>
          <w:i/>
        </w:rPr>
      </w:pPr>
      <w:r w:rsidRPr="00E20582">
        <w:rPr>
          <w:i/>
        </w:rPr>
        <w:t>Historical closing stock prices</w:t>
      </w:r>
      <w:r w:rsidR="000108E8">
        <w:rPr>
          <w:i/>
        </w:rPr>
        <w:t xml:space="preserve">  </w:t>
      </w:r>
    </w:p>
    <w:p w14:paraId="588BEB85" w14:textId="77777777" w:rsidR="00391EDF" w:rsidRPr="00780B94" w:rsidRDefault="000108E8" w:rsidP="00780B94">
      <w:pPr>
        <w:rPr>
          <w:i/>
        </w:rPr>
      </w:pPr>
      <w:r w:rsidRPr="00780B94">
        <w:t>Time Series</w:t>
      </w:r>
    </w:p>
    <w:p w14:paraId="0AD734F2" w14:textId="77777777" w:rsidR="0067255A" w:rsidRDefault="0067255A" w:rsidP="00687064">
      <w:pPr>
        <w:rPr>
          <w:b/>
          <w:i/>
        </w:rPr>
      </w:pPr>
    </w:p>
    <w:p w14:paraId="7D16E367" w14:textId="77777777" w:rsidR="00CA09D1" w:rsidRDefault="00CA09D1" w:rsidP="00687064">
      <w:pPr>
        <w:rPr>
          <w:b/>
          <w:i/>
        </w:rPr>
      </w:pPr>
    </w:p>
    <w:p w14:paraId="4CBBFD52" w14:textId="77777777" w:rsidR="00652B04" w:rsidRDefault="00652B04" w:rsidP="00687064">
      <w:pPr>
        <w:sectPr w:rsidR="00652B04" w:rsidSect="0067255A">
          <w:headerReference w:type="even" r:id="rId13"/>
          <w:headerReference w:type="default" r:id="rId14"/>
          <w:pgSz w:w="12240" w:h="15840"/>
          <w:pgMar w:top="1440" w:right="1800" w:bottom="1440" w:left="1800" w:header="720" w:footer="720" w:gutter="0"/>
          <w:cols w:space="720"/>
          <w:docGrid w:linePitch="360"/>
        </w:sectPr>
      </w:pPr>
    </w:p>
    <w:p w14:paraId="62F1FDDE" w14:textId="77777777" w:rsidR="00CA09D1" w:rsidRDefault="007A2899" w:rsidP="00CA09D1">
      <w:pPr>
        <w:rPr>
          <w:b/>
          <w:i/>
        </w:rPr>
      </w:pPr>
      <w:r>
        <w:rPr>
          <w:b/>
          <w:i/>
        </w:rPr>
        <w:lastRenderedPageBreak/>
        <w:t>Chapter 1</w:t>
      </w:r>
      <w:r w:rsidR="00CA09D1">
        <w:rPr>
          <w:b/>
          <w:i/>
        </w:rPr>
        <w:t>:  Data</w:t>
      </w:r>
      <w:r>
        <w:rPr>
          <w:b/>
          <w:i/>
        </w:rPr>
        <w:t xml:space="preserve"> and Decisions</w:t>
      </w:r>
      <w:r w:rsidR="00CA09D1">
        <w:rPr>
          <w:b/>
          <w:i/>
        </w:rPr>
        <w:t xml:space="preserve"> – Quiz C</w:t>
      </w:r>
      <w:r w:rsidR="00CA09D1">
        <w:rPr>
          <w:b/>
          <w:i/>
        </w:rPr>
        <w:tab/>
      </w:r>
      <w:r>
        <w:rPr>
          <w:b/>
          <w:i/>
        </w:rPr>
        <w:tab/>
      </w:r>
      <w:r w:rsidR="00CA09D1">
        <w:rPr>
          <w:b/>
          <w:i/>
        </w:rPr>
        <w:t>Name_________________________</w:t>
      </w:r>
    </w:p>
    <w:p w14:paraId="78A507A2" w14:textId="77777777" w:rsidR="00A72A51" w:rsidRDefault="00A72A51" w:rsidP="00A72A51">
      <w:pPr>
        <w:rPr>
          <w:color w:val="C00000"/>
        </w:rPr>
      </w:pPr>
    </w:p>
    <w:p w14:paraId="6E22D7D2" w14:textId="77777777" w:rsidR="00A72A51" w:rsidRPr="00A72A51" w:rsidRDefault="00A72A51" w:rsidP="00A72A51">
      <w:pPr>
        <w:rPr>
          <w:color w:val="C00000"/>
        </w:rPr>
      </w:pPr>
      <w:r>
        <w:rPr>
          <w:color w:val="C00000"/>
        </w:rPr>
        <w:t>1.</w:t>
      </w:r>
      <w:r w:rsidR="00C6122D">
        <w:rPr>
          <w:color w:val="C00000"/>
        </w:rPr>
        <w:t>4</w:t>
      </w:r>
      <w:r>
        <w:rPr>
          <w:color w:val="C00000"/>
        </w:rPr>
        <w:t xml:space="preserve"> </w:t>
      </w:r>
      <w:r w:rsidR="00B7734F" w:rsidRPr="00B7734F">
        <w:rPr>
          <w:color w:val="C00000"/>
        </w:rPr>
        <w:t>Data Sources: Where, How, and When</w:t>
      </w:r>
      <w:r w:rsidRPr="00D9560C">
        <w:rPr>
          <w:color w:val="C00000"/>
        </w:rPr>
        <w:t>.</w:t>
      </w:r>
    </w:p>
    <w:p w14:paraId="49BE8ACD" w14:textId="77777777" w:rsidR="00CA09D1" w:rsidRDefault="00CA09D1" w:rsidP="00A72A51">
      <w:pPr>
        <w:pStyle w:val="NormalWeb"/>
        <w:spacing w:before="0" w:beforeAutospacing="0" w:after="0" w:afterAutospacing="0"/>
      </w:pPr>
      <w:r>
        <w:t xml:space="preserve">1.  </w:t>
      </w:r>
      <w:r w:rsidRPr="003A776B">
        <w:rPr>
          <w:i/>
        </w:rPr>
        <w:t xml:space="preserve">Consumer Reports </w:t>
      </w:r>
      <w:r w:rsidR="00CA2473">
        <w:rPr>
          <w:i/>
        </w:rPr>
        <w:t>National Research Center</w:t>
      </w:r>
      <w:r>
        <w:t xml:space="preserve"> routinely compares </w:t>
      </w:r>
      <w:r w:rsidR="00310322">
        <w:t>products and services</w:t>
      </w:r>
      <w:r>
        <w:t xml:space="preserve">.  </w:t>
      </w:r>
      <w:r w:rsidR="00CA2473">
        <w:t>A poll of more than 1,800 U.S. residents was conducted shortly after the 2008 holiday season. What they found was that fewer people than in the previous year tipped their service providers (newspaper carrier, barber, mail carrier, hairdresser,</w:t>
      </w:r>
      <w:r w:rsidR="007520CA">
        <w:t xml:space="preserve"> garbage collector) or the</w:t>
      </w:r>
      <w:r w:rsidR="00310322">
        <w:t xml:space="preserve"> amount that consumers tip for specific services</w:t>
      </w:r>
      <w:r w:rsidR="007520CA">
        <w:t xml:space="preserve"> was reduced.</w:t>
      </w:r>
      <w:r>
        <w:t xml:space="preserve">.  Information was reported on </w:t>
      </w:r>
      <w:r w:rsidR="00310322">
        <w:t>the type of service,</w:t>
      </w:r>
      <w:r>
        <w:t xml:space="preserve"> </w:t>
      </w:r>
      <w:r w:rsidR="00310322">
        <w:t>whether a tip or gift was given, and the median total value of the tip.</w:t>
      </w:r>
      <w:r>
        <w:t xml:space="preserve">  Describe the W’s for the information given.</w:t>
      </w:r>
    </w:p>
    <w:p w14:paraId="2DDFA986" w14:textId="77777777" w:rsidR="007520CA" w:rsidRDefault="00CA09D1" w:rsidP="007520CA">
      <w:pPr>
        <w:pStyle w:val="NormalWeb"/>
        <w:numPr>
          <w:ilvl w:val="0"/>
          <w:numId w:val="6"/>
        </w:numPr>
      </w:pPr>
      <w:r>
        <w:t xml:space="preserve">Who:  </w:t>
      </w:r>
    </w:p>
    <w:p w14:paraId="7877455B" w14:textId="77777777" w:rsidR="00CA09D1" w:rsidRDefault="00CA09D1" w:rsidP="00CA09D1">
      <w:pPr>
        <w:pStyle w:val="NormalWeb"/>
        <w:numPr>
          <w:ilvl w:val="0"/>
          <w:numId w:val="6"/>
        </w:numPr>
      </w:pPr>
      <w:r>
        <w:t xml:space="preserve">What:  </w:t>
      </w:r>
    </w:p>
    <w:p w14:paraId="12AC9F6F" w14:textId="77777777" w:rsidR="00CA09D1" w:rsidRDefault="00CA09D1" w:rsidP="00CA09D1">
      <w:pPr>
        <w:pStyle w:val="NormalWeb"/>
        <w:numPr>
          <w:ilvl w:val="0"/>
          <w:numId w:val="6"/>
        </w:numPr>
      </w:pPr>
      <w:r>
        <w:t xml:space="preserve">When:  </w:t>
      </w:r>
    </w:p>
    <w:p w14:paraId="036D240B" w14:textId="77777777" w:rsidR="00CA09D1" w:rsidRDefault="00CA09D1" w:rsidP="00CA09D1">
      <w:pPr>
        <w:pStyle w:val="NormalWeb"/>
        <w:numPr>
          <w:ilvl w:val="0"/>
          <w:numId w:val="6"/>
        </w:numPr>
      </w:pPr>
      <w:r>
        <w:t>Where:</w:t>
      </w:r>
    </w:p>
    <w:p w14:paraId="0D0C6EC0" w14:textId="77777777" w:rsidR="00CA09D1" w:rsidRDefault="00CA09D1" w:rsidP="00CA09D1">
      <w:pPr>
        <w:pStyle w:val="NormalWeb"/>
        <w:numPr>
          <w:ilvl w:val="0"/>
          <w:numId w:val="6"/>
        </w:numPr>
      </w:pPr>
      <w:r>
        <w:t xml:space="preserve">How:  </w:t>
      </w:r>
    </w:p>
    <w:p w14:paraId="31016A6E" w14:textId="77777777" w:rsidR="00CA09D1" w:rsidRDefault="00CA09D1" w:rsidP="00CA09D1">
      <w:pPr>
        <w:pStyle w:val="NormalWeb"/>
        <w:numPr>
          <w:ilvl w:val="0"/>
          <w:numId w:val="6"/>
        </w:numPr>
      </w:pPr>
      <w:r>
        <w:t xml:space="preserve">Why:  </w:t>
      </w:r>
    </w:p>
    <w:p w14:paraId="1E5CDE05" w14:textId="77777777" w:rsidR="00A72A51" w:rsidRPr="00A72A51" w:rsidRDefault="00A72A51" w:rsidP="00A72A51">
      <w:pPr>
        <w:rPr>
          <w:color w:val="C00000"/>
        </w:rPr>
      </w:pPr>
      <w:r>
        <w:rPr>
          <w:color w:val="C00000"/>
        </w:rPr>
        <w:t>1.</w:t>
      </w:r>
      <w:r w:rsidR="00752350">
        <w:rPr>
          <w:color w:val="C00000"/>
        </w:rPr>
        <w:t>3</w:t>
      </w:r>
      <w:r>
        <w:rPr>
          <w:color w:val="C00000"/>
        </w:rPr>
        <w:t xml:space="preserve"> </w:t>
      </w:r>
      <w:r w:rsidR="0026083D" w:rsidRPr="0026083D">
        <w:rPr>
          <w:color w:val="C00000"/>
        </w:rPr>
        <w:t>Variable Types</w:t>
      </w:r>
      <w:r w:rsidRPr="00D9560C">
        <w:rPr>
          <w:color w:val="C00000"/>
        </w:rPr>
        <w:t>.</w:t>
      </w:r>
    </w:p>
    <w:p w14:paraId="6BBE3A68" w14:textId="77777777" w:rsidR="00CA09D1" w:rsidRDefault="00CA09D1" w:rsidP="00A72A51">
      <w:pPr>
        <w:pStyle w:val="NormalWeb"/>
        <w:spacing w:before="0" w:beforeAutospacing="0" w:after="0" w:afterAutospacing="0"/>
      </w:pPr>
      <w:r>
        <w:t xml:space="preserve">2.  List the variables reported in the </w:t>
      </w:r>
      <w:r w:rsidRPr="003A776B">
        <w:rPr>
          <w:i/>
        </w:rPr>
        <w:t xml:space="preserve">Consumer Reports </w:t>
      </w:r>
      <w:r w:rsidR="00CA2473">
        <w:rPr>
          <w:i/>
        </w:rPr>
        <w:t>Magazine</w:t>
      </w:r>
      <w:r>
        <w:t xml:space="preserve"> article on </w:t>
      </w:r>
      <w:r w:rsidR="00CA2473">
        <w:t>tipping</w:t>
      </w:r>
      <w:r>
        <w:t>.  If the variable is quantitative, give the units.  If the variable is categorical, indicate whether it is nominal or ordinal.</w:t>
      </w:r>
    </w:p>
    <w:p w14:paraId="7BD3AAC1" w14:textId="77777777" w:rsidR="00A72A51" w:rsidRDefault="00A72A51" w:rsidP="00A72A51">
      <w:pPr>
        <w:pStyle w:val="NormalWeb"/>
        <w:spacing w:before="0" w:beforeAutospacing="0" w:after="0" w:afterAutospacing="0"/>
      </w:pPr>
    </w:p>
    <w:p w14:paraId="024A9B70" w14:textId="77777777" w:rsidR="00A72A51" w:rsidRPr="00A72A51" w:rsidRDefault="00A72A51" w:rsidP="00A72A51">
      <w:pPr>
        <w:rPr>
          <w:color w:val="C00000"/>
        </w:rPr>
      </w:pPr>
      <w:r>
        <w:rPr>
          <w:color w:val="C00000"/>
        </w:rPr>
        <w:t>1.</w:t>
      </w:r>
      <w:r w:rsidR="00752350">
        <w:rPr>
          <w:color w:val="C00000"/>
        </w:rPr>
        <w:t>3</w:t>
      </w:r>
      <w:r>
        <w:rPr>
          <w:color w:val="C00000"/>
        </w:rPr>
        <w:t xml:space="preserve"> </w:t>
      </w:r>
      <w:r w:rsidR="0026083D" w:rsidRPr="0026083D">
        <w:rPr>
          <w:color w:val="C00000"/>
        </w:rPr>
        <w:t>Variable Types</w:t>
      </w:r>
      <w:r w:rsidRPr="00D9560C">
        <w:rPr>
          <w:color w:val="C00000"/>
        </w:rPr>
        <w:t>.</w:t>
      </w:r>
    </w:p>
    <w:p w14:paraId="0339CBC4" w14:textId="77777777" w:rsidR="002A2133" w:rsidRDefault="00CA09D1" w:rsidP="002A2133">
      <w:r>
        <w:t xml:space="preserve">3.  </w:t>
      </w:r>
      <w:r w:rsidR="000856FF">
        <w:t>Businesses in a U.S. city were surveyed about information to provide to prospective employees after graduating from business school</w:t>
      </w:r>
      <w:r>
        <w:t>.</w:t>
      </w:r>
      <w:r w:rsidR="002A2133">
        <w:t xml:space="preserve"> The table displays some of these data.  List the variables in the data set.  Indicate whether each variable is categorical or quantitative.  If the variable is quantitative, give the units.  If the variable is categorical, indicate whether it is nominal or ordinal.</w:t>
      </w:r>
    </w:p>
    <w:p w14:paraId="5B4ADAE5" w14:textId="77777777" w:rsidR="00CA09D1" w:rsidRDefault="00CA09D1" w:rsidP="00CA09D1"/>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9"/>
        <w:gridCol w:w="1844"/>
        <w:gridCol w:w="1975"/>
        <w:gridCol w:w="1954"/>
      </w:tblGrid>
      <w:tr w:rsidR="00771D58" w14:paraId="58DBEA5D" w14:textId="77777777" w:rsidTr="00771D58">
        <w:tc>
          <w:tcPr>
            <w:tcW w:w="1469" w:type="dxa"/>
          </w:tcPr>
          <w:p w14:paraId="61BC78F9" w14:textId="77777777" w:rsidR="00771D58" w:rsidRPr="006B074B" w:rsidRDefault="00771D58" w:rsidP="00B75A08">
            <w:pPr>
              <w:jc w:val="center"/>
              <w:rPr>
                <w:i/>
              </w:rPr>
            </w:pPr>
            <w:r w:rsidRPr="006B074B">
              <w:rPr>
                <w:i/>
              </w:rPr>
              <w:t>Employment Category</w:t>
            </w:r>
          </w:p>
        </w:tc>
        <w:tc>
          <w:tcPr>
            <w:tcW w:w="1844" w:type="dxa"/>
          </w:tcPr>
          <w:p w14:paraId="1679CF56" w14:textId="77777777" w:rsidR="00771D58" w:rsidRPr="006B074B" w:rsidRDefault="00771D58" w:rsidP="00771D58">
            <w:pPr>
              <w:jc w:val="center"/>
              <w:rPr>
                <w:i/>
              </w:rPr>
            </w:pPr>
            <w:r>
              <w:rPr>
                <w:i/>
              </w:rPr>
              <w:t>Require an MBA Degree?</w:t>
            </w:r>
          </w:p>
        </w:tc>
        <w:tc>
          <w:tcPr>
            <w:tcW w:w="1975" w:type="dxa"/>
          </w:tcPr>
          <w:p w14:paraId="5A13D8C7" w14:textId="77777777" w:rsidR="00771D58" w:rsidRPr="006B074B" w:rsidRDefault="00771D58" w:rsidP="00B75A08">
            <w:pPr>
              <w:jc w:val="center"/>
              <w:rPr>
                <w:i/>
              </w:rPr>
            </w:pPr>
            <w:r>
              <w:rPr>
                <w:i/>
              </w:rPr>
              <w:t>Prefer Graduates with Work Experience</w:t>
            </w:r>
            <w:r w:rsidRPr="006B074B">
              <w:rPr>
                <w:i/>
              </w:rPr>
              <w:t xml:space="preserve">?   </w:t>
            </w:r>
          </w:p>
        </w:tc>
        <w:tc>
          <w:tcPr>
            <w:tcW w:w="1954" w:type="dxa"/>
          </w:tcPr>
          <w:p w14:paraId="46702F85" w14:textId="77777777" w:rsidR="00771D58" w:rsidRPr="006B074B" w:rsidRDefault="00771D58" w:rsidP="00B75A08">
            <w:pPr>
              <w:rPr>
                <w:i/>
              </w:rPr>
            </w:pPr>
            <w:r>
              <w:rPr>
                <w:i/>
              </w:rPr>
              <w:t>Median Salary of New Graduates</w:t>
            </w:r>
            <w:r w:rsidRPr="006B074B">
              <w:rPr>
                <w:i/>
              </w:rPr>
              <w:t xml:space="preserve"> </w:t>
            </w:r>
          </w:p>
        </w:tc>
      </w:tr>
      <w:tr w:rsidR="00771D58" w14:paraId="1C1E4732" w14:textId="77777777" w:rsidTr="00771D58">
        <w:tc>
          <w:tcPr>
            <w:tcW w:w="1469" w:type="dxa"/>
          </w:tcPr>
          <w:p w14:paraId="07BAE4F4" w14:textId="77777777" w:rsidR="00771D58" w:rsidRDefault="00771D58" w:rsidP="00B75A08">
            <w:pPr>
              <w:jc w:val="center"/>
            </w:pPr>
            <w:r>
              <w:t>Sales</w:t>
            </w:r>
          </w:p>
        </w:tc>
        <w:tc>
          <w:tcPr>
            <w:tcW w:w="1844" w:type="dxa"/>
          </w:tcPr>
          <w:p w14:paraId="27EE1F16" w14:textId="77777777" w:rsidR="00771D58" w:rsidRDefault="00771D58" w:rsidP="00B75A08">
            <w:pPr>
              <w:jc w:val="center"/>
            </w:pPr>
            <w:r>
              <w:t>No</w:t>
            </w:r>
          </w:p>
        </w:tc>
        <w:tc>
          <w:tcPr>
            <w:tcW w:w="1975" w:type="dxa"/>
          </w:tcPr>
          <w:p w14:paraId="752B5C8A" w14:textId="77777777" w:rsidR="00771D58" w:rsidRDefault="00771D58" w:rsidP="00B75A08">
            <w:pPr>
              <w:jc w:val="center"/>
            </w:pPr>
            <w:r>
              <w:t>No</w:t>
            </w:r>
          </w:p>
        </w:tc>
        <w:tc>
          <w:tcPr>
            <w:tcW w:w="1954" w:type="dxa"/>
          </w:tcPr>
          <w:p w14:paraId="1B8A1A43" w14:textId="77777777" w:rsidR="00771D58" w:rsidRDefault="00771D58" w:rsidP="002A2133">
            <w:pPr>
              <w:jc w:val="center"/>
            </w:pPr>
            <w:r>
              <w:t>$35,000</w:t>
            </w:r>
          </w:p>
        </w:tc>
      </w:tr>
      <w:tr w:rsidR="00771D58" w14:paraId="5E1B404D" w14:textId="77777777" w:rsidTr="00771D58">
        <w:tc>
          <w:tcPr>
            <w:tcW w:w="1469" w:type="dxa"/>
          </w:tcPr>
          <w:p w14:paraId="509E0E3F" w14:textId="77777777" w:rsidR="00771D58" w:rsidRDefault="00771D58" w:rsidP="00B75A08">
            <w:pPr>
              <w:jc w:val="center"/>
            </w:pPr>
            <w:r>
              <w:t>Management</w:t>
            </w:r>
          </w:p>
        </w:tc>
        <w:tc>
          <w:tcPr>
            <w:tcW w:w="1844" w:type="dxa"/>
          </w:tcPr>
          <w:p w14:paraId="5A9572DB" w14:textId="77777777" w:rsidR="00771D58" w:rsidRDefault="00771D58" w:rsidP="00B75A08">
            <w:pPr>
              <w:jc w:val="center"/>
            </w:pPr>
            <w:r>
              <w:t>Yes</w:t>
            </w:r>
          </w:p>
        </w:tc>
        <w:tc>
          <w:tcPr>
            <w:tcW w:w="1975" w:type="dxa"/>
          </w:tcPr>
          <w:p w14:paraId="326431F2" w14:textId="77777777" w:rsidR="00771D58" w:rsidRDefault="00771D58" w:rsidP="00B75A08">
            <w:pPr>
              <w:jc w:val="center"/>
            </w:pPr>
            <w:r>
              <w:t>Yes</w:t>
            </w:r>
          </w:p>
        </w:tc>
        <w:tc>
          <w:tcPr>
            <w:tcW w:w="1954" w:type="dxa"/>
          </w:tcPr>
          <w:p w14:paraId="48DCEA74" w14:textId="77777777" w:rsidR="00771D58" w:rsidRDefault="00771D58" w:rsidP="002A2133">
            <w:pPr>
              <w:jc w:val="center"/>
            </w:pPr>
            <w:r>
              <w:t>$47,000</w:t>
            </w:r>
          </w:p>
        </w:tc>
      </w:tr>
      <w:tr w:rsidR="00771D58" w14:paraId="1E14C47A" w14:textId="77777777" w:rsidTr="00771D58">
        <w:tc>
          <w:tcPr>
            <w:tcW w:w="1469" w:type="dxa"/>
          </w:tcPr>
          <w:p w14:paraId="567EB3D8" w14:textId="77777777" w:rsidR="00771D58" w:rsidRDefault="00771D58" w:rsidP="00B75A08">
            <w:pPr>
              <w:jc w:val="center"/>
            </w:pPr>
            <w:r>
              <w:t>Accounting</w:t>
            </w:r>
          </w:p>
        </w:tc>
        <w:tc>
          <w:tcPr>
            <w:tcW w:w="1844" w:type="dxa"/>
          </w:tcPr>
          <w:p w14:paraId="55C6588F" w14:textId="77777777" w:rsidR="00771D58" w:rsidRDefault="00771D58" w:rsidP="00B75A08">
            <w:pPr>
              <w:jc w:val="center"/>
            </w:pPr>
            <w:r>
              <w:t>No</w:t>
            </w:r>
          </w:p>
        </w:tc>
        <w:tc>
          <w:tcPr>
            <w:tcW w:w="1975" w:type="dxa"/>
          </w:tcPr>
          <w:p w14:paraId="35403FCA" w14:textId="77777777" w:rsidR="00771D58" w:rsidRDefault="00771D58" w:rsidP="00B75A08">
            <w:pPr>
              <w:jc w:val="center"/>
            </w:pPr>
            <w:r>
              <w:t>Yes</w:t>
            </w:r>
          </w:p>
        </w:tc>
        <w:tc>
          <w:tcPr>
            <w:tcW w:w="1954" w:type="dxa"/>
          </w:tcPr>
          <w:p w14:paraId="7CDBFA0D" w14:textId="77777777" w:rsidR="00771D58" w:rsidRDefault="00771D58" w:rsidP="002A2133">
            <w:pPr>
              <w:jc w:val="center"/>
            </w:pPr>
            <w:r>
              <w:t>$52,000</w:t>
            </w:r>
          </w:p>
        </w:tc>
      </w:tr>
      <w:tr w:rsidR="00771D58" w14:paraId="5185967F" w14:textId="77777777" w:rsidTr="00771D58">
        <w:tc>
          <w:tcPr>
            <w:tcW w:w="1469" w:type="dxa"/>
          </w:tcPr>
          <w:p w14:paraId="1DC24A9F" w14:textId="77777777" w:rsidR="00771D58" w:rsidRDefault="00771D58" w:rsidP="00B75A08">
            <w:pPr>
              <w:jc w:val="center"/>
            </w:pPr>
            <w:r>
              <w:t>Advertising</w:t>
            </w:r>
          </w:p>
        </w:tc>
        <w:tc>
          <w:tcPr>
            <w:tcW w:w="1844" w:type="dxa"/>
          </w:tcPr>
          <w:p w14:paraId="41B5887C" w14:textId="77777777" w:rsidR="00771D58" w:rsidRDefault="00771D58" w:rsidP="00B75A08">
            <w:pPr>
              <w:jc w:val="center"/>
            </w:pPr>
            <w:r>
              <w:t>No</w:t>
            </w:r>
          </w:p>
        </w:tc>
        <w:tc>
          <w:tcPr>
            <w:tcW w:w="1975" w:type="dxa"/>
          </w:tcPr>
          <w:p w14:paraId="6C41C4E7" w14:textId="77777777" w:rsidR="00771D58" w:rsidRDefault="00771D58" w:rsidP="00B75A08">
            <w:pPr>
              <w:jc w:val="center"/>
            </w:pPr>
            <w:r>
              <w:t>No</w:t>
            </w:r>
          </w:p>
        </w:tc>
        <w:tc>
          <w:tcPr>
            <w:tcW w:w="1954" w:type="dxa"/>
          </w:tcPr>
          <w:p w14:paraId="322BB32D" w14:textId="77777777" w:rsidR="00771D58" w:rsidRDefault="00771D58" w:rsidP="002A2133">
            <w:pPr>
              <w:jc w:val="center"/>
            </w:pPr>
            <w:r>
              <w:t>$45,000</w:t>
            </w:r>
          </w:p>
        </w:tc>
      </w:tr>
    </w:tbl>
    <w:p w14:paraId="0CEB551D" w14:textId="77777777" w:rsidR="00CA09D1" w:rsidRDefault="00CA09D1" w:rsidP="00CA09D1"/>
    <w:p w14:paraId="3B2CFE3F" w14:textId="77777777" w:rsidR="00B619C7" w:rsidRPr="00A72A51" w:rsidRDefault="00A72A51" w:rsidP="00CA09D1">
      <w:pPr>
        <w:rPr>
          <w:color w:val="C00000"/>
        </w:rPr>
      </w:pPr>
      <w:r>
        <w:rPr>
          <w:color w:val="C00000"/>
        </w:rPr>
        <w:t>1.</w:t>
      </w:r>
      <w:r w:rsidR="00752350">
        <w:rPr>
          <w:color w:val="C00000"/>
        </w:rPr>
        <w:t>3</w:t>
      </w:r>
      <w:r>
        <w:rPr>
          <w:color w:val="C00000"/>
        </w:rPr>
        <w:t xml:space="preserve"> </w:t>
      </w:r>
      <w:r w:rsidR="0026083D" w:rsidRPr="0026083D">
        <w:rPr>
          <w:color w:val="C00000"/>
        </w:rPr>
        <w:t>Variable Types</w:t>
      </w:r>
      <w:r w:rsidRPr="00D9560C">
        <w:rPr>
          <w:color w:val="C00000"/>
        </w:rPr>
        <w:t>.</w:t>
      </w:r>
    </w:p>
    <w:p w14:paraId="48228004" w14:textId="77777777" w:rsidR="00CA09D1" w:rsidRDefault="00CA09D1" w:rsidP="00CA09D1">
      <w:r>
        <w:t>4.  For each of the following, indicate whether the data are cross-sectional or time series:</w:t>
      </w:r>
    </w:p>
    <w:p w14:paraId="6E95FE14" w14:textId="77777777" w:rsidR="00CA09D1" w:rsidRDefault="00CA09D1" w:rsidP="00CA09D1"/>
    <w:p w14:paraId="0B41434C" w14:textId="77777777" w:rsidR="00CA09D1" w:rsidRPr="00E20582" w:rsidRDefault="00771D58" w:rsidP="00CA09D1">
      <w:pPr>
        <w:numPr>
          <w:ilvl w:val="0"/>
          <w:numId w:val="5"/>
        </w:numPr>
        <w:rPr>
          <w:i/>
        </w:rPr>
      </w:pPr>
      <w:r>
        <w:rPr>
          <w:i/>
        </w:rPr>
        <w:t>Dow Jones Index</w:t>
      </w:r>
    </w:p>
    <w:p w14:paraId="61BF822A" w14:textId="77777777" w:rsidR="00CA09D1" w:rsidRPr="00E20582" w:rsidRDefault="00B619C7" w:rsidP="00CA09D1">
      <w:pPr>
        <w:numPr>
          <w:ilvl w:val="0"/>
          <w:numId w:val="5"/>
        </w:numPr>
        <w:rPr>
          <w:i/>
        </w:rPr>
      </w:pPr>
      <w:r>
        <w:rPr>
          <w:i/>
        </w:rPr>
        <w:t>Eating habits by age group</w:t>
      </w:r>
    </w:p>
    <w:p w14:paraId="0AF17102" w14:textId="77777777" w:rsidR="00CA09D1" w:rsidRDefault="00B619C7" w:rsidP="00CA09D1">
      <w:pPr>
        <w:numPr>
          <w:ilvl w:val="0"/>
          <w:numId w:val="5"/>
        </w:numPr>
        <w:rPr>
          <w:i/>
        </w:rPr>
      </w:pPr>
      <w:r>
        <w:rPr>
          <w:i/>
        </w:rPr>
        <w:t>Attitudes toward abortion over past 10 years</w:t>
      </w:r>
    </w:p>
    <w:p w14:paraId="6B8914D8" w14:textId="77777777" w:rsidR="00B619C7" w:rsidRPr="00E20582" w:rsidRDefault="00B619C7" w:rsidP="00CA09D1">
      <w:pPr>
        <w:numPr>
          <w:ilvl w:val="0"/>
          <w:numId w:val="5"/>
        </w:numPr>
        <w:rPr>
          <w:i/>
        </w:rPr>
      </w:pPr>
      <w:r>
        <w:rPr>
          <w:i/>
        </w:rPr>
        <w:t>Voting behavior data for a particular neighborhood</w:t>
      </w:r>
    </w:p>
    <w:p w14:paraId="04F18860" w14:textId="0DBB76F3" w:rsidR="00CA09D1" w:rsidRDefault="00CA09D1" w:rsidP="00CA09D1">
      <w:pPr>
        <w:rPr>
          <w:b/>
          <w:i/>
        </w:rPr>
      </w:pPr>
      <w:r>
        <w:rPr>
          <w:b/>
          <w:i/>
        </w:rPr>
        <w:br w:type="page"/>
      </w:r>
      <w:r>
        <w:rPr>
          <w:b/>
          <w:i/>
        </w:rPr>
        <w:lastRenderedPageBreak/>
        <w:t xml:space="preserve">Chapter </w:t>
      </w:r>
      <w:r w:rsidR="007A2899">
        <w:rPr>
          <w:b/>
          <w:i/>
        </w:rPr>
        <w:t>1</w:t>
      </w:r>
      <w:r>
        <w:rPr>
          <w:b/>
          <w:i/>
        </w:rPr>
        <w:t>:  Data</w:t>
      </w:r>
      <w:r w:rsidR="00652B04">
        <w:rPr>
          <w:b/>
          <w:i/>
        </w:rPr>
        <w:t xml:space="preserve"> and Decisions</w:t>
      </w:r>
      <w:r>
        <w:rPr>
          <w:b/>
          <w:i/>
        </w:rPr>
        <w:t xml:space="preserve"> – Quiz C – Key</w:t>
      </w:r>
    </w:p>
    <w:p w14:paraId="41097F8D" w14:textId="77777777" w:rsidR="006F5247" w:rsidRDefault="006F5247" w:rsidP="006F5247">
      <w:pPr>
        <w:pStyle w:val="NormalWeb"/>
      </w:pPr>
      <w:r>
        <w:t xml:space="preserve">1.  </w:t>
      </w:r>
      <w:r w:rsidRPr="003A776B">
        <w:rPr>
          <w:i/>
        </w:rPr>
        <w:t xml:space="preserve">Consumer Reports </w:t>
      </w:r>
      <w:r>
        <w:rPr>
          <w:i/>
        </w:rPr>
        <w:t>National Research Center</w:t>
      </w:r>
      <w:r>
        <w:t xml:space="preserve"> routinely compares products and services.  A poll of more than 1,800 U.S. residents was conducted shortly after the 2008 holiday season. What they found was that fewer people </w:t>
      </w:r>
      <w:r w:rsidR="00D97247">
        <w:t xml:space="preserve">tipped their service providers (newspaper carrier, barber, mail carrier, hairdresser, garbage collector) </w:t>
      </w:r>
      <w:r>
        <w:t>than in the previous year or the amount that consumers tip for specific</w:t>
      </w:r>
      <w:r w:rsidR="00427087">
        <w:t xml:space="preserve"> services was reduced. </w:t>
      </w:r>
      <w:r>
        <w:t xml:space="preserve">Information was reported on the type of service, whether a tip or gift was given, </w:t>
      </w:r>
      <w:r w:rsidR="00D97247">
        <w:t xml:space="preserve">the level of tipping, </w:t>
      </w:r>
      <w:r>
        <w:t>and the median total value of the tip.  Describe the W’s for the information given.</w:t>
      </w:r>
    </w:p>
    <w:p w14:paraId="246F124D" w14:textId="77777777" w:rsidR="00CA09D1" w:rsidRDefault="00CA09D1" w:rsidP="00CA09D1">
      <w:pPr>
        <w:pStyle w:val="NormalWeb"/>
        <w:numPr>
          <w:ilvl w:val="0"/>
          <w:numId w:val="4"/>
        </w:numPr>
        <w:spacing w:before="0" w:beforeAutospacing="0" w:after="0" w:afterAutospacing="0"/>
      </w:pPr>
      <w:r>
        <w:t xml:space="preserve">Who:  </w:t>
      </w:r>
    </w:p>
    <w:p w14:paraId="541DD1CA" w14:textId="77777777" w:rsidR="00CA09D1" w:rsidRDefault="00B75A08" w:rsidP="00CA09D1">
      <w:pPr>
        <w:pStyle w:val="NormalWeb"/>
        <w:spacing w:before="0" w:beforeAutospacing="0" w:after="60" w:afterAutospacing="0"/>
      </w:pPr>
      <w:r>
        <w:t>U.S. residents, most likely adults although not specified</w:t>
      </w:r>
    </w:p>
    <w:p w14:paraId="1706069B" w14:textId="77777777" w:rsidR="00CA09D1" w:rsidRPr="00780B94" w:rsidRDefault="00CA09D1" w:rsidP="00CA09D1">
      <w:pPr>
        <w:pStyle w:val="NormalWeb"/>
        <w:spacing w:before="0" w:beforeAutospacing="0" w:after="60" w:afterAutospacing="0"/>
      </w:pPr>
    </w:p>
    <w:p w14:paraId="5D382214" w14:textId="77777777" w:rsidR="00CA09D1" w:rsidRDefault="00CA09D1" w:rsidP="00CA09D1">
      <w:pPr>
        <w:pStyle w:val="NormalWeb"/>
        <w:numPr>
          <w:ilvl w:val="0"/>
          <w:numId w:val="4"/>
        </w:numPr>
        <w:spacing w:before="0" w:beforeAutospacing="0" w:after="0" w:afterAutospacing="0"/>
      </w:pPr>
      <w:r>
        <w:t xml:space="preserve">What:  </w:t>
      </w:r>
    </w:p>
    <w:p w14:paraId="4D8034D4" w14:textId="77777777" w:rsidR="00CA09D1" w:rsidRDefault="00427087" w:rsidP="00CA09D1">
      <w:pPr>
        <w:pStyle w:val="NormalWeb"/>
        <w:spacing w:before="0" w:beforeAutospacing="0" w:after="60" w:afterAutospacing="0"/>
      </w:pPr>
      <w:r>
        <w:t xml:space="preserve">Amount of </w:t>
      </w:r>
      <w:r w:rsidR="00B75A08">
        <w:t xml:space="preserve">tipping and type of tipping </w:t>
      </w:r>
      <w:r>
        <w:t xml:space="preserve">for service providers </w:t>
      </w:r>
      <w:r w:rsidR="00B75A08">
        <w:t>during the holiday season</w:t>
      </w:r>
      <w:r w:rsidR="00D97247">
        <w:t xml:space="preserve"> for this year and the previous year</w:t>
      </w:r>
      <w:r w:rsidR="00B75A08">
        <w:t xml:space="preserve"> </w:t>
      </w:r>
    </w:p>
    <w:p w14:paraId="4A778181" w14:textId="77777777" w:rsidR="00CA09D1" w:rsidRPr="00780B94" w:rsidRDefault="00CA09D1" w:rsidP="00CA09D1">
      <w:pPr>
        <w:pStyle w:val="NormalWeb"/>
        <w:spacing w:before="0" w:beforeAutospacing="0" w:after="60" w:afterAutospacing="0"/>
      </w:pPr>
    </w:p>
    <w:p w14:paraId="65B01F8E" w14:textId="77777777" w:rsidR="00CA09D1" w:rsidRDefault="00CA09D1" w:rsidP="00CA09D1">
      <w:pPr>
        <w:pStyle w:val="NormalWeb"/>
        <w:numPr>
          <w:ilvl w:val="0"/>
          <w:numId w:val="4"/>
        </w:numPr>
        <w:spacing w:before="0" w:beforeAutospacing="0" w:after="0" w:afterAutospacing="0"/>
      </w:pPr>
      <w:r>
        <w:t xml:space="preserve">When:  </w:t>
      </w:r>
    </w:p>
    <w:p w14:paraId="30B787CB" w14:textId="77777777" w:rsidR="00CA09D1" w:rsidRDefault="00B75A08" w:rsidP="00CA09D1">
      <w:pPr>
        <w:pStyle w:val="NormalWeb"/>
        <w:spacing w:before="0" w:beforeAutospacing="0" w:after="60" w:afterAutospacing="0"/>
      </w:pPr>
      <w:r>
        <w:t>shortly after the holiday season</w:t>
      </w:r>
      <w:r w:rsidR="00CA09D1" w:rsidRPr="00780B94">
        <w:t xml:space="preserve"> 2008</w:t>
      </w:r>
    </w:p>
    <w:p w14:paraId="0BE13E3B" w14:textId="77777777" w:rsidR="00CA09D1" w:rsidRPr="00780B94" w:rsidRDefault="00CA09D1" w:rsidP="00CA09D1">
      <w:pPr>
        <w:pStyle w:val="NormalWeb"/>
        <w:spacing w:before="0" w:beforeAutospacing="0" w:after="60" w:afterAutospacing="0"/>
      </w:pPr>
    </w:p>
    <w:p w14:paraId="5B1D1BD9" w14:textId="77777777" w:rsidR="00CA09D1" w:rsidRDefault="00CA09D1" w:rsidP="00CA09D1">
      <w:pPr>
        <w:pStyle w:val="NormalWeb"/>
        <w:numPr>
          <w:ilvl w:val="0"/>
          <w:numId w:val="4"/>
        </w:numPr>
        <w:spacing w:before="0" w:beforeAutospacing="0" w:after="0" w:afterAutospacing="0"/>
      </w:pPr>
      <w:r>
        <w:t xml:space="preserve">Where:  </w:t>
      </w:r>
    </w:p>
    <w:p w14:paraId="06C23970" w14:textId="77777777" w:rsidR="00CA09D1" w:rsidRDefault="00CA09D1" w:rsidP="00CA09D1">
      <w:pPr>
        <w:pStyle w:val="NormalWeb"/>
        <w:spacing w:before="0" w:beforeAutospacing="0" w:after="60" w:afterAutospacing="0"/>
      </w:pPr>
      <w:r w:rsidRPr="00780B94">
        <w:t>United States</w:t>
      </w:r>
    </w:p>
    <w:p w14:paraId="64223CDA" w14:textId="77777777" w:rsidR="00CA09D1" w:rsidRPr="00780B94" w:rsidRDefault="00CA09D1" w:rsidP="00CA09D1">
      <w:pPr>
        <w:pStyle w:val="NormalWeb"/>
        <w:spacing w:before="0" w:beforeAutospacing="0" w:after="60" w:afterAutospacing="0"/>
      </w:pPr>
    </w:p>
    <w:p w14:paraId="108555C2" w14:textId="77777777" w:rsidR="00CA09D1" w:rsidRDefault="00CA09D1" w:rsidP="00CA09D1">
      <w:pPr>
        <w:pStyle w:val="NormalWeb"/>
        <w:numPr>
          <w:ilvl w:val="0"/>
          <w:numId w:val="4"/>
        </w:numPr>
        <w:spacing w:before="0" w:beforeAutospacing="0" w:after="0" w:afterAutospacing="0"/>
      </w:pPr>
      <w:r>
        <w:t xml:space="preserve">How: </w:t>
      </w:r>
    </w:p>
    <w:p w14:paraId="6637AFCB" w14:textId="751800AB" w:rsidR="00CA09D1" w:rsidRDefault="00B75A08" w:rsidP="00CA09D1">
      <w:pPr>
        <w:pStyle w:val="NormalWeb"/>
        <w:spacing w:before="0" w:beforeAutospacing="0" w:after="60" w:afterAutospacing="0"/>
      </w:pPr>
      <w:r>
        <w:t>A poll – not specified what type</w:t>
      </w:r>
    </w:p>
    <w:p w14:paraId="015FE10E" w14:textId="34DE9E60" w:rsidR="00CA09D1" w:rsidRPr="00780B94" w:rsidRDefault="00CA09D1" w:rsidP="00CA09D1">
      <w:pPr>
        <w:pStyle w:val="NormalWeb"/>
        <w:spacing w:before="0" w:beforeAutospacing="0" w:after="60" w:afterAutospacing="0"/>
      </w:pPr>
    </w:p>
    <w:p w14:paraId="5649958D" w14:textId="77777777" w:rsidR="00CA09D1" w:rsidRDefault="00CA09D1" w:rsidP="00CA09D1">
      <w:pPr>
        <w:pStyle w:val="NormalWeb"/>
        <w:numPr>
          <w:ilvl w:val="0"/>
          <w:numId w:val="4"/>
        </w:numPr>
        <w:spacing w:before="60" w:beforeAutospacing="0" w:after="60" w:afterAutospacing="0"/>
      </w:pPr>
      <w:r>
        <w:t xml:space="preserve">Why: </w:t>
      </w:r>
    </w:p>
    <w:p w14:paraId="5FFB164B" w14:textId="77777777" w:rsidR="00CA09D1" w:rsidRDefault="00B75A08" w:rsidP="00CA09D1">
      <w:pPr>
        <w:pStyle w:val="NormalWeb"/>
        <w:spacing w:before="0" w:beforeAutospacing="0" w:after="60" w:afterAutospacing="0"/>
      </w:pPr>
      <w:r>
        <w:t>investigate consumer behavior in tipping service providers</w:t>
      </w:r>
    </w:p>
    <w:p w14:paraId="3E9318E8" w14:textId="77777777" w:rsidR="00427087" w:rsidRDefault="00427087" w:rsidP="00427087">
      <w:pPr>
        <w:pStyle w:val="NormalWeb"/>
      </w:pPr>
      <w:r>
        <w:t xml:space="preserve">2.  List the variables reported in the </w:t>
      </w:r>
      <w:r w:rsidRPr="003A776B">
        <w:rPr>
          <w:i/>
        </w:rPr>
        <w:t xml:space="preserve">Consumer Reports </w:t>
      </w:r>
      <w:r>
        <w:rPr>
          <w:i/>
        </w:rPr>
        <w:t>Magazine</w:t>
      </w:r>
      <w:r>
        <w:t xml:space="preserve"> article on tipping.  If the variable is quantitative, give the units.  If the variable is categorical, indicate whether it is nominal or ordinal.</w:t>
      </w:r>
    </w:p>
    <w:p w14:paraId="2C2F5812" w14:textId="77777777" w:rsidR="00CA09D1" w:rsidRPr="00780B94" w:rsidRDefault="00CA09D1" w:rsidP="00CA09D1">
      <w:r w:rsidRPr="00780B94">
        <w:t>Categorical:</w:t>
      </w:r>
      <w:r>
        <w:t xml:space="preserve">  </w:t>
      </w:r>
      <w:r w:rsidR="00D97247">
        <w:t>Whether or not someone tipped</w:t>
      </w:r>
      <w:r w:rsidRPr="00780B94">
        <w:t xml:space="preserve"> </w:t>
      </w:r>
      <w:r w:rsidR="00D97247">
        <w:t xml:space="preserve">this year and/or previous year </w:t>
      </w:r>
      <w:r w:rsidRPr="00780B94">
        <w:t xml:space="preserve">(nominal), </w:t>
      </w:r>
      <w:r w:rsidR="00D97247">
        <w:t>type of tipping–gift or money (nominal), service provider who was tipped (nominal), level of tipping–low, medium, high (ordinal)</w:t>
      </w:r>
    </w:p>
    <w:p w14:paraId="2F527193" w14:textId="77777777" w:rsidR="00CA09D1" w:rsidRPr="00780B94" w:rsidRDefault="00CA09D1" w:rsidP="00CA09D1">
      <w:r w:rsidRPr="00780B94">
        <w:t>Quantitative:</w:t>
      </w:r>
      <w:r>
        <w:t xml:space="preserve">  </w:t>
      </w:r>
      <w:r w:rsidR="00D97247">
        <w:t>Median value of tip</w:t>
      </w:r>
      <w:r w:rsidRPr="00780B94">
        <w:t xml:space="preserve"> ($)</w:t>
      </w:r>
      <w:r w:rsidR="00D97247">
        <w:t xml:space="preserve">, </w:t>
      </w:r>
    </w:p>
    <w:p w14:paraId="08DBCF60" w14:textId="77777777" w:rsidR="00CA09D1" w:rsidRDefault="00CA09D1" w:rsidP="00CA09D1"/>
    <w:p w14:paraId="73AF477A" w14:textId="5928E1ED" w:rsidR="00E22B22" w:rsidRDefault="00E22B22" w:rsidP="00CA09D1">
      <w:r>
        <w:br w:type="page"/>
      </w:r>
    </w:p>
    <w:p w14:paraId="29C3C8D8" w14:textId="77777777" w:rsidR="00771D58" w:rsidRDefault="00771D58" w:rsidP="00771D58">
      <w:r>
        <w:lastRenderedPageBreak/>
        <w:t>3.  Businesses in a U.S. city were surveyed about information to provide to prospective employees after graduating from business school. The table displays some of these data.  List the variables in the data set.  Indicate whether each variable is categorical or quantitative.  If the variable is quantitative, give the units.  If the variable is categorical, indicate whether it is nominal or ordinal.</w:t>
      </w:r>
    </w:p>
    <w:p w14:paraId="56FCBCDE" w14:textId="77777777" w:rsidR="00771D58" w:rsidRDefault="00771D58" w:rsidP="00771D5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9"/>
        <w:gridCol w:w="1844"/>
        <w:gridCol w:w="1975"/>
        <w:gridCol w:w="1954"/>
      </w:tblGrid>
      <w:tr w:rsidR="00771D58" w14:paraId="59F4E344" w14:textId="77777777" w:rsidTr="001A1AD4">
        <w:tc>
          <w:tcPr>
            <w:tcW w:w="1469" w:type="dxa"/>
          </w:tcPr>
          <w:p w14:paraId="38E6658B" w14:textId="77777777" w:rsidR="00771D58" w:rsidRPr="006B074B" w:rsidRDefault="00771D58" w:rsidP="001A1AD4">
            <w:pPr>
              <w:jc w:val="center"/>
              <w:rPr>
                <w:i/>
              </w:rPr>
            </w:pPr>
            <w:r w:rsidRPr="006B074B">
              <w:rPr>
                <w:i/>
              </w:rPr>
              <w:t>Employment Category</w:t>
            </w:r>
          </w:p>
        </w:tc>
        <w:tc>
          <w:tcPr>
            <w:tcW w:w="1844" w:type="dxa"/>
          </w:tcPr>
          <w:p w14:paraId="79D2579D" w14:textId="77777777" w:rsidR="00771D58" w:rsidRPr="006B074B" w:rsidRDefault="00771D58" w:rsidP="001A1AD4">
            <w:pPr>
              <w:jc w:val="center"/>
              <w:rPr>
                <w:i/>
              </w:rPr>
            </w:pPr>
            <w:r>
              <w:rPr>
                <w:i/>
              </w:rPr>
              <w:t>Require an MBA Degree?</w:t>
            </w:r>
          </w:p>
        </w:tc>
        <w:tc>
          <w:tcPr>
            <w:tcW w:w="1975" w:type="dxa"/>
          </w:tcPr>
          <w:p w14:paraId="1578253D" w14:textId="77777777" w:rsidR="00771D58" w:rsidRPr="006B074B" w:rsidRDefault="00771D58" w:rsidP="001A1AD4">
            <w:pPr>
              <w:jc w:val="center"/>
              <w:rPr>
                <w:i/>
              </w:rPr>
            </w:pPr>
            <w:r>
              <w:rPr>
                <w:i/>
              </w:rPr>
              <w:t>Level of Work Experience Preferred</w:t>
            </w:r>
            <w:r w:rsidRPr="006B074B">
              <w:rPr>
                <w:i/>
              </w:rPr>
              <w:t xml:space="preserve">?   </w:t>
            </w:r>
          </w:p>
        </w:tc>
        <w:tc>
          <w:tcPr>
            <w:tcW w:w="1954" w:type="dxa"/>
          </w:tcPr>
          <w:p w14:paraId="3D394ABC" w14:textId="77777777" w:rsidR="00771D58" w:rsidRPr="006B074B" w:rsidRDefault="00771D58" w:rsidP="001A1AD4">
            <w:pPr>
              <w:rPr>
                <w:i/>
              </w:rPr>
            </w:pPr>
            <w:r>
              <w:rPr>
                <w:i/>
              </w:rPr>
              <w:t>Median Salary of New Graduates</w:t>
            </w:r>
            <w:r w:rsidRPr="006B074B">
              <w:rPr>
                <w:i/>
              </w:rPr>
              <w:t xml:space="preserve"> </w:t>
            </w:r>
          </w:p>
        </w:tc>
      </w:tr>
      <w:tr w:rsidR="00771D58" w14:paraId="4863947D" w14:textId="77777777" w:rsidTr="001A1AD4">
        <w:tc>
          <w:tcPr>
            <w:tcW w:w="1469" w:type="dxa"/>
          </w:tcPr>
          <w:p w14:paraId="22BF80CC" w14:textId="77777777" w:rsidR="00771D58" w:rsidRDefault="00771D58" w:rsidP="001A1AD4">
            <w:pPr>
              <w:jc w:val="center"/>
            </w:pPr>
            <w:r>
              <w:t>Sales</w:t>
            </w:r>
          </w:p>
        </w:tc>
        <w:tc>
          <w:tcPr>
            <w:tcW w:w="1844" w:type="dxa"/>
          </w:tcPr>
          <w:p w14:paraId="27BCC477" w14:textId="77777777" w:rsidR="00771D58" w:rsidRDefault="00771D58" w:rsidP="001A1AD4">
            <w:pPr>
              <w:jc w:val="center"/>
            </w:pPr>
            <w:r>
              <w:t>No</w:t>
            </w:r>
          </w:p>
        </w:tc>
        <w:tc>
          <w:tcPr>
            <w:tcW w:w="1975" w:type="dxa"/>
          </w:tcPr>
          <w:p w14:paraId="0FC9BF1B" w14:textId="77777777" w:rsidR="00771D58" w:rsidRDefault="00771D58" w:rsidP="001A1AD4">
            <w:pPr>
              <w:jc w:val="center"/>
            </w:pPr>
            <w:r>
              <w:t>None</w:t>
            </w:r>
          </w:p>
        </w:tc>
        <w:tc>
          <w:tcPr>
            <w:tcW w:w="1954" w:type="dxa"/>
          </w:tcPr>
          <w:p w14:paraId="49B53949" w14:textId="77777777" w:rsidR="00771D58" w:rsidRDefault="00771D58" w:rsidP="001A1AD4">
            <w:pPr>
              <w:jc w:val="center"/>
            </w:pPr>
            <w:r>
              <w:t>$35,000</w:t>
            </w:r>
          </w:p>
        </w:tc>
      </w:tr>
      <w:tr w:rsidR="00771D58" w14:paraId="2033E089" w14:textId="77777777" w:rsidTr="001A1AD4">
        <w:tc>
          <w:tcPr>
            <w:tcW w:w="1469" w:type="dxa"/>
          </w:tcPr>
          <w:p w14:paraId="2F4459A0" w14:textId="77777777" w:rsidR="00771D58" w:rsidRDefault="00771D58" w:rsidP="001A1AD4">
            <w:pPr>
              <w:jc w:val="center"/>
            </w:pPr>
            <w:r>
              <w:t>Management</w:t>
            </w:r>
          </w:p>
        </w:tc>
        <w:tc>
          <w:tcPr>
            <w:tcW w:w="1844" w:type="dxa"/>
          </w:tcPr>
          <w:p w14:paraId="6C2F1D46" w14:textId="77777777" w:rsidR="00771D58" w:rsidRDefault="00771D58" w:rsidP="001A1AD4">
            <w:pPr>
              <w:jc w:val="center"/>
            </w:pPr>
            <w:r>
              <w:t>Yes</w:t>
            </w:r>
          </w:p>
        </w:tc>
        <w:tc>
          <w:tcPr>
            <w:tcW w:w="1975" w:type="dxa"/>
          </w:tcPr>
          <w:p w14:paraId="6682F193" w14:textId="77777777" w:rsidR="00771D58" w:rsidRDefault="00771D58" w:rsidP="00771D58">
            <w:pPr>
              <w:jc w:val="center"/>
            </w:pPr>
            <w:r>
              <w:t>Extensive</w:t>
            </w:r>
          </w:p>
        </w:tc>
        <w:tc>
          <w:tcPr>
            <w:tcW w:w="1954" w:type="dxa"/>
          </w:tcPr>
          <w:p w14:paraId="487A8B03" w14:textId="77777777" w:rsidR="00771D58" w:rsidRDefault="00771D58" w:rsidP="001A1AD4">
            <w:pPr>
              <w:jc w:val="center"/>
            </w:pPr>
            <w:r>
              <w:t>$47,000</w:t>
            </w:r>
          </w:p>
        </w:tc>
      </w:tr>
      <w:tr w:rsidR="00771D58" w14:paraId="0869A3BA" w14:textId="77777777" w:rsidTr="001A1AD4">
        <w:tc>
          <w:tcPr>
            <w:tcW w:w="1469" w:type="dxa"/>
          </w:tcPr>
          <w:p w14:paraId="0139B793" w14:textId="77777777" w:rsidR="00771D58" w:rsidRDefault="00771D58" w:rsidP="001A1AD4">
            <w:pPr>
              <w:jc w:val="center"/>
            </w:pPr>
            <w:r>
              <w:t>Accounting</w:t>
            </w:r>
          </w:p>
        </w:tc>
        <w:tc>
          <w:tcPr>
            <w:tcW w:w="1844" w:type="dxa"/>
          </w:tcPr>
          <w:p w14:paraId="1E4420AD" w14:textId="77777777" w:rsidR="00771D58" w:rsidRDefault="00771D58" w:rsidP="001A1AD4">
            <w:pPr>
              <w:jc w:val="center"/>
            </w:pPr>
            <w:r>
              <w:t>No</w:t>
            </w:r>
          </w:p>
        </w:tc>
        <w:tc>
          <w:tcPr>
            <w:tcW w:w="1975" w:type="dxa"/>
          </w:tcPr>
          <w:p w14:paraId="36A64F03" w14:textId="77777777" w:rsidR="00771D58" w:rsidRDefault="00771D58" w:rsidP="00771D58">
            <w:pPr>
              <w:jc w:val="center"/>
            </w:pPr>
            <w:r>
              <w:t>Moderate</w:t>
            </w:r>
          </w:p>
        </w:tc>
        <w:tc>
          <w:tcPr>
            <w:tcW w:w="1954" w:type="dxa"/>
          </w:tcPr>
          <w:p w14:paraId="2531F3FB" w14:textId="77777777" w:rsidR="00771D58" w:rsidRDefault="00771D58" w:rsidP="001A1AD4">
            <w:pPr>
              <w:jc w:val="center"/>
            </w:pPr>
            <w:r>
              <w:t>$52,000</w:t>
            </w:r>
          </w:p>
        </w:tc>
      </w:tr>
      <w:tr w:rsidR="00771D58" w14:paraId="38AB8C66" w14:textId="77777777" w:rsidTr="001A1AD4">
        <w:tc>
          <w:tcPr>
            <w:tcW w:w="1469" w:type="dxa"/>
          </w:tcPr>
          <w:p w14:paraId="57BACB3E" w14:textId="77777777" w:rsidR="00771D58" w:rsidRDefault="00771D58" w:rsidP="001A1AD4">
            <w:pPr>
              <w:jc w:val="center"/>
            </w:pPr>
            <w:r>
              <w:t>Advertising</w:t>
            </w:r>
          </w:p>
        </w:tc>
        <w:tc>
          <w:tcPr>
            <w:tcW w:w="1844" w:type="dxa"/>
          </w:tcPr>
          <w:p w14:paraId="3413FDF7" w14:textId="77777777" w:rsidR="00771D58" w:rsidRDefault="00771D58" w:rsidP="001A1AD4">
            <w:pPr>
              <w:jc w:val="center"/>
            </w:pPr>
            <w:r>
              <w:t>No</w:t>
            </w:r>
          </w:p>
        </w:tc>
        <w:tc>
          <w:tcPr>
            <w:tcW w:w="1975" w:type="dxa"/>
          </w:tcPr>
          <w:p w14:paraId="7E02AA8B" w14:textId="77777777" w:rsidR="00771D58" w:rsidRDefault="00771D58" w:rsidP="001A1AD4">
            <w:pPr>
              <w:jc w:val="center"/>
            </w:pPr>
            <w:r>
              <w:t>None</w:t>
            </w:r>
          </w:p>
        </w:tc>
        <w:tc>
          <w:tcPr>
            <w:tcW w:w="1954" w:type="dxa"/>
          </w:tcPr>
          <w:p w14:paraId="47559114" w14:textId="77777777" w:rsidR="00771D58" w:rsidRDefault="00771D58" w:rsidP="001A1AD4">
            <w:pPr>
              <w:jc w:val="center"/>
            </w:pPr>
            <w:r>
              <w:t>$45,000</w:t>
            </w:r>
          </w:p>
        </w:tc>
      </w:tr>
    </w:tbl>
    <w:p w14:paraId="2836009E" w14:textId="77777777" w:rsidR="00771D58" w:rsidRDefault="00771D58" w:rsidP="00771D58"/>
    <w:p w14:paraId="3AC285E4" w14:textId="77777777" w:rsidR="00CA09D1" w:rsidRPr="00780B94" w:rsidRDefault="00CA09D1" w:rsidP="00CA09D1">
      <w:r w:rsidRPr="00780B94">
        <w:t>Categorical:</w:t>
      </w:r>
      <w:r>
        <w:t xml:space="preserve">  </w:t>
      </w:r>
      <w:r w:rsidRPr="00780B94">
        <w:t xml:space="preserve">Employment Category (nominal), </w:t>
      </w:r>
      <w:r w:rsidR="00771D58">
        <w:t>Require an MBA Degree?</w:t>
      </w:r>
      <w:r w:rsidRPr="00780B94">
        <w:t xml:space="preserve"> (nominal)</w:t>
      </w:r>
      <w:r w:rsidR="00771D58">
        <w:t>, Level of Work Experience Preferred? (ordinal)</w:t>
      </w:r>
    </w:p>
    <w:p w14:paraId="53974329" w14:textId="77777777" w:rsidR="00CA09D1" w:rsidRPr="00780B94" w:rsidRDefault="00CA09D1" w:rsidP="00CA09D1">
      <w:r w:rsidRPr="00780B94">
        <w:t xml:space="preserve">Quantitative: </w:t>
      </w:r>
      <w:r w:rsidR="00771D58">
        <w:t xml:space="preserve"> Median Salary of New Graduates </w:t>
      </w:r>
      <w:r w:rsidRPr="00780B94">
        <w:t>($)</w:t>
      </w:r>
    </w:p>
    <w:p w14:paraId="6CF852BC" w14:textId="77777777" w:rsidR="00CA09D1" w:rsidRDefault="00CA09D1" w:rsidP="00CA09D1"/>
    <w:p w14:paraId="0D8AE425" w14:textId="77777777" w:rsidR="00CA09D1" w:rsidRDefault="00CA09D1" w:rsidP="00CA09D1">
      <w:r>
        <w:t>4.  For each of the following, indicate whether the data are cross-sectional or time series:</w:t>
      </w:r>
    </w:p>
    <w:p w14:paraId="245F1E02" w14:textId="77777777" w:rsidR="00CA09D1" w:rsidRDefault="00CA09D1" w:rsidP="00CA09D1"/>
    <w:p w14:paraId="700EFFE6" w14:textId="77777777" w:rsidR="00B619C7" w:rsidRPr="00E20582" w:rsidRDefault="00B619C7" w:rsidP="00B619C7">
      <w:pPr>
        <w:numPr>
          <w:ilvl w:val="0"/>
          <w:numId w:val="5"/>
        </w:numPr>
        <w:rPr>
          <w:i/>
        </w:rPr>
      </w:pPr>
      <w:r>
        <w:rPr>
          <w:i/>
        </w:rPr>
        <w:t>Dow Jones Index</w:t>
      </w:r>
    </w:p>
    <w:p w14:paraId="0A7C1E35" w14:textId="77777777" w:rsidR="00CA09D1" w:rsidRPr="00780B94" w:rsidRDefault="00CA09D1" w:rsidP="00CA09D1">
      <w:r w:rsidRPr="00780B94">
        <w:t>Time Series</w:t>
      </w:r>
    </w:p>
    <w:p w14:paraId="569F9046" w14:textId="77777777" w:rsidR="00CA09D1" w:rsidRPr="00780B94" w:rsidRDefault="00CA09D1" w:rsidP="00CA09D1"/>
    <w:p w14:paraId="426EB009" w14:textId="77777777" w:rsidR="00B619C7" w:rsidRPr="00E20582" w:rsidRDefault="00B619C7" w:rsidP="00B619C7">
      <w:pPr>
        <w:numPr>
          <w:ilvl w:val="0"/>
          <w:numId w:val="5"/>
        </w:numPr>
        <w:rPr>
          <w:i/>
        </w:rPr>
      </w:pPr>
      <w:r>
        <w:rPr>
          <w:i/>
        </w:rPr>
        <w:t>Eating habits by age group</w:t>
      </w:r>
    </w:p>
    <w:p w14:paraId="2B64249C" w14:textId="77777777" w:rsidR="00CA09D1" w:rsidRPr="00780B94" w:rsidRDefault="00CA09D1" w:rsidP="00CA09D1">
      <w:r w:rsidRPr="00780B94">
        <w:t>Cross-Sectional</w:t>
      </w:r>
    </w:p>
    <w:p w14:paraId="3BDD3842" w14:textId="77777777" w:rsidR="00CA09D1" w:rsidRPr="00780B94" w:rsidRDefault="00CA09D1" w:rsidP="00CA09D1"/>
    <w:p w14:paraId="30C40FAC" w14:textId="77777777" w:rsidR="00B619C7" w:rsidRDefault="00B619C7" w:rsidP="00B619C7">
      <w:pPr>
        <w:numPr>
          <w:ilvl w:val="0"/>
          <w:numId w:val="5"/>
        </w:numPr>
        <w:rPr>
          <w:i/>
        </w:rPr>
      </w:pPr>
      <w:r>
        <w:rPr>
          <w:i/>
        </w:rPr>
        <w:t>Attitudes toward abortion over past 10 years</w:t>
      </w:r>
    </w:p>
    <w:p w14:paraId="6C9A0F33" w14:textId="77777777" w:rsidR="00CA09D1" w:rsidRPr="00780B94" w:rsidRDefault="00CA09D1" w:rsidP="00CA09D1">
      <w:pPr>
        <w:rPr>
          <w:i/>
        </w:rPr>
      </w:pPr>
      <w:r w:rsidRPr="00780B94">
        <w:t>Time Series</w:t>
      </w:r>
    </w:p>
    <w:p w14:paraId="6D460FEF" w14:textId="77777777" w:rsidR="00CA09D1" w:rsidRDefault="00CA09D1" w:rsidP="00CA09D1">
      <w:pPr>
        <w:rPr>
          <w:b/>
          <w:i/>
        </w:rPr>
      </w:pPr>
    </w:p>
    <w:p w14:paraId="33DE4022" w14:textId="77777777" w:rsidR="00B619C7" w:rsidRPr="00E20582" w:rsidRDefault="00B619C7" w:rsidP="00B619C7">
      <w:pPr>
        <w:numPr>
          <w:ilvl w:val="0"/>
          <w:numId w:val="5"/>
        </w:numPr>
        <w:rPr>
          <w:i/>
        </w:rPr>
      </w:pPr>
      <w:r>
        <w:rPr>
          <w:i/>
        </w:rPr>
        <w:t>Voting behavior data for a particular neighborhood</w:t>
      </w:r>
    </w:p>
    <w:p w14:paraId="704F1903" w14:textId="77777777" w:rsidR="00B619C7" w:rsidRPr="00780B94" w:rsidRDefault="00B619C7" w:rsidP="00B619C7">
      <w:r w:rsidRPr="00780B94">
        <w:t>Cross-Sectional</w:t>
      </w:r>
    </w:p>
    <w:p w14:paraId="257F7EEE" w14:textId="77777777" w:rsidR="00B619C7" w:rsidRDefault="00B619C7" w:rsidP="00CA09D1">
      <w:pPr>
        <w:rPr>
          <w:b/>
          <w:i/>
        </w:rPr>
      </w:pPr>
    </w:p>
    <w:p w14:paraId="2735273C" w14:textId="77777777" w:rsidR="00B619C7" w:rsidRDefault="00B619C7" w:rsidP="00CA09D1">
      <w:pPr>
        <w:rPr>
          <w:b/>
          <w:i/>
        </w:rPr>
      </w:pPr>
    </w:p>
    <w:p w14:paraId="3D2EFA2B" w14:textId="77777777" w:rsidR="00B619C7" w:rsidRDefault="00B619C7" w:rsidP="00CA09D1">
      <w:pPr>
        <w:rPr>
          <w:b/>
          <w:i/>
        </w:rPr>
      </w:pPr>
    </w:p>
    <w:p w14:paraId="4E402780" w14:textId="77777777" w:rsidR="00B619C7" w:rsidRDefault="00B619C7" w:rsidP="00B619C7"/>
    <w:p w14:paraId="0E383836" w14:textId="77777777" w:rsidR="00CA09D1" w:rsidRDefault="00CA09D1" w:rsidP="00687064"/>
    <w:p w14:paraId="1DD139E0" w14:textId="77777777" w:rsidR="00CA09D1" w:rsidRDefault="00CA09D1" w:rsidP="00687064"/>
    <w:p w14:paraId="7EA5FA12" w14:textId="77777777" w:rsidR="00CA09D1" w:rsidRDefault="00CA09D1" w:rsidP="00687064"/>
    <w:p w14:paraId="4077917B" w14:textId="77777777" w:rsidR="00CA09D1" w:rsidRDefault="00CA09D1" w:rsidP="00687064"/>
    <w:p w14:paraId="4614E8C9" w14:textId="77777777" w:rsidR="00CA09D1" w:rsidRDefault="00CA09D1" w:rsidP="00687064"/>
    <w:p w14:paraId="2B333D57" w14:textId="77777777" w:rsidR="00F12DB6" w:rsidRPr="00CA09D1" w:rsidRDefault="00F12DB6" w:rsidP="00687064">
      <w:pPr>
        <w:sectPr w:rsidR="00F12DB6" w:rsidRPr="00CA09D1" w:rsidSect="0067255A">
          <w:headerReference w:type="default" r:id="rId15"/>
          <w:pgSz w:w="12240" w:h="15840"/>
          <w:pgMar w:top="1440" w:right="1800" w:bottom="1440" w:left="1800" w:header="720" w:footer="720" w:gutter="0"/>
          <w:cols w:space="720"/>
          <w:docGrid w:linePitch="360"/>
        </w:sectPr>
      </w:pPr>
    </w:p>
    <w:p w14:paraId="67C4EFAC" w14:textId="77777777" w:rsidR="002550AC" w:rsidRDefault="00687064" w:rsidP="00687064">
      <w:pPr>
        <w:rPr>
          <w:b/>
          <w:i/>
        </w:rPr>
      </w:pPr>
      <w:r>
        <w:rPr>
          <w:b/>
          <w:i/>
        </w:rPr>
        <w:lastRenderedPageBreak/>
        <w:t xml:space="preserve">Chapter </w:t>
      </w:r>
      <w:r w:rsidR="007A2899">
        <w:rPr>
          <w:b/>
          <w:i/>
        </w:rPr>
        <w:t>1</w:t>
      </w:r>
      <w:r>
        <w:rPr>
          <w:b/>
          <w:i/>
        </w:rPr>
        <w:t xml:space="preserve">: </w:t>
      </w:r>
      <w:r w:rsidR="00652B04">
        <w:rPr>
          <w:b/>
          <w:i/>
        </w:rPr>
        <w:t xml:space="preserve">Data and Decisions – Quiz D </w:t>
      </w:r>
      <w:r w:rsidR="00EC68E1">
        <w:rPr>
          <w:b/>
          <w:i/>
        </w:rPr>
        <w:t xml:space="preserve">– </w:t>
      </w:r>
      <w:r>
        <w:rPr>
          <w:b/>
          <w:i/>
        </w:rPr>
        <w:t xml:space="preserve">Multiple Choice  </w:t>
      </w:r>
      <w:r w:rsidR="002550AC">
        <w:rPr>
          <w:b/>
          <w:i/>
        </w:rPr>
        <w:t xml:space="preserve">  </w:t>
      </w:r>
    </w:p>
    <w:p w14:paraId="092B74C0" w14:textId="77777777" w:rsidR="00687064" w:rsidRDefault="002550AC" w:rsidP="00687064">
      <w:pPr>
        <w:rPr>
          <w:b/>
          <w:i/>
        </w:rPr>
      </w:pPr>
      <w:r>
        <w:rPr>
          <w:b/>
          <w:i/>
        </w:rPr>
        <w:t>Name________________________</w:t>
      </w:r>
    </w:p>
    <w:p w14:paraId="632AA65D" w14:textId="77777777" w:rsidR="00D9560C" w:rsidRDefault="00D9560C" w:rsidP="00D9560C">
      <w:pPr>
        <w:rPr>
          <w:color w:val="C00000"/>
        </w:rPr>
      </w:pPr>
    </w:p>
    <w:p w14:paraId="763D3BF6" w14:textId="77777777" w:rsidR="00D9560C" w:rsidRPr="00530657" w:rsidRDefault="00120053" w:rsidP="00D9560C">
      <w:pPr>
        <w:rPr>
          <w:color w:val="C00000"/>
        </w:rPr>
      </w:pPr>
      <w:r w:rsidRPr="00530657">
        <w:rPr>
          <w:color w:val="C00000"/>
        </w:rPr>
        <w:t>1</w:t>
      </w:r>
      <w:r w:rsidR="00B124D5" w:rsidRPr="00530657">
        <w:rPr>
          <w:color w:val="C00000"/>
        </w:rPr>
        <w:t>.</w:t>
      </w:r>
      <w:r w:rsidR="00C6122D">
        <w:rPr>
          <w:color w:val="C00000"/>
        </w:rPr>
        <w:t>4</w:t>
      </w:r>
      <w:r w:rsidR="00B124D5" w:rsidRPr="00530657">
        <w:rPr>
          <w:color w:val="C00000"/>
        </w:rPr>
        <w:t xml:space="preserve"> </w:t>
      </w:r>
      <w:r w:rsidR="00B7734F" w:rsidRPr="00B7734F">
        <w:rPr>
          <w:color w:val="C00000"/>
        </w:rPr>
        <w:t>Data Sources: Where, How, and When</w:t>
      </w:r>
      <w:r w:rsidR="00D9560C" w:rsidRPr="00530657">
        <w:rPr>
          <w:color w:val="C00000"/>
        </w:rPr>
        <w:t>.</w:t>
      </w:r>
    </w:p>
    <w:p w14:paraId="26324813" w14:textId="77777777" w:rsidR="00687064" w:rsidRDefault="00687064" w:rsidP="00687064">
      <w:r w:rsidRPr="00530657">
        <w:t xml:space="preserve">1.  In the fall of 2007, the </w:t>
      </w:r>
      <w:r w:rsidRPr="00530657">
        <w:rPr>
          <w:i/>
        </w:rPr>
        <w:t>Pew Internet &amp; Life Project</w:t>
      </w:r>
      <w:r w:rsidRPr="00530657">
        <w:t xml:space="preserve"> conducted telephone interviews with a sample of American adults aged 18 and older about online shopping.  American adults aged 18 and older constitute the ______ of the study.</w:t>
      </w:r>
    </w:p>
    <w:p w14:paraId="7203D68B" w14:textId="77777777" w:rsidR="002550AC" w:rsidRDefault="002550AC" w:rsidP="00687064"/>
    <w:p w14:paraId="184A83F1" w14:textId="77777777" w:rsidR="00687064" w:rsidRDefault="00687064" w:rsidP="00687064">
      <w:r>
        <w:t>A.  Who</w:t>
      </w:r>
    </w:p>
    <w:p w14:paraId="7DB46853" w14:textId="77777777" w:rsidR="00687064" w:rsidRDefault="00687064" w:rsidP="00687064">
      <w:r>
        <w:t>B.  What</w:t>
      </w:r>
      <w:r>
        <w:br/>
        <w:t>C.  When</w:t>
      </w:r>
    </w:p>
    <w:p w14:paraId="0D1325B3" w14:textId="77777777" w:rsidR="00687064" w:rsidRDefault="00687064" w:rsidP="00687064">
      <w:r>
        <w:t>D.  Where</w:t>
      </w:r>
    </w:p>
    <w:p w14:paraId="329A0D15" w14:textId="77777777" w:rsidR="00687064" w:rsidRDefault="00687064" w:rsidP="00687064">
      <w:r>
        <w:t>E.  How</w:t>
      </w:r>
    </w:p>
    <w:p w14:paraId="5AF4BC4A" w14:textId="77777777" w:rsidR="00687064" w:rsidRDefault="00687064" w:rsidP="00687064"/>
    <w:p w14:paraId="79E83EAB" w14:textId="77777777" w:rsidR="002550AC" w:rsidRPr="00530657" w:rsidRDefault="002550AC" w:rsidP="002550AC">
      <w:pPr>
        <w:rPr>
          <w:color w:val="C00000"/>
        </w:rPr>
      </w:pPr>
      <w:r w:rsidRPr="00530657">
        <w:rPr>
          <w:color w:val="C00000"/>
        </w:rPr>
        <w:t>1.</w:t>
      </w:r>
      <w:r w:rsidR="00752350">
        <w:rPr>
          <w:color w:val="C00000"/>
        </w:rPr>
        <w:t>3</w:t>
      </w:r>
      <w:r w:rsidRPr="00530657">
        <w:rPr>
          <w:color w:val="C00000"/>
        </w:rPr>
        <w:t xml:space="preserve"> </w:t>
      </w:r>
      <w:r w:rsidR="00B7734F" w:rsidRPr="00B7734F">
        <w:rPr>
          <w:color w:val="C00000"/>
        </w:rPr>
        <w:t>Variable Types</w:t>
      </w:r>
      <w:r w:rsidRPr="00530657">
        <w:rPr>
          <w:color w:val="C00000"/>
        </w:rPr>
        <w:t>.</w:t>
      </w:r>
    </w:p>
    <w:p w14:paraId="5DB91384" w14:textId="77777777" w:rsidR="00687064" w:rsidRPr="00530657" w:rsidRDefault="00687064" w:rsidP="00687064">
      <w:r w:rsidRPr="00530657">
        <w:t xml:space="preserve">2.  A few of the variables for which data were collected in the </w:t>
      </w:r>
      <w:r w:rsidRPr="00530657">
        <w:rPr>
          <w:i/>
        </w:rPr>
        <w:t xml:space="preserve">Pew Internet &amp; Life Project </w:t>
      </w:r>
      <w:r w:rsidRPr="00530657">
        <w:t>study</w:t>
      </w:r>
      <w:r w:rsidR="00C804C5" w:rsidRPr="00530657">
        <w:t xml:space="preserve"> about online shopping</w:t>
      </w:r>
      <w:r w:rsidRPr="00530657">
        <w:t xml:space="preserve"> include age, gender, income, and number of hours spent shopping online per month.  Which of the variables is categorical?</w:t>
      </w:r>
    </w:p>
    <w:p w14:paraId="202E904A" w14:textId="77777777" w:rsidR="00687064" w:rsidRPr="002550AC" w:rsidRDefault="00687064" w:rsidP="00687064">
      <w:pPr>
        <w:rPr>
          <w:highlight w:val="yellow"/>
        </w:rPr>
      </w:pPr>
    </w:p>
    <w:p w14:paraId="3562187C" w14:textId="77777777" w:rsidR="00687064" w:rsidRPr="00530657" w:rsidRDefault="00687064" w:rsidP="00687064">
      <w:r w:rsidRPr="00530657">
        <w:t>A.  Age</w:t>
      </w:r>
    </w:p>
    <w:p w14:paraId="0F523055" w14:textId="77777777" w:rsidR="00687064" w:rsidRPr="00530657" w:rsidRDefault="00687064" w:rsidP="00687064">
      <w:r w:rsidRPr="00530657">
        <w:t>B.  Gender</w:t>
      </w:r>
    </w:p>
    <w:p w14:paraId="5F14D3D7" w14:textId="77777777" w:rsidR="00687064" w:rsidRPr="00530657" w:rsidRDefault="00687064" w:rsidP="00687064">
      <w:r w:rsidRPr="00530657">
        <w:t>C.  Income</w:t>
      </w:r>
    </w:p>
    <w:p w14:paraId="3D0FCA54" w14:textId="77777777" w:rsidR="00687064" w:rsidRPr="00530657" w:rsidRDefault="00687064" w:rsidP="00687064">
      <w:r w:rsidRPr="00530657">
        <w:t xml:space="preserve">D.  Number of hours spent shopping online </w:t>
      </w:r>
    </w:p>
    <w:p w14:paraId="21D1CF96" w14:textId="77777777" w:rsidR="00687064" w:rsidRDefault="00687064" w:rsidP="00687064">
      <w:r w:rsidRPr="00530657">
        <w:t>E.  None</w:t>
      </w:r>
      <w:r>
        <w:t xml:space="preserve"> </w:t>
      </w:r>
    </w:p>
    <w:p w14:paraId="09156385" w14:textId="77777777" w:rsidR="00687064" w:rsidRDefault="00687064" w:rsidP="00687064"/>
    <w:p w14:paraId="1497975F" w14:textId="77777777" w:rsidR="002550AC" w:rsidRPr="00530657" w:rsidRDefault="002550AC" w:rsidP="002550AC">
      <w:pPr>
        <w:rPr>
          <w:color w:val="C00000"/>
        </w:rPr>
      </w:pPr>
      <w:r w:rsidRPr="00530657">
        <w:rPr>
          <w:color w:val="C00000"/>
        </w:rPr>
        <w:t>1.</w:t>
      </w:r>
      <w:r w:rsidR="00752350">
        <w:rPr>
          <w:color w:val="C00000"/>
        </w:rPr>
        <w:t>3</w:t>
      </w:r>
      <w:r w:rsidRPr="00530657">
        <w:rPr>
          <w:color w:val="C00000"/>
        </w:rPr>
        <w:t xml:space="preserve"> </w:t>
      </w:r>
      <w:r w:rsidR="00B7734F" w:rsidRPr="00B7734F">
        <w:rPr>
          <w:color w:val="C00000"/>
        </w:rPr>
        <w:t>Variable Types</w:t>
      </w:r>
      <w:r w:rsidRPr="00530657">
        <w:rPr>
          <w:color w:val="C00000"/>
        </w:rPr>
        <w:t>.</w:t>
      </w:r>
    </w:p>
    <w:p w14:paraId="1696D7E1" w14:textId="77777777" w:rsidR="00687064" w:rsidRPr="00530657" w:rsidRDefault="00687064" w:rsidP="00687064">
      <w:r w:rsidRPr="00530657">
        <w:t xml:space="preserve">3.  The </w:t>
      </w:r>
      <w:r w:rsidRPr="00530657">
        <w:rPr>
          <w:i/>
        </w:rPr>
        <w:t xml:space="preserve">Pew Internet &amp; Life Project </w:t>
      </w:r>
      <w:r w:rsidRPr="00530657">
        <w:t xml:space="preserve">study </w:t>
      </w:r>
      <w:r w:rsidR="00C804C5" w:rsidRPr="00530657">
        <w:t xml:space="preserve">about online shopping </w:t>
      </w:r>
      <w:r w:rsidRPr="00530657">
        <w:t xml:space="preserve">asked respondents to indicate their education level on the following scale:  </w:t>
      </w:r>
      <w:r w:rsidRPr="00530657">
        <w:rPr>
          <w:i/>
        </w:rPr>
        <w:t>Less than High School, High School, Some College, College +.</w:t>
      </w:r>
      <w:r w:rsidRPr="00530657">
        <w:t xml:space="preserve">  Which of the following statements is (are) true?</w:t>
      </w:r>
    </w:p>
    <w:p w14:paraId="33E48757" w14:textId="77777777" w:rsidR="00687064" w:rsidRPr="00530657" w:rsidRDefault="00687064" w:rsidP="00687064"/>
    <w:p w14:paraId="6128DBB6" w14:textId="77777777" w:rsidR="00687064" w:rsidRPr="00530657" w:rsidRDefault="00687064" w:rsidP="00687064">
      <w:r w:rsidRPr="00530657">
        <w:t>A.  Education level is a categorical variable.</w:t>
      </w:r>
    </w:p>
    <w:p w14:paraId="7781BD6A" w14:textId="77777777" w:rsidR="00687064" w:rsidRPr="00530657" w:rsidRDefault="00687064" w:rsidP="00687064">
      <w:r w:rsidRPr="00530657">
        <w:t>B.  Education level is nominal scaled.</w:t>
      </w:r>
    </w:p>
    <w:p w14:paraId="474C85B7" w14:textId="77777777" w:rsidR="00687064" w:rsidRPr="00530657" w:rsidRDefault="00687064" w:rsidP="00687064">
      <w:r w:rsidRPr="00530657">
        <w:t>C.  Education level is ordinal scaled.</w:t>
      </w:r>
    </w:p>
    <w:p w14:paraId="5DB2A135" w14:textId="77777777" w:rsidR="00687064" w:rsidRPr="00530657" w:rsidRDefault="00687064" w:rsidP="00687064">
      <w:r w:rsidRPr="00530657">
        <w:t>D.  Both A and B</w:t>
      </w:r>
    </w:p>
    <w:p w14:paraId="28DF6564" w14:textId="77777777" w:rsidR="00687064" w:rsidRDefault="00687064" w:rsidP="00687064">
      <w:r w:rsidRPr="00530657">
        <w:t>E.  Both A and C</w:t>
      </w:r>
    </w:p>
    <w:p w14:paraId="1D417FD4" w14:textId="77777777" w:rsidR="00687064" w:rsidRDefault="00687064" w:rsidP="00687064"/>
    <w:p w14:paraId="41574D3D" w14:textId="77777777" w:rsidR="00E22B22" w:rsidRDefault="00E22B22" w:rsidP="002550AC">
      <w:pPr>
        <w:rPr>
          <w:color w:val="C00000"/>
        </w:rPr>
      </w:pPr>
      <w:r>
        <w:rPr>
          <w:color w:val="C00000"/>
        </w:rPr>
        <w:br w:type="page"/>
      </w:r>
    </w:p>
    <w:p w14:paraId="27FA2246" w14:textId="55E806BC" w:rsidR="002550AC" w:rsidRPr="00A72A51" w:rsidRDefault="002550AC" w:rsidP="002550AC">
      <w:pPr>
        <w:rPr>
          <w:color w:val="C00000"/>
        </w:rPr>
      </w:pPr>
      <w:r>
        <w:rPr>
          <w:color w:val="C00000"/>
        </w:rPr>
        <w:lastRenderedPageBreak/>
        <w:t>1.</w:t>
      </w:r>
      <w:r w:rsidR="00B7734F">
        <w:rPr>
          <w:color w:val="C00000"/>
        </w:rPr>
        <w:t>4</w:t>
      </w:r>
      <w:r>
        <w:rPr>
          <w:color w:val="C00000"/>
        </w:rPr>
        <w:t xml:space="preserve"> </w:t>
      </w:r>
      <w:r w:rsidR="00B7734F" w:rsidRPr="00B7734F">
        <w:rPr>
          <w:color w:val="C00000"/>
        </w:rPr>
        <w:t>Data Sources: Where, How, and When</w:t>
      </w:r>
      <w:r w:rsidRPr="00D9560C">
        <w:rPr>
          <w:color w:val="C00000"/>
        </w:rPr>
        <w:t>.</w:t>
      </w:r>
    </w:p>
    <w:p w14:paraId="420199D1" w14:textId="77777777" w:rsidR="00687064" w:rsidRDefault="00DE78F7" w:rsidP="00DE78F7">
      <w:r>
        <w:t>4</w:t>
      </w:r>
      <w:r w:rsidR="00687064">
        <w:t xml:space="preserve">.  </w:t>
      </w:r>
      <w:r w:rsidR="00687064" w:rsidRPr="003A776B">
        <w:rPr>
          <w:i/>
        </w:rPr>
        <w:t>Consumer Reports Health</w:t>
      </w:r>
      <w:r w:rsidR="00687064">
        <w:t xml:space="preserve"> routinely compares drugs in terms of effectiveness and safety.  In summer 2008 they reviewed drugs used to treat arthritis.  Among the information reported was convenience of use (how many pills required each day) and possible side effects (e.g., dizziness, stomach upset).  Convenience of use and possible side effects constitute the ________ of the study.</w:t>
      </w:r>
    </w:p>
    <w:p w14:paraId="5276BE37" w14:textId="77777777" w:rsidR="002550AC" w:rsidRDefault="002550AC" w:rsidP="00687064"/>
    <w:p w14:paraId="306C3546" w14:textId="77777777" w:rsidR="00687064" w:rsidRDefault="00687064" w:rsidP="00687064">
      <w:r>
        <w:t>A.  Who</w:t>
      </w:r>
    </w:p>
    <w:p w14:paraId="42448A7B" w14:textId="77777777" w:rsidR="00687064" w:rsidRDefault="00687064" w:rsidP="00687064">
      <w:r>
        <w:t>B.  What</w:t>
      </w:r>
      <w:r>
        <w:br/>
        <w:t>C.  When</w:t>
      </w:r>
    </w:p>
    <w:p w14:paraId="5A817888" w14:textId="77777777" w:rsidR="00687064" w:rsidRDefault="00687064" w:rsidP="00687064">
      <w:r>
        <w:t>D.  Where</w:t>
      </w:r>
    </w:p>
    <w:p w14:paraId="33F9F02B" w14:textId="77777777" w:rsidR="00687064" w:rsidRDefault="00687064" w:rsidP="00687064">
      <w:r>
        <w:t>E.  How</w:t>
      </w:r>
    </w:p>
    <w:p w14:paraId="167F77A4" w14:textId="77777777" w:rsidR="002550AC" w:rsidRDefault="002550AC" w:rsidP="00687064"/>
    <w:p w14:paraId="331D9623" w14:textId="77777777" w:rsidR="002550AC" w:rsidRPr="00D9560C" w:rsidRDefault="002550AC" w:rsidP="002550AC">
      <w:pPr>
        <w:rPr>
          <w:color w:val="C00000"/>
        </w:rPr>
      </w:pPr>
      <w:r>
        <w:rPr>
          <w:color w:val="C00000"/>
        </w:rPr>
        <w:t>1.</w:t>
      </w:r>
      <w:r w:rsidR="00B7734F">
        <w:rPr>
          <w:color w:val="C00000"/>
        </w:rPr>
        <w:t>4</w:t>
      </w:r>
      <w:r>
        <w:rPr>
          <w:color w:val="C00000"/>
        </w:rPr>
        <w:t xml:space="preserve"> </w:t>
      </w:r>
      <w:r w:rsidR="00B7734F" w:rsidRPr="00B7734F">
        <w:rPr>
          <w:color w:val="C00000"/>
        </w:rPr>
        <w:t>Data Sources: Where, How, and When</w:t>
      </w:r>
      <w:r w:rsidRPr="00D9560C">
        <w:rPr>
          <w:color w:val="C00000"/>
        </w:rPr>
        <w:t>.</w:t>
      </w:r>
    </w:p>
    <w:p w14:paraId="1115821A" w14:textId="77777777" w:rsidR="00687064" w:rsidRDefault="00DE78F7" w:rsidP="00DE78F7">
      <w:r>
        <w:t>5</w:t>
      </w:r>
      <w:r w:rsidR="00687064">
        <w:t xml:space="preserve">.  What is the “Who” in </w:t>
      </w:r>
      <w:r w:rsidR="00C804C5">
        <w:t xml:space="preserve">a </w:t>
      </w:r>
      <w:r w:rsidR="00687064" w:rsidRPr="003A776B">
        <w:rPr>
          <w:i/>
        </w:rPr>
        <w:t>Consumer Reports Health</w:t>
      </w:r>
      <w:r w:rsidR="00687064">
        <w:rPr>
          <w:i/>
        </w:rPr>
        <w:t xml:space="preserve"> </w:t>
      </w:r>
      <w:r w:rsidR="00687064">
        <w:t>study on the effectiveness and safety of drugs used to treat arthritis?</w:t>
      </w:r>
    </w:p>
    <w:p w14:paraId="012CDA91" w14:textId="77777777" w:rsidR="00C6122D" w:rsidRDefault="00C6122D" w:rsidP="00687064"/>
    <w:p w14:paraId="30C9AC37" w14:textId="77777777" w:rsidR="00687064" w:rsidRDefault="00687064" w:rsidP="00687064">
      <w:r>
        <w:t xml:space="preserve">A.  </w:t>
      </w:r>
      <w:r w:rsidRPr="00780B94">
        <w:t>drugs to treat arthritis currently on the market</w:t>
      </w:r>
    </w:p>
    <w:p w14:paraId="43E09505" w14:textId="77777777" w:rsidR="00687064" w:rsidRDefault="00687064" w:rsidP="00687064">
      <w:r>
        <w:t>B.  convenience of use and possible</w:t>
      </w:r>
      <w:r w:rsidRPr="00780B94">
        <w:t xml:space="preserve"> sid</w:t>
      </w:r>
      <w:r>
        <w:t>e effects</w:t>
      </w:r>
    </w:p>
    <w:p w14:paraId="19C1BA65" w14:textId="77777777" w:rsidR="00687064" w:rsidRDefault="00687064" w:rsidP="00687064">
      <w:r>
        <w:t xml:space="preserve">C.  </w:t>
      </w:r>
      <w:r w:rsidRPr="00780B94">
        <w:t>summer 2008</w:t>
      </w:r>
    </w:p>
    <w:p w14:paraId="3818811E" w14:textId="77777777" w:rsidR="00687064" w:rsidRDefault="00687064" w:rsidP="00687064">
      <w:r>
        <w:t xml:space="preserve">D.  the </w:t>
      </w:r>
      <w:smartTag w:uri="urn:schemas-microsoft-com:office:smarttags" w:element="place">
        <w:smartTag w:uri="urn:schemas-microsoft-com:office:smarttags" w:element="country-region">
          <w:r w:rsidRPr="00780B94">
            <w:t>United States</w:t>
          </w:r>
        </w:smartTag>
      </w:smartTag>
    </w:p>
    <w:p w14:paraId="1F1E403B" w14:textId="77777777" w:rsidR="00687064" w:rsidRDefault="00687064" w:rsidP="00687064">
      <w:r>
        <w:t xml:space="preserve">E.  </w:t>
      </w:r>
      <w:r w:rsidRPr="00780B94">
        <w:t>testing on drugs</w:t>
      </w:r>
    </w:p>
    <w:p w14:paraId="6692D339" w14:textId="77777777" w:rsidR="00DE78F7" w:rsidRDefault="00DE78F7" w:rsidP="00DE78F7">
      <w:pPr>
        <w:rPr>
          <w:color w:val="C00000"/>
        </w:rPr>
      </w:pPr>
    </w:p>
    <w:p w14:paraId="29BE2FF6" w14:textId="77777777" w:rsidR="002550AC" w:rsidRPr="00A72A51" w:rsidRDefault="002550AC" w:rsidP="002550AC">
      <w:pPr>
        <w:rPr>
          <w:color w:val="C00000"/>
        </w:rPr>
      </w:pPr>
      <w:r>
        <w:rPr>
          <w:color w:val="C00000"/>
        </w:rPr>
        <w:t>1.</w:t>
      </w:r>
      <w:r w:rsidR="00752350">
        <w:rPr>
          <w:color w:val="C00000"/>
        </w:rPr>
        <w:t>3</w:t>
      </w:r>
      <w:r>
        <w:rPr>
          <w:color w:val="C00000"/>
        </w:rPr>
        <w:t xml:space="preserve"> </w:t>
      </w:r>
      <w:r w:rsidR="00B7734F" w:rsidRPr="00B7734F">
        <w:rPr>
          <w:color w:val="C00000"/>
        </w:rPr>
        <w:t>Variable Types</w:t>
      </w:r>
      <w:r w:rsidRPr="00D9560C">
        <w:rPr>
          <w:color w:val="C00000"/>
        </w:rPr>
        <w:t>.</w:t>
      </w:r>
    </w:p>
    <w:p w14:paraId="0042CCAF" w14:textId="77777777" w:rsidR="00687064" w:rsidRDefault="00687064" w:rsidP="00DE78F7">
      <w:r>
        <w:t xml:space="preserve">6.  </w:t>
      </w:r>
      <w:r w:rsidR="00C804C5">
        <w:t>A</w:t>
      </w:r>
      <w:r>
        <w:t xml:space="preserve"> </w:t>
      </w:r>
      <w:r w:rsidRPr="003A776B">
        <w:rPr>
          <w:i/>
        </w:rPr>
        <w:t>Consumer Reports Health</w:t>
      </w:r>
      <w:r>
        <w:rPr>
          <w:i/>
        </w:rPr>
        <w:t xml:space="preserve"> </w:t>
      </w:r>
      <w:r>
        <w:t xml:space="preserve">study on </w:t>
      </w:r>
      <w:r w:rsidR="00C804C5">
        <w:t xml:space="preserve">the effectiveness and safety of arthritis drugs collected data on </w:t>
      </w:r>
      <w:r>
        <w:t>possible side effects</w:t>
      </w:r>
      <w:r w:rsidR="00C804C5">
        <w:t>.  This is w</w:t>
      </w:r>
      <w:r>
        <w:t>hat kind of variable?</w:t>
      </w:r>
    </w:p>
    <w:p w14:paraId="1DB300A9" w14:textId="77777777" w:rsidR="00C6122D" w:rsidRDefault="00C6122D" w:rsidP="00687064"/>
    <w:p w14:paraId="772D17E1" w14:textId="77777777" w:rsidR="00687064" w:rsidRDefault="00687064" w:rsidP="00687064">
      <w:r>
        <w:t>A.  Quantitative</w:t>
      </w:r>
    </w:p>
    <w:p w14:paraId="17F9FBB7" w14:textId="77777777" w:rsidR="00687064" w:rsidRDefault="00687064" w:rsidP="00687064">
      <w:r>
        <w:t>B.  Categorical</w:t>
      </w:r>
    </w:p>
    <w:p w14:paraId="6C3A6163" w14:textId="77777777" w:rsidR="00687064" w:rsidRDefault="00687064" w:rsidP="00687064">
      <w:r>
        <w:t>C.  Nominal</w:t>
      </w:r>
    </w:p>
    <w:p w14:paraId="16B6FEDD" w14:textId="77777777" w:rsidR="00687064" w:rsidRDefault="00687064" w:rsidP="00687064">
      <w:r>
        <w:t>D.  Both A and C</w:t>
      </w:r>
    </w:p>
    <w:p w14:paraId="055C2D58" w14:textId="77777777" w:rsidR="00687064" w:rsidRDefault="00687064" w:rsidP="00687064">
      <w:r>
        <w:t>E.  Both B and C</w:t>
      </w:r>
    </w:p>
    <w:p w14:paraId="3C444044" w14:textId="77777777" w:rsidR="00DE78F7" w:rsidRDefault="00DE78F7" w:rsidP="00687064"/>
    <w:p w14:paraId="21624C7E" w14:textId="77777777" w:rsidR="002550AC" w:rsidRPr="00A72A51" w:rsidRDefault="002550AC" w:rsidP="002550AC">
      <w:pPr>
        <w:rPr>
          <w:color w:val="C00000"/>
        </w:rPr>
      </w:pPr>
      <w:r>
        <w:rPr>
          <w:color w:val="C00000"/>
        </w:rPr>
        <w:t>1.</w:t>
      </w:r>
      <w:r w:rsidR="00752350">
        <w:rPr>
          <w:color w:val="C00000"/>
        </w:rPr>
        <w:t>3</w:t>
      </w:r>
      <w:r>
        <w:rPr>
          <w:color w:val="C00000"/>
        </w:rPr>
        <w:t xml:space="preserve"> </w:t>
      </w:r>
      <w:r w:rsidR="00B7734F" w:rsidRPr="00B7734F">
        <w:rPr>
          <w:color w:val="C00000"/>
        </w:rPr>
        <w:t>Variable Types</w:t>
      </w:r>
      <w:r w:rsidRPr="00D9560C">
        <w:rPr>
          <w:color w:val="C00000"/>
        </w:rPr>
        <w:t>.</w:t>
      </w:r>
    </w:p>
    <w:p w14:paraId="531D44CE" w14:textId="37071C54" w:rsidR="00687064" w:rsidRDefault="00687064" w:rsidP="00687064">
      <w:r>
        <w:t xml:space="preserve">7.  </w:t>
      </w:r>
      <w:r w:rsidR="00C804C5">
        <w:t xml:space="preserve">A </w:t>
      </w:r>
      <w:r w:rsidRPr="003A776B">
        <w:rPr>
          <w:i/>
        </w:rPr>
        <w:t>Consumer Reports Health</w:t>
      </w:r>
      <w:r>
        <w:rPr>
          <w:i/>
        </w:rPr>
        <w:t xml:space="preserve"> </w:t>
      </w:r>
      <w:r>
        <w:t xml:space="preserve">study on arthritis drugs </w:t>
      </w:r>
      <w:r w:rsidR="00C804C5">
        <w:t xml:space="preserve">takes </w:t>
      </w:r>
      <w:r>
        <w:t xml:space="preserve">into consideration cost.  Cost </w:t>
      </w:r>
      <w:r w:rsidR="00E22B22">
        <w:t>_</w:t>
      </w:r>
      <w:r w:rsidR="0038578B">
        <w:t>____________</w:t>
      </w:r>
      <w:r w:rsidR="00E22B22">
        <w:t>_______________________</w:t>
      </w:r>
      <w:proofErr w:type="gramStart"/>
      <w:r w:rsidR="00E22B22">
        <w:t>_ .</w:t>
      </w:r>
      <w:proofErr w:type="gramEnd"/>
    </w:p>
    <w:p w14:paraId="24E5742B" w14:textId="77777777" w:rsidR="00687064" w:rsidRDefault="00687064" w:rsidP="00687064"/>
    <w:p w14:paraId="11A66D97" w14:textId="68194885" w:rsidR="00687064" w:rsidRDefault="00687064" w:rsidP="00687064">
      <w:r>
        <w:t xml:space="preserve">A.  </w:t>
      </w:r>
      <w:r w:rsidRPr="0038578B">
        <w:t>is</w:t>
      </w:r>
      <w:r>
        <w:t xml:space="preserve"> a nominal variable</w:t>
      </w:r>
    </w:p>
    <w:p w14:paraId="38C6F6C6" w14:textId="2D00001E" w:rsidR="00687064" w:rsidRDefault="00687064" w:rsidP="00687064">
      <w:r>
        <w:t>B.  is a categorical variable</w:t>
      </w:r>
    </w:p>
    <w:p w14:paraId="43F5D741" w14:textId="741144A7" w:rsidR="00687064" w:rsidRDefault="00687064" w:rsidP="00687064">
      <w:r>
        <w:t>C.  is a quantitative variable</w:t>
      </w:r>
    </w:p>
    <w:p w14:paraId="494FC3D6" w14:textId="5583BEFE" w:rsidR="00687064" w:rsidRDefault="00687064" w:rsidP="00687064">
      <w:r>
        <w:t>D.  is an ordinal variable</w:t>
      </w:r>
    </w:p>
    <w:p w14:paraId="1418BFD0" w14:textId="3A42E7B9" w:rsidR="00687064" w:rsidRDefault="00687064" w:rsidP="00687064">
      <w:r>
        <w:t>E.  is an irrelevant variable</w:t>
      </w:r>
    </w:p>
    <w:p w14:paraId="14834497" w14:textId="77777777" w:rsidR="00687064" w:rsidRDefault="00687064" w:rsidP="00687064"/>
    <w:p w14:paraId="0AEB06E9" w14:textId="680BE4B9" w:rsidR="00E22B22" w:rsidRDefault="00E22B22" w:rsidP="00687064">
      <w:r>
        <w:br w:type="page"/>
      </w:r>
    </w:p>
    <w:p w14:paraId="4ECCF441" w14:textId="77777777" w:rsidR="002550AC" w:rsidRPr="00530657" w:rsidRDefault="00015D88" w:rsidP="002550AC">
      <w:pPr>
        <w:rPr>
          <w:color w:val="C00000"/>
        </w:rPr>
      </w:pPr>
      <w:r w:rsidRPr="00530657">
        <w:rPr>
          <w:color w:val="C00000"/>
        </w:rPr>
        <w:lastRenderedPageBreak/>
        <w:t>1.</w:t>
      </w:r>
      <w:r w:rsidR="00752350">
        <w:rPr>
          <w:color w:val="C00000"/>
        </w:rPr>
        <w:t>3</w:t>
      </w:r>
      <w:r w:rsidR="002550AC" w:rsidRPr="00530657">
        <w:rPr>
          <w:color w:val="C00000"/>
        </w:rPr>
        <w:t xml:space="preserve"> </w:t>
      </w:r>
      <w:r w:rsidR="00B7734F" w:rsidRPr="00B7734F">
        <w:rPr>
          <w:color w:val="C00000"/>
        </w:rPr>
        <w:t>Variable Types</w:t>
      </w:r>
      <w:r w:rsidR="002550AC" w:rsidRPr="00530657">
        <w:rPr>
          <w:color w:val="C00000"/>
        </w:rPr>
        <w:t>.</w:t>
      </w:r>
    </w:p>
    <w:p w14:paraId="27C34605" w14:textId="77777777" w:rsidR="00687064" w:rsidRDefault="00687064" w:rsidP="00687064">
      <w:r w:rsidRPr="00530657">
        <w:t xml:space="preserve">8.  The Human Resources Department of a large corporation maintains records on its employees.  Data are maintained of the following variables:  </w:t>
      </w:r>
      <w:r w:rsidRPr="00530657">
        <w:rPr>
          <w:i/>
        </w:rPr>
        <w:t xml:space="preserve">Age, Employment Category, Education, Whether or not the employee participates in a wellness program, and Paycheck benefit deductions.  </w:t>
      </w:r>
      <w:r w:rsidRPr="00530657">
        <w:t>Which of these variables are categorical?</w:t>
      </w:r>
    </w:p>
    <w:p w14:paraId="0961F095" w14:textId="77777777" w:rsidR="00687064" w:rsidRDefault="00687064" w:rsidP="00687064"/>
    <w:p w14:paraId="0D57318A" w14:textId="77777777" w:rsidR="00687064" w:rsidRDefault="00687064" w:rsidP="00687064">
      <w:r>
        <w:t xml:space="preserve">A.  </w:t>
      </w:r>
      <w:r w:rsidRPr="00514F01">
        <w:rPr>
          <w:i/>
        </w:rPr>
        <w:t>Age, Employment Category</w:t>
      </w:r>
      <w:r>
        <w:t xml:space="preserve">, and </w:t>
      </w:r>
      <w:r w:rsidRPr="00514F01">
        <w:rPr>
          <w:i/>
        </w:rPr>
        <w:t>Education</w:t>
      </w:r>
    </w:p>
    <w:p w14:paraId="65143174" w14:textId="77777777" w:rsidR="00687064" w:rsidRPr="00514F01" w:rsidRDefault="00687064" w:rsidP="00687064">
      <w:pPr>
        <w:rPr>
          <w:i/>
        </w:rPr>
      </w:pPr>
      <w:r>
        <w:t xml:space="preserve">B.  </w:t>
      </w:r>
      <w:r w:rsidRPr="00514F01">
        <w:rPr>
          <w:i/>
        </w:rPr>
        <w:t>Employment Category, Education</w:t>
      </w:r>
      <w:r>
        <w:t xml:space="preserve">, and </w:t>
      </w:r>
      <w:r w:rsidRPr="00514F01">
        <w:rPr>
          <w:i/>
        </w:rPr>
        <w:t xml:space="preserve">Whether or not the employee participates </w:t>
      </w:r>
      <w:r>
        <w:rPr>
          <w:i/>
        </w:rPr>
        <w:t xml:space="preserve">  </w:t>
      </w:r>
      <w:r w:rsidRPr="00514F01">
        <w:rPr>
          <w:i/>
        </w:rPr>
        <w:t xml:space="preserve">in </w:t>
      </w:r>
      <w:r>
        <w:rPr>
          <w:i/>
        </w:rPr>
        <w:br/>
        <w:t xml:space="preserve">      </w:t>
      </w:r>
      <w:r w:rsidRPr="00514F01">
        <w:rPr>
          <w:i/>
        </w:rPr>
        <w:t>a wellness program</w:t>
      </w:r>
    </w:p>
    <w:p w14:paraId="52BA236E" w14:textId="77777777" w:rsidR="00687064" w:rsidRDefault="00687064" w:rsidP="00687064">
      <w:pPr>
        <w:rPr>
          <w:i/>
        </w:rPr>
      </w:pPr>
      <w:r>
        <w:t xml:space="preserve">C.  </w:t>
      </w:r>
      <w:r w:rsidRPr="00514F01">
        <w:rPr>
          <w:i/>
        </w:rPr>
        <w:t>Education, Whether or not the employee participates in a wellness program</w:t>
      </w:r>
      <w:r>
        <w:t xml:space="preserve">, and   </w:t>
      </w:r>
      <w:r>
        <w:br/>
        <w:t xml:space="preserve">      </w:t>
      </w:r>
      <w:r w:rsidRPr="00514F01">
        <w:rPr>
          <w:i/>
        </w:rPr>
        <w:t>Paycheck benefit deductions</w:t>
      </w:r>
    </w:p>
    <w:p w14:paraId="49EE0934" w14:textId="77777777" w:rsidR="00687064" w:rsidRDefault="00687064" w:rsidP="00687064">
      <w:r>
        <w:t>D.  All of the variables</w:t>
      </w:r>
    </w:p>
    <w:p w14:paraId="4BE3EC5A" w14:textId="77777777" w:rsidR="00687064" w:rsidRDefault="00687064" w:rsidP="00687064">
      <w:r>
        <w:t>E.  None of the variables</w:t>
      </w:r>
    </w:p>
    <w:p w14:paraId="01EF1815" w14:textId="77777777" w:rsidR="00687064" w:rsidRDefault="00687064" w:rsidP="00687064"/>
    <w:p w14:paraId="4C7B99DF" w14:textId="77777777" w:rsidR="002550AC" w:rsidRPr="00530657" w:rsidRDefault="002550AC" w:rsidP="002550AC">
      <w:pPr>
        <w:rPr>
          <w:color w:val="C00000"/>
        </w:rPr>
      </w:pPr>
      <w:r w:rsidRPr="00530657">
        <w:rPr>
          <w:color w:val="C00000"/>
        </w:rPr>
        <w:t>1.</w:t>
      </w:r>
      <w:r w:rsidR="00752350">
        <w:rPr>
          <w:color w:val="C00000"/>
        </w:rPr>
        <w:t>3</w:t>
      </w:r>
      <w:r w:rsidRPr="00530657">
        <w:rPr>
          <w:color w:val="C00000"/>
        </w:rPr>
        <w:t xml:space="preserve"> </w:t>
      </w:r>
      <w:r w:rsidR="00B7734F" w:rsidRPr="00B7734F">
        <w:rPr>
          <w:color w:val="C00000"/>
        </w:rPr>
        <w:t>Variable Types</w:t>
      </w:r>
      <w:r w:rsidRPr="00530657">
        <w:rPr>
          <w:color w:val="C00000"/>
        </w:rPr>
        <w:t>.</w:t>
      </w:r>
    </w:p>
    <w:p w14:paraId="3CCADB5A" w14:textId="77777777" w:rsidR="00687064" w:rsidRPr="00530657" w:rsidRDefault="00687064" w:rsidP="00687064">
      <w:r w:rsidRPr="00530657">
        <w:t>9.  Which of the following is (are) based on cross sectional data?</w:t>
      </w:r>
    </w:p>
    <w:p w14:paraId="4D4DE648" w14:textId="77777777" w:rsidR="00687064" w:rsidRPr="00530657" w:rsidRDefault="00687064" w:rsidP="00687064"/>
    <w:p w14:paraId="40884926" w14:textId="77777777" w:rsidR="00687064" w:rsidRPr="00530657" w:rsidRDefault="00687064" w:rsidP="00687064">
      <w:pPr>
        <w:rPr>
          <w:i/>
        </w:rPr>
      </w:pPr>
      <w:r w:rsidRPr="00530657">
        <w:t>A.  Company quarterly profits</w:t>
      </w:r>
      <w:r w:rsidRPr="00530657">
        <w:rPr>
          <w:i/>
        </w:rPr>
        <w:t xml:space="preserve">  </w:t>
      </w:r>
    </w:p>
    <w:p w14:paraId="476B0D59" w14:textId="77777777" w:rsidR="00687064" w:rsidRPr="00530657" w:rsidRDefault="00687064" w:rsidP="00687064">
      <w:r w:rsidRPr="00530657">
        <w:t xml:space="preserve">B.  Percentage of American adults who work full time  </w:t>
      </w:r>
    </w:p>
    <w:p w14:paraId="70EBE14D" w14:textId="77777777" w:rsidR="00687064" w:rsidRPr="00530657" w:rsidRDefault="00687064" w:rsidP="00687064">
      <w:pPr>
        <w:rPr>
          <w:i/>
        </w:rPr>
      </w:pPr>
      <w:r w:rsidRPr="00530657">
        <w:t>C.  Historical closing stock prices</w:t>
      </w:r>
      <w:r w:rsidRPr="00530657">
        <w:rPr>
          <w:i/>
        </w:rPr>
        <w:t xml:space="preserve">  </w:t>
      </w:r>
    </w:p>
    <w:p w14:paraId="242F3C3D" w14:textId="77777777" w:rsidR="00687064" w:rsidRPr="00530657" w:rsidRDefault="00687064" w:rsidP="00687064">
      <w:r w:rsidRPr="00530657">
        <w:t>D.  All of the above</w:t>
      </w:r>
    </w:p>
    <w:p w14:paraId="4326ADFA" w14:textId="77777777" w:rsidR="00687064" w:rsidRPr="00530657" w:rsidRDefault="00DE78F7" w:rsidP="00687064">
      <w:r w:rsidRPr="00530657">
        <w:t>E.  None of the above.</w:t>
      </w:r>
    </w:p>
    <w:p w14:paraId="3DED240A" w14:textId="77777777" w:rsidR="00DE78F7" w:rsidRPr="00530657" w:rsidRDefault="00DE78F7" w:rsidP="00687064"/>
    <w:p w14:paraId="4D8C73C4" w14:textId="77777777" w:rsidR="002550AC" w:rsidRPr="00530657" w:rsidRDefault="002550AC" w:rsidP="002550AC">
      <w:pPr>
        <w:rPr>
          <w:color w:val="C00000"/>
        </w:rPr>
      </w:pPr>
      <w:r w:rsidRPr="00530657">
        <w:rPr>
          <w:color w:val="C00000"/>
        </w:rPr>
        <w:t>1.</w:t>
      </w:r>
      <w:r w:rsidR="00752350">
        <w:rPr>
          <w:color w:val="C00000"/>
        </w:rPr>
        <w:t>3</w:t>
      </w:r>
      <w:r w:rsidRPr="00530657">
        <w:rPr>
          <w:color w:val="C00000"/>
        </w:rPr>
        <w:t xml:space="preserve"> </w:t>
      </w:r>
      <w:r w:rsidR="00B7734F" w:rsidRPr="00B7734F">
        <w:rPr>
          <w:color w:val="C00000"/>
        </w:rPr>
        <w:t>Variable Types</w:t>
      </w:r>
      <w:r w:rsidR="00B7734F">
        <w:rPr>
          <w:color w:val="C00000"/>
        </w:rPr>
        <w:t>.</w:t>
      </w:r>
    </w:p>
    <w:p w14:paraId="204201C5" w14:textId="77777777" w:rsidR="00687064" w:rsidRPr="00530657" w:rsidRDefault="00687064" w:rsidP="00687064">
      <w:r w:rsidRPr="00530657">
        <w:t>10.  Which of the following is (are) time series data?</w:t>
      </w:r>
    </w:p>
    <w:p w14:paraId="1F4A94B2" w14:textId="77777777" w:rsidR="00687064" w:rsidRPr="00530657" w:rsidRDefault="00687064" w:rsidP="00687064"/>
    <w:p w14:paraId="0B373800" w14:textId="77777777" w:rsidR="00687064" w:rsidRPr="00530657" w:rsidRDefault="00687064" w:rsidP="00687064">
      <w:r w:rsidRPr="00530657">
        <w:t xml:space="preserve">A.  Weekly receipts at a clothing boutique </w:t>
      </w:r>
    </w:p>
    <w:p w14:paraId="606C087A" w14:textId="77777777" w:rsidR="00687064" w:rsidRPr="00530657" w:rsidRDefault="00687064" w:rsidP="00687064">
      <w:pPr>
        <w:rPr>
          <w:i/>
        </w:rPr>
      </w:pPr>
      <w:r w:rsidRPr="00530657">
        <w:t>B.  Monthly demand for an automotive part</w:t>
      </w:r>
      <w:r w:rsidRPr="00530657">
        <w:rPr>
          <w:i/>
        </w:rPr>
        <w:t xml:space="preserve">  </w:t>
      </w:r>
    </w:p>
    <w:p w14:paraId="2B8E1E2B" w14:textId="77777777" w:rsidR="00687064" w:rsidRPr="00530657" w:rsidRDefault="00687064" w:rsidP="00687064">
      <w:r w:rsidRPr="00530657">
        <w:t>C.  Quarterly sales of automobiles</w:t>
      </w:r>
    </w:p>
    <w:p w14:paraId="0628160A" w14:textId="77777777" w:rsidR="00687064" w:rsidRPr="00530657" w:rsidRDefault="00687064" w:rsidP="00687064">
      <w:r w:rsidRPr="00530657">
        <w:t>D.  All of the above</w:t>
      </w:r>
    </w:p>
    <w:p w14:paraId="4AE23CDF" w14:textId="77777777" w:rsidR="00687064" w:rsidRDefault="00687064" w:rsidP="00687064">
      <w:r w:rsidRPr="00530657">
        <w:t>E.  None of the above</w:t>
      </w:r>
    </w:p>
    <w:p w14:paraId="64461C8A" w14:textId="77777777" w:rsidR="00687064" w:rsidRPr="00B97914" w:rsidRDefault="002550AC" w:rsidP="002550AC">
      <w:pPr>
        <w:rPr>
          <w:b/>
          <w:i/>
        </w:rPr>
      </w:pPr>
      <w:r>
        <w:br w:type="page"/>
      </w:r>
      <w:r w:rsidR="004511C6">
        <w:rPr>
          <w:b/>
          <w:i/>
        </w:rPr>
        <w:lastRenderedPageBreak/>
        <w:t xml:space="preserve">Chapter </w:t>
      </w:r>
      <w:r w:rsidR="007A2899">
        <w:rPr>
          <w:b/>
          <w:i/>
        </w:rPr>
        <w:t>1</w:t>
      </w:r>
      <w:r w:rsidR="004511C6">
        <w:rPr>
          <w:b/>
          <w:i/>
        </w:rPr>
        <w:t xml:space="preserve">: </w:t>
      </w:r>
      <w:r w:rsidR="00530657">
        <w:rPr>
          <w:b/>
          <w:i/>
        </w:rPr>
        <w:t>Data and Decisions – Quiz D</w:t>
      </w:r>
      <w:r w:rsidR="00EC68E1">
        <w:rPr>
          <w:b/>
          <w:i/>
        </w:rPr>
        <w:t xml:space="preserve"> </w:t>
      </w:r>
      <w:r w:rsidR="00530657">
        <w:rPr>
          <w:b/>
          <w:i/>
        </w:rPr>
        <w:t>– Key</w:t>
      </w:r>
    </w:p>
    <w:p w14:paraId="70C1B8B1" w14:textId="77777777" w:rsidR="00687064" w:rsidRDefault="00687064" w:rsidP="00E22B22">
      <w:pPr>
        <w:ind w:left="115"/>
      </w:pPr>
      <w:r>
        <w:t>1.  A</w:t>
      </w:r>
    </w:p>
    <w:p w14:paraId="52D740FB" w14:textId="77777777" w:rsidR="00687064" w:rsidRDefault="00687064" w:rsidP="00E22B22">
      <w:pPr>
        <w:ind w:left="115"/>
      </w:pPr>
      <w:r>
        <w:t>2.  B</w:t>
      </w:r>
    </w:p>
    <w:p w14:paraId="26E4BF91" w14:textId="77777777" w:rsidR="00687064" w:rsidRDefault="00687064" w:rsidP="00E22B22">
      <w:pPr>
        <w:ind w:left="115"/>
      </w:pPr>
      <w:r>
        <w:t>3.  E</w:t>
      </w:r>
    </w:p>
    <w:p w14:paraId="3095E41C" w14:textId="77777777" w:rsidR="00687064" w:rsidRDefault="00687064" w:rsidP="00E22B22">
      <w:pPr>
        <w:ind w:left="115"/>
      </w:pPr>
      <w:r>
        <w:t>4.  B</w:t>
      </w:r>
    </w:p>
    <w:p w14:paraId="015CD620" w14:textId="77777777" w:rsidR="00687064" w:rsidRDefault="00687064" w:rsidP="00E22B22">
      <w:pPr>
        <w:ind w:left="115"/>
      </w:pPr>
      <w:r>
        <w:t>5.  A</w:t>
      </w:r>
    </w:p>
    <w:p w14:paraId="618F35D5" w14:textId="77777777" w:rsidR="00687064" w:rsidRDefault="00687064" w:rsidP="00E22B22">
      <w:pPr>
        <w:ind w:left="115"/>
      </w:pPr>
      <w:r>
        <w:t>6.  E</w:t>
      </w:r>
    </w:p>
    <w:p w14:paraId="4E110CAA" w14:textId="77777777" w:rsidR="00687064" w:rsidRDefault="00687064" w:rsidP="00E22B22">
      <w:pPr>
        <w:ind w:left="115"/>
      </w:pPr>
      <w:r>
        <w:t>7.  C</w:t>
      </w:r>
    </w:p>
    <w:p w14:paraId="7F1FA45B" w14:textId="77777777" w:rsidR="00687064" w:rsidRDefault="00687064" w:rsidP="00E22B22">
      <w:pPr>
        <w:ind w:left="115"/>
      </w:pPr>
      <w:r>
        <w:t>8.  B</w:t>
      </w:r>
    </w:p>
    <w:p w14:paraId="7BF125A6" w14:textId="77777777" w:rsidR="00687064" w:rsidRDefault="00687064" w:rsidP="00E22B22">
      <w:pPr>
        <w:ind w:left="115"/>
      </w:pPr>
      <w:r>
        <w:t>9.  B</w:t>
      </w:r>
    </w:p>
    <w:p w14:paraId="6D3E5567" w14:textId="77777777" w:rsidR="00687064" w:rsidRDefault="00687064" w:rsidP="00E22B22">
      <w:commentRangeStart w:id="3"/>
      <w:r>
        <w:t>10</w:t>
      </w:r>
      <w:commentRangeEnd w:id="3"/>
      <w:r w:rsidR="00B20DDF">
        <w:rPr>
          <w:rStyle w:val="CommentReference"/>
        </w:rPr>
        <w:commentReference w:id="3"/>
      </w:r>
      <w:r>
        <w:t>.  D</w:t>
      </w:r>
    </w:p>
    <w:p w14:paraId="0B5F3340" w14:textId="77777777" w:rsidR="00391EDF" w:rsidRDefault="00391EDF" w:rsidP="00F20080"/>
    <w:p w14:paraId="5E3DE834" w14:textId="77777777" w:rsidR="007457C0" w:rsidRDefault="007457C0" w:rsidP="00F20080"/>
    <w:p w14:paraId="0801F773" w14:textId="77777777" w:rsidR="007457C0" w:rsidRDefault="007457C0" w:rsidP="00F20080"/>
    <w:p w14:paraId="4E7EA11C" w14:textId="77777777" w:rsidR="007457C0" w:rsidRDefault="007457C0" w:rsidP="00F20080"/>
    <w:p w14:paraId="6AF7A110" w14:textId="77777777" w:rsidR="007457C0" w:rsidRDefault="007457C0" w:rsidP="00F20080"/>
    <w:p w14:paraId="38EAC040" w14:textId="77777777" w:rsidR="007457C0" w:rsidRDefault="007457C0" w:rsidP="00F20080"/>
    <w:p w14:paraId="20DE1E36" w14:textId="77777777" w:rsidR="007457C0" w:rsidRDefault="007457C0" w:rsidP="00F20080"/>
    <w:p w14:paraId="0439B19F" w14:textId="77777777" w:rsidR="007457C0" w:rsidRDefault="007457C0" w:rsidP="00F20080"/>
    <w:p w14:paraId="345FD67D" w14:textId="77777777" w:rsidR="007457C0" w:rsidRDefault="007457C0" w:rsidP="00F20080"/>
    <w:p w14:paraId="5BB435F3" w14:textId="77777777" w:rsidR="007457C0" w:rsidRDefault="007457C0" w:rsidP="00F20080"/>
    <w:p w14:paraId="2B86A27D" w14:textId="77777777" w:rsidR="007457C0" w:rsidRDefault="007457C0" w:rsidP="00F20080"/>
    <w:p w14:paraId="67146EDF" w14:textId="77777777" w:rsidR="007457C0" w:rsidRDefault="007457C0" w:rsidP="00F20080"/>
    <w:p w14:paraId="15EE5C92" w14:textId="77777777" w:rsidR="00655C32" w:rsidRDefault="00655C32" w:rsidP="007457C0">
      <w:pPr>
        <w:rPr>
          <w:b/>
          <w:i/>
        </w:rPr>
        <w:sectPr w:rsidR="00655C32" w:rsidSect="0067255A">
          <w:headerReference w:type="even" r:id="rId19"/>
          <w:headerReference w:type="default" r:id="rId20"/>
          <w:pgSz w:w="12240" w:h="15840"/>
          <w:pgMar w:top="1440" w:right="1800" w:bottom="1440" w:left="1800" w:header="720" w:footer="720" w:gutter="0"/>
          <w:cols w:space="720"/>
          <w:docGrid w:linePitch="360"/>
        </w:sectPr>
      </w:pPr>
    </w:p>
    <w:p w14:paraId="746214AB" w14:textId="77777777" w:rsidR="007457C0" w:rsidRDefault="007457C0" w:rsidP="007457C0">
      <w:pPr>
        <w:rPr>
          <w:b/>
          <w:i/>
        </w:rPr>
      </w:pPr>
      <w:r>
        <w:rPr>
          <w:b/>
          <w:i/>
        </w:rPr>
        <w:lastRenderedPageBreak/>
        <w:t xml:space="preserve">Chapter </w:t>
      </w:r>
      <w:r w:rsidR="007A2899">
        <w:rPr>
          <w:b/>
          <w:i/>
        </w:rPr>
        <w:t>1</w:t>
      </w:r>
      <w:r>
        <w:rPr>
          <w:b/>
          <w:i/>
        </w:rPr>
        <w:t xml:space="preserve">: </w:t>
      </w:r>
      <w:r w:rsidR="00986295">
        <w:rPr>
          <w:b/>
          <w:i/>
        </w:rPr>
        <w:t>Data and Decisions – Quiz E</w:t>
      </w:r>
      <w:r w:rsidR="00EC68E1">
        <w:rPr>
          <w:b/>
          <w:i/>
        </w:rPr>
        <w:t xml:space="preserve"> </w:t>
      </w:r>
      <w:r w:rsidR="00986295">
        <w:rPr>
          <w:b/>
          <w:i/>
        </w:rPr>
        <w:t xml:space="preserve">– </w:t>
      </w:r>
      <w:r>
        <w:rPr>
          <w:b/>
          <w:i/>
        </w:rPr>
        <w:t>Multiple Choice  Name___________________</w:t>
      </w:r>
    </w:p>
    <w:p w14:paraId="71BFD6D5" w14:textId="77777777" w:rsidR="007457C0" w:rsidRDefault="007457C0" w:rsidP="00F20080"/>
    <w:p w14:paraId="67A1AD2D" w14:textId="77777777" w:rsidR="002550AC" w:rsidRPr="00D9560C" w:rsidRDefault="002550AC" w:rsidP="002550AC">
      <w:pPr>
        <w:rPr>
          <w:color w:val="C00000"/>
        </w:rPr>
      </w:pPr>
      <w:r>
        <w:rPr>
          <w:color w:val="C00000"/>
        </w:rPr>
        <w:t>1.</w:t>
      </w:r>
      <w:r w:rsidR="00C6122D">
        <w:rPr>
          <w:color w:val="C00000"/>
        </w:rPr>
        <w:t>2</w:t>
      </w:r>
      <w:r>
        <w:rPr>
          <w:color w:val="C00000"/>
        </w:rPr>
        <w:t xml:space="preserve"> </w:t>
      </w:r>
      <w:r w:rsidR="00C6122D" w:rsidRPr="00C6122D">
        <w:rPr>
          <w:color w:val="C00000"/>
        </w:rPr>
        <w:t>The Role of Data in Decision Making</w:t>
      </w:r>
      <w:r w:rsidRPr="00D9560C">
        <w:rPr>
          <w:color w:val="C00000"/>
        </w:rPr>
        <w:t>.</w:t>
      </w:r>
    </w:p>
    <w:p w14:paraId="407D84AB" w14:textId="77777777" w:rsidR="00C804C5" w:rsidRDefault="00C804C5" w:rsidP="00C804C5">
      <w:r>
        <w:t>1.  A university is interested in gauging student satisfaction in its online MBA program.  A survey is designed and administered via the Internet to a sample of students currently active in the program. Which of the following would best describe the cases?</w:t>
      </w:r>
    </w:p>
    <w:p w14:paraId="2A576E7C" w14:textId="77777777" w:rsidR="00C804C5" w:rsidRDefault="00C804C5" w:rsidP="00C804C5"/>
    <w:p w14:paraId="77366721" w14:textId="2B796BAA" w:rsidR="00BD7B44" w:rsidRDefault="00C804C5" w:rsidP="00C804C5">
      <w:r>
        <w:t xml:space="preserve">A.  </w:t>
      </w:r>
      <w:r w:rsidR="00BD7B44">
        <w:t>Participants</w:t>
      </w:r>
    </w:p>
    <w:p w14:paraId="7D1F6641" w14:textId="77777777" w:rsidR="00BD7B44" w:rsidRDefault="00BD7B44" w:rsidP="00C804C5">
      <w:r>
        <w:t>B.  Respondents</w:t>
      </w:r>
    </w:p>
    <w:p w14:paraId="38A2C2D3" w14:textId="77777777" w:rsidR="00BD7B44" w:rsidRDefault="00BD7B44" w:rsidP="00C804C5">
      <w:r>
        <w:t>C.  Experimental Units</w:t>
      </w:r>
    </w:p>
    <w:p w14:paraId="5718F231" w14:textId="77777777" w:rsidR="00BD7B44" w:rsidRDefault="00BD7B44" w:rsidP="00C804C5">
      <w:r>
        <w:t>D.  Subjects</w:t>
      </w:r>
    </w:p>
    <w:p w14:paraId="73101DF6" w14:textId="77777777" w:rsidR="00F35C33" w:rsidRDefault="00BD7B44" w:rsidP="00C804C5">
      <w:r>
        <w:t>E.  Variables</w:t>
      </w:r>
      <w:r w:rsidR="00C804C5">
        <w:t xml:space="preserve">  </w:t>
      </w:r>
    </w:p>
    <w:p w14:paraId="4C5A503E" w14:textId="77777777" w:rsidR="00BD7B44" w:rsidRDefault="00BD7B44" w:rsidP="00C804C5"/>
    <w:p w14:paraId="3FC52753" w14:textId="77777777" w:rsidR="00986295" w:rsidRPr="00986295" w:rsidRDefault="00986295" w:rsidP="00986295">
      <w:pPr>
        <w:rPr>
          <w:color w:val="C00000"/>
        </w:rPr>
      </w:pPr>
      <w:r w:rsidRPr="00986295">
        <w:rPr>
          <w:color w:val="C00000"/>
        </w:rPr>
        <w:t>1.</w:t>
      </w:r>
      <w:r w:rsidR="00752350">
        <w:rPr>
          <w:color w:val="C00000"/>
        </w:rPr>
        <w:t>3</w:t>
      </w:r>
      <w:r w:rsidRPr="00986295">
        <w:rPr>
          <w:color w:val="C00000"/>
        </w:rPr>
        <w:t xml:space="preserve"> </w:t>
      </w:r>
      <w:r w:rsidR="00C6122D" w:rsidRPr="00C6122D">
        <w:rPr>
          <w:color w:val="C00000"/>
        </w:rPr>
        <w:t>Variable Types</w:t>
      </w:r>
      <w:r w:rsidRPr="00986295">
        <w:rPr>
          <w:color w:val="C00000"/>
        </w:rPr>
        <w:t>.</w:t>
      </w:r>
    </w:p>
    <w:p w14:paraId="09827BF7" w14:textId="77777777" w:rsidR="00BD7B44" w:rsidRDefault="00BD7B44" w:rsidP="00C804C5">
      <w:r>
        <w:t xml:space="preserve">2.  </w:t>
      </w:r>
      <w:r w:rsidR="008C2755">
        <w:t>In a survey undertaken by a university to gauge student satisfaction in its online MBA program, one question asked students to indicate their employment status (unemployed, employed part-time, employed full-time).  Which of the following is true?</w:t>
      </w:r>
    </w:p>
    <w:p w14:paraId="6DDA59EA" w14:textId="77777777" w:rsidR="008C2755" w:rsidRDefault="008C2755" w:rsidP="00C804C5"/>
    <w:p w14:paraId="6CB86622" w14:textId="77777777" w:rsidR="008C2755" w:rsidRDefault="008C2755" w:rsidP="008C2755">
      <w:r>
        <w:t>A.  This variable is categorical.</w:t>
      </w:r>
    </w:p>
    <w:p w14:paraId="79331791" w14:textId="77777777" w:rsidR="008C2755" w:rsidRDefault="008C2755" w:rsidP="008C2755">
      <w:r>
        <w:t>B.  This variable is quantitative.</w:t>
      </w:r>
    </w:p>
    <w:p w14:paraId="381C0133" w14:textId="77777777" w:rsidR="008C2755" w:rsidRDefault="008C2755" w:rsidP="008C2755">
      <w:r>
        <w:t>C.  This is an identifier variable.</w:t>
      </w:r>
    </w:p>
    <w:p w14:paraId="2566CE2E" w14:textId="77777777" w:rsidR="008C2755" w:rsidRDefault="008C2755" w:rsidP="008C2755">
      <w:r>
        <w:t>D.  Both A and C.</w:t>
      </w:r>
    </w:p>
    <w:p w14:paraId="74008D94" w14:textId="77777777" w:rsidR="008C2755" w:rsidRDefault="008C2755" w:rsidP="008C2755">
      <w:r>
        <w:t xml:space="preserve">E.  </w:t>
      </w:r>
      <w:r w:rsidR="00F56DE6">
        <w:t xml:space="preserve"> </w:t>
      </w:r>
      <w:r>
        <w:t>Both B and C.</w:t>
      </w:r>
    </w:p>
    <w:p w14:paraId="544462EC" w14:textId="77777777" w:rsidR="006C3D27" w:rsidRDefault="006C3D27" w:rsidP="008C2755"/>
    <w:p w14:paraId="5E93D0D3" w14:textId="77777777" w:rsidR="00986295" w:rsidRPr="00986295" w:rsidRDefault="00986295" w:rsidP="00986295">
      <w:pPr>
        <w:rPr>
          <w:color w:val="C00000"/>
        </w:rPr>
      </w:pPr>
      <w:r w:rsidRPr="00986295">
        <w:rPr>
          <w:color w:val="C00000"/>
        </w:rPr>
        <w:t>1.</w:t>
      </w:r>
      <w:r w:rsidR="00752350">
        <w:rPr>
          <w:color w:val="C00000"/>
        </w:rPr>
        <w:t>3</w:t>
      </w:r>
      <w:r w:rsidRPr="00986295">
        <w:rPr>
          <w:color w:val="C00000"/>
        </w:rPr>
        <w:t xml:space="preserve"> </w:t>
      </w:r>
      <w:r w:rsidR="007E2151" w:rsidRPr="007E2151">
        <w:rPr>
          <w:color w:val="C00000"/>
        </w:rPr>
        <w:t>Variable Types</w:t>
      </w:r>
      <w:r w:rsidRPr="00986295">
        <w:rPr>
          <w:color w:val="C00000"/>
        </w:rPr>
        <w:t>.</w:t>
      </w:r>
    </w:p>
    <w:p w14:paraId="67BF075E" w14:textId="77777777" w:rsidR="00B708F0" w:rsidRDefault="00B708F0" w:rsidP="008C2755">
      <w:r>
        <w:t xml:space="preserve">3.  </w:t>
      </w:r>
      <w:r w:rsidR="00880F54">
        <w:t xml:space="preserve">In a survey undertaken by a university to gauge student satisfaction in its online MBA program, one question asked students to indicate the number of credits they had </w:t>
      </w:r>
      <w:r w:rsidR="00F56DE6">
        <w:t>transferred into the program</w:t>
      </w:r>
      <w:r w:rsidR="00880F54">
        <w:t xml:space="preserve">.  Which of the following is true? </w:t>
      </w:r>
    </w:p>
    <w:p w14:paraId="268A7D63" w14:textId="77777777" w:rsidR="00790CE9" w:rsidRDefault="00790CE9" w:rsidP="008C2755"/>
    <w:p w14:paraId="29F90972" w14:textId="77777777" w:rsidR="00790CE9" w:rsidRDefault="00790CE9" w:rsidP="00790CE9">
      <w:r>
        <w:t>A.  This variable is categorical.</w:t>
      </w:r>
    </w:p>
    <w:p w14:paraId="51EC2305" w14:textId="77777777" w:rsidR="00790CE9" w:rsidRDefault="00790CE9" w:rsidP="00790CE9">
      <w:r>
        <w:t>B.  This variable is transactional.</w:t>
      </w:r>
    </w:p>
    <w:p w14:paraId="6B085107" w14:textId="77777777" w:rsidR="00790CE9" w:rsidRDefault="00790CE9" w:rsidP="00790CE9">
      <w:r>
        <w:t>C.  This variable is quantitative.</w:t>
      </w:r>
    </w:p>
    <w:p w14:paraId="39196E0F" w14:textId="77777777" w:rsidR="00790CE9" w:rsidRDefault="00790CE9" w:rsidP="00790CE9">
      <w:r>
        <w:t>D.  This is an identifier variable.</w:t>
      </w:r>
    </w:p>
    <w:p w14:paraId="1F9FFA50" w14:textId="77777777" w:rsidR="00790CE9" w:rsidRDefault="00790CE9" w:rsidP="00790CE9">
      <w:r>
        <w:t>E.  This variable is nominal.</w:t>
      </w:r>
    </w:p>
    <w:p w14:paraId="57527FC4" w14:textId="77777777" w:rsidR="00790CE9" w:rsidRDefault="00790CE9" w:rsidP="00790CE9"/>
    <w:p w14:paraId="7168FAFB" w14:textId="77777777" w:rsidR="00E22B22" w:rsidRDefault="00E22B22" w:rsidP="00986295">
      <w:pPr>
        <w:rPr>
          <w:color w:val="C00000"/>
        </w:rPr>
      </w:pPr>
      <w:r>
        <w:rPr>
          <w:color w:val="C00000"/>
        </w:rPr>
        <w:br w:type="page"/>
      </w:r>
    </w:p>
    <w:p w14:paraId="385F73C7" w14:textId="15A18B48" w:rsidR="00986295" w:rsidRPr="00D9560C" w:rsidRDefault="00986295" w:rsidP="00986295">
      <w:pPr>
        <w:rPr>
          <w:color w:val="C00000"/>
        </w:rPr>
      </w:pPr>
      <w:r>
        <w:rPr>
          <w:color w:val="C00000"/>
        </w:rPr>
        <w:lastRenderedPageBreak/>
        <w:t>1.</w:t>
      </w:r>
      <w:r w:rsidR="00752350">
        <w:rPr>
          <w:color w:val="C00000"/>
        </w:rPr>
        <w:t>2</w:t>
      </w:r>
      <w:r>
        <w:rPr>
          <w:color w:val="C00000"/>
        </w:rPr>
        <w:t xml:space="preserve"> </w:t>
      </w:r>
      <w:r w:rsidR="007E2151" w:rsidRPr="007E2151">
        <w:rPr>
          <w:color w:val="C00000"/>
        </w:rPr>
        <w:t>The Role of Data in Decision Making</w:t>
      </w:r>
      <w:r w:rsidRPr="00D9560C">
        <w:rPr>
          <w:color w:val="C00000"/>
        </w:rPr>
        <w:t>.</w:t>
      </w:r>
    </w:p>
    <w:p w14:paraId="40E97109" w14:textId="77777777" w:rsidR="00790CE9" w:rsidRDefault="00790CE9" w:rsidP="00790CE9">
      <w:r>
        <w:t xml:space="preserve">4.  Researchers in e-commerce design an experiment to determine what factors are most important to online consumers when completing a transaction via the Internet.  Individuals perform tasks on a set of Web sites and </w:t>
      </w:r>
      <w:r w:rsidR="00E94853">
        <w:t>record their impressions</w:t>
      </w:r>
      <w:r w:rsidR="00F56DE6">
        <w:t xml:space="preserve"> about various attributes</w:t>
      </w:r>
      <w:r>
        <w:t>.  Which of the following would best describe the cases?</w:t>
      </w:r>
    </w:p>
    <w:p w14:paraId="56A234A5" w14:textId="77777777" w:rsidR="006C3D27" w:rsidRDefault="006C3D27" w:rsidP="008C2755"/>
    <w:p w14:paraId="27CA77A2" w14:textId="6371675E" w:rsidR="00790CE9" w:rsidRDefault="00790CE9" w:rsidP="00790CE9">
      <w:r>
        <w:t>A.  Participants</w:t>
      </w:r>
    </w:p>
    <w:p w14:paraId="1D5C4597" w14:textId="77777777" w:rsidR="00790CE9" w:rsidRDefault="00790CE9" w:rsidP="00790CE9">
      <w:r>
        <w:t>B.  Respondents</w:t>
      </w:r>
    </w:p>
    <w:p w14:paraId="77E66D1F" w14:textId="77777777" w:rsidR="00790CE9" w:rsidRDefault="00790CE9" w:rsidP="00790CE9">
      <w:r>
        <w:t>C.  Experimental Units</w:t>
      </w:r>
    </w:p>
    <w:p w14:paraId="5DF53219" w14:textId="77777777" w:rsidR="00790CE9" w:rsidRDefault="00790CE9" w:rsidP="00790CE9">
      <w:r>
        <w:t>D.  Transactions</w:t>
      </w:r>
    </w:p>
    <w:p w14:paraId="228FE265" w14:textId="77777777" w:rsidR="00790CE9" w:rsidRDefault="00790CE9" w:rsidP="00790CE9">
      <w:r>
        <w:t xml:space="preserve">E.  Variables  </w:t>
      </w:r>
    </w:p>
    <w:p w14:paraId="04ECF318" w14:textId="77777777" w:rsidR="00986295" w:rsidRDefault="00986295" w:rsidP="00790CE9"/>
    <w:p w14:paraId="11368E41" w14:textId="77777777" w:rsidR="00986295" w:rsidRPr="00986295" w:rsidRDefault="00986295" w:rsidP="00986295">
      <w:pPr>
        <w:rPr>
          <w:color w:val="C00000"/>
        </w:rPr>
      </w:pPr>
      <w:r w:rsidRPr="00986295">
        <w:rPr>
          <w:color w:val="C00000"/>
        </w:rPr>
        <w:t>1.</w:t>
      </w:r>
      <w:r w:rsidR="00752350">
        <w:rPr>
          <w:color w:val="C00000"/>
        </w:rPr>
        <w:t>3</w:t>
      </w:r>
      <w:r w:rsidRPr="00986295">
        <w:rPr>
          <w:color w:val="C00000"/>
        </w:rPr>
        <w:t xml:space="preserve"> </w:t>
      </w:r>
      <w:r w:rsidR="007E2151" w:rsidRPr="007E2151">
        <w:rPr>
          <w:color w:val="C00000"/>
        </w:rPr>
        <w:t>Variable Types</w:t>
      </w:r>
      <w:r w:rsidRPr="00986295">
        <w:rPr>
          <w:color w:val="C00000"/>
        </w:rPr>
        <w:t>.</w:t>
      </w:r>
    </w:p>
    <w:p w14:paraId="74FBFF5E" w14:textId="1097687A" w:rsidR="001E3ACA" w:rsidRDefault="00E94853" w:rsidP="0087171E">
      <w:r>
        <w:t xml:space="preserve">5.  </w:t>
      </w:r>
      <w:r w:rsidR="00061D6E">
        <w:t xml:space="preserve">A popular travel magazine regularly </w:t>
      </w:r>
      <w:r w:rsidR="008C2B4B">
        <w:t xml:space="preserve">reviews </w:t>
      </w:r>
      <w:r w:rsidR="00061D6E">
        <w:t xml:space="preserve">hotels worldwide.  In a recent issue, it </w:t>
      </w:r>
      <w:r w:rsidR="008C2B4B">
        <w:t xml:space="preserve">focused </w:t>
      </w:r>
      <w:r w:rsidR="00061D6E">
        <w:t xml:space="preserve">on hotels in </w:t>
      </w:r>
      <w:smartTag w:uri="urn:schemas-microsoft-com:office:smarttags" w:element="State">
        <w:smartTag w:uri="urn:schemas-microsoft-com:office:smarttags" w:element="place">
          <w:r w:rsidR="00061D6E">
            <w:t>Hawaii</w:t>
          </w:r>
        </w:smartTag>
      </w:smartTag>
      <w:r w:rsidR="00061D6E">
        <w:t xml:space="preserve">.  Among the variables for which it provided data was whether or not the hotel included a spa.  </w:t>
      </w:r>
      <w:r w:rsidR="008C2B4B">
        <w:t xml:space="preserve">This is </w:t>
      </w:r>
      <w:proofErr w:type="gramStart"/>
      <w:r w:rsidR="008C2B4B">
        <w:t xml:space="preserve">a </w:t>
      </w:r>
      <w:r w:rsidR="00E22B22">
        <w:t xml:space="preserve"> _</w:t>
      </w:r>
      <w:proofErr w:type="gramEnd"/>
      <w:r w:rsidR="00E22B22">
        <w:t>________________________ .</w:t>
      </w:r>
    </w:p>
    <w:p w14:paraId="0280BC5A" w14:textId="77777777" w:rsidR="008C2B4B" w:rsidRDefault="008C2B4B" w:rsidP="001E3ACA"/>
    <w:p w14:paraId="1FC67E45" w14:textId="4FF5492D" w:rsidR="001E3ACA" w:rsidRDefault="008C2B4B" w:rsidP="008C2B4B">
      <w:r>
        <w:t>A.  quantitative variable</w:t>
      </w:r>
    </w:p>
    <w:p w14:paraId="1CE6F20A" w14:textId="7D1CABBC" w:rsidR="008C2B4B" w:rsidRDefault="008C2B4B" w:rsidP="008C2B4B">
      <w:r>
        <w:t>B.  identifier variable</w:t>
      </w:r>
    </w:p>
    <w:p w14:paraId="62E0335C" w14:textId="4544D7EE" w:rsidR="008C2B4B" w:rsidRDefault="008C2B4B" w:rsidP="008C2B4B">
      <w:r>
        <w:t>C.  ordinal variable</w:t>
      </w:r>
    </w:p>
    <w:p w14:paraId="4E1F466F" w14:textId="4B34D7BA" w:rsidR="008C2B4B" w:rsidRDefault="008C2B4B" w:rsidP="008C2B4B">
      <w:r>
        <w:t>D.  categorical variable</w:t>
      </w:r>
    </w:p>
    <w:p w14:paraId="20DDED63" w14:textId="2FF527FE" w:rsidR="001E3ACA" w:rsidRDefault="008C2B4B" w:rsidP="0087171E">
      <w:r>
        <w:t>E.  transactional variable</w:t>
      </w:r>
    </w:p>
    <w:p w14:paraId="7CE8B95E" w14:textId="77777777" w:rsidR="0087171E" w:rsidRDefault="0087171E" w:rsidP="0087171E"/>
    <w:p w14:paraId="071C3327" w14:textId="77777777" w:rsidR="00986295" w:rsidRPr="00986295" w:rsidRDefault="00986295" w:rsidP="00986295">
      <w:pPr>
        <w:rPr>
          <w:color w:val="C00000"/>
        </w:rPr>
      </w:pPr>
      <w:r w:rsidRPr="00986295">
        <w:rPr>
          <w:color w:val="C00000"/>
        </w:rPr>
        <w:t>1.</w:t>
      </w:r>
      <w:r w:rsidR="00752350">
        <w:rPr>
          <w:color w:val="C00000"/>
        </w:rPr>
        <w:t>3</w:t>
      </w:r>
      <w:r w:rsidRPr="00986295">
        <w:rPr>
          <w:color w:val="C00000"/>
        </w:rPr>
        <w:t xml:space="preserve"> </w:t>
      </w:r>
      <w:r w:rsidR="007E2151" w:rsidRPr="007E2151">
        <w:rPr>
          <w:color w:val="C00000"/>
        </w:rPr>
        <w:t>Variable Types</w:t>
      </w:r>
      <w:r w:rsidRPr="00986295">
        <w:rPr>
          <w:color w:val="C00000"/>
        </w:rPr>
        <w:t>.</w:t>
      </w:r>
    </w:p>
    <w:p w14:paraId="5FE31723" w14:textId="77777777" w:rsidR="008C2B4B" w:rsidRDefault="008C2B4B" w:rsidP="008C2B4B">
      <w:r>
        <w:t xml:space="preserve">6.  A popular travel magazine regularly reviews hotels worldwide.  In a recent issue, it focused on hotels in </w:t>
      </w:r>
      <w:smartTag w:uri="urn:schemas-microsoft-com:office:smarttags" w:element="State">
        <w:smartTag w:uri="urn:schemas-microsoft-com:office:smarttags" w:element="place">
          <w:r>
            <w:t>Hawaii</w:t>
          </w:r>
        </w:smartTag>
      </w:smartTag>
      <w:r>
        <w:t xml:space="preserve">.  Among the variables for which it provided data was the price range for rooms with an ocean view.  Which of the following statements is true? </w:t>
      </w:r>
    </w:p>
    <w:p w14:paraId="25FB8DDB" w14:textId="77777777" w:rsidR="008C2B4B" w:rsidRDefault="008C2B4B" w:rsidP="008C2B4B"/>
    <w:p w14:paraId="3E7DD2DD" w14:textId="77777777" w:rsidR="008C2B4B" w:rsidRDefault="008C2B4B" w:rsidP="008C2B4B">
      <w:r>
        <w:t>A.  These data are transactional.</w:t>
      </w:r>
    </w:p>
    <w:p w14:paraId="7C0F4CFC" w14:textId="77777777" w:rsidR="008C2B4B" w:rsidRDefault="008C2B4B" w:rsidP="008C2B4B">
      <w:r>
        <w:t>B.  This variable is quantitative and the units are $.</w:t>
      </w:r>
    </w:p>
    <w:p w14:paraId="7209648B" w14:textId="77777777" w:rsidR="008C2B4B" w:rsidRDefault="008C2B4B" w:rsidP="008C2B4B">
      <w:r>
        <w:t>C.  This variable is quantitative and the units are number of rooms.</w:t>
      </w:r>
    </w:p>
    <w:p w14:paraId="6D631238" w14:textId="77777777" w:rsidR="008C2B4B" w:rsidRDefault="008C2B4B" w:rsidP="008C2B4B">
      <w:r>
        <w:t>D.  This variable is qualitative and ordinal.</w:t>
      </w:r>
    </w:p>
    <w:p w14:paraId="0CBED393" w14:textId="77777777" w:rsidR="008C2B4B" w:rsidRDefault="008C2B4B" w:rsidP="008C2B4B">
      <w:r>
        <w:t>E.  These data are time series.</w:t>
      </w:r>
    </w:p>
    <w:p w14:paraId="0FC7712B" w14:textId="77777777" w:rsidR="008C2B4B" w:rsidRDefault="008C2B4B" w:rsidP="008C2B4B"/>
    <w:p w14:paraId="714D2C06" w14:textId="77777777" w:rsidR="00986295" w:rsidRPr="00986295" w:rsidRDefault="00986295" w:rsidP="00986295">
      <w:pPr>
        <w:rPr>
          <w:color w:val="C00000"/>
        </w:rPr>
      </w:pPr>
      <w:r w:rsidRPr="00986295">
        <w:rPr>
          <w:color w:val="C00000"/>
        </w:rPr>
        <w:t>1.</w:t>
      </w:r>
      <w:r w:rsidR="00752350">
        <w:rPr>
          <w:color w:val="C00000"/>
        </w:rPr>
        <w:t>3</w:t>
      </w:r>
      <w:r w:rsidRPr="00986295">
        <w:rPr>
          <w:color w:val="C00000"/>
        </w:rPr>
        <w:t xml:space="preserve"> </w:t>
      </w:r>
      <w:r w:rsidR="007E2151" w:rsidRPr="007E2151">
        <w:rPr>
          <w:color w:val="C00000"/>
        </w:rPr>
        <w:t>Variable Types</w:t>
      </w:r>
      <w:r w:rsidRPr="00986295">
        <w:rPr>
          <w:color w:val="C00000"/>
        </w:rPr>
        <w:t>.</w:t>
      </w:r>
    </w:p>
    <w:p w14:paraId="389EE53B" w14:textId="781D3AD6" w:rsidR="00FA4AAB" w:rsidRDefault="008C2B4B" w:rsidP="0087171E">
      <w:r>
        <w:t xml:space="preserve">7.  </w:t>
      </w:r>
      <w:r w:rsidR="00A90A2F">
        <w:t xml:space="preserve">A mid-priced chain of hotels, </w:t>
      </w:r>
      <w:r w:rsidR="00A90A2F">
        <w:rPr>
          <w:i/>
        </w:rPr>
        <w:t>Hometown Suites</w:t>
      </w:r>
      <w:r w:rsidR="00A90A2F">
        <w:t xml:space="preserve">, </w:t>
      </w:r>
      <w:r w:rsidR="000A6EA2">
        <w:t xml:space="preserve">strives to make its guests “feel at home” by providing amenities such as microwaves in every room.  </w:t>
      </w:r>
      <w:r w:rsidR="00FA4AAB">
        <w:t xml:space="preserve">Comment cards are used to get feedback on </w:t>
      </w:r>
      <w:r w:rsidR="00085310">
        <w:t xml:space="preserve">the importance of </w:t>
      </w:r>
      <w:r w:rsidR="00FA4AAB">
        <w:t xml:space="preserve">such amenities by asking guests to rate </w:t>
      </w:r>
      <w:r w:rsidR="00085310">
        <w:t xml:space="preserve">them </w:t>
      </w:r>
      <w:r w:rsidR="00FA4AAB">
        <w:t xml:space="preserve">using the scale:  ___ Essential    ___ Important   ___ Not Important.   </w:t>
      </w:r>
      <w:r w:rsidR="00E22B22">
        <w:br/>
      </w:r>
      <w:r w:rsidR="00FA4AAB">
        <w:t>These data are</w:t>
      </w:r>
      <w:r w:rsidR="00E22B22">
        <w:t xml:space="preserve"> ________________________</w:t>
      </w:r>
      <w:proofErr w:type="gramStart"/>
      <w:r w:rsidR="00E22B22">
        <w:t>_ .</w:t>
      </w:r>
      <w:proofErr w:type="gramEnd"/>
    </w:p>
    <w:p w14:paraId="42CCD66F" w14:textId="77777777" w:rsidR="00FA4AAB" w:rsidRDefault="00FA4AAB" w:rsidP="0087171E"/>
    <w:p w14:paraId="474B3D89" w14:textId="26D691CB" w:rsidR="00FA4AAB" w:rsidRDefault="00FA4AAB" w:rsidP="00FA4AAB">
      <w:r>
        <w:t>A.  qualitative</w:t>
      </w:r>
    </w:p>
    <w:p w14:paraId="2C84891D" w14:textId="10A3D2F8" w:rsidR="00FA4AAB" w:rsidRDefault="00FA4AAB" w:rsidP="00FA4AAB">
      <w:r>
        <w:t>B.  nominal</w:t>
      </w:r>
    </w:p>
    <w:p w14:paraId="738CD6ED" w14:textId="77E12CBD" w:rsidR="00FA4AAB" w:rsidRDefault="00FA4AAB" w:rsidP="00FA4AAB">
      <w:r>
        <w:t>C.  ordinal</w:t>
      </w:r>
    </w:p>
    <w:p w14:paraId="7D1E478B" w14:textId="1005232F" w:rsidR="00FA4AAB" w:rsidRDefault="00FA4AAB" w:rsidP="00FA4AAB">
      <w:r>
        <w:t>D.  both A and B</w:t>
      </w:r>
    </w:p>
    <w:p w14:paraId="0DAB8CAC" w14:textId="302381C4" w:rsidR="00FA4AAB" w:rsidRDefault="00FA4AAB" w:rsidP="00FA4AAB">
      <w:r>
        <w:t>E.  both A and C</w:t>
      </w:r>
    </w:p>
    <w:p w14:paraId="022EE710" w14:textId="77777777" w:rsidR="00986295" w:rsidRPr="00986295" w:rsidRDefault="00986295" w:rsidP="00986295">
      <w:pPr>
        <w:rPr>
          <w:color w:val="C00000"/>
        </w:rPr>
      </w:pPr>
      <w:r w:rsidRPr="00986295">
        <w:rPr>
          <w:color w:val="C00000"/>
        </w:rPr>
        <w:lastRenderedPageBreak/>
        <w:t>1.</w:t>
      </w:r>
      <w:r w:rsidR="007E2151">
        <w:rPr>
          <w:color w:val="C00000"/>
        </w:rPr>
        <w:t>2</w:t>
      </w:r>
      <w:r w:rsidRPr="00986295">
        <w:rPr>
          <w:color w:val="C00000"/>
        </w:rPr>
        <w:t xml:space="preserve"> </w:t>
      </w:r>
      <w:r w:rsidR="007E2151" w:rsidRPr="007E2151">
        <w:rPr>
          <w:color w:val="C00000"/>
        </w:rPr>
        <w:t>The Role of Data in Decision Making</w:t>
      </w:r>
      <w:r w:rsidRPr="00986295">
        <w:rPr>
          <w:color w:val="C00000"/>
        </w:rPr>
        <w:t>.</w:t>
      </w:r>
    </w:p>
    <w:p w14:paraId="5C63087C" w14:textId="50B8D0AB" w:rsidR="006A28AB" w:rsidRDefault="001E2F8C" w:rsidP="0087171E">
      <w:r>
        <w:t xml:space="preserve">8.  </w:t>
      </w:r>
      <w:r w:rsidR="00B21778">
        <w:t xml:space="preserve">A locally owned spa, </w:t>
      </w:r>
      <w:r w:rsidR="00B21778" w:rsidRPr="00B21778">
        <w:rPr>
          <w:i/>
        </w:rPr>
        <w:t>Alexander’s</w:t>
      </w:r>
      <w:r w:rsidR="00B21778">
        <w:t xml:space="preserve">, is interested in adding a tea room that not only offers specialty teas but an organic lunch </w:t>
      </w:r>
      <w:r w:rsidR="006A28AB">
        <w:t xml:space="preserve">menu. In order to determine how many of its regular customers would be interested in such an addition, </w:t>
      </w:r>
      <w:r w:rsidR="006A28AB">
        <w:rPr>
          <w:i/>
        </w:rPr>
        <w:t xml:space="preserve">Alexander’s </w:t>
      </w:r>
      <w:r w:rsidR="006A28AB">
        <w:t xml:space="preserve">sent out a short e-mail questionnaire.  The source of </w:t>
      </w:r>
      <w:r w:rsidR="00085310">
        <w:t xml:space="preserve">these </w:t>
      </w:r>
      <w:r w:rsidR="006A28AB">
        <w:t xml:space="preserve">data </w:t>
      </w:r>
      <w:proofErr w:type="gramStart"/>
      <w:r w:rsidR="006A28AB">
        <w:t xml:space="preserve">is </w:t>
      </w:r>
      <w:r w:rsidR="00E22B22">
        <w:t xml:space="preserve"> _</w:t>
      </w:r>
      <w:proofErr w:type="gramEnd"/>
      <w:r w:rsidR="00E22B22">
        <w:t>________________________ .</w:t>
      </w:r>
    </w:p>
    <w:p w14:paraId="5E495550" w14:textId="77777777" w:rsidR="006A28AB" w:rsidRDefault="006A28AB" w:rsidP="0087171E"/>
    <w:p w14:paraId="3E5ACDDB" w14:textId="5D35FED0" w:rsidR="006A28AB" w:rsidRDefault="006A28AB" w:rsidP="006A28AB">
      <w:r>
        <w:t>A.  the Internet</w:t>
      </w:r>
    </w:p>
    <w:p w14:paraId="3C9824B3" w14:textId="6989D614" w:rsidR="0087171E" w:rsidRDefault="006A28AB" w:rsidP="006A28AB">
      <w:r>
        <w:t>B.  transactional</w:t>
      </w:r>
    </w:p>
    <w:p w14:paraId="33C4AE36" w14:textId="3528AB71" w:rsidR="006A28AB" w:rsidRDefault="006A28AB" w:rsidP="006A28AB">
      <w:r>
        <w:t>C.  a designed survey</w:t>
      </w:r>
    </w:p>
    <w:p w14:paraId="1B5C1686" w14:textId="7445F141" w:rsidR="006A28AB" w:rsidRDefault="006A28AB" w:rsidP="006A28AB">
      <w:r>
        <w:t>D.  a designed experiment</w:t>
      </w:r>
    </w:p>
    <w:p w14:paraId="36D8E267" w14:textId="3A453756" w:rsidR="006A28AB" w:rsidRDefault="006A28AB" w:rsidP="006A28AB">
      <w:r>
        <w:t>E.  secondary</w:t>
      </w:r>
    </w:p>
    <w:p w14:paraId="39726D73" w14:textId="77777777" w:rsidR="00B21778" w:rsidRDefault="00B21778" w:rsidP="0087171E"/>
    <w:p w14:paraId="75DD9B0F" w14:textId="77777777" w:rsidR="00986295" w:rsidRPr="001F3DB3" w:rsidRDefault="00986295" w:rsidP="00986295">
      <w:pPr>
        <w:rPr>
          <w:color w:val="C00000"/>
        </w:rPr>
      </w:pPr>
      <w:r w:rsidRPr="001F3DB3">
        <w:rPr>
          <w:color w:val="C00000"/>
        </w:rPr>
        <w:t>1.</w:t>
      </w:r>
      <w:r w:rsidR="00752350">
        <w:rPr>
          <w:color w:val="C00000"/>
        </w:rPr>
        <w:t>3</w:t>
      </w:r>
      <w:r w:rsidRPr="001F3DB3">
        <w:rPr>
          <w:color w:val="C00000"/>
        </w:rPr>
        <w:t xml:space="preserve"> </w:t>
      </w:r>
      <w:r w:rsidR="007E2151" w:rsidRPr="007E2151">
        <w:rPr>
          <w:color w:val="C00000"/>
        </w:rPr>
        <w:t>Variable Types</w:t>
      </w:r>
      <w:r w:rsidRPr="001F3DB3">
        <w:rPr>
          <w:color w:val="C00000"/>
        </w:rPr>
        <w:t>.</w:t>
      </w:r>
    </w:p>
    <w:p w14:paraId="519276D3" w14:textId="476858DC" w:rsidR="0008247D" w:rsidRDefault="00941148" w:rsidP="0087171E">
      <w:r>
        <w:t xml:space="preserve">9.  </w:t>
      </w:r>
      <w:r w:rsidR="0008247D">
        <w:t xml:space="preserve">A locally owned spa, </w:t>
      </w:r>
      <w:r w:rsidR="0008247D" w:rsidRPr="00B21778">
        <w:rPr>
          <w:i/>
        </w:rPr>
        <w:t>Alexander’s</w:t>
      </w:r>
      <w:r w:rsidR="0008247D">
        <w:t xml:space="preserve">, is interested in adding a tea room that not only offers specialty teas but an organic lunch menu. In order to determine how many of its regular customers would be interested in such an addition, </w:t>
      </w:r>
      <w:r w:rsidR="0008247D">
        <w:rPr>
          <w:i/>
        </w:rPr>
        <w:t xml:space="preserve">Alexander’s </w:t>
      </w:r>
      <w:r w:rsidR="0008247D">
        <w:t xml:space="preserve">sent out a short e-mail questionnaire.  One question asked its customers to indicate how much they spend monthly on all natural, organic products.  These data </w:t>
      </w:r>
      <w:proofErr w:type="gramStart"/>
      <w:r w:rsidR="0008247D">
        <w:t xml:space="preserve">are </w:t>
      </w:r>
      <w:r w:rsidR="00E22B22">
        <w:t xml:space="preserve"> _</w:t>
      </w:r>
      <w:proofErr w:type="gramEnd"/>
      <w:r w:rsidR="00E22B22">
        <w:t>____________________.</w:t>
      </w:r>
    </w:p>
    <w:p w14:paraId="7AE55789" w14:textId="77777777" w:rsidR="0008247D" w:rsidRDefault="0008247D" w:rsidP="0087171E"/>
    <w:p w14:paraId="4B5C2FA2" w14:textId="0C68A74D" w:rsidR="0008247D" w:rsidRDefault="0008247D" w:rsidP="0008247D">
      <w:r>
        <w:t>A.  cross</w:t>
      </w:r>
      <w:r w:rsidR="0088185A">
        <w:t>-</w:t>
      </w:r>
      <w:r>
        <w:t>sectional</w:t>
      </w:r>
    </w:p>
    <w:p w14:paraId="2A9C4646" w14:textId="25E6EC46" w:rsidR="0008247D" w:rsidRDefault="0008247D" w:rsidP="0008247D">
      <w:r>
        <w:t>B.  time series</w:t>
      </w:r>
    </w:p>
    <w:p w14:paraId="4840BEE6" w14:textId="2702EEDB" w:rsidR="0008247D" w:rsidRDefault="0008247D" w:rsidP="0008247D">
      <w:r>
        <w:t>C.  categorical</w:t>
      </w:r>
    </w:p>
    <w:p w14:paraId="76E864BA" w14:textId="36920E97" w:rsidR="0008247D" w:rsidRDefault="0008247D" w:rsidP="0008247D">
      <w:r>
        <w:t>D.  transactional</w:t>
      </w:r>
    </w:p>
    <w:p w14:paraId="4C6D3858" w14:textId="1C469831" w:rsidR="006A28AB" w:rsidRDefault="0008247D" w:rsidP="0008247D">
      <w:r>
        <w:t xml:space="preserve">E.  </w:t>
      </w:r>
      <w:r w:rsidR="0088185A">
        <w:t>experimental</w:t>
      </w:r>
    </w:p>
    <w:p w14:paraId="15175CB7" w14:textId="77777777" w:rsidR="00B21778" w:rsidRDefault="00B21778" w:rsidP="0087171E"/>
    <w:p w14:paraId="3C4C9CAA" w14:textId="77777777" w:rsidR="00986295" w:rsidRPr="001F3DB3" w:rsidRDefault="00986295" w:rsidP="00986295">
      <w:pPr>
        <w:rPr>
          <w:color w:val="C00000"/>
        </w:rPr>
      </w:pPr>
      <w:r w:rsidRPr="001F3DB3">
        <w:rPr>
          <w:color w:val="C00000"/>
        </w:rPr>
        <w:t>1.</w:t>
      </w:r>
      <w:r w:rsidR="00752350">
        <w:rPr>
          <w:color w:val="C00000"/>
        </w:rPr>
        <w:t>3</w:t>
      </w:r>
      <w:r w:rsidRPr="001F3DB3">
        <w:rPr>
          <w:color w:val="C00000"/>
        </w:rPr>
        <w:t xml:space="preserve"> </w:t>
      </w:r>
      <w:r w:rsidR="007E2151" w:rsidRPr="007E2151">
        <w:rPr>
          <w:color w:val="C00000"/>
        </w:rPr>
        <w:t>Variable Types</w:t>
      </w:r>
      <w:r w:rsidRPr="001F3DB3">
        <w:rPr>
          <w:color w:val="C00000"/>
        </w:rPr>
        <w:t>.</w:t>
      </w:r>
    </w:p>
    <w:p w14:paraId="62230AD6" w14:textId="292641DF" w:rsidR="008362D1" w:rsidRDefault="0088185A" w:rsidP="0087171E">
      <w:r>
        <w:t>10.</w:t>
      </w:r>
      <w:r w:rsidR="008362D1">
        <w:t xml:space="preserve">  A mid-priced chain of hotels, </w:t>
      </w:r>
      <w:r w:rsidR="008362D1">
        <w:rPr>
          <w:i/>
        </w:rPr>
        <w:t>Hometown Suites</w:t>
      </w:r>
      <w:r w:rsidR="008362D1">
        <w:t>, collects data on monthly occupancy rates for forecasting and planning purposes.  These data are</w:t>
      </w:r>
      <w:r w:rsidR="00E22B22">
        <w:t xml:space="preserve"> _____________________</w:t>
      </w:r>
      <w:proofErr w:type="gramStart"/>
      <w:r w:rsidR="00E22B22">
        <w:t>_ .</w:t>
      </w:r>
      <w:proofErr w:type="gramEnd"/>
    </w:p>
    <w:p w14:paraId="75638EDA" w14:textId="77777777" w:rsidR="008362D1" w:rsidRDefault="008362D1" w:rsidP="0087171E"/>
    <w:p w14:paraId="076C3C9B" w14:textId="5B494167" w:rsidR="008362D1" w:rsidRDefault="008362D1" w:rsidP="008362D1">
      <w:r>
        <w:t>A.  cross-sectional</w:t>
      </w:r>
    </w:p>
    <w:p w14:paraId="5E5DC014" w14:textId="245EEFB3" w:rsidR="008362D1" w:rsidRDefault="008362D1" w:rsidP="008362D1">
      <w:r>
        <w:t>B.  time series</w:t>
      </w:r>
    </w:p>
    <w:p w14:paraId="4D9E9AD4" w14:textId="691E735A" w:rsidR="008362D1" w:rsidRDefault="008362D1" w:rsidP="008362D1">
      <w:r>
        <w:t>C.  categorical</w:t>
      </w:r>
    </w:p>
    <w:p w14:paraId="58A68F81" w14:textId="503C2EEB" w:rsidR="008362D1" w:rsidRDefault="008362D1" w:rsidP="008362D1">
      <w:r>
        <w:t>D.  transactional</w:t>
      </w:r>
    </w:p>
    <w:p w14:paraId="08DC3590" w14:textId="2FE0C470" w:rsidR="008362D1" w:rsidRDefault="008362D1" w:rsidP="008362D1">
      <w:r>
        <w:t>E.  experimental</w:t>
      </w:r>
    </w:p>
    <w:p w14:paraId="02FF85CC" w14:textId="77777777" w:rsidR="00986295" w:rsidRDefault="008362D1" w:rsidP="0087171E">
      <w:r>
        <w:t xml:space="preserve">  </w:t>
      </w:r>
    </w:p>
    <w:p w14:paraId="1FBC843B" w14:textId="77777777" w:rsidR="00BD7B44" w:rsidRPr="00B97914" w:rsidRDefault="00986295" w:rsidP="0087171E">
      <w:pPr>
        <w:rPr>
          <w:b/>
          <w:i/>
        </w:rPr>
      </w:pPr>
      <w:r>
        <w:br w:type="page"/>
      </w:r>
      <w:r w:rsidR="00BD7B44">
        <w:rPr>
          <w:b/>
          <w:i/>
        </w:rPr>
        <w:lastRenderedPageBreak/>
        <w:t xml:space="preserve">Chapter </w:t>
      </w:r>
      <w:r w:rsidR="007A2899">
        <w:rPr>
          <w:b/>
          <w:i/>
        </w:rPr>
        <w:t>1</w:t>
      </w:r>
      <w:r w:rsidR="00BD7B44">
        <w:rPr>
          <w:b/>
          <w:i/>
        </w:rPr>
        <w:t xml:space="preserve">: </w:t>
      </w:r>
      <w:r>
        <w:rPr>
          <w:b/>
          <w:i/>
        </w:rPr>
        <w:t>Data and Deci</w:t>
      </w:r>
      <w:r w:rsidR="007102C4">
        <w:rPr>
          <w:b/>
          <w:i/>
        </w:rPr>
        <w:t>sions – Quiz E</w:t>
      </w:r>
      <w:r>
        <w:rPr>
          <w:b/>
          <w:i/>
        </w:rPr>
        <w:t xml:space="preserve"> </w:t>
      </w:r>
      <w:r w:rsidR="00BD7B44">
        <w:rPr>
          <w:b/>
          <w:i/>
        </w:rPr>
        <w:t>– Key</w:t>
      </w:r>
    </w:p>
    <w:p w14:paraId="1E2989DB" w14:textId="77777777" w:rsidR="00BD7B44" w:rsidRDefault="00BD7B44" w:rsidP="00E22B22">
      <w:pPr>
        <w:ind w:left="115"/>
      </w:pPr>
      <w:r>
        <w:t>1.  B</w:t>
      </w:r>
    </w:p>
    <w:p w14:paraId="3A9A4670" w14:textId="77777777" w:rsidR="00BD7B44" w:rsidRDefault="00BD7B44" w:rsidP="00E22B22">
      <w:pPr>
        <w:ind w:left="115"/>
      </w:pPr>
      <w:r>
        <w:t xml:space="preserve">2.  </w:t>
      </w:r>
      <w:r w:rsidR="008C2755">
        <w:t>A</w:t>
      </w:r>
    </w:p>
    <w:p w14:paraId="4B8D1326" w14:textId="77777777" w:rsidR="00BD7B44" w:rsidRDefault="00BD7B44" w:rsidP="00E22B22">
      <w:pPr>
        <w:ind w:left="115"/>
      </w:pPr>
      <w:r>
        <w:t xml:space="preserve">3.  </w:t>
      </w:r>
      <w:r w:rsidR="00790CE9">
        <w:t>C</w:t>
      </w:r>
    </w:p>
    <w:p w14:paraId="7E24782F" w14:textId="77777777" w:rsidR="00BD7B44" w:rsidRDefault="00BD7B44" w:rsidP="00E22B22">
      <w:pPr>
        <w:ind w:left="115"/>
      </w:pPr>
      <w:r>
        <w:t xml:space="preserve">4.  </w:t>
      </w:r>
      <w:r w:rsidR="00790CE9">
        <w:t>A</w:t>
      </w:r>
    </w:p>
    <w:p w14:paraId="5823AC0B" w14:textId="77777777" w:rsidR="00BD7B44" w:rsidRDefault="00BD7B44" w:rsidP="00E22B22">
      <w:pPr>
        <w:ind w:left="115"/>
      </w:pPr>
      <w:r>
        <w:t xml:space="preserve">5.  </w:t>
      </w:r>
      <w:r w:rsidR="008C2B4B">
        <w:t>D</w:t>
      </w:r>
    </w:p>
    <w:p w14:paraId="6B8BFD55" w14:textId="77777777" w:rsidR="00BD7B44" w:rsidRDefault="00BD7B44" w:rsidP="00E22B22">
      <w:pPr>
        <w:ind w:left="115"/>
      </w:pPr>
      <w:r>
        <w:t xml:space="preserve">6.  </w:t>
      </w:r>
      <w:r w:rsidR="008C2B4B">
        <w:t>B</w:t>
      </w:r>
    </w:p>
    <w:p w14:paraId="74828FD3" w14:textId="0EFCF976" w:rsidR="00BD7B44" w:rsidRDefault="00BD7B44" w:rsidP="00E22B22">
      <w:pPr>
        <w:tabs>
          <w:tab w:val="center" w:pos="4320"/>
        </w:tabs>
        <w:ind w:left="115"/>
      </w:pPr>
      <w:r>
        <w:t xml:space="preserve">7.  </w:t>
      </w:r>
      <w:r w:rsidR="00FA4AAB">
        <w:t>E</w:t>
      </w:r>
    </w:p>
    <w:p w14:paraId="4FD48BDC" w14:textId="77777777" w:rsidR="00BD7B44" w:rsidRDefault="00BD7B44" w:rsidP="00E22B22">
      <w:pPr>
        <w:ind w:left="115"/>
      </w:pPr>
      <w:r>
        <w:t xml:space="preserve">8.  </w:t>
      </w:r>
      <w:r w:rsidR="006A28AB">
        <w:t>C</w:t>
      </w:r>
    </w:p>
    <w:p w14:paraId="28065AA7" w14:textId="77777777" w:rsidR="00BD7B44" w:rsidRDefault="00BD7B44" w:rsidP="00E22B22">
      <w:pPr>
        <w:ind w:left="115"/>
      </w:pPr>
      <w:r>
        <w:t xml:space="preserve">9.  </w:t>
      </w:r>
      <w:r w:rsidR="0008247D">
        <w:t>A</w:t>
      </w:r>
    </w:p>
    <w:p w14:paraId="16D08972" w14:textId="77777777" w:rsidR="00BD7B44" w:rsidRDefault="00BD7B44" w:rsidP="00BD7B44">
      <w:r>
        <w:t xml:space="preserve">10.  </w:t>
      </w:r>
      <w:r w:rsidR="008362D1">
        <w:t>B</w:t>
      </w:r>
    </w:p>
    <w:p w14:paraId="5935868C" w14:textId="77777777" w:rsidR="00BD7B44" w:rsidRDefault="00BD7B44" w:rsidP="00BD7B44"/>
    <w:p w14:paraId="7577822C" w14:textId="77777777" w:rsidR="008434BB" w:rsidRDefault="008434BB" w:rsidP="00C804C5"/>
    <w:p w14:paraId="04C9BF9C" w14:textId="77777777" w:rsidR="008434BB" w:rsidRPr="008434BB" w:rsidRDefault="008434BB" w:rsidP="008434BB"/>
    <w:p w14:paraId="4AC86D42" w14:textId="77777777" w:rsidR="008434BB" w:rsidRPr="008434BB" w:rsidRDefault="008434BB" w:rsidP="008434BB"/>
    <w:p w14:paraId="06144F8D" w14:textId="77777777" w:rsidR="00986295" w:rsidRDefault="00986295" w:rsidP="008434BB">
      <w:pPr>
        <w:sectPr w:rsidR="00986295" w:rsidSect="00655C32">
          <w:headerReference w:type="even" r:id="rId21"/>
          <w:headerReference w:type="default" r:id="rId22"/>
          <w:pgSz w:w="12240" w:h="15840"/>
          <w:pgMar w:top="1440" w:right="1800" w:bottom="1440" w:left="1800" w:header="720" w:footer="720" w:gutter="0"/>
          <w:cols w:space="720"/>
          <w:docGrid w:linePitch="360"/>
        </w:sectPr>
      </w:pPr>
    </w:p>
    <w:p w14:paraId="543C8E24" w14:textId="77777777" w:rsidR="00986295" w:rsidRDefault="00986295" w:rsidP="00986295">
      <w:pPr>
        <w:rPr>
          <w:b/>
          <w:i/>
        </w:rPr>
      </w:pPr>
      <w:r>
        <w:rPr>
          <w:b/>
          <w:i/>
        </w:rPr>
        <w:lastRenderedPageBreak/>
        <w:t>Chapter 1: Data and Decisions – Quiz F– Multiple Choice  Name___________________</w:t>
      </w:r>
    </w:p>
    <w:p w14:paraId="3225E494" w14:textId="77777777" w:rsidR="007A2899" w:rsidRDefault="007A2899" w:rsidP="007A2899"/>
    <w:p w14:paraId="72BED203" w14:textId="77777777" w:rsidR="001F3DB3" w:rsidRPr="001F3DB3" w:rsidRDefault="001F3DB3" w:rsidP="001F3DB3">
      <w:pPr>
        <w:rPr>
          <w:color w:val="C00000"/>
        </w:rPr>
      </w:pPr>
      <w:r w:rsidRPr="001F3DB3">
        <w:rPr>
          <w:color w:val="C00000"/>
        </w:rPr>
        <w:t>1.</w:t>
      </w:r>
      <w:r w:rsidR="007E2151">
        <w:rPr>
          <w:color w:val="C00000"/>
        </w:rPr>
        <w:t>4</w:t>
      </w:r>
      <w:r w:rsidRPr="001F3DB3">
        <w:rPr>
          <w:color w:val="C00000"/>
        </w:rPr>
        <w:t xml:space="preserve"> </w:t>
      </w:r>
      <w:r w:rsidR="007E2151" w:rsidRPr="007E2151">
        <w:rPr>
          <w:color w:val="C00000"/>
        </w:rPr>
        <w:t>Data Sources: Where, How, and When</w:t>
      </w:r>
      <w:r w:rsidRPr="001F3DB3">
        <w:rPr>
          <w:color w:val="C00000"/>
        </w:rPr>
        <w:t>.</w:t>
      </w:r>
    </w:p>
    <w:p w14:paraId="1D8BAB89" w14:textId="77777777" w:rsidR="007A2899" w:rsidRDefault="007A2899" w:rsidP="007A2899">
      <w:r w:rsidRPr="00530657">
        <w:t xml:space="preserve">1.  In </w:t>
      </w:r>
      <w:r w:rsidR="00EE6A3F" w:rsidRPr="00530657">
        <w:t>June</w:t>
      </w:r>
      <w:r w:rsidRPr="00530657">
        <w:t>,</w:t>
      </w:r>
      <w:r w:rsidR="00EE6A3F" w:rsidRPr="00530657">
        <w:t xml:space="preserve"> 2013, </w:t>
      </w:r>
      <w:proofErr w:type="spellStart"/>
      <w:r w:rsidR="00EE6A3F" w:rsidRPr="00530657">
        <w:t>Viamedia</w:t>
      </w:r>
      <w:proofErr w:type="spellEnd"/>
      <w:r w:rsidR="00EE6A3F" w:rsidRPr="00530657">
        <w:t xml:space="preserve"> sponsored an online survey to </w:t>
      </w:r>
      <w:r w:rsidRPr="00530657">
        <w:t xml:space="preserve">sample </w:t>
      </w:r>
      <w:r w:rsidR="00EE6A3F" w:rsidRPr="00530657">
        <w:t xml:space="preserve">a group </w:t>
      </w:r>
      <w:r w:rsidRPr="00530657">
        <w:t xml:space="preserve">of American adults aged 18 and older about </w:t>
      </w:r>
      <w:r w:rsidR="00EE6A3F" w:rsidRPr="00530657">
        <w:t>watching television</w:t>
      </w:r>
      <w:r w:rsidRPr="00530657">
        <w:t>.  American adults aged 18 and older</w:t>
      </w:r>
      <w:r>
        <w:t xml:space="preserve"> constitute the ______ of the study.</w:t>
      </w:r>
    </w:p>
    <w:p w14:paraId="124076B9" w14:textId="77777777" w:rsidR="007A2899" w:rsidRDefault="007A2899" w:rsidP="007A2899"/>
    <w:p w14:paraId="4E17436A" w14:textId="77777777" w:rsidR="007A2899" w:rsidRDefault="007A2899" w:rsidP="007A2899">
      <w:r>
        <w:t>A.  Who</w:t>
      </w:r>
    </w:p>
    <w:p w14:paraId="6D8219CA" w14:textId="77777777" w:rsidR="007A2899" w:rsidRDefault="007A2899" w:rsidP="007A2899">
      <w:r>
        <w:t>B.  What</w:t>
      </w:r>
      <w:r>
        <w:br/>
        <w:t>C.  When</w:t>
      </w:r>
    </w:p>
    <w:p w14:paraId="332443E2" w14:textId="77777777" w:rsidR="007A2899" w:rsidRDefault="007A2899" w:rsidP="007A2899">
      <w:r>
        <w:t>D.  Where</w:t>
      </w:r>
    </w:p>
    <w:p w14:paraId="114D055A" w14:textId="77777777" w:rsidR="007A2899" w:rsidRDefault="007A2899" w:rsidP="007A2899">
      <w:r>
        <w:t>E.  How</w:t>
      </w:r>
    </w:p>
    <w:p w14:paraId="52D315C7" w14:textId="77777777" w:rsidR="007A2899" w:rsidRDefault="007A2899" w:rsidP="007A2899"/>
    <w:p w14:paraId="06F74318" w14:textId="77777777" w:rsidR="001F3DB3" w:rsidRPr="00986295" w:rsidRDefault="001F3DB3" w:rsidP="001F3DB3">
      <w:pPr>
        <w:rPr>
          <w:color w:val="C00000"/>
        </w:rPr>
      </w:pPr>
      <w:r w:rsidRPr="00986295">
        <w:rPr>
          <w:color w:val="C00000"/>
        </w:rPr>
        <w:t>1.</w:t>
      </w:r>
      <w:r w:rsidR="00752350">
        <w:rPr>
          <w:color w:val="C00000"/>
        </w:rPr>
        <w:t>3</w:t>
      </w:r>
      <w:r w:rsidRPr="00986295">
        <w:rPr>
          <w:color w:val="C00000"/>
        </w:rPr>
        <w:t xml:space="preserve"> </w:t>
      </w:r>
      <w:r w:rsidR="007E2151" w:rsidRPr="007E2151">
        <w:rPr>
          <w:color w:val="C00000"/>
        </w:rPr>
        <w:t>Variable Types</w:t>
      </w:r>
      <w:r w:rsidRPr="00986295">
        <w:rPr>
          <w:color w:val="C00000"/>
        </w:rPr>
        <w:t>.</w:t>
      </w:r>
    </w:p>
    <w:p w14:paraId="56D5B45A" w14:textId="77777777" w:rsidR="007A2899" w:rsidRDefault="007A2899" w:rsidP="007A2899">
      <w:r w:rsidRPr="00530657">
        <w:t xml:space="preserve">2.  A few of the variables for which data were collected </w:t>
      </w:r>
      <w:r w:rsidR="0007383C" w:rsidRPr="00530657">
        <w:t xml:space="preserve">in the </w:t>
      </w:r>
      <w:proofErr w:type="spellStart"/>
      <w:r w:rsidR="0007383C" w:rsidRPr="00530657">
        <w:t>Viamedia</w:t>
      </w:r>
      <w:proofErr w:type="spellEnd"/>
      <w:r w:rsidR="0007383C" w:rsidRPr="00530657">
        <w:t xml:space="preserve"> survey</w:t>
      </w:r>
      <w:r w:rsidRPr="00530657">
        <w:t xml:space="preserve"> about </w:t>
      </w:r>
      <w:r w:rsidR="0007383C" w:rsidRPr="00530657">
        <w:t>television viewing</w:t>
      </w:r>
      <w:r w:rsidRPr="00530657">
        <w:t xml:space="preserve"> include age, gender, income, and </w:t>
      </w:r>
      <w:r w:rsidR="00503CE6" w:rsidRPr="00530657">
        <w:t>type of device used to watch television</w:t>
      </w:r>
      <w:r w:rsidRPr="00530657">
        <w:t>.  Which of the variables is categorical?</w:t>
      </w:r>
    </w:p>
    <w:p w14:paraId="5F74C938" w14:textId="77777777" w:rsidR="007A2899" w:rsidRDefault="007A2899" w:rsidP="007A2899"/>
    <w:p w14:paraId="1E585219" w14:textId="77777777" w:rsidR="007A2899" w:rsidRDefault="007A2899" w:rsidP="007A2899">
      <w:r>
        <w:t>A.  Age</w:t>
      </w:r>
    </w:p>
    <w:p w14:paraId="3D523A03" w14:textId="77777777" w:rsidR="007A2899" w:rsidRDefault="007A2899" w:rsidP="007A2899">
      <w:r>
        <w:t xml:space="preserve">B.  </w:t>
      </w:r>
      <w:r w:rsidR="00960C6D">
        <w:t>Type of device used to watch television</w:t>
      </w:r>
    </w:p>
    <w:p w14:paraId="16885005" w14:textId="77777777" w:rsidR="007A2899" w:rsidRDefault="007A2899" w:rsidP="007A2899">
      <w:r>
        <w:t>C.  Income</w:t>
      </w:r>
    </w:p>
    <w:p w14:paraId="06729BDF" w14:textId="77777777" w:rsidR="007A2899" w:rsidRDefault="007A2899" w:rsidP="007A2899">
      <w:r>
        <w:t xml:space="preserve">D.  </w:t>
      </w:r>
      <w:r w:rsidR="00960C6D">
        <w:t>All</w:t>
      </w:r>
    </w:p>
    <w:p w14:paraId="75D27B7F" w14:textId="77777777" w:rsidR="007A2899" w:rsidRDefault="007A2899" w:rsidP="007A2899">
      <w:r>
        <w:t xml:space="preserve">E.  None </w:t>
      </w:r>
    </w:p>
    <w:p w14:paraId="26D8ADE6" w14:textId="77777777" w:rsidR="007A2899" w:rsidRDefault="007A2899" w:rsidP="007A2899"/>
    <w:p w14:paraId="619426A5" w14:textId="77777777" w:rsidR="00B768EA" w:rsidRPr="00986295" w:rsidRDefault="00B768EA" w:rsidP="00B768EA">
      <w:pPr>
        <w:rPr>
          <w:color w:val="C00000"/>
        </w:rPr>
      </w:pPr>
      <w:r w:rsidRPr="00986295">
        <w:rPr>
          <w:color w:val="C00000"/>
        </w:rPr>
        <w:t>1.</w:t>
      </w:r>
      <w:r w:rsidR="00752350">
        <w:rPr>
          <w:color w:val="C00000"/>
        </w:rPr>
        <w:t>3</w:t>
      </w:r>
      <w:r w:rsidRPr="00986295">
        <w:rPr>
          <w:color w:val="C00000"/>
        </w:rPr>
        <w:t xml:space="preserve"> </w:t>
      </w:r>
      <w:r w:rsidR="007E2151" w:rsidRPr="007E2151">
        <w:rPr>
          <w:color w:val="C00000"/>
        </w:rPr>
        <w:t>Variable Types</w:t>
      </w:r>
      <w:r w:rsidRPr="00986295">
        <w:rPr>
          <w:color w:val="C00000"/>
        </w:rPr>
        <w:t>.</w:t>
      </w:r>
    </w:p>
    <w:p w14:paraId="0B9B7CD5" w14:textId="77777777" w:rsidR="007A2899" w:rsidRDefault="007A2899" w:rsidP="007A2899">
      <w:r w:rsidRPr="00530657">
        <w:t xml:space="preserve">3.  The </w:t>
      </w:r>
      <w:r w:rsidR="00503CE6" w:rsidRPr="00530657">
        <w:t>data collected in a recent (2012) Nielsen Global Survey analyz</w:t>
      </w:r>
      <w:r w:rsidR="00FF55E2" w:rsidRPr="00530657">
        <w:t>ed</w:t>
      </w:r>
      <w:r w:rsidR="00503CE6" w:rsidRPr="00530657">
        <w:t xml:space="preserve"> Asian American </w:t>
      </w:r>
      <w:r w:rsidR="00FF55E2" w:rsidRPr="00530657">
        <w:t>demographics</w:t>
      </w:r>
      <w:r w:rsidR="00503CE6" w:rsidRPr="00530657">
        <w:t xml:space="preserve">. </w:t>
      </w:r>
      <w:r w:rsidRPr="00530657">
        <w:t>Which of the following statements is (are) true?</w:t>
      </w:r>
    </w:p>
    <w:p w14:paraId="6710B8A4" w14:textId="77777777" w:rsidR="007E2151" w:rsidRPr="00530657" w:rsidRDefault="007E2151" w:rsidP="007A2899"/>
    <w:p w14:paraId="07884D70" w14:textId="77777777" w:rsidR="007A2899" w:rsidRDefault="007A2899" w:rsidP="007A2899">
      <w:r w:rsidRPr="00530657">
        <w:t>A.  Education level is a categorical variable.</w:t>
      </w:r>
    </w:p>
    <w:p w14:paraId="130F7DB5" w14:textId="77777777" w:rsidR="007A2899" w:rsidRDefault="007A2899" w:rsidP="007A2899">
      <w:r>
        <w:t>B.  Education level is nominal scaled.</w:t>
      </w:r>
    </w:p>
    <w:p w14:paraId="54564F30" w14:textId="77777777" w:rsidR="007A2899" w:rsidRDefault="007A2899" w:rsidP="007A2899">
      <w:r>
        <w:t>C.  Education level is ordinal scaled.</w:t>
      </w:r>
    </w:p>
    <w:p w14:paraId="0E28B464" w14:textId="77777777" w:rsidR="007A2899" w:rsidRDefault="007A2899" w:rsidP="007A2899">
      <w:r>
        <w:t>D.  Both A and B</w:t>
      </w:r>
    </w:p>
    <w:p w14:paraId="4A9D0C89" w14:textId="77777777" w:rsidR="007A2899" w:rsidRDefault="007A2899" w:rsidP="007A2899">
      <w:r>
        <w:t>E.  Both A and C</w:t>
      </w:r>
    </w:p>
    <w:p w14:paraId="05F6C40E" w14:textId="77777777" w:rsidR="007A2899" w:rsidRDefault="007A2899" w:rsidP="007A2899"/>
    <w:p w14:paraId="66CC1038" w14:textId="77777777" w:rsidR="00B768EA" w:rsidRPr="001F3DB3" w:rsidRDefault="00B768EA" w:rsidP="00B768EA">
      <w:pPr>
        <w:rPr>
          <w:color w:val="C00000"/>
        </w:rPr>
      </w:pPr>
      <w:r w:rsidRPr="001F3DB3">
        <w:rPr>
          <w:color w:val="C00000"/>
        </w:rPr>
        <w:t>1.</w:t>
      </w:r>
      <w:r w:rsidR="007E2151">
        <w:rPr>
          <w:color w:val="C00000"/>
        </w:rPr>
        <w:t>4</w:t>
      </w:r>
      <w:r w:rsidRPr="001F3DB3">
        <w:rPr>
          <w:color w:val="C00000"/>
        </w:rPr>
        <w:t xml:space="preserve"> </w:t>
      </w:r>
      <w:r w:rsidR="007E2151" w:rsidRPr="007E2151">
        <w:rPr>
          <w:color w:val="C00000"/>
        </w:rPr>
        <w:t>Data Sources: Where, How, and When</w:t>
      </w:r>
      <w:r w:rsidRPr="001F3DB3">
        <w:rPr>
          <w:color w:val="C00000"/>
        </w:rPr>
        <w:t>.</w:t>
      </w:r>
    </w:p>
    <w:p w14:paraId="3D972AF5" w14:textId="77777777" w:rsidR="007A2899" w:rsidRDefault="007A2899" w:rsidP="007A2899">
      <w:r w:rsidRPr="00530657">
        <w:t xml:space="preserve">4.  </w:t>
      </w:r>
      <w:r w:rsidR="00986C0B" w:rsidRPr="00530657">
        <w:rPr>
          <w:i/>
        </w:rPr>
        <w:t xml:space="preserve">Businesses </w:t>
      </w:r>
      <w:r w:rsidR="00986C0B" w:rsidRPr="00530657">
        <w:t>are interested in the work experience of recent graduates from a local business school. Whether or not the graduates have work experience c</w:t>
      </w:r>
      <w:r w:rsidRPr="00530657">
        <w:t>onstitute</w:t>
      </w:r>
      <w:r w:rsidR="00986C0B" w:rsidRPr="00530657">
        <w:t>s</w:t>
      </w:r>
      <w:r w:rsidRPr="00530657">
        <w:t xml:space="preserve"> the ________ of the study.</w:t>
      </w:r>
    </w:p>
    <w:p w14:paraId="6B57C115" w14:textId="77777777" w:rsidR="007E2151" w:rsidRDefault="007E2151" w:rsidP="007A2899"/>
    <w:p w14:paraId="209738CB" w14:textId="77777777" w:rsidR="007A2899" w:rsidRDefault="007A2899" w:rsidP="007A2899">
      <w:r>
        <w:t>A.  Who</w:t>
      </w:r>
    </w:p>
    <w:p w14:paraId="646A8874" w14:textId="77777777" w:rsidR="007A2899" w:rsidRDefault="007A2899" w:rsidP="007A2899">
      <w:r>
        <w:t>B.  What</w:t>
      </w:r>
      <w:r>
        <w:br/>
        <w:t>C.  When</w:t>
      </w:r>
    </w:p>
    <w:p w14:paraId="6601B9A2" w14:textId="77777777" w:rsidR="007A2899" w:rsidRDefault="007A2899" w:rsidP="007A2899">
      <w:r>
        <w:t>D.  Where</w:t>
      </w:r>
    </w:p>
    <w:p w14:paraId="6B3B607A" w14:textId="77777777" w:rsidR="007A2899" w:rsidRDefault="007A2899" w:rsidP="007A2899">
      <w:r>
        <w:t>E.  How</w:t>
      </w:r>
    </w:p>
    <w:p w14:paraId="5FF12659" w14:textId="77777777" w:rsidR="00FF55E2" w:rsidRDefault="00FF55E2" w:rsidP="007A2899"/>
    <w:p w14:paraId="48E5741E" w14:textId="77777777" w:rsidR="00B768EA" w:rsidRPr="001F3DB3" w:rsidRDefault="00B768EA" w:rsidP="00B768EA">
      <w:pPr>
        <w:rPr>
          <w:color w:val="C00000"/>
        </w:rPr>
      </w:pPr>
      <w:r w:rsidRPr="001F3DB3">
        <w:rPr>
          <w:color w:val="C00000"/>
        </w:rPr>
        <w:lastRenderedPageBreak/>
        <w:t>1.</w:t>
      </w:r>
      <w:r w:rsidR="007E2151">
        <w:rPr>
          <w:color w:val="C00000"/>
        </w:rPr>
        <w:t>4</w:t>
      </w:r>
      <w:r w:rsidRPr="001F3DB3">
        <w:rPr>
          <w:color w:val="C00000"/>
        </w:rPr>
        <w:t xml:space="preserve"> </w:t>
      </w:r>
      <w:r w:rsidR="007E2151" w:rsidRPr="007E2151">
        <w:rPr>
          <w:color w:val="C00000"/>
        </w:rPr>
        <w:t>Data Sources: Where, How, and When</w:t>
      </w:r>
      <w:r w:rsidRPr="001F3DB3">
        <w:rPr>
          <w:color w:val="C00000"/>
        </w:rPr>
        <w:t>.</w:t>
      </w:r>
    </w:p>
    <w:p w14:paraId="25A488CE" w14:textId="77777777" w:rsidR="007A2899" w:rsidRDefault="007A2899" w:rsidP="007A2899">
      <w:pPr>
        <w:rPr>
          <w:ins w:id="4" w:author="Tempelaar D (KE)" w:date="2018-07-09T23:30:00Z"/>
        </w:rPr>
      </w:pPr>
      <w:r w:rsidRPr="00530657">
        <w:t>5.  What is the “Wh</w:t>
      </w:r>
      <w:r w:rsidR="00986C0B" w:rsidRPr="00530657">
        <w:t>at</w:t>
      </w:r>
      <w:r w:rsidRPr="00530657">
        <w:t xml:space="preserve">” in a </w:t>
      </w:r>
      <w:r w:rsidRPr="00530657">
        <w:rPr>
          <w:i/>
        </w:rPr>
        <w:t xml:space="preserve">Consumer Reports </w:t>
      </w:r>
      <w:r w:rsidR="00986C0B" w:rsidRPr="00530657">
        <w:rPr>
          <w:i/>
        </w:rPr>
        <w:t>Tipping</w:t>
      </w:r>
      <w:r w:rsidRPr="00530657">
        <w:rPr>
          <w:i/>
        </w:rPr>
        <w:t xml:space="preserve"> </w:t>
      </w:r>
      <w:r w:rsidRPr="00530657">
        <w:t xml:space="preserve">study </w:t>
      </w:r>
      <w:r w:rsidR="00986C0B" w:rsidRPr="00530657">
        <w:t>on the level of tipping during the current holiday season compared to the last holiday season</w:t>
      </w:r>
      <w:r w:rsidRPr="00530657">
        <w:t>?</w:t>
      </w:r>
    </w:p>
    <w:p w14:paraId="3420FB83" w14:textId="77777777" w:rsidR="004D78D2" w:rsidRPr="00530657" w:rsidRDefault="004D78D2" w:rsidP="007A2899"/>
    <w:p w14:paraId="705D9EAA" w14:textId="77777777" w:rsidR="007A2899" w:rsidRPr="00530657" w:rsidRDefault="007A2899" w:rsidP="007A2899">
      <w:r w:rsidRPr="00530657">
        <w:t xml:space="preserve">A.  </w:t>
      </w:r>
      <w:r w:rsidR="00986C0B" w:rsidRPr="00530657">
        <w:t>whether or not tipped</w:t>
      </w:r>
    </w:p>
    <w:p w14:paraId="529CC3F0" w14:textId="77777777" w:rsidR="007A2899" w:rsidRDefault="007A2899" w:rsidP="007A2899">
      <w:r w:rsidRPr="00530657">
        <w:t xml:space="preserve">B.  </w:t>
      </w:r>
      <w:r w:rsidR="00986C0B" w:rsidRPr="00530657">
        <w:t>amount of tip compared to last year</w:t>
      </w:r>
    </w:p>
    <w:p w14:paraId="6315A27B" w14:textId="77777777" w:rsidR="007A2899" w:rsidRDefault="007A2899" w:rsidP="007A2899">
      <w:r>
        <w:t xml:space="preserve">C.  </w:t>
      </w:r>
      <w:r w:rsidR="00986C0B">
        <w:t>the type of tip</w:t>
      </w:r>
    </w:p>
    <w:p w14:paraId="50072FC9" w14:textId="77777777" w:rsidR="007A2899" w:rsidRDefault="007A2899" w:rsidP="007A2899">
      <w:r>
        <w:t xml:space="preserve">D.  the </w:t>
      </w:r>
      <w:smartTag w:uri="urn:schemas-microsoft-com:office:smarttags" w:element="place">
        <w:smartTag w:uri="urn:schemas-microsoft-com:office:smarttags" w:element="country-region">
          <w:r w:rsidRPr="00780B94">
            <w:t>United States</w:t>
          </w:r>
        </w:smartTag>
      </w:smartTag>
    </w:p>
    <w:p w14:paraId="3EC10976" w14:textId="77777777" w:rsidR="007A2899" w:rsidRDefault="007A2899" w:rsidP="007A2899">
      <w:pPr>
        <w:rPr>
          <w:color w:val="C00000"/>
        </w:rPr>
      </w:pPr>
    </w:p>
    <w:p w14:paraId="0E94CCBC" w14:textId="77777777" w:rsidR="00B768EA" w:rsidRPr="001F3DB3" w:rsidRDefault="00B768EA" w:rsidP="00B768EA">
      <w:pPr>
        <w:rPr>
          <w:color w:val="C00000"/>
        </w:rPr>
      </w:pPr>
      <w:r w:rsidRPr="001F3DB3">
        <w:rPr>
          <w:color w:val="C00000"/>
        </w:rPr>
        <w:t>1.</w:t>
      </w:r>
      <w:r w:rsidR="00752350">
        <w:rPr>
          <w:color w:val="C00000"/>
        </w:rPr>
        <w:t>3</w:t>
      </w:r>
      <w:r w:rsidRPr="001F3DB3">
        <w:rPr>
          <w:color w:val="C00000"/>
        </w:rPr>
        <w:t xml:space="preserve"> </w:t>
      </w:r>
      <w:r w:rsidR="007E2151" w:rsidRPr="007E2151">
        <w:rPr>
          <w:color w:val="C00000"/>
        </w:rPr>
        <w:t>Variable Types</w:t>
      </w:r>
      <w:r w:rsidRPr="001F3DB3">
        <w:rPr>
          <w:color w:val="C00000"/>
        </w:rPr>
        <w:t>.</w:t>
      </w:r>
    </w:p>
    <w:p w14:paraId="7D7F0C1B" w14:textId="77777777" w:rsidR="007A2899" w:rsidRDefault="007A2899" w:rsidP="007A2899">
      <w:r w:rsidRPr="00530657">
        <w:t xml:space="preserve">6.  A </w:t>
      </w:r>
      <w:r w:rsidRPr="00530657">
        <w:rPr>
          <w:i/>
        </w:rPr>
        <w:t xml:space="preserve">Consumer Reports </w:t>
      </w:r>
      <w:r w:rsidR="00986C0B" w:rsidRPr="00530657">
        <w:t>survey</w:t>
      </w:r>
      <w:r w:rsidRPr="00530657">
        <w:t xml:space="preserve"> on the</w:t>
      </w:r>
      <w:r w:rsidR="00986C0B" w:rsidRPr="00530657">
        <w:t xml:space="preserve"> level of tipping for service providers</w:t>
      </w:r>
      <w:r w:rsidRPr="00530657">
        <w:t>.  This is what kind of variable?</w:t>
      </w:r>
    </w:p>
    <w:p w14:paraId="0E005069" w14:textId="77777777" w:rsidR="007E2151" w:rsidRPr="00530657" w:rsidRDefault="007E2151" w:rsidP="007A2899"/>
    <w:p w14:paraId="3D199580" w14:textId="77777777" w:rsidR="007A2899" w:rsidRPr="00530657" w:rsidRDefault="007A2899" w:rsidP="007A2899">
      <w:r w:rsidRPr="00530657">
        <w:t>A.  Quantitative</w:t>
      </w:r>
    </w:p>
    <w:p w14:paraId="198922AC" w14:textId="77777777" w:rsidR="007A2899" w:rsidRDefault="007A2899" w:rsidP="007A2899">
      <w:r w:rsidRPr="00530657">
        <w:t xml:space="preserve">B.  </w:t>
      </w:r>
      <w:r w:rsidR="00986C0B" w:rsidRPr="00530657">
        <w:t>Ordinal</w:t>
      </w:r>
    </w:p>
    <w:p w14:paraId="3D03EBCA" w14:textId="77777777" w:rsidR="007A2899" w:rsidRDefault="007A2899" w:rsidP="007A2899">
      <w:r>
        <w:t>C.  Nominal</w:t>
      </w:r>
    </w:p>
    <w:p w14:paraId="5A796CEA" w14:textId="77777777" w:rsidR="007A2899" w:rsidRDefault="007A2899" w:rsidP="007A2899">
      <w:r>
        <w:t>D.  Both A and C</w:t>
      </w:r>
    </w:p>
    <w:p w14:paraId="7F542040" w14:textId="77777777" w:rsidR="007A2899" w:rsidRDefault="007A2899" w:rsidP="007A2899">
      <w:r>
        <w:t>E.  Both B and C</w:t>
      </w:r>
    </w:p>
    <w:p w14:paraId="59662FE2" w14:textId="77777777" w:rsidR="007A2899" w:rsidRDefault="007A2899" w:rsidP="007A2899"/>
    <w:p w14:paraId="4047DC06" w14:textId="77777777" w:rsidR="00B768EA" w:rsidRPr="001F3DB3" w:rsidRDefault="00B768EA" w:rsidP="00B768EA">
      <w:pPr>
        <w:rPr>
          <w:color w:val="C00000"/>
        </w:rPr>
      </w:pPr>
      <w:r w:rsidRPr="001F3DB3">
        <w:rPr>
          <w:color w:val="C00000"/>
        </w:rPr>
        <w:t>1.</w:t>
      </w:r>
      <w:r w:rsidR="00752350">
        <w:rPr>
          <w:color w:val="C00000"/>
        </w:rPr>
        <w:t>3</w:t>
      </w:r>
      <w:r w:rsidRPr="001F3DB3">
        <w:rPr>
          <w:color w:val="C00000"/>
        </w:rPr>
        <w:t xml:space="preserve"> </w:t>
      </w:r>
      <w:r w:rsidR="007E2151" w:rsidRPr="007E2151">
        <w:rPr>
          <w:color w:val="C00000"/>
        </w:rPr>
        <w:t>Variable Types</w:t>
      </w:r>
      <w:r w:rsidRPr="001F3DB3">
        <w:rPr>
          <w:color w:val="C00000"/>
        </w:rPr>
        <w:t>.</w:t>
      </w:r>
    </w:p>
    <w:p w14:paraId="1FD0B3BD" w14:textId="439C32FD" w:rsidR="007A2899" w:rsidRDefault="007A2899" w:rsidP="007A2899">
      <w:r w:rsidRPr="00530657">
        <w:t xml:space="preserve">7.  A </w:t>
      </w:r>
      <w:r w:rsidRPr="00530657">
        <w:rPr>
          <w:i/>
        </w:rPr>
        <w:t xml:space="preserve">Consumer Reports </w:t>
      </w:r>
      <w:r w:rsidRPr="00530657">
        <w:t xml:space="preserve">study on </w:t>
      </w:r>
      <w:r w:rsidR="00310E47" w:rsidRPr="00530657">
        <w:t>tipping</w:t>
      </w:r>
      <w:r w:rsidRPr="00530657">
        <w:t xml:space="preserve"> takes into consideration </w:t>
      </w:r>
      <w:r w:rsidR="00310E47" w:rsidRPr="00530657">
        <w:t>median amount of tipping for service providers</w:t>
      </w:r>
      <w:r w:rsidRPr="00530657">
        <w:t xml:space="preserve">.  </w:t>
      </w:r>
      <w:proofErr w:type="gramStart"/>
      <w:r w:rsidR="00310E47" w:rsidRPr="0038578B">
        <w:t>Tipping</w:t>
      </w:r>
      <w:r w:rsidRPr="0038578B">
        <w:t xml:space="preserve"> </w:t>
      </w:r>
      <w:r w:rsidR="00E22B22">
        <w:t xml:space="preserve"> _</w:t>
      </w:r>
      <w:proofErr w:type="gramEnd"/>
      <w:r w:rsidR="00E22B22">
        <w:t>_________________</w:t>
      </w:r>
      <w:r w:rsidR="0038578B">
        <w:t>_____</w:t>
      </w:r>
      <w:r w:rsidR="00E22B22">
        <w:t>_______ .</w:t>
      </w:r>
    </w:p>
    <w:p w14:paraId="248C202B" w14:textId="77777777" w:rsidR="007A2899" w:rsidRDefault="007A2899" w:rsidP="007A2899"/>
    <w:p w14:paraId="2EBAE88A" w14:textId="5CDCD913" w:rsidR="007A2899" w:rsidRDefault="007A2899" w:rsidP="007A2899">
      <w:r>
        <w:t xml:space="preserve">A.  </w:t>
      </w:r>
      <w:r w:rsidRPr="0038578B">
        <w:t>is</w:t>
      </w:r>
      <w:r>
        <w:t xml:space="preserve"> a nominal variable</w:t>
      </w:r>
    </w:p>
    <w:p w14:paraId="5377C495" w14:textId="1F808652" w:rsidR="007A2899" w:rsidRDefault="007A2899" w:rsidP="007A2899">
      <w:r>
        <w:t>B.  is a categorical variable</w:t>
      </w:r>
    </w:p>
    <w:p w14:paraId="34BD68CA" w14:textId="20ADB828" w:rsidR="007A2899" w:rsidRDefault="007A2899" w:rsidP="007A2899">
      <w:r>
        <w:t>C.  is a quantitative variable</w:t>
      </w:r>
    </w:p>
    <w:p w14:paraId="6169CCFF" w14:textId="437E8B22" w:rsidR="007A2899" w:rsidRDefault="007A2899" w:rsidP="007A2899">
      <w:r>
        <w:t>D.  is an ordinal variable</w:t>
      </w:r>
    </w:p>
    <w:p w14:paraId="32EA34A5" w14:textId="68AC5E75" w:rsidR="007A2899" w:rsidRDefault="007A2899" w:rsidP="007A2899">
      <w:r>
        <w:t>E.  is an irrelevant variable</w:t>
      </w:r>
    </w:p>
    <w:p w14:paraId="5DF267E5" w14:textId="77777777" w:rsidR="007A2899" w:rsidRDefault="007A2899" w:rsidP="007A2899"/>
    <w:p w14:paraId="3788A0BF" w14:textId="77777777" w:rsidR="00B768EA" w:rsidRPr="001F3DB3" w:rsidRDefault="00B768EA" w:rsidP="00B768EA">
      <w:pPr>
        <w:rPr>
          <w:color w:val="C00000"/>
        </w:rPr>
      </w:pPr>
      <w:r w:rsidRPr="001F3DB3">
        <w:rPr>
          <w:color w:val="C00000"/>
        </w:rPr>
        <w:t>1.</w:t>
      </w:r>
      <w:r w:rsidR="00752350">
        <w:rPr>
          <w:color w:val="C00000"/>
        </w:rPr>
        <w:t>3</w:t>
      </w:r>
      <w:r w:rsidRPr="001F3DB3">
        <w:rPr>
          <w:color w:val="C00000"/>
        </w:rPr>
        <w:t xml:space="preserve"> </w:t>
      </w:r>
      <w:r w:rsidR="007E2151" w:rsidRPr="007E2151">
        <w:rPr>
          <w:color w:val="C00000"/>
        </w:rPr>
        <w:t>Variable Types</w:t>
      </w:r>
      <w:r w:rsidRPr="001F3DB3">
        <w:rPr>
          <w:color w:val="C00000"/>
        </w:rPr>
        <w:t>.</w:t>
      </w:r>
    </w:p>
    <w:p w14:paraId="0F8B9016" w14:textId="77777777" w:rsidR="007A2899" w:rsidRDefault="007A2899" w:rsidP="007A2899">
      <w:r w:rsidRPr="00530657">
        <w:t xml:space="preserve">8.  The Human Resources Department of a large corporation maintains records on its employees.  Data are maintained of the following variables:  </w:t>
      </w:r>
      <w:r w:rsidRPr="00530657">
        <w:rPr>
          <w:i/>
        </w:rPr>
        <w:t>Age, Employment Category,</w:t>
      </w:r>
      <w:r>
        <w:rPr>
          <w:i/>
        </w:rPr>
        <w:t xml:space="preserve"> Education, </w:t>
      </w:r>
      <w:r w:rsidR="00236BC4" w:rsidRPr="00236BC4">
        <w:t>and</w:t>
      </w:r>
      <w:r w:rsidR="00236BC4">
        <w:rPr>
          <w:i/>
        </w:rPr>
        <w:t xml:space="preserve"> </w:t>
      </w:r>
      <w:r>
        <w:rPr>
          <w:i/>
        </w:rPr>
        <w:t xml:space="preserve">Whether or not the employee </w:t>
      </w:r>
      <w:r w:rsidR="00236BC4">
        <w:rPr>
          <w:i/>
        </w:rPr>
        <w:t>has an advanced degree</w:t>
      </w:r>
      <w:r>
        <w:rPr>
          <w:i/>
        </w:rPr>
        <w:t xml:space="preserve">.  </w:t>
      </w:r>
      <w:r>
        <w:t>Which of these variables are categorical?</w:t>
      </w:r>
    </w:p>
    <w:p w14:paraId="78236784" w14:textId="77777777" w:rsidR="007A2899" w:rsidRDefault="007A2899" w:rsidP="007A2899"/>
    <w:p w14:paraId="014736C2" w14:textId="77777777" w:rsidR="007A2899" w:rsidRDefault="007A2899" w:rsidP="007A2899">
      <w:r>
        <w:t xml:space="preserve">A.  </w:t>
      </w:r>
      <w:r w:rsidRPr="00514F01">
        <w:rPr>
          <w:i/>
        </w:rPr>
        <w:t>Age, Employment Category</w:t>
      </w:r>
      <w:r>
        <w:t xml:space="preserve">, and </w:t>
      </w:r>
      <w:r w:rsidRPr="00514F01">
        <w:rPr>
          <w:i/>
        </w:rPr>
        <w:t>Education</w:t>
      </w:r>
    </w:p>
    <w:p w14:paraId="240C5113" w14:textId="77777777" w:rsidR="007A2899" w:rsidRPr="00514F01" w:rsidRDefault="007A2899" w:rsidP="007A2899">
      <w:pPr>
        <w:rPr>
          <w:i/>
        </w:rPr>
      </w:pPr>
      <w:r>
        <w:t xml:space="preserve">B.  </w:t>
      </w:r>
      <w:r w:rsidRPr="00514F01">
        <w:rPr>
          <w:i/>
        </w:rPr>
        <w:t>Employment Category</w:t>
      </w:r>
      <w:r w:rsidR="00236BC4">
        <w:rPr>
          <w:i/>
        </w:rPr>
        <w:t xml:space="preserve"> and</w:t>
      </w:r>
      <w:r w:rsidRPr="00514F01">
        <w:rPr>
          <w:i/>
        </w:rPr>
        <w:t xml:space="preserve"> Education</w:t>
      </w:r>
    </w:p>
    <w:p w14:paraId="078EF9E8" w14:textId="77777777" w:rsidR="007A2899" w:rsidRDefault="007A2899" w:rsidP="007A2899">
      <w:pPr>
        <w:rPr>
          <w:i/>
        </w:rPr>
      </w:pPr>
      <w:r>
        <w:t xml:space="preserve">C.  </w:t>
      </w:r>
      <w:r w:rsidRPr="00514F01">
        <w:rPr>
          <w:i/>
        </w:rPr>
        <w:t>Ed</w:t>
      </w:r>
      <w:r w:rsidR="00236BC4">
        <w:rPr>
          <w:i/>
        </w:rPr>
        <w:t>ucation and Whether or not the employee has an advanced degree</w:t>
      </w:r>
      <w:r w:rsidRPr="00514F01">
        <w:rPr>
          <w:i/>
        </w:rPr>
        <w:t xml:space="preserve"> </w:t>
      </w:r>
    </w:p>
    <w:p w14:paraId="1315FA82" w14:textId="77777777" w:rsidR="007A2899" w:rsidRDefault="007A2899" w:rsidP="007A2899">
      <w:r>
        <w:t>D.  All of the variables</w:t>
      </w:r>
    </w:p>
    <w:p w14:paraId="4D38186B" w14:textId="77777777" w:rsidR="007A2899" w:rsidRDefault="007A2899" w:rsidP="007A2899">
      <w:r>
        <w:t>E.  None of the variables</w:t>
      </w:r>
    </w:p>
    <w:p w14:paraId="7C0D9221" w14:textId="77777777" w:rsidR="00960C6D" w:rsidRDefault="00960C6D" w:rsidP="007A2899"/>
    <w:p w14:paraId="724115DA" w14:textId="77777777" w:rsidR="00E22B22" w:rsidRPr="0038578B" w:rsidRDefault="00E22B22" w:rsidP="00B768EA">
      <w:r>
        <w:rPr>
          <w:color w:val="C00000"/>
        </w:rPr>
        <w:br w:type="page"/>
      </w:r>
    </w:p>
    <w:p w14:paraId="471B2EBF" w14:textId="0EBC8B85" w:rsidR="00B768EA" w:rsidRPr="001F3DB3" w:rsidRDefault="00B768EA" w:rsidP="00B768EA">
      <w:pPr>
        <w:rPr>
          <w:color w:val="C00000"/>
        </w:rPr>
      </w:pPr>
      <w:r w:rsidRPr="001F3DB3">
        <w:rPr>
          <w:color w:val="C00000"/>
        </w:rPr>
        <w:lastRenderedPageBreak/>
        <w:t>1.</w:t>
      </w:r>
      <w:r w:rsidR="00752350">
        <w:rPr>
          <w:color w:val="C00000"/>
        </w:rPr>
        <w:t>3</w:t>
      </w:r>
      <w:r w:rsidRPr="001F3DB3">
        <w:rPr>
          <w:color w:val="C00000"/>
        </w:rPr>
        <w:t xml:space="preserve"> </w:t>
      </w:r>
      <w:r w:rsidR="007E2151" w:rsidRPr="007E2151">
        <w:rPr>
          <w:color w:val="C00000"/>
        </w:rPr>
        <w:t>Variable Types</w:t>
      </w:r>
      <w:r w:rsidRPr="001F3DB3">
        <w:rPr>
          <w:color w:val="C00000"/>
        </w:rPr>
        <w:t>.</w:t>
      </w:r>
    </w:p>
    <w:p w14:paraId="78DD2508" w14:textId="77777777" w:rsidR="007A2899" w:rsidRDefault="007A2899" w:rsidP="007A2899">
      <w:r w:rsidRPr="00530657">
        <w:t>9.  Which of the following is (are) based on cross sectional data?</w:t>
      </w:r>
    </w:p>
    <w:p w14:paraId="56E2A754" w14:textId="77777777" w:rsidR="007A2899" w:rsidRDefault="007A2899" w:rsidP="007A2899"/>
    <w:p w14:paraId="503A326F" w14:textId="77777777" w:rsidR="007A2899" w:rsidRDefault="007A2899" w:rsidP="007A2899">
      <w:pPr>
        <w:rPr>
          <w:i/>
        </w:rPr>
      </w:pPr>
      <w:r>
        <w:t xml:space="preserve">A.  </w:t>
      </w:r>
      <w:r w:rsidRPr="00522565">
        <w:t>Company quarterly profits</w:t>
      </w:r>
      <w:r>
        <w:rPr>
          <w:i/>
        </w:rPr>
        <w:t xml:space="preserve">  </w:t>
      </w:r>
    </w:p>
    <w:p w14:paraId="63AD9BE5" w14:textId="77777777" w:rsidR="007A2899" w:rsidRPr="00522565" w:rsidRDefault="007A2899" w:rsidP="007A2899">
      <w:r>
        <w:t xml:space="preserve">B.  </w:t>
      </w:r>
      <w:r w:rsidRPr="00522565">
        <w:t xml:space="preserve">Percentage of American adults who work full time  </w:t>
      </w:r>
    </w:p>
    <w:p w14:paraId="16429CA6" w14:textId="77777777" w:rsidR="007A2899" w:rsidRDefault="007A2899" w:rsidP="007A2899">
      <w:pPr>
        <w:rPr>
          <w:i/>
        </w:rPr>
      </w:pPr>
      <w:r>
        <w:t xml:space="preserve">C.  </w:t>
      </w:r>
      <w:r w:rsidR="00236BC4">
        <w:t>Dow Jones Index</w:t>
      </w:r>
      <w:r>
        <w:rPr>
          <w:i/>
        </w:rPr>
        <w:t xml:space="preserve">  </w:t>
      </w:r>
    </w:p>
    <w:p w14:paraId="14805AD5" w14:textId="77777777" w:rsidR="007A2899" w:rsidRDefault="007A2899" w:rsidP="007A2899">
      <w:r>
        <w:t>D.  All of the above</w:t>
      </w:r>
    </w:p>
    <w:p w14:paraId="1B295EA5" w14:textId="77777777" w:rsidR="007A2899" w:rsidRDefault="007A2899" w:rsidP="007A2899">
      <w:r>
        <w:t>E.  None of the above.</w:t>
      </w:r>
    </w:p>
    <w:p w14:paraId="1D209B70" w14:textId="77777777" w:rsidR="007A2899" w:rsidRDefault="007A2899" w:rsidP="007A2899"/>
    <w:p w14:paraId="06F7D3B5" w14:textId="77777777" w:rsidR="00B768EA" w:rsidRPr="001F3DB3" w:rsidRDefault="00B768EA" w:rsidP="00B768EA">
      <w:pPr>
        <w:rPr>
          <w:color w:val="C00000"/>
        </w:rPr>
      </w:pPr>
      <w:r w:rsidRPr="001F3DB3">
        <w:rPr>
          <w:color w:val="C00000"/>
        </w:rPr>
        <w:t>1.</w:t>
      </w:r>
      <w:r w:rsidR="00752350">
        <w:rPr>
          <w:color w:val="C00000"/>
        </w:rPr>
        <w:t>3</w:t>
      </w:r>
      <w:r w:rsidRPr="001F3DB3">
        <w:rPr>
          <w:color w:val="C00000"/>
        </w:rPr>
        <w:t xml:space="preserve"> </w:t>
      </w:r>
      <w:r w:rsidR="007E2151" w:rsidRPr="007E2151">
        <w:rPr>
          <w:color w:val="C00000"/>
        </w:rPr>
        <w:t>Variable Types</w:t>
      </w:r>
      <w:r w:rsidRPr="001F3DB3">
        <w:rPr>
          <w:color w:val="C00000"/>
        </w:rPr>
        <w:t>.</w:t>
      </w:r>
    </w:p>
    <w:p w14:paraId="6C818D2F" w14:textId="77777777" w:rsidR="007A2899" w:rsidRDefault="007A2899" w:rsidP="007A2899">
      <w:r w:rsidRPr="00530657">
        <w:t>10.  Which of the following is (are) time series data?</w:t>
      </w:r>
    </w:p>
    <w:p w14:paraId="41123A63" w14:textId="77777777" w:rsidR="007A2899" w:rsidRDefault="007A2899" w:rsidP="007A2899"/>
    <w:p w14:paraId="7356BA9C" w14:textId="77777777" w:rsidR="007A2899" w:rsidRDefault="007A2899" w:rsidP="007A2899">
      <w:r>
        <w:t xml:space="preserve">A.  </w:t>
      </w:r>
      <w:r w:rsidR="00236BC4">
        <w:t xml:space="preserve">Monthly receipts at an apparel shop </w:t>
      </w:r>
    </w:p>
    <w:p w14:paraId="6141D9EC" w14:textId="77777777" w:rsidR="007A2899" w:rsidRDefault="007A2899" w:rsidP="007A2899">
      <w:pPr>
        <w:rPr>
          <w:i/>
        </w:rPr>
      </w:pPr>
      <w:r>
        <w:t xml:space="preserve">B.  </w:t>
      </w:r>
      <w:r w:rsidR="00236BC4">
        <w:t>Monthly demand for a technology item</w:t>
      </w:r>
    </w:p>
    <w:p w14:paraId="36521843" w14:textId="77777777" w:rsidR="007A2899" w:rsidRDefault="007A2899" w:rsidP="007A2899">
      <w:r>
        <w:t xml:space="preserve">C.  </w:t>
      </w:r>
      <w:r w:rsidR="00236BC4">
        <w:t>Dow Jones Index</w:t>
      </w:r>
    </w:p>
    <w:p w14:paraId="0679A0E7" w14:textId="77777777" w:rsidR="007A2899" w:rsidRDefault="007A2899" w:rsidP="007A2899">
      <w:r>
        <w:t>D.  All of the above</w:t>
      </w:r>
    </w:p>
    <w:p w14:paraId="031E7A3D" w14:textId="77777777" w:rsidR="007A2899" w:rsidRDefault="007A2899" w:rsidP="007A2899">
      <w:r>
        <w:t>E.  None of the above</w:t>
      </w:r>
    </w:p>
    <w:p w14:paraId="4344321A" w14:textId="77777777" w:rsidR="00986295" w:rsidRDefault="00986295" w:rsidP="00986295">
      <w:pPr>
        <w:rPr>
          <w:b/>
          <w:i/>
        </w:rPr>
      </w:pPr>
    </w:p>
    <w:p w14:paraId="2A42F547" w14:textId="77777777" w:rsidR="00986295" w:rsidRPr="00B97914" w:rsidRDefault="00986295" w:rsidP="00986295">
      <w:pPr>
        <w:rPr>
          <w:b/>
          <w:i/>
        </w:rPr>
      </w:pPr>
      <w:r>
        <w:rPr>
          <w:b/>
          <w:i/>
        </w:rPr>
        <w:br w:type="page"/>
      </w:r>
      <w:r>
        <w:rPr>
          <w:b/>
          <w:i/>
        </w:rPr>
        <w:lastRenderedPageBreak/>
        <w:t>Chapter 1: Data and Deci</w:t>
      </w:r>
      <w:r w:rsidR="00FE337A">
        <w:rPr>
          <w:b/>
          <w:i/>
        </w:rPr>
        <w:t>sions – Quiz F</w:t>
      </w:r>
      <w:r>
        <w:rPr>
          <w:b/>
          <w:i/>
        </w:rPr>
        <w:t xml:space="preserve"> – Key</w:t>
      </w:r>
    </w:p>
    <w:p w14:paraId="65C86980" w14:textId="77777777" w:rsidR="007A2899" w:rsidRDefault="007A2899" w:rsidP="00E22B22">
      <w:pPr>
        <w:ind w:left="115"/>
      </w:pPr>
      <w:r>
        <w:t>1.  A</w:t>
      </w:r>
    </w:p>
    <w:p w14:paraId="548442FE" w14:textId="77777777" w:rsidR="007A2899" w:rsidRDefault="007A2899" w:rsidP="00E22B22">
      <w:pPr>
        <w:ind w:left="115"/>
      </w:pPr>
      <w:r>
        <w:t>2.  B</w:t>
      </w:r>
    </w:p>
    <w:p w14:paraId="710AEEE6" w14:textId="77777777" w:rsidR="007A2899" w:rsidRDefault="007A2899" w:rsidP="00E22B22">
      <w:pPr>
        <w:ind w:left="115"/>
      </w:pPr>
      <w:r>
        <w:t>3.  E</w:t>
      </w:r>
    </w:p>
    <w:p w14:paraId="4B7BEB95" w14:textId="77777777" w:rsidR="007A2899" w:rsidRDefault="007A2899" w:rsidP="00E22B22">
      <w:pPr>
        <w:ind w:left="115"/>
      </w:pPr>
      <w:r>
        <w:t>4.  B</w:t>
      </w:r>
    </w:p>
    <w:p w14:paraId="6C09A10C" w14:textId="77777777" w:rsidR="007A2899" w:rsidRDefault="007A2899" w:rsidP="00E22B22">
      <w:pPr>
        <w:ind w:left="115"/>
      </w:pPr>
      <w:r>
        <w:t xml:space="preserve">5.  </w:t>
      </w:r>
      <w:r w:rsidR="00986C0B">
        <w:t>B</w:t>
      </w:r>
    </w:p>
    <w:p w14:paraId="4874351B" w14:textId="77777777" w:rsidR="007A2899" w:rsidRDefault="007A2899" w:rsidP="00E22B22">
      <w:pPr>
        <w:ind w:left="115"/>
      </w:pPr>
      <w:r>
        <w:t xml:space="preserve">6.  </w:t>
      </w:r>
      <w:r w:rsidR="00986C0B">
        <w:t>B</w:t>
      </w:r>
    </w:p>
    <w:p w14:paraId="2D262E71" w14:textId="77777777" w:rsidR="007A2899" w:rsidRDefault="007A2899" w:rsidP="00E22B22">
      <w:pPr>
        <w:ind w:left="115"/>
      </w:pPr>
      <w:r>
        <w:t>7.  C</w:t>
      </w:r>
    </w:p>
    <w:p w14:paraId="2CD07287" w14:textId="77777777" w:rsidR="007A2899" w:rsidRDefault="007A2899" w:rsidP="00E22B22">
      <w:pPr>
        <w:ind w:left="115"/>
      </w:pPr>
      <w:r>
        <w:t>8.  B</w:t>
      </w:r>
    </w:p>
    <w:p w14:paraId="53C677D6" w14:textId="77777777" w:rsidR="007A2899" w:rsidRDefault="007A2899" w:rsidP="00E22B22">
      <w:pPr>
        <w:ind w:left="115"/>
      </w:pPr>
      <w:r>
        <w:t>9.  B</w:t>
      </w:r>
    </w:p>
    <w:p w14:paraId="7FF041ED" w14:textId="77777777" w:rsidR="007A2899" w:rsidRDefault="007A2899" w:rsidP="007A2899">
      <w:commentRangeStart w:id="5"/>
      <w:r>
        <w:t>10</w:t>
      </w:r>
      <w:commentRangeEnd w:id="5"/>
      <w:r w:rsidR="00E3133A">
        <w:rPr>
          <w:rStyle w:val="CommentReference"/>
        </w:rPr>
        <w:commentReference w:id="5"/>
      </w:r>
      <w:r>
        <w:t>.  D</w:t>
      </w:r>
    </w:p>
    <w:p w14:paraId="3F1E2499" w14:textId="77777777" w:rsidR="007A2899" w:rsidRDefault="007A2899" w:rsidP="007A2899"/>
    <w:p w14:paraId="70A29E63" w14:textId="77777777" w:rsidR="007A2899" w:rsidRPr="008434BB" w:rsidRDefault="007A2899" w:rsidP="00E22B22"/>
    <w:sectPr w:rsidR="007A2899" w:rsidRPr="008434BB" w:rsidSect="00655C32">
      <w:headerReference w:type="default" r:id="rId23"/>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 w:author="SonsySusan, Matthews" w:date="2018-09-17T19:19:00Z" w:initials="SM">
    <w:p w14:paraId="283C1F0E" w14:textId="77777777" w:rsidR="00931A80" w:rsidRDefault="00931A80">
      <w:pPr>
        <w:pStyle w:val="CommentText"/>
      </w:pPr>
      <w:r>
        <w:rPr>
          <w:rStyle w:val="CommentReference"/>
        </w:rPr>
        <w:annotationRef/>
      </w:r>
      <w:r>
        <w:t xml:space="preserve">Check alignment </w:t>
      </w:r>
    </w:p>
  </w:comment>
  <w:comment w:id="5" w:author="SonsySusan, Matthews" w:date="2018-09-17T18:42:00Z" w:initials="SM">
    <w:p w14:paraId="2580127C" w14:textId="77777777" w:rsidR="00931A80" w:rsidRDefault="00931A80">
      <w:pPr>
        <w:pStyle w:val="CommentText"/>
      </w:pPr>
      <w:r>
        <w:rPr>
          <w:rStyle w:val="CommentReference"/>
        </w:rPr>
        <w:annotationRef/>
      </w:r>
      <w:r>
        <w:t>Set allignment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83C1F0E" w15:done="0"/>
  <w15:commentEx w15:paraId="2580127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83C1F0E" w16cid:durableId="1F576A52"/>
  <w16cid:commentId w16cid:paraId="2580127C" w16cid:durableId="1F576A5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4EBC01" w14:textId="77777777" w:rsidR="00931A80" w:rsidRDefault="00931A80">
      <w:r>
        <w:separator/>
      </w:r>
    </w:p>
  </w:endnote>
  <w:endnote w:type="continuationSeparator" w:id="0">
    <w:p w14:paraId="3F437CE7" w14:textId="77777777" w:rsidR="00931A80" w:rsidRDefault="00931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4F2C0" w14:textId="00841D44" w:rsidR="00931A80" w:rsidRPr="00A31FEA" w:rsidRDefault="00931A80" w:rsidP="00A31FEA">
    <w:pPr>
      <w:pStyle w:val="Footer"/>
      <w:jc w:val="center"/>
      <w:rPr>
        <w:sz w:val="20"/>
        <w:szCs w:val="20"/>
      </w:rPr>
    </w:pPr>
    <w:r w:rsidRPr="007F3834">
      <w:rPr>
        <w:sz w:val="20"/>
        <w:szCs w:val="20"/>
      </w:rPr>
      <w:t>Copyright © 201</w:t>
    </w:r>
    <w:r>
      <w:rPr>
        <w:sz w:val="20"/>
        <w:szCs w:val="20"/>
      </w:rPr>
      <w:t>9</w:t>
    </w:r>
    <w:r w:rsidRPr="007F3834">
      <w:rPr>
        <w:sz w:val="20"/>
        <w:szCs w:val="20"/>
      </w:rPr>
      <w:t xml:space="preserve"> Pearson Education, Inc.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64603" w14:textId="6C940D0E" w:rsidR="00931A80" w:rsidRPr="007F3834" w:rsidRDefault="00931A80" w:rsidP="007F3834">
    <w:pPr>
      <w:pStyle w:val="Footer"/>
      <w:jc w:val="center"/>
      <w:rPr>
        <w:sz w:val="20"/>
        <w:szCs w:val="20"/>
      </w:rPr>
    </w:pPr>
    <w:r w:rsidRPr="007F3834">
      <w:rPr>
        <w:sz w:val="20"/>
        <w:szCs w:val="20"/>
      </w:rPr>
      <w:t>Copyright © 201</w:t>
    </w:r>
    <w:r>
      <w:rPr>
        <w:sz w:val="20"/>
        <w:szCs w:val="20"/>
      </w:rPr>
      <w:t>9</w:t>
    </w:r>
    <w:r w:rsidRPr="007F3834">
      <w:rPr>
        <w:sz w:val="20"/>
        <w:szCs w:val="20"/>
      </w:rPr>
      <w:t xml:space="preserve"> Pearson Education, Inc.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34CCD7" w14:textId="2FD164E8" w:rsidR="00931A80" w:rsidRDefault="00931A80" w:rsidP="00A31FEA">
    <w:pPr>
      <w:pStyle w:val="Footer"/>
      <w:jc w:val="center"/>
      <w:rPr>
        <w:sz w:val="20"/>
        <w:szCs w:val="20"/>
      </w:rPr>
    </w:pPr>
    <w:r>
      <w:rPr>
        <w:sz w:val="20"/>
        <w:szCs w:val="20"/>
      </w:rPr>
      <w:t>1-1</w:t>
    </w:r>
  </w:p>
  <w:p w14:paraId="5AA32AA5" w14:textId="49DF8E83" w:rsidR="00931A80" w:rsidRPr="007F3834" w:rsidDel="00A31FEA" w:rsidRDefault="00931A80" w:rsidP="005B04CE">
    <w:pPr>
      <w:pStyle w:val="Footer"/>
      <w:jc w:val="center"/>
      <w:rPr>
        <w:del w:id="0" w:author="Laura" w:date="2018-09-27T14:41:00Z"/>
        <w:sz w:val="20"/>
        <w:szCs w:val="20"/>
      </w:rPr>
    </w:pPr>
    <w:r w:rsidRPr="007F3834">
      <w:rPr>
        <w:sz w:val="20"/>
        <w:szCs w:val="20"/>
      </w:rPr>
      <w:t>Copyright © 201</w:t>
    </w:r>
    <w:r>
      <w:rPr>
        <w:sz w:val="20"/>
        <w:szCs w:val="20"/>
      </w:rPr>
      <w:t>9</w:t>
    </w:r>
    <w:r w:rsidRPr="007F3834">
      <w:rPr>
        <w:sz w:val="20"/>
        <w:szCs w:val="20"/>
      </w:rPr>
      <w:t xml:space="preserve"> Pearson Education, Inc. </w:t>
    </w:r>
  </w:p>
  <w:p w14:paraId="40A7F447" w14:textId="77777777" w:rsidR="00931A80" w:rsidRDefault="00931A80">
    <w:pPr>
      <w:pStyle w:val="Footer"/>
      <w:jc w:val="center"/>
      <w:pPrChange w:id="1" w:author="Laura" w:date="2018-09-27T14:41:00Z">
        <w:pPr>
          <w:pStyle w:val="Footer"/>
        </w:pPr>
      </w:pPrChan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3DFAB5" w14:textId="77777777" w:rsidR="00931A80" w:rsidRDefault="00931A80">
      <w:r>
        <w:separator/>
      </w:r>
    </w:p>
  </w:footnote>
  <w:footnote w:type="continuationSeparator" w:id="0">
    <w:p w14:paraId="798D1266" w14:textId="77777777" w:rsidR="00931A80" w:rsidRDefault="00931A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DDB29" w14:textId="77777777" w:rsidR="00931A80" w:rsidRDefault="00931A80" w:rsidP="00B35C38">
    <w:pPr>
      <w:pStyle w:val="Header"/>
      <w:pBdr>
        <w:bottom w:val="single" w:sz="4" w:space="1" w:color="auto"/>
      </w:pBdr>
    </w:pPr>
    <w:r>
      <w:rPr>
        <w:sz w:val="20"/>
        <w:szCs w:val="20"/>
      </w:rPr>
      <w:t>1</w:t>
    </w:r>
    <w:r w:rsidRPr="00B35C38">
      <w:rPr>
        <w:sz w:val="20"/>
        <w:szCs w:val="20"/>
      </w:rPr>
      <w:t>-</w:t>
    </w:r>
    <w:r w:rsidRPr="00B35C38">
      <w:rPr>
        <w:sz w:val="20"/>
        <w:szCs w:val="20"/>
      </w:rPr>
      <w:fldChar w:fldCharType="begin"/>
    </w:r>
    <w:r w:rsidRPr="00B35C38">
      <w:rPr>
        <w:sz w:val="20"/>
        <w:szCs w:val="20"/>
      </w:rPr>
      <w:instrText xml:space="preserve"> PAGE   \* MERGEFORMAT </w:instrText>
    </w:r>
    <w:r w:rsidRPr="00B35C38">
      <w:rPr>
        <w:sz w:val="20"/>
        <w:szCs w:val="20"/>
      </w:rPr>
      <w:fldChar w:fldCharType="separate"/>
    </w:r>
    <w:r>
      <w:rPr>
        <w:noProof/>
        <w:sz w:val="20"/>
        <w:szCs w:val="20"/>
      </w:rPr>
      <w:t>4</w:t>
    </w:r>
    <w:r w:rsidRPr="00B35C38">
      <w:rPr>
        <w:noProof/>
        <w:sz w:val="20"/>
        <w:szCs w:val="20"/>
      </w:rPr>
      <w:fldChar w:fldCharType="end"/>
    </w:r>
    <w:r>
      <w:rPr>
        <w:noProof/>
      </w:rPr>
      <w:t xml:space="preserve">   </w:t>
    </w:r>
    <w:r w:rsidRPr="00655C32">
      <w:rPr>
        <w:sz w:val="20"/>
        <w:szCs w:val="20"/>
      </w:rPr>
      <w:t>C</w:t>
    </w:r>
    <w:r>
      <w:rPr>
        <w:sz w:val="20"/>
        <w:szCs w:val="20"/>
      </w:rPr>
      <w:t>hapter 1 Data and Decisions</w:t>
    </w:r>
    <w:r w:rsidRPr="00655C32">
      <w:rPr>
        <w:sz w:val="20"/>
        <w:szCs w:val="20"/>
      </w:rPr>
      <w:t xml:space="preserve"> </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6838FD" w14:textId="77777777" w:rsidR="00931A80" w:rsidRPr="00655C32" w:rsidRDefault="00931A80" w:rsidP="00655C32">
    <w:pPr>
      <w:pBdr>
        <w:bottom w:val="single" w:sz="4" w:space="1" w:color="auto"/>
      </w:pBdr>
      <w:tabs>
        <w:tab w:val="left" w:pos="1940"/>
        <w:tab w:val="left" w:pos="3020"/>
      </w:tabs>
      <w:jc w:val="right"/>
      <w:rPr>
        <w:sz w:val="20"/>
        <w:szCs w:val="20"/>
      </w:rPr>
    </w:pPr>
    <w:r w:rsidRPr="00655C32">
      <w:rPr>
        <w:sz w:val="20"/>
        <w:szCs w:val="20"/>
      </w:rPr>
      <w:t xml:space="preserve">Quiz </w:t>
    </w:r>
    <w:r>
      <w:rPr>
        <w:sz w:val="20"/>
        <w:szCs w:val="20"/>
      </w:rPr>
      <w:t>F</w:t>
    </w:r>
    <w:r w:rsidRPr="00655C32">
      <w:rPr>
        <w:sz w:val="20"/>
        <w:szCs w:val="20"/>
      </w:rPr>
      <w:t xml:space="preserve">   </w:t>
    </w:r>
    <w:r>
      <w:rPr>
        <w:sz w:val="20"/>
        <w:szCs w:val="20"/>
      </w:rPr>
      <w:t>1</w:t>
    </w:r>
    <w:r w:rsidRPr="00655C32">
      <w:rPr>
        <w:sz w:val="20"/>
        <w:szCs w:val="20"/>
      </w:rPr>
      <w:t>-</w:t>
    </w:r>
    <w:r w:rsidRPr="00655C32">
      <w:rPr>
        <w:rStyle w:val="PageNumber"/>
        <w:sz w:val="20"/>
        <w:szCs w:val="20"/>
      </w:rPr>
      <w:fldChar w:fldCharType="begin"/>
    </w:r>
    <w:r w:rsidRPr="00655C32">
      <w:rPr>
        <w:rStyle w:val="PageNumber"/>
        <w:sz w:val="20"/>
        <w:szCs w:val="20"/>
      </w:rPr>
      <w:instrText xml:space="preserve"> PAGE </w:instrText>
    </w:r>
    <w:r w:rsidRPr="00655C32">
      <w:rPr>
        <w:rStyle w:val="PageNumber"/>
        <w:sz w:val="20"/>
        <w:szCs w:val="20"/>
      </w:rPr>
      <w:fldChar w:fldCharType="separate"/>
    </w:r>
    <w:r>
      <w:rPr>
        <w:rStyle w:val="PageNumber"/>
        <w:noProof/>
        <w:sz w:val="20"/>
        <w:szCs w:val="20"/>
      </w:rPr>
      <w:t>21</w:t>
    </w:r>
    <w:r w:rsidRPr="00655C32">
      <w:rPr>
        <w:rStyle w:val="PageNumber"/>
        <w:sz w:val="20"/>
        <w:szCs w:val="20"/>
      </w:rPr>
      <w:fldChar w:fldCharType="end"/>
    </w:r>
  </w:p>
  <w:p w14:paraId="295F04E6" w14:textId="77777777" w:rsidR="00931A80" w:rsidRDefault="00931A8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2FAE8" w14:textId="77777777" w:rsidR="00931A80" w:rsidRPr="00655C32" w:rsidRDefault="00931A80" w:rsidP="00655C32">
    <w:pPr>
      <w:pBdr>
        <w:bottom w:val="single" w:sz="4" w:space="1" w:color="auto"/>
      </w:pBdr>
      <w:tabs>
        <w:tab w:val="left" w:pos="1940"/>
        <w:tab w:val="left" w:pos="3020"/>
      </w:tabs>
      <w:jc w:val="right"/>
      <w:rPr>
        <w:sz w:val="20"/>
        <w:szCs w:val="20"/>
      </w:rPr>
    </w:pPr>
    <w:r w:rsidRPr="00655C32">
      <w:rPr>
        <w:sz w:val="20"/>
        <w:szCs w:val="20"/>
      </w:rPr>
      <w:t xml:space="preserve">Quiz </w:t>
    </w:r>
    <w:r>
      <w:rPr>
        <w:sz w:val="20"/>
        <w:szCs w:val="20"/>
      </w:rPr>
      <w:t>A</w:t>
    </w:r>
    <w:r w:rsidRPr="00655C32">
      <w:rPr>
        <w:sz w:val="20"/>
        <w:szCs w:val="20"/>
      </w:rPr>
      <w:t xml:space="preserve">   </w:t>
    </w:r>
    <w:r>
      <w:rPr>
        <w:sz w:val="20"/>
        <w:szCs w:val="20"/>
      </w:rPr>
      <w:t>1</w:t>
    </w:r>
    <w:r w:rsidRPr="00655C32">
      <w:rPr>
        <w:sz w:val="20"/>
        <w:szCs w:val="20"/>
      </w:rPr>
      <w:t>-</w:t>
    </w:r>
    <w:r w:rsidRPr="00655C32">
      <w:rPr>
        <w:rStyle w:val="PageNumber"/>
        <w:sz w:val="20"/>
        <w:szCs w:val="20"/>
      </w:rPr>
      <w:fldChar w:fldCharType="begin"/>
    </w:r>
    <w:r w:rsidRPr="00655C32">
      <w:rPr>
        <w:rStyle w:val="PageNumber"/>
        <w:sz w:val="20"/>
        <w:szCs w:val="20"/>
      </w:rPr>
      <w:instrText xml:space="preserve"> PAGE </w:instrText>
    </w:r>
    <w:r w:rsidRPr="00655C32">
      <w:rPr>
        <w:rStyle w:val="PageNumber"/>
        <w:sz w:val="20"/>
        <w:szCs w:val="20"/>
      </w:rPr>
      <w:fldChar w:fldCharType="separate"/>
    </w:r>
    <w:r>
      <w:rPr>
        <w:rStyle w:val="PageNumber"/>
        <w:noProof/>
        <w:sz w:val="20"/>
        <w:szCs w:val="20"/>
      </w:rPr>
      <w:t>5</w:t>
    </w:r>
    <w:r w:rsidRPr="00655C32">
      <w:rPr>
        <w:rStyle w:val="PageNumber"/>
        <w:sz w:val="20"/>
        <w:szCs w:val="20"/>
      </w:rPr>
      <w:fldChar w:fldCharType="end"/>
    </w:r>
  </w:p>
  <w:p w14:paraId="413063C2" w14:textId="77777777" w:rsidR="00931A80" w:rsidRDefault="00931A8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A42B09" w14:textId="4DDC5FCD" w:rsidR="00931A80" w:rsidRPr="00B35C38" w:rsidRDefault="00931A80" w:rsidP="00EF38EB">
    <w:pPr>
      <w:pStyle w:val="Header"/>
      <w:pBdr>
        <w:bottom w:val="single" w:sz="4" w:space="1" w:color="auto"/>
      </w:pBdr>
    </w:pPr>
    <w:r>
      <w:rPr>
        <w:sz w:val="20"/>
        <w:szCs w:val="20"/>
      </w:rPr>
      <w:t>1</w:t>
    </w:r>
    <w:r w:rsidRPr="00B35C38">
      <w:rPr>
        <w:sz w:val="20"/>
        <w:szCs w:val="20"/>
      </w:rPr>
      <w:t>-</w:t>
    </w:r>
    <w:r w:rsidRPr="00B35C38">
      <w:rPr>
        <w:sz w:val="20"/>
        <w:szCs w:val="20"/>
      </w:rPr>
      <w:fldChar w:fldCharType="begin"/>
    </w:r>
    <w:r w:rsidRPr="00B35C38">
      <w:rPr>
        <w:sz w:val="20"/>
        <w:szCs w:val="20"/>
      </w:rPr>
      <w:instrText xml:space="preserve"> PAGE   \* MERGEFORMAT </w:instrText>
    </w:r>
    <w:r w:rsidRPr="00B35C38">
      <w:rPr>
        <w:sz w:val="20"/>
        <w:szCs w:val="20"/>
      </w:rPr>
      <w:fldChar w:fldCharType="separate"/>
    </w:r>
    <w:r>
      <w:rPr>
        <w:noProof/>
        <w:sz w:val="20"/>
        <w:szCs w:val="20"/>
      </w:rPr>
      <w:t>10</w:t>
    </w:r>
    <w:r w:rsidRPr="00B35C38">
      <w:rPr>
        <w:noProof/>
        <w:sz w:val="20"/>
        <w:szCs w:val="20"/>
      </w:rPr>
      <w:fldChar w:fldCharType="end"/>
    </w:r>
    <w:r>
      <w:rPr>
        <w:noProof/>
      </w:rPr>
      <w:t xml:space="preserve">   </w:t>
    </w:r>
    <w:r w:rsidRPr="00655C32">
      <w:rPr>
        <w:sz w:val="20"/>
        <w:szCs w:val="20"/>
      </w:rPr>
      <w:t>C</w:t>
    </w:r>
    <w:r>
      <w:rPr>
        <w:sz w:val="20"/>
        <w:szCs w:val="20"/>
      </w:rPr>
      <w:t xml:space="preserve">hapter 1 Data and Decisions </w:t>
    </w:r>
    <w:r w:rsidRPr="00655C32">
      <w:rPr>
        <w:sz w:val="20"/>
        <w:szCs w:val="20"/>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CEE7A3" w14:textId="7208922B" w:rsidR="00931A80" w:rsidRPr="00EF38EB" w:rsidRDefault="00931A80" w:rsidP="00EF38EB">
    <w:pPr>
      <w:pBdr>
        <w:bottom w:val="single" w:sz="4" w:space="1" w:color="auto"/>
      </w:pBdr>
      <w:tabs>
        <w:tab w:val="left" w:pos="1940"/>
        <w:tab w:val="left" w:pos="3020"/>
      </w:tabs>
      <w:jc w:val="right"/>
      <w:rPr>
        <w:sz w:val="20"/>
        <w:szCs w:val="20"/>
      </w:rPr>
    </w:pPr>
    <w:r w:rsidRPr="00655C32">
      <w:rPr>
        <w:sz w:val="20"/>
        <w:szCs w:val="20"/>
      </w:rPr>
      <w:t xml:space="preserve">Quiz </w:t>
    </w:r>
    <w:r>
      <w:rPr>
        <w:sz w:val="20"/>
        <w:szCs w:val="20"/>
      </w:rPr>
      <w:t>B</w:t>
    </w:r>
    <w:r w:rsidRPr="00655C32">
      <w:rPr>
        <w:sz w:val="20"/>
        <w:szCs w:val="20"/>
      </w:rPr>
      <w:t xml:space="preserve">   </w:t>
    </w:r>
    <w:r>
      <w:rPr>
        <w:sz w:val="20"/>
        <w:szCs w:val="20"/>
      </w:rPr>
      <w:t>1</w:t>
    </w:r>
    <w:r w:rsidRPr="00655C32">
      <w:rPr>
        <w:sz w:val="20"/>
        <w:szCs w:val="20"/>
      </w:rPr>
      <w:t>-</w:t>
    </w:r>
    <w:r w:rsidRPr="00655C32">
      <w:rPr>
        <w:rStyle w:val="PageNumber"/>
        <w:sz w:val="20"/>
        <w:szCs w:val="20"/>
      </w:rPr>
      <w:fldChar w:fldCharType="begin"/>
    </w:r>
    <w:r w:rsidRPr="00655C32">
      <w:rPr>
        <w:rStyle w:val="PageNumber"/>
        <w:sz w:val="20"/>
        <w:szCs w:val="20"/>
      </w:rPr>
      <w:instrText xml:space="preserve"> PAGE </w:instrText>
    </w:r>
    <w:r w:rsidRPr="00655C32">
      <w:rPr>
        <w:rStyle w:val="PageNumber"/>
        <w:sz w:val="20"/>
        <w:szCs w:val="20"/>
      </w:rPr>
      <w:fldChar w:fldCharType="separate"/>
    </w:r>
    <w:r>
      <w:rPr>
        <w:rStyle w:val="PageNumber"/>
        <w:noProof/>
        <w:sz w:val="20"/>
        <w:szCs w:val="20"/>
      </w:rPr>
      <w:t>7</w:t>
    </w:r>
    <w:r w:rsidRPr="00655C32">
      <w:rPr>
        <w:rStyle w:val="PageNumber"/>
        <w:sz w:val="20"/>
        <w:szCs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24EFE" w14:textId="77777777" w:rsidR="00931A80" w:rsidRPr="00655C32" w:rsidRDefault="00931A80" w:rsidP="00655C32">
    <w:pPr>
      <w:pBdr>
        <w:bottom w:val="single" w:sz="4" w:space="1" w:color="auto"/>
      </w:pBdr>
      <w:tabs>
        <w:tab w:val="left" w:pos="1940"/>
        <w:tab w:val="left" w:pos="3020"/>
      </w:tabs>
      <w:jc w:val="right"/>
      <w:rPr>
        <w:sz w:val="20"/>
        <w:szCs w:val="20"/>
      </w:rPr>
    </w:pPr>
    <w:r w:rsidRPr="00655C32">
      <w:rPr>
        <w:sz w:val="20"/>
        <w:szCs w:val="20"/>
      </w:rPr>
      <w:t xml:space="preserve">Quiz </w:t>
    </w:r>
    <w:r>
      <w:rPr>
        <w:sz w:val="20"/>
        <w:szCs w:val="20"/>
      </w:rPr>
      <w:t>C</w:t>
    </w:r>
    <w:r w:rsidRPr="00655C32">
      <w:rPr>
        <w:sz w:val="20"/>
        <w:szCs w:val="20"/>
      </w:rPr>
      <w:t xml:space="preserve">   </w:t>
    </w:r>
    <w:r>
      <w:rPr>
        <w:sz w:val="20"/>
        <w:szCs w:val="20"/>
      </w:rPr>
      <w:t>1</w:t>
    </w:r>
    <w:r w:rsidRPr="00655C32">
      <w:rPr>
        <w:sz w:val="20"/>
        <w:szCs w:val="20"/>
      </w:rPr>
      <w:t>-</w:t>
    </w:r>
    <w:r w:rsidRPr="00655C32">
      <w:rPr>
        <w:rStyle w:val="PageNumber"/>
        <w:sz w:val="20"/>
        <w:szCs w:val="20"/>
      </w:rPr>
      <w:fldChar w:fldCharType="begin"/>
    </w:r>
    <w:r w:rsidRPr="00655C32">
      <w:rPr>
        <w:rStyle w:val="PageNumber"/>
        <w:sz w:val="20"/>
        <w:szCs w:val="20"/>
      </w:rPr>
      <w:instrText xml:space="preserve"> PAGE </w:instrText>
    </w:r>
    <w:r w:rsidRPr="00655C32">
      <w:rPr>
        <w:rStyle w:val="PageNumber"/>
        <w:sz w:val="20"/>
        <w:szCs w:val="20"/>
      </w:rPr>
      <w:fldChar w:fldCharType="separate"/>
    </w:r>
    <w:r>
      <w:rPr>
        <w:rStyle w:val="PageNumber"/>
        <w:noProof/>
        <w:sz w:val="20"/>
        <w:szCs w:val="20"/>
      </w:rPr>
      <w:t>11</w:t>
    </w:r>
    <w:r w:rsidRPr="00655C32">
      <w:rPr>
        <w:rStyle w:val="PageNumber"/>
        <w:sz w:val="20"/>
        <w:szCs w:val="20"/>
      </w:rPr>
      <w:fldChar w:fldCharType="end"/>
    </w:r>
  </w:p>
  <w:p w14:paraId="770D6CB1" w14:textId="77777777" w:rsidR="00931A80" w:rsidRDefault="00931A80"/>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22967" w14:textId="77777777" w:rsidR="00931A80" w:rsidRDefault="00931A80" w:rsidP="00B35C38">
    <w:pPr>
      <w:pStyle w:val="Header"/>
      <w:pBdr>
        <w:bottom w:val="single" w:sz="4" w:space="1" w:color="auto"/>
      </w:pBdr>
    </w:pPr>
    <w:r>
      <w:rPr>
        <w:sz w:val="20"/>
        <w:szCs w:val="20"/>
      </w:rPr>
      <w:t>1</w:t>
    </w:r>
    <w:r w:rsidRPr="00B35C38">
      <w:rPr>
        <w:sz w:val="20"/>
        <w:szCs w:val="20"/>
      </w:rPr>
      <w:t>-</w:t>
    </w:r>
    <w:r w:rsidRPr="00B35C38">
      <w:rPr>
        <w:sz w:val="20"/>
        <w:szCs w:val="20"/>
      </w:rPr>
      <w:fldChar w:fldCharType="begin"/>
    </w:r>
    <w:r w:rsidRPr="00B35C38">
      <w:rPr>
        <w:sz w:val="20"/>
        <w:szCs w:val="20"/>
      </w:rPr>
      <w:instrText xml:space="preserve"> PAGE   \* MERGEFORMAT </w:instrText>
    </w:r>
    <w:r w:rsidRPr="00B35C38">
      <w:rPr>
        <w:sz w:val="20"/>
        <w:szCs w:val="20"/>
      </w:rPr>
      <w:fldChar w:fldCharType="separate"/>
    </w:r>
    <w:r>
      <w:rPr>
        <w:noProof/>
        <w:sz w:val="20"/>
        <w:szCs w:val="20"/>
      </w:rPr>
      <w:t>14</w:t>
    </w:r>
    <w:r w:rsidRPr="00B35C38">
      <w:rPr>
        <w:noProof/>
        <w:sz w:val="20"/>
        <w:szCs w:val="20"/>
      </w:rPr>
      <w:fldChar w:fldCharType="end"/>
    </w:r>
    <w:r>
      <w:rPr>
        <w:noProof/>
      </w:rPr>
      <w:t xml:space="preserve">   </w:t>
    </w:r>
    <w:r w:rsidRPr="00655C32">
      <w:rPr>
        <w:sz w:val="20"/>
        <w:szCs w:val="20"/>
      </w:rPr>
      <w:t>C</w:t>
    </w:r>
    <w:r>
      <w:rPr>
        <w:sz w:val="20"/>
        <w:szCs w:val="20"/>
      </w:rPr>
      <w:t>hapter</w:t>
    </w:r>
    <w:r w:rsidRPr="00655C32">
      <w:rPr>
        <w:sz w:val="20"/>
        <w:szCs w:val="20"/>
      </w:rPr>
      <w:t xml:space="preserve"> </w:t>
    </w:r>
    <w:r>
      <w:rPr>
        <w:sz w:val="20"/>
        <w:szCs w:val="20"/>
      </w:rPr>
      <w:t>1</w:t>
    </w:r>
    <w:r w:rsidRPr="00655C32">
      <w:rPr>
        <w:sz w:val="20"/>
        <w:szCs w:val="20"/>
      </w:rPr>
      <w:t xml:space="preserve"> </w:t>
    </w:r>
    <w:r>
      <w:rPr>
        <w:sz w:val="20"/>
        <w:szCs w:val="20"/>
      </w:rPr>
      <w:t>Data and Decisions</w:t>
    </w:r>
    <w:r w:rsidRPr="00655C32">
      <w:rPr>
        <w:sz w:val="20"/>
        <w:szCs w:val="20"/>
      </w:rPr>
      <w:t xml:space="preserve"> </w:t>
    </w:r>
  </w:p>
  <w:p w14:paraId="3E5B4077" w14:textId="77777777" w:rsidR="00931A80" w:rsidRPr="00B35C38" w:rsidRDefault="00931A80" w:rsidP="00B35C3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71C21" w14:textId="77777777" w:rsidR="00931A80" w:rsidRPr="00655C32" w:rsidRDefault="00931A80" w:rsidP="00655C32">
    <w:pPr>
      <w:pBdr>
        <w:bottom w:val="single" w:sz="4" w:space="1" w:color="auto"/>
      </w:pBdr>
      <w:tabs>
        <w:tab w:val="left" w:pos="1940"/>
        <w:tab w:val="left" w:pos="3020"/>
      </w:tabs>
      <w:jc w:val="right"/>
      <w:rPr>
        <w:sz w:val="20"/>
        <w:szCs w:val="20"/>
      </w:rPr>
    </w:pPr>
    <w:r w:rsidRPr="00655C32">
      <w:rPr>
        <w:sz w:val="20"/>
        <w:szCs w:val="20"/>
      </w:rPr>
      <w:t xml:space="preserve">Quiz </w:t>
    </w:r>
    <w:r>
      <w:rPr>
        <w:sz w:val="20"/>
        <w:szCs w:val="20"/>
      </w:rPr>
      <w:t>D</w:t>
    </w:r>
    <w:r w:rsidRPr="00655C32">
      <w:rPr>
        <w:sz w:val="20"/>
        <w:szCs w:val="20"/>
      </w:rPr>
      <w:t xml:space="preserve">   </w:t>
    </w:r>
    <w:r>
      <w:rPr>
        <w:sz w:val="20"/>
        <w:szCs w:val="20"/>
      </w:rPr>
      <w:t>1</w:t>
    </w:r>
    <w:r w:rsidRPr="00655C32">
      <w:rPr>
        <w:sz w:val="20"/>
        <w:szCs w:val="20"/>
      </w:rPr>
      <w:t>-</w:t>
    </w:r>
    <w:r w:rsidRPr="00655C32">
      <w:rPr>
        <w:rStyle w:val="PageNumber"/>
        <w:sz w:val="20"/>
        <w:szCs w:val="20"/>
      </w:rPr>
      <w:fldChar w:fldCharType="begin"/>
    </w:r>
    <w:r w:rsidRPr="00655C32">
      <w:rPr>
        <w:rStyle w:val="PageNumber"/>
        <w:sz w:val="20"/>
        <w:szCs w:val="20"/>
      </w:rPr>
      <w:instrText xml:space="preserve"> PAGE </w:instrText>
    </w:r>
    <w:r w:rsidRPr="00655C32">
      <w:rPr>
        <w:rStyle w:val="PageNumber"/>
        <w:sz w:val="20"/>
        <w:szCs w:val="20"/>
      </w:rPr>
      <w:fldChar w:fldCharType="separate"/>
    </w:r>
    <w:r>
      <w:rPr>
        <w:rStyle w:val="PageNumber"/>
        <w:noProof/>
        <w:sz w:val="20"/>
        <w:szCs w:val="20"/>
      </w:rPr>
      <w:t>15</w:t>
    </w:r>
    <w:r w:rsidRPr="00655C32">
      <w:rPr>
        <w:rStyle w:val="PageNumber"/>
        <w:sz w:val="20"/>
        <w:szCs w:val="20"/>
      </w:rPr>
      <w:fldChar w:fldCharType="end"/>
    </w:r>
  </w:p>
  <w:p w14:paraId="23EED42A" w14:textId="77777777" w:rsidR="00931A80" w:rsidRDefault="00931A80"/>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ABC25E" w14:textId="77777777" w:rsidR="00931A80" w:rsidRDefault="00931A80" w:rsidP="00B35C38">
    <w:pPr>
      <w:pStyle w:val="Header"/>
      <w:pBdr>
        <w:bottom w:val="single" w:sz="4" w:space="1" w:color="auto"/>
      </w:pBdr>
    </w:pPr>
    <w:r>
      <w:rPr>
        <w:sz w:val="20"/>
        <w:szCs w:val="20"/>
      </w:rPr>
      <w:t>1</w:t>
    </w:r>
    <w:r w:rsidRPr="00B35C38">
      <w:rPr>
        <w:sz w:val="20"/>
        <w:szCs w:val="20"/>
      </w:rPr>
      <w:t>-</w:t>
    </w:r>
    <w:r w:rsidRPr="00B35C38">
      <w:rPr>
        <w:sz w:val="20"/>
        <w:szCs w:val="20"/>
      </w:rPr>
      <w:fldChar w:fldCharType="begin"/>
    </w:r>
    <w:r w:rsidRPr="00B35C38">
      <w:rPr>
        <w:sz w:val="20"/>
        <w:szCs w:val="20"/>
      </w:rPr>
      <w:instrText xml:space="preserve"> PAGE   \* MERGEFORMAT </w:instrText>
    </w:r>
    <w:r w:rsidRPr="00B35C38">
      <w:rPr>
        <w:sz w:val="20"/>
        <w:szCs w:val="20"/>
      </w:rPr>
      <w:fldChar w:fldCharType="separate"/>
    </w:r>
    <w:r>
      <w:rPr>
        <w:noProof/>
        <w:sz w:val="20"/>
        <w:szCs w:val="20"/>
      </w:rPr>
      <w:t>20</w:t>
    </w:r>
    <w:r w:rsidRPr="00B35C38">
      <w:rPr>
        <w:noProof/>
        <w:sz w:val="20"/>
        <w:szCs w:val="20"/>
      </w:rPr>
      <w:fldChar w:fldCharType="end"/>
    </w:r>
    <w:r>
      <w:rPr>
        <w:noProof/>
      </w:rPr>
      <w:t xml:space="preserve">   </w:t>
    </w:r>
    <w:r w:rsidRPr="00655C32">
      <w:rPr>
        <w:sz w:val="20"/>
        <w:szCs w:val="20"/>
      </w:rPr>
      <w:t>C</w:t>
    </w:r>
    <w:r>
      <w:rPr>
        <w:sz w:val="20"/>
        <w:szCs w:val="20"/>
      </w:rPr>
      <w:t>hapter</w:t>
    </w:r>
    <w:r w:rsidRPr="00655C32">
      <w:rPr>
        <w:sz w:val="20"/>
        <w:szCs w:val="20"/>
      </w:rPr>
      <w:t xml:space="preserve"> </w:t>
    </w:r>
    <w:r>
      <w:rPr>
        <w:sz w:val="20"/>
        <w:szCs w:val="20"/>
      </w:rPr>
      <w:t xml:space="preserve">1 Data and Decisions </w:t>
    </w:r>
    <w:r w:rsidRPr="00655C32">
      <w:rPr>
        <w:sz w:val="20"/>
        <w:szCs w:val="20"/>
      </w:rPr>
      <w:t xml:space="preserve"> </w:t>
    </w:r>
  </w:p>
  <w:p w14:paraId="4D4C9239" w14:textId="77777777" w:rsidR="00931A80" w:rsidRPr="00B35C38" w:rsidRDefault="00931A80" w:rsidP="00B35C38">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8AACCE" w14:textId="77777777" w:rsidR="00931A80" w:rsidRPr="00655C32" w:rsidRDefault="00931A80" w:rsidP="00655C32">
    <w:pPr>
      <w:pBdr>
        <w:bottom w:val="single" w:sz="4" w:space="1" w:color="auto"/>
      </w:pBdr>
      <w:tabs>
        <w:tab w:val="left" w:pos="1940"/>
        <w:tab w:val="left" w:pos="3020"/>
      </w:tabs>
      <w:jc w:val="right"/>
      <w:rPr>
        <w:sz w:val="20"/>
        <w:szCs w:val="20"/>
      </w:rPr>
    </w:pPr>
    <w:r w:rsidRPr="00655C32">
      <w:rPr>
        <w:sz w:val="20"/>
        <w:szCs w:val="20"/>
      </w:rPr>
      <w:t xml:space="preserve">Quiz </w:t>
    </w:r>
    <w:r>
      <w:rPr>
        <w:sz w:val="20"/>
        <w:szCs w:val="20"/>
      </w:rPr>
      <w:t>E</w:t>
    </w:r>
    <w:r w:rsidRPr="00655C32">
      <w:rPr>
        <w:sz w:val="20"/>
        <w:szCs w:val="20"/>
      </w:rPr>
      <w:t xml:space="preserve">   </w:t>
    </w:r>
    <w:r>
      <w:rPr>
        <w:sz w:val="20"/>
        <w:szCs w:val="20"/>
      </w:rPr>
      <w:t>1</w:t>
    </w:r>
    <w:r w:rsidRPr="00655C32">
      <w:rPr>
        <w:sz w:val="20"/>
        <w:szCs w:val="20"/>
      </w:rPr>
      <w:t>-</w:t>
    </w:r>
    <w:r w:rsidRPr="00655C32">
      <w:rPr>
        <w:rStyle w:val="PageNumber"/>
        <w:sz w:val="20"/>
        <w:szCs w:val="20"/>
      </w:rPr>
      <w:fldChar w:fldCharType="begin"/>
    </w:r>
    <w:r w:rsidRPr="00655C32">
      <w:rPr>
        <w:rStyle w:val="PageNumber"/>
        <w:sz w:val="20"/>
        <w:szCs w:val="20"/>
      </w:rPr>
      <w:instrText xml:space="preserve"> PAGE </w:instrText>
    </w:r>
    <w:r w:rsidRPr="00655C32">
      <w:rPr>
        <w:rStyle w:val="PageNumber"/>
        <w:sz w:val="20"/>
        <w:szCs w:val="20"/>
      </w:rPr>
      <w:fldChar w:fldCharType="separate"/>
    </w:r>
    <w:r>
      <w:rPr>
        <w:rStyle w:val="PageNumber"/>
        <w:noProof/>
        <w:sz w:val="20"/>
        <w:szCs w:val="20"/>
      </w:rPr>
      <w:t>19</w:t>
    </w:r>
    <w:r w:rsidRPr="00655C32">
      <w:rPr>
        <w:rStyle w:val="PageNumber"/>
        <w:sz w:val="20"/>
        <w:szCs w:val="20"/>
      </w:rPr>
      <w:fldChar w:fldCharType="end"/>
    </w:r>
  </w:p>
  <w:p w14:paraId="2E14326E" w14:textId="77777777" w:rsidR="00931A80" w:rsidRDefault="00931A8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F608AB"/>
    <w:multiLevelType w:val="hybridMultilevel"/>
    <w:tmpl w:val="AD9E20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AA52B1"/>
    <w:multiLevelType w:val="hybridMultilevel"/>
    <w:tmpl w:val="2CECC3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884BF0"/>
    <w:multiLevelType w:val="hybridMultilevel"/>
    <w:tmpl w:val="4CCEF6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8060B6"/>
    <w:multiLevelType w:val="hybridMultilevel"/>
    <w:tmpl w:val="E0CA3B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2C4497"/>
    <w:multiLevelType w:val="hybridMultilevel"/>
    <w:tmpl w:val="0E8C8C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E2788C"/>
    <w:multiLevelType w:val="hybridMultilevel"/>
    <w:tmpl w:val="B8587F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7A2F50"/>
    <w:multiLevelType w:val="hybridMultilevel"/>
    <w:tmpl w:val="07EAFE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0669B1"/>
    <w:multiLevelType w:val="hybridMultilevel"/>
    <w:tmpl w:val="F9746C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AC5612"/>
    <w:multiLevelType w:val="hybridMultilevel"/>
    <w:tmpl w:val="139462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E33090"/>
    <w:multiLevelType w:val="hybridMultilevel"/>
    <w:tmpl w:val="4F68D3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EC6289"/>
    <w:multiLevelType w:val="hybridMultilevel"/>
    <w:tmpl w:val="9110A8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896FBE"/>
    <w:multiLevelType w:val="hybridMultilevel"/>
    <w:tmpl w:val="3FA4C4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263023B"/>
    <w:multiLevelType w:val="hybridMultilevel"/>
    <w:tmpl w:val="2E6E8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014C82"/>
    <w:multiLevelType w:val="hybridMultilevel"/>
    <w:tmpl w:val="98F69E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AB70740"/>
    <w:multiLevelType w:val="hybridMultilevel"/>
    <w:tmpl w:val="B6DC93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BE42A2B"/>
    <w:multiLevelType w:val="hybridMultilevel"/>
    <w:tmpl w:val="8B2483A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873985"/>
    <w:multiLevelType w:val="hybridMultilevel"/>
    <w:tmpl w:val="BE240B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2466372"/>
    <w:multiLevelType w:val="hybridMultilevel"/>
    <w:tmpl w:val="CD6076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2E586B"/>
    <w:multiLevelType w:val="hybridMultilevel"/>
    <w:tmpl w:val="E78EB3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8663CC3"/>
    <w:multiLevelType w:val="hybridMultilevel"/>
    <w:tmpl w:val="FFEA4E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052FEE"/>
    <w:multiLevelType w:val="hybridMultilevel"/>
    <w:tmpl w:val="DDFA51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FCA4A3C"/>
    <w:multiLevelType w:val="hybridMultilevel"/>
    <w:tmpl w:val="9A5430A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4"/>
  </w:num>
  <w:num w:numId="3">
    <w:abstractNumId w:val="3"/>
  </w:num>
  <w:num w:numId="4">
    <w:abstractNumId w:val="14"/>
  </w:num>
  <w:num w:numId="5">
    <w:abstractNumId w:val="11"/>
  </w:num>
  <w:num w:numId="6">
    <w:abstractNumId w:val="13"/>
  </w:num>
  <w:num w:numId="7">
    <w:abstractNumId w:val="12"/>
  </w:num>
  <w:num w:numId="8">
    <w:abstractNumId w:val="5"/>
  </w:num>
  <w:num w:numId="9">
    <w:abstractNumId w:val="6"/>
  </w:num>
  <w:num w:numId="10">
    <w:abstractNumId w:val="7"/>
  </w:num>
  <w:num w:numId="11">
    <w:abstractNumId w:val="19"/>
  </w:num>
  <w:num w:numId="12">
    <w:abstractNumId w:val="0"/>
  </w:num>
  <w:num w:numId="13">
    <w:abstractNumId w:val="2"/>
  </w:num>
  <w:num w:numId="14">
    <w:abstractNumId w:val="10"/>
  </w:num>
  <w:num w:numId="15">
    <w:abstractNumId w:val="8"/>
  </w:num>
  <w:num w:numId="16">
    <w:abstractNumId w:val="1"/>
  </w:num>
  <w:num w:numId="17">
    <w:abstractNumId w:val="9"/>
  </w:num>
  <w:num w:numId="18">
    <w:abstractNumId w:val="18"/>
  </w:num>
  <w:num w:numId="19">
    <w:abstractNumId w:val="15"/>
  </w:num>
  <w:num w:numId="20">
    <w:abstractNumId w:val="20"/>
  </w:num>
  <w:num w:numId="21">
    <w:abstractNumId w:val="21"/>
  </w:num>
  <w:num w:numId="22">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aura">
    <w15:presenceInfo w15:providerId="None" w15:userId="Laura"/>
  </w15:person>
  <w15:person w15:author="SonsySusan, Matthews">
    <w15:presenceInfo w15:providerId="AD" w15:userId="S-1-5-21-2752970185-40930380-1894245210-29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comments="0" w:insDel="0" w:formatting="0" w:inkAnnotations="0"/>
  <w:defaultTabStop w:val="720"/>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szAwNrWwNDQ0MTc0MDBV0lEKTi0uzszPAykwqQUAJL1uDiwAAAA="/>
  </w:docVars>
  <w:rsids>
    <w:rsidRoot w:val="00F20080"/>
    <w:rsid w:val="000108E8"/>
    <w:rsid w:val="00015D88"/>
    <w:rsid w:val="00025B66"/>
    <w:rsid w:val="00036E0F"/>
    <w:rsid w:val="00037025"/>
    <w:rsid w:val="0004183A"/>
    <w:rsid w:val="000516C6"/>
    <w:rsid w:val="00061D6E"/>
    <w:rsid w:val="00067586"/>
    <w:rsid w:val="0007383C"/>
    <w:rsid w:val="0008247D"/>
    <w:rsid w:val="00085310"/>
    <w:rsid w:val="000856FF"/>
    <w:rsid w:val="00090F9C"/>
    <w:rsid w:val="000A01F3"/>
    <w:rsid w:val="000A6EA2"/>
    <w:rsid w:val="000C0411"/>
    <w:rsid w:val="000C29F3"/>
    <w:rsid w:val="000C524A"/>
    <w:rsid w:val="000F09C4"/>
    <w:rsid w:val="00120053"/>
    <w:rsid w:val="00152CC3"/>
    <w:rsid w:val="00157955"/>
    <w:rsid w:val="00172A9F"/>
    <w:rsid w:val="001745A7"/>
    <w:rsid w:val="00184268"/>
    <w:rsid w:val="001A1AD4"/>
    <w:rsid w:val="001A4A95"/>
    <w:rsid w:val="001A5AC7"/>
    <w:rsid w:val="001C7EBF"/>
    <w:rsid w:val="001E2F8C"/>
    <w:rsid w:val="001E3ACA"/>
    <w:rsid w:val="001E6F75"/>
    <w:rsid w:val="001E7914"/>
    <w:rsid w:val="001F3DB3"/>
    <w:rsid w:val="002029D7"/>
    <w:rsid w:val="002311CC"/>
    <w:rsid w:val="00236BC4"/>
    <w:rsid w:val="002540EE"/>
    <w:rsid w:val="002550AC"/>
    <w:rsid w:val="0026083D"/>
    <w:rsid w:val="002619D0"/>
    <w:rsid w:val="00276A3A"/>
    <w:rsid w:val="0028053C"/>
    <w:rsid w:val="002A2133"/>
    <w:rsid w:val="002E128F"/>
    <w:rsid w:val="002F4139"/>
    <w:rsid w:val="00310322"/>
    <w:rsid w:val="00310E47"/>
    <w:rsid w:val="00323B74"/>
    <w:rsid w:val="0034237C"/>
    <w:rsid w:val="00365C48"/>
    <w:rsid w:val="0038578B"/>
    <w:rsid w:val="00391EDF"/>
    <w:rsid w:val="00392FF1"/>
    <w:rsid w:val="0039474B"/>
    <w:rsid w:val="00396661"/>
    <w:rsid w:val="003A776B"/>
    <w:rsid w:val="003B66AF"/>
    <w:rsid w:val="003C4A40"/>
    <w:rsid w:val="003D5665"/>
    <w:rsid w:val="003D6499"/>
    <w:rsid w:val="0040574D"/>
    <w:rsid w:val="00427087"/>
    <w:rsid w:val="004326AE"/>
    <w:rsid w:val="004511C6"/>
    <w:rsid w:val="00472711"/>
    <w:rsid w:val="00473E95"/>
    <w:rsid w:val="004775C9"/>
    <w:rsid w:val="00496F87"/>
    <w:rsid w:val="00497ABE"/>
    <w:rsid w:val="004A220A"/>
    <w:rsid w:val="004B5AE9"/>
    <w:rsid w:val="004D78D2"/>
    <w:rsid w:val="004E5CBE"/>
    <w:rsid w:val="005039F7"/>
    <w:rsid w:val="00503CE6"/>
    <w:rsid w:val="00504B55"/>
    <w:rsid w:val="00510408"/>
    <w:rsid w:val="00530657"/>
    <w:rsid w:val="005670D8"/>
    <w:rsid w:val="00585B94"/>
    <w:rsid w:val="00591CB4"/>
    <w:rsid w:val="005B04CE"/>
    <w:rsid w:val="005D29D9"/>
    <w:rsid w:val="00626ADC"/>
    <w:rsid w:val="0063101C"/>
    <w:rsid w:val="00632E9C"/>
    <w:rsid w:val="00637C5B"/>
    <w:rsid w:val="00652B04"/>
    <w:rsid w:val="00655C32"/>
    <w:rsid w:val="006648B8"/>
    <w:rsid w:val="0066571E"/>
    <w:rsid w:val="0067255A"/>
    <w:rsid w:val="00680312"/>
    <w:rsid w:val="00687064"/>
    <w:rsid w:val="006A28AB"/>
    <w:rsid w:val="006B074B"/>
    <w:rsid w:val="006C3D27"/>
    <w:rsid w:val="006F3111"/>
    <w:rsid w:val="006F5247"/>
    <w:rsid w:val="0070422E"/>
    <w:rsid w:val="007102C4"/>
    <w:rsid w:val="007457C0"/>
    <w:rsid w:val="007520CA"/>
    <w:rsid w:val="00752350"/>
    <w:rsid w:val="00770232"/>
    <w:rsid w:val="00771D58"/>
    <w:rsid w:val="00780B94"/>
    <w:rsid w:val="007841CE"/>
    <w:rsid w:val="0078523D"/>
    <w:rsid w:val="007855E5"/>
    <w:rsid w:val="00790CE9"/>
    <w:rsid w:val="007A2899"/>
    <w:rsid w:val="007A5220"/>
    <w:rsid w:val="007C7009"/>
    <w:rsid w:val="007E2151"/>
    <w:rsid w:val="007F3834"/>
    <w:rsid w:val="00832097"/>
    <w:rsid w:val="008362D1"/>
    <w:rsid w:val="008434BB"/>
    <w:rsid w:val="00855392"/>
    <w:rsid w:val="008652FD"/>
    <w:rsid w:val="0087171E"/>
    <w:rsid w:val="00880F54"/>
    <w:rsid w:val="0088185A"/>
    <w:rsid w:val="008A4C88"/>
    <w:rsid w:val="008B580D"/>
    <w:rsid w:val="008C2755"/>
    <w:rsid w:val="008C2B4B"/>
    <w:rsid w:val="008E40B9"/>
    <w:rsid w:val="00931A80"/>
    <w:rsid w:val="00941148"/>
    <w:rsid w:val="00943773"/>
    <w:rsid w:val="00954BEE"/>
    <w:rsid w:val="00960C6D"/>
    <w:rsid w:val="00980EDB"/>
    <w:rsid w:val="00985A83"/>
    <w:rsid w:val="00986295"/>
    <w:rsid w:val="00986C0B"/>
    <w:rsid w:val="00997190"/>
    <w:rsid w:val="009E4888"/>
    <w:rsid w:val="009E55BA"/>
    <w:rsid w:val="009F5569"/>
    <w:rsid w:val="00A127D3"/>
    <w:rsid w:val="00A31FEA"/>
    <w:rsid w:val="00A452E4"/>
    <w:rsid w:val="00A72A51"/>
    <w:rsid w:val="00A90A2F"/>
    <w:rsid w:val="00AA29CC"/>
    <w:rsid w:val="00AF22ED"/>
    <w:rsid w:val="00B124D5"/>
    <w:rsid w:val="00B20DDF"/>
    <w:rsid w:val="00B21778"/>
    <w:rsid w:val="00B346A2"/>
    <w:rsid w:val="00B35C38"/>
    <w:rsid w:val="00B600CC"/>
    <w:rsid w:val="00B619C7"/>
    <w:rsid w:val="00B708F0"/>
    <w:rsid w:val="00B75A08"/>
    <w:rsid w:val="00B768EA"/>
    <w:rsid w:val="00B76CB7"/>
    <w:rsid w:val="00B7734F"/>
    <w:rsid w:val="00BD52D3"/>
    <w:rsid w:val="00BD7B44"/>
    <w:rsid w:val="00BF398B"/>
    <w:rsid w:val="00C06050"/>
    <w:rsid w:val="00C3526A"/>
    <w:rsid w:val="00C46AC0"/>
    <w:rsid w:val="00C6122D"/>
    <w:rsid w:val="00C804C5"/>
    <w:rsid w:val="00CA09D1"/>
    <w:rsid w:val="00CA2473"/>
    <w:rsid w:val="00CC78E4"/>
    <w:rsid w:val="00CF1F35"/>
    <w:rsid w:val="00D20DE9"/>
    <w:rsid w:val="00D340A4"/>
    <w:rsid w:val="00D5041F"/>
    <w:rsid w:val="00D51067"/>
    <w:rsid w:val="00D80561"/>
    <w:rsid w:val="00D85A59"/>
    <w:rsid w:val="00D86927"/>
    <w:rsid w:val="00D9560C"/>
    <w:rsid w:val="00D97247"/>
    <w:rsid w:val="00DD62CE"/>
    <w:rsid w:val="00DE78F7"/>
    <w:rsid w:val="00E11E47"/>
    <w:rsid w:val="00E20582"/>
    <w:rsid w:val="00E22B22"/>
    <w:rsid w:val="00E24E95"/>
    <w:rsid w:val="00E3133A"/>
    <w:rsid w:val="00E94853"/>
    <w:rsid w:val="00EC1B2D"/>
    <w:rsid w:val="00EC68E1"/>
    <w:rsid w:val="00ED0A90"/>
    <w:rsid w:val="00ED60FC"/>
    <w:rsid w:val="00EE6A3F"/>
    <w:rsid w:val="00EF38EB"/>
    <w:rsid w:val="00F12DB6"/>
    <w:rsid w:val="00F15D97"/>
    <w:rsid w:val="00F20080"/>
    <w:rsid w:val="00F35C33"/>
    <w:rsid w:val="00F50F1E"/>
    <w:rsid w:val="00F56DE6"/>
    <w:rsid w:val="00F60C99"/>
    <w:rsid w:val="00F63FB2"/>
    <w:rsid w:val="00F83CF5"/>
    <w:rsid w:val="00FA4AAB"/>
    <w:rsid w:val="00FA77D6"/>
    <w:rsid w:val="00FE0CC5"/>
    <w:rsid w:val="00FE337A"/>
    <w:rsid w:val="00FF55E2"/>
    <w:rsid w:val="00FF72C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country-region"/>
  <w:smartTagType w:namespaceuri="urn:schemas-microsoft-com:office:smarttags" w:name="place"/>
  <w:shapeDefaults>
    <o:shapedefaults v:ext="edit" spidmax="8193"/>
    <o:shapelayout v:ext="edit">
      <o:idmap v:ext="edit" data="1"/>
    </o:shapelayout>
  </w:shapeDefaults>
  <w:decimalSymbol w:val="."/>
  <w:listSeparator w:val=","/>
  <w14:docId w14:val="626A446D"/>
  <w14:discardImageEditingData/>
  <w15:docId w15:val="{E7AF3275-9AC8-4461-957B-720019F8C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20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E11E47"/>
    <w:pPr>
      <w:spacing w:before="100" w:beforeAutospacing="1" w:after="100" w:afterAutospacing="1"/>
    </w:pPr>
  </w:style>
  <w:style w:type="paragraph" w:styleId="Header">
    <w:name w:val="header"/>
    <w:basedOn w:val="Normal"/>
    <w:link w:val="HeaderChar"/>
    <w:uiPriority w:val="99"/>
    <w:rsid w:val="00AF22ED"/>
    <w:pPr>
      <w:tabs>
        <w:tab w:val="center" w:pos="4320"/>
        <w:tab w:val="right" w:pos="8640"/>
      </w:tabs>
    </w:pPr>
  </w:style>
  <w:style w:type="paragraph" w:styleId="Footer">
    <w:name w:val="footer"/>
    <w:basedOn w:val="Normal"/>
    <w:rsid w:val="00AF22ED"/>
    <w:pPr>
      <w:tabs>
        <w:tab w:val="center" w:pos="4320"/>
        <w:tab w:val="right" w:pos="8640"/>
      </w:tabs>
    </w:pPr>
  </w:style>
  <w:style w:type="character" w:styleId="PageNumber">
    <w:name w:val="page number"/>
    <w:basedOn w:val="DefaultParagraphFont"/>
    <w:rsid w:val="00AF22ED"/>
  </w:style>
  <w:style w:type="character" w:customStyle="1" w:styleId="emailstyle18">
    <w:name w:val="emailstyle18"/>
    <w:semiHidden/>
    <w:rsid w:val="00655C32"/>
    <w:rPr>
      <w:rFonts w:ascii="Arial" w:hAnsi="Arial" w:cs="Arial" w:hint="default"/>
      <w:color w:val="auto"/>
      <w:sz w:val="20"/>
      <w:szCs w:val="20"/>
    </w:rPr>
  </w:style>
  <w:style w:type="character" w:customStyle="1" w:styleId="HeaderChar">
    <w:name w:val="Header Char"/>
    <w:link w:val="Header"/>
    <w:uiPriority w:val="99"/>
    <w:rsid w:val="00B35C38"/>
    <w:rPr>
      <w:sz w:val="24"/>
      <w:szCs w:val="24"/>
    </w:rPr>
  </w:style>
  <w:style w:type="character" w:customStyle="1" w:styleId="xn-location">
    <w:name w:val="xn-location"/>
    <w:rsid w:val="00392FF1"/>
  </w:style>
  <w:style w:type="character" w:customStyle="1" w:styleId="xn-chron">
    <w:name w:val="xn-chron"/>
    <w:rsid w:val="00392FF1"/>
  </w:style>
  <w:style w:type="character" w:styleId="Hyperlink">
    <w:name w:val="Hyperlink"/>
    <w:uiPriority w:val="99"/>
    <w:unhideWhenUsed/>
    <w:rsid w:val="00392FF1"/>
    <w:rPr>
      <w:color w:val="0000FF"/>
      <w:u w:val="single"/>
    </w:rPr>
  </w:style>
  <w:style w:type="character" w:customStyle="1" w:styleId="xn-person">
    <w:name w:val="xn-person"/>
    <w:rsid w:val="00392FF1"/>
  </w:style>
  <w:style w:type="character" w:styleId="FollowedHyperlink">
    <w:name w:val="FollowedHyperlink"/>
    <w:rsid w:val="00C06050"/>
    <w:rPr>
      <w:color w:val="954F72"/>
      <w:u w:val="single"/>
    </w:rPr>
  </w:style>
  <w:style w:type="paragraph" w:customStyle="1" w:styleId="pspan">
    <w:name w:val="pspan"/>
    <w:basedOn w:val="Normal"/>
    <w:rsid w:val="00CA2473"/>
    <w:pPr>
      <w:spacing w:before="100" w:beforeAutospacing="1" w:after="100" w:afterAutospacing="1"/>
    </w:pPr>
  </w:style>
  <w:style w:type="paragraph" w:styleId="BalloonText">
    <w:name w:val="Balloon Text"/>
    <w:basedOn w:val="Normal"/>
    <w:link w:val="BalloonTextChar"/>
    <w:rsid w:val="007E2151"/>
    <w:rPr>
      <w:rFonts w:ascii="Tahoma" w:hAnsi="Tahoma" w:cs="Tahoma"/>
      <w:sz w:val="16"/>
      <w:szCs w:val="16"/>
    </w:rPr>
  </w:style>
  <w:style w:type="character" w:customStyle="1" w:styleId="BalloonTextChar">
    <w:name w:val="Balloon Text Char"/>
    <w:basedOn w:val="DefaultParagraphFont"/>
    <w:link w:val="BalloonText"/>
    <w:rsid w:val="007E2151"/>
    <w:rPr>
      <w:rFonts w:ascii="Tahoma" w:hAnsi="Tahoma" w:cs="Tahoma"/>
      <w:sz w:val="16"/>
      <w:szCs w:val="16"/>
      <w:lang w:val="en-US" w:eastAsia="en-US"/>
    </w:rPr>
  </w:style>
  <w:style w:type="character" w:styleId="CommentReference">
    <w:name w:val="annotation reference"/>
    <w:basedOn w:val="DefaultParagraphFont"/>
    <w:semiHidden/>
    <w:unhideWhenUsed/>
    <w:rsid w:val="00D5041F"/>
    <w:rPr>
      <w:sz w:val="16"/>
      <w:szCs w:val="16"/>
    </w:rPr>
  </w:style>
  <w:style w:type="paragraph" w:styleId="CommentText">
    <w:name w:val="annotation text"/>
    <w:basedOn w:val="Normal"/>
    <w:link w:val="CommentTextChar"/>
    <w:semiHidden/>
    <w:unhideWhenUsed/>
    <w:rsid w:val="00D5041F"/>
    <w:rPr>
      <w:sz w:val="20"/>
      <w:szCs w:val="20"/>
    </w:rPr>
  </w:style>
  <w:style w:type="character" w:customStyle="1" w:styleId="CommentTextChar">
    <w:name w:val="Comment Text Char"/>
    <w:basedOn w:val="DefaultParagraphFont"/>
    <w:link w:val="CommentText"/>
    <w:semiHidden/>
    <w:rsid w:val="00D5041F"/>
    <w:rPr>
      <w:lang w:val="en-US" w:eastAsia="en-US"/>
    </w:rPr>
  </w:style>
  <w:style w:type="paragraph" w:styleId="CommentSubject">
    <w:name w:val="annotation subject"/>
    <w:basedOn w:val="CommentText"/>
    <w:next w:val="CommentText"/>
    <w:link w:val="CommentSubjectChar"/>
    <w:semiHidden/>
    <w:unhideWhenUsed/>
    <w:rsid w:val="00D5041F"/>
    <w:rPr>
      <w:b/>
      <w:bCs/>
    </w:rPr>
  </w:style>
  <w:style w:type="character" w:customStyle="1" w:styleId="CommentSubjectChar">
    <w:name w:val="Comment Subject Char"/>
    <w:basedOn w:val="CommentTextChar"/>
    <w:link w:val="CommentSubject"/>
    <w:semiHidden/>
    <w:rsid w:val="00D5041F"/>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4307175">
      <w:bodyDiv w:val="1"/>
      <w:marLeft w:val="0"/>
      <w:marRight w:val="0"/>
      <w:marTop w:val="0"/>
      <w:marBottom w:val="0"/>
      <w:divBdr>
        <w:top w:val="none" w:sz="0" w:space="0" w:color="auto"/>
        <w:left w:val="none" w:sz="0" w:space="0" w:color="auto"/>
        <w:bottom w:val="none" w:sz="0" w:space="0" w:color="auto"/>
        <w:right w:val="none" w:sz="0" w:space="0" w:color="auto"/>
      </w:divBdr>
    </w:div>
    <w:div w:id="535120789">
      <w:bodyDiv w:val="1"/>
      <w:marLeft w:val="0"/>
      <w:marRight w:val="0"/>
      <w:marTop w:val="0"/>
      <w:marBottom w:val="0"/>
      <w:divBdr>
        <w:top w:val="none" w:sz="0" w:space="0" w:color="auto"/>
        <w:left w:val="none" w:sz="0" w:space="0" w:color="auto"/>
        <w:bottom w:val="none" w:sz="0" w:space="0" w:color="auto"/>
        <w:right w:val="none" w:sz="0" w:space="0" w:color="auto"/>
      </w:divBdr>
      <w:divsChild>
        <w:div w:id="97800269">
          <w:marLeft w:val="0"/>
          <w:marRight w:val="0"/>
          <w:marTop w:val="0"/>
          <w:marBottom w:val="0"/>
          <w:divBdr>
            <w:top w:val="none" w:sz="0" w:space="0" w:color="auto"/>
            <w:left w:val="none" w:sz="0" w:space="0" w:color="auto"/>
            <w:bottom w:val="none" w:sz="0" w:space="0" w:color="auto"/>
            <w:right w:val="none" w:sz="0" w:space="0" w:color="auto"/>
          </w:divBdr>
        </w:div>
        <w:div w:id="148450181">
          <w:marLeft w:val="0"/>
          <w:marRight w:val="0"/>
          <w:marTop w:val="0"/>
          <w:marBottom w:val="0"/>
          <w:divBdr>
            <w:top w:val="none" w:sz="0" w:space="0" w:color="auto"/>
            <w:left w:val="none" w:sz="0" w:space="0" w:color="auto"/>
            <w:bottom w:val="none" w:sz="0" w:space="0" w:color="auto"/>
            <w:right w:val="none" w:sz="0" w:space="0" w:color="auto"/>
          </w:divBdr>
        </w:div>
        <w:div w:id="404569432">
          <w:marLeft w:val="0"/>
          <w:marRight w:val="0"/>
          <w:marTop w:val="0"/>
          <w:marBottom w:val="0"/>
          <w:divBdr>
            <w:top w:val="none" w:sz="0" w:space="0" w:color="auto"/>
            <w:left w:val="none" w:sz="0" w:space="0" w:color="auto"/>
            <w:bottom w:val="none" w:sz="0" w:space="0" w:color="auto"/>
            <w:right w:val="none" w:sz="0" w:space="0" w:color="auto"/>
          </w:divBdr>
        </w:div>
        <w:div w:id="733166899">
          <w:marLeft w:val="0"/>
          <w:marRight w:val="0"/>
          <w:marTop w:val="0"/>
          <w:marBottom w:val="0"/>
          <w:divBdr>
            <w:top w:val="none" w:sz="0" w:space="0" w:color="auto"/>
            <w:left w:val="none" w:sz="0" w:space="0" w:color="auto"/>
            <w:bottom w:val="none" w:sz="0" w:space="0" w:color="auto"/>
            <w:right w:val="none" w:sz="0" w:space="0" w:color="auto"/>
          </w:divBdr>
        </w:div>
        <w:div w:id="1014303531">
          <w:marLeft w:val="0"/>
          <w:marRight w:val="0"/>
          <w:marTop w:val="0"/>
          <w:marBottom w:val="0"/>
          <w:divBdr>
            <w:top w:val="none" w:sz="0" w:space="0" w:color="auto"/>
            <w:left w:val="none" w:sz="0" w:space="0" w:color="auto"/>
            <w:bottom w:val="none" w:sz="0" w:space="0" w:color="auto"/>
            <w:right w:val="none" w:sz="0" w:space="0" w:color="auto"/>
          </w:divBdr>
        </w:div>
        <w:div w:id="1041319946">
          <w:marLeft w:val="0"/>
          <w:marRight w:val="0"/>
          <w:marTop w:val="0"/>
          <w:marBottom w:val="0"/>
          <w:divBdr>
            <w:top w:val="none" w:sz="0" w:space="0" w:color="auto"/>
            <w:left w:val="none" w:sz="0" w:space="0" w:color="auto"/>
            <w:bottom w:val="none" w:sz="0" w:space="0" w:color="auto"/>
            <w:right w:val="none" w:sz="0" w:space="0" w:color="auto"/>
          </w:divBdr>
        </w:div>
        <w:div w:id="1241521103">
          <w:marLeft w:val="0"/>
          <w:marRight w:val="0"/>
          <w:marTop w:val="0"/>
          <w:marBottom w:val="0"/>
          <w:divBdr>
            <w:top w:val="none" w:sz="0" w:space="0" w:color="auto"/>
            <w:left w:val="none" w:sz="0" w:space="0" w:color="auto"/>
            <w:bottom w:val="none" w:sz="0" w:space="0" w:color="auto"/>
            <w:right w:val="none" w:sz="0" w:space="0" w:color="auto"/>
          </w:divBdr>
        </w:div>
        <w:div w:id="1283683975">
          <w:marLeft w:val="0"/>
          <w:marRight w:val="0"/>
          <w:marTop w:val="0"/>
          <w:marBottom w:val="0"/>
          <w:divBdr>
            <w:top w:val="none" w:sz="0" w:space="0" w:color="auto"/>
            <w:left w:val="none" w:sz="0" w:space="0" w:color="auto"/>
            <w:bottom w:val="none" w:sz="0" w:space="0" w:color="auto"/>
            <w:right w:val="none" w:sz="0" w:space="0" w:color="auto"/>
          </w:divBdr>
        </w:div>
        <w:div w:id="1520663454">
          <w:marLeft w:val="0"/>
          <w:marRight w:val="0"/>
          <w:marTop w:val="0"/>
          <w:marBottom w:val="0"/>
          <w:divBdr>
            <w:top w:val="none" w:sz="0" w:space="0" w:color="auto"/>
            <w:left w:val="none" w:sz="0" w:space="0" w:color="auto"/>
            <w:bottom w:val="none" w:sz="0" w:space="0" w:color="auto"/>
            <w:right w:val="none" w:sz="0" w:space="0" w:color="auto"/>
          </w:divBdr>
        </w:div>
        <w:div w:id="1747260098">
          <w:marLeft w:val="0"/>
          <w:marRight w:val="0"/>
          <w:marTop w:val="0"/>
          <w:marBottom w:val="0"/>
          <w:divBdr>
            <w:top w:val="none" w:sz="0" w:space="0" w:color="auto"/>
            <w:left w:val="none" w:sz="0" w:space="0" w:color="auto"/>
            <w:bottom w:val="none" w:sz="0" w:space="0" w:color="auto"/>
            <w:right w:val="none" w:sz="0" w:space="0" w:color="auto"/>
          </w:divBdr>
        </w:div>
        <w:div w:id="1796558902">
          <w:marLeft w:val="0"/>
          <w:marRight w:val="0"/>
          <w:marTop w:val="0"/>
          <w:marBottom w:val="0"/>
          <w:divBdr>
            <w:top w:val="none" w:sz="0" w:space="0" w:color="auto"/>
            <w:left w:val="none" w:sz="0" w:space="0" w:color="auto"/>
            <w:bottom w:val="none" w:sz="0" w:space="0" w:color="auto"/>
            <w:right w:val="none" w:sz="0" w:space="0" w:color="auto"/>
          </w:divBdr>
        </w:div>
      </w:divsChild>
    </w:div>
    <w:div w:id="1268922825">
      <w:bodyDiv w:val="1"/>
      <w:marLeft w:val="0"/>
      <w:marRight w:val="0"/>
      <w:marTop w:val="0"/>
      <w:marBottom w:val="0"/>
      <w:divBdr>
        <w:top w:val="none" w:sz="0" w:space="0" w:color="auto"/>
        <w:left w:val="none" w:sz="0" w:space="0" w:color="auto"/>
        <w:bottom w:val="none" w:sz="0" w:space="0" w:color="auto"/>
        <w:right w:val="none" w:sz="0" w:space="0" w:color="auto"/>
      </w:divBdr>
      <w:divsChild>
        <w:div w:id="6105113">
          <w:marLeft w:val="0"/>
          <w:marRight w:val="0"/>
          <w:marTop w:val="0"/>
          <w:marBottom w:val="0"/>
          <w:divBdr>
            <w:top w:val="none" w:sz="0" w:space="0" w:color="auto"/>
            <w:left w:val="none" w:sz="0" w:space="0" w:color="auto"/>
            <w:bottom w:val="none" w:sz="0" w:space="0" w:color="auto"/>
            <w:right w:val="none" w:sz="0" w:space="0" w:color="auto"/>
          </w:divBdr>
        </w:div>
        <w:div w:id="75328739">
          <w:marLeft w:val="0"/>
          <w:marRight w:val="0"/>
          <w:marTop w:val="0"/>
          <w:marBottom w:val="0"/>
          <w:divBdr>
            <w:top w:val="none" w:sz="0" w:space="0" w:color="auto"/>
            <w:left w:val="none" w:sz="0" w:space="0" w:color="auto"/>
            <w:bottom w:val="none" w:sz="0" w:space="0" w:color="auto"/>
            <w:right w:val="none" w:sz="0" w:space="0" w:color="auto"/>
          </w:divBdr>
        </w:div>
        <w:div w:id="341056983">
          <w:marLeft w:val="0"/>
          <w:marRight w:val="0"/>
          <w:marTop w:val="0"/>
          <w:marBottom w:val="0"/>
          <w:divBdr>
            <w:top w:val="none" w:sz="0" w:space="0" w:color="auto"/>
            <w:left w:val="none" w:sz="0" w:space="0" w:color="auto"/>
            <w:bottom w:val="none" w:sz="0" w:space="0" w:color="auto"/>
            <w:right w:val="none" w:sz="0" w:space="0" w:color="auto"/>
          </w:divBdr>
        </w:div>
        <w:div w:id="951087754">
          <w:marLeft w:val="0"/>
          <w:marRight w:val="0"/>
          <w:marTop w:val="0"/>
          <w:marBottom w:val="0"/>
          <w:divBdr>
            <w:top w:val="none" w:sz="0" w:space="0" w:color="auto"/>
            <w:left w:val="none" w:sz="0" w:space="0" w:color="auto"/>
            <w:bottom w:val="none" w:sz="0" w:space="0" w:color="auto"/>
            <w:right w:val="none" w:sz="0" w:space="0" w:color="auto"/>
          </w:divBdr>
        </w:div>
        <w:div w:id="1167983674">
          <w:marLeft w:val="0"/>
          <w:marRight w:val="0"/>
          <w:marTop w:val="0"/>
          <w:marBottom w:val="0"/>
          <w:divBdr>
            <w:top w:val="none" w:sz="0" w:space="0" w:color="auto"/>
            <w:left w:val="none" w:sz="0" w:space="0" w:color="auto"/>
            <w:bottom w:val="none" w:sz="0" w:space="0" w:color="auto"/>
            <w:right w:val="none" w:sz="0" w:space="0" w:color="auto"/>
          </w:divBdr>
        </w:div>
        <w:div w:id="1194031595">
          <w:marLeft w:val="0"/>
          <w:marRight w:val="0"/>
          <w:marTop w:val="0"/>
          <w:marBottom w:val="0"/>
          <w:divBdr>
            <w:top w:val="none" w:sz="0" w:space="0" w:color="auto"/>
            <w:left w:val="none" w:sz="0" w:space="0" w:color="auto"/>
            <w:bottom w:val="none" w:sz="0" w:space="0" w:color="auto"/>
            <w:right w:val="none" w:sz="0" w:space="0" w:color="auto"/>
          </w:divBdr>
        </w:div>
        <w:div w:id="1274363470">
          <w:marLeft w:val="0"/>
          <w:marRight w:val="0"/>
          <w:marTop w:val="0"/>
          <w:marBottom w:val="0"/>
          <w:divBdr>
            <w:top w:val="none" w:sz="0" w:space="0" w:color="auto"/>
            <w:left w:val="none" w:sz="0" w:space="0" w:color="auto"/>
            <w:bottom w:val="none" w:sz="0" w:space="0" w:color="auto"/>
            <w:right w:val="none" w:sz="0" w:space="0" w:color="auto"/>
          </w:divBdr>
        </w:div>
        <w:div w:id="1617057857">
          <w:marLeft w:val="0"/>
          <w:marRight w:val="0"/>
          <w:marTop w:val="0"/>
          <w:marBottom w:val="0"/>
          <w:divBdr>
            <w:top w:val="none" w:sz="0" w:space="0" w:color="auto"/>
            <w:left w:val="none" w:sz="0" w:space="0" w:color="auto"/>
            <w:bottom w:val="none" w:sz="0" w:space="0" w:color="auto"/>
            <w:right w:val="none" w:sz="0" w:space="0" w:color="auto"/>
          </w:divBdr>
        </w:div>
        <w:div w:id="1724405102">
          <w:marLeft w:val="0"/>
          <w:marRight w:val="0"/>
          <w:marTop w:val="0"/>
          <w:marBottom w:val="0"/>
          <w:divBdr>
            <w:top w:val="none" w:sz="0" w:space="0" w:color="auto"/>
            <w:left w:val="none" w:sz="0" w:space="0" w:color="auto"/>
            <w:bottom w:val="none" w:sz="0" w:space="0" w:color="auto"/>
            <w:right w:val="none" w:sz="0" w:space="0" w:color="auto"/>
          </w:divBdr>
        </w:div>
        <w:div w:id="1835299425">
          <w:marLeft w:val="0"/>
          <w:marRight w:val="0"/>
          <w:marTop w:val="0"/>
          <w:marBottom w:val="0"/>
          <w:divBdr>
            <w:top w:val="none" w:sz="0" w:space="0" w:color="auto"/>
            <w:left w:val="none" w:sz="0" w:space="0" w:color="auto"/>
            <w:bottom w:val="none" w:sz="0" w:space="0" w:color="auto"/>
            <w:right w:val="none" w:sz="0" w:space="0" w:color="auto"/>
          </w:divBdr>
        </w:div>
        <w:div w:id="1927811283">
          <w:marLeft w:val="0"/>
          <w:marRight w:val="0"/>
          <w:marTop w:val="0"/>
          <w:marBottom w:val="0"/>
          <w:divBdr>
            <w:top w:val="none" w:sz="0" w:space="0" w:color="auto"/>
            <w:left w:val="none" w:sz="0" w:space="0" w:color="auto"/>
            <w:bottom w:val="none" w:sz="0" w:space="0" w:color="auto"/>
            <w:right w:val="none" w:sz="0" w:space="0" w:color="auto"/>
          </w:divBdr>
        </w:div>
      </w:divsChild>
    </w:div>
    <w:div w:id="1289891744">
      <w:bodyDiv w:val="1"/>
      <w:marLeft w:val="0"/>
      <w:marRight w:val="0"/>
      <w:marTop w:val="0"/>
      <w:marBottom w:val="0"/>
      <w:divBdr>
        <w:top w:val="none" w:sz="0" w:space="0" w:color="auto"/>
        <w:left w:val="none" w:sz="0" w:space="0" w:color="auto"/>
        <w:bottom w:val="none" w:sz="0" w:space="0" w:color="auto"/>
        <w:right w:val="none" w:sz="0" w:space="0" w:color="auto"/>
      </w:divBdr>
    </w:div>
    <w:div w:id="1875847209">
      <w:bodyDiv w:val="1"/>
      <w:marLeft w:val="0"/>
      <w:marRight w:val="0"/>
      <w:marTop w:val="0"/>
      <w:marBottom w:val="0"/>
      <w:divBdr>
        <w:top w:val="none" w:sz="0" w:space="0" w:color="auto"/>
        <w:left w:val="none" w:sz="0" w:space="0" w:color="auto"/>
        <w:bottom w:val="none" w:sz="0" w:space="0" w:color="auto"/>
        <w:right w:val="none" w:sz="0" w:space="0" w:color="auto"/>
      </w:divBdr>
      <w:divsChild>
        <w:div w:id="137964948">
          <w:marLeft w:val="0"/>
          <w:marRight w:val="0"/>
          <w:marTop w:val="0"/>
          <w:marBottom w:val="0"/>
          <w:divBdr>
            <w:top w:val="none" w:sz="0" w:space="0" w:color="auto"/>
            <w:left w:val="none" w:sz="0" w:space="0" w:color="auto"/>
            <w:bottom w:val="none" w:sz="0" w:space="0" w:color="auto"/>
            <w:right w:val="none" w:sz="0" w:space="0" w:color="auto"/>
          </w:divBdr>
        </w:div>
        <w:div w:id="381826605">
          <w:marLeft w:val="0"/>
          <w:marRight w:val="0"/>
          <w:marTop w:val="0"/>
          <w:marBottom w:val="0"/>
          <w:divBdr>
            <w:top w:val="none" w:sz="0" w:space="0" w:color="auto"/>
            <w:left w:val="none" w:sz="0" w:space="0" w:color="auto"/>
            <w:bottom w:val="none" w:sz="0" w:space="0" w:color="auto"/>
            <w:right w:val="none" w:sz="0" w:space="0" w:color="auto"/>
          </w:divBdr>
        </w:div>
        <w:div w:id="541720912">
          <w:marLeft w:val="0"/>
          <w:marRight w:val="0"/>
          <w:marTop w:val="0"/>
          <w:marBottom w:val="0"/>
          <w:divBdr>
            <w:top w:val="none" w:sz="0" w:space="0" w:color="auto"/>
            <w:left w:val="none" w:sz="0" w:space="0" w:color="auto"/>
            <w:bottom w:val="none" w:sz="0" w:space="0" w:color="auto"/>
            <w:right w:val="none" w:sz="0" w:space="0" w:color="auto"/>
          </w:divBdr>
        </w:div>
        <w:div w:id="833450490">
          <w:marLeft w:val="0"/>
          <w:marRight w:val="0"/>
          <w:marTop w:val="0"/>
          <w:marBottom w:val="0"/>
          <w:divBdr>
            <w:top w:val="none" w:sz="0" w:space="0" w:color="auto"/>
            <w:left w:val="none" w:sz="0" w:space="0" w:color="auto"/>
            <w:bottom w:val="none" w:sz="0" w:space="0" w:color="auto"/>
            <w:right w:val="none" w:sz="0" w:space="0" w:color="auto"/>
          </w:divBdr>
        </w:div>
        <w:div w:id="1088425704">
          <w:marLeft w:val="0"/>
          <w:marRight w:val="0"/>
          <w:marTop w:val="0"/>
          <w:marBottom w:val="0"/>
          <w:divBdr>
            <w:top w:val="none" w:sz="0" w:space="0" w:color="auto"/>
            <w:left w:val="none" w:sz="0" w:space="0" w:color="auto"/>
            <w:bottom w:val="none" w:sz="0" w:space="0" w:color="auto"/>
            <w:right w:val="none" w:sz="0" w:space="0" w:color="auto"/>
          </w:divBdr>
        </w:div>
        <w:div w:id="1245456090">
          <w:marLeft w:val="0"/>
          <w:marRight w:val="0"/>
          <w:marTop w:val="0"/>
          <w:marBottom w:val="0"/>
          <w:divBdr>
            <w:top w:val="none" w:sz="0" w:space="0" w:color="auto"/>
            <w:left w:val="none" w:sz="0" w:space="0" w:color="auto"/>
            <w:bottom w:val="none" w:sz="0" w:space="0" w:color="auto"/>
            <w:right w:val="none" w:sz="0" w:space="0" w:color="auto"/>
          </w:divBdr>
        </w:div>
        <w:div w:id="1661301134">
          <w:marLeft w:val="0"/>
          <w:marRight w:val="0"/>
          <w:marTop w:val="0"/>
          <w:marBottom w:val="0"/>
          <w:divBdr>
            <w:top w:val="none" w:sz="0" w:space="0" w:color="auto"/>
            <w:left w:val="none" w:sz="0" w:space="0" w:color="auto"/>
            <w:bottom w:val="none" w:sz="0" w:space="0" w:color="auto"/>
            <w:right w:val="none" w:sz="0" w:space="0" w:color="auto"/>
          </w:divBdr>
        </w:div>
        <w:div w:id="1794976939">
          <w:marLeft w:val="0"/>
          <w:marRight w:val="0"/>
          <w:marTop w:val="0"/>
          <w:marBottom w:val="0"/>
          <w:divBdr>
            <w:top w:val="none" w:sz="0" w:space="0" w:color="auto"/>
            <w:left w:val="none" w:sz="0" w:space="0" w:color="auto"/>
            <w:bottom w:val="none" w:sz="0" w:space="0" w:color="auto"/>
            <w:right w:val="none" w:sz="0" w:space="0" w:color="auto"/>
          </w:divBdr>
        </w:div>
        <w:div w:id="1891073076">
          <w:marLeft w:val="0"/>
          <w:marRight w:val="0"/>
          <w:marTop w:val="0"/>
          <w:marBottom w:val="0"/>
          <w:divBdr>
            <w:top w:val="none" w:sz="0" w:space="0" w:color="auto"/>
            <w:left w:val="none" w:sz="0" w:space="0" w:color="auto"/>
            <w:bottom w:val="none" w:sz="0" w:space="0" w:color="auto"/>
            <w:right w:val="none" w:sz="0" w:space="0" w:color="auto"/>
          </w:divBdr>
        </w:div>
        <w:div w:id="2087990533">
          <w:marLeft w:val="0"/>
          <w:marRight w:val="0"/>
          <w:marTop w:val="0"/>
          <w:marBottom w:val="0"/>
          <w:divBdr>
            <w:top w:val="none" w:sz="0" w:space="0" w:color="auto"/>
            <w:left w:val="none" w:sz="0" w:space="0" w:color="auto"/>
            <w:bottom w:val="none" w:sz="0" w:space="0" w:color="auto"/>
            <w:right w:val="none" w:sz="0" w:space="0" w:color="auto"/>
          </w:divBdr>
        </w:div>
        <w:div w:id="2096319922">
          <w:marLeft w:val="0"/>
          <w:marRight w:val="0"/>
          <w:marTop w:val="0"/>
          <w:marBottom w:val="0"/>
          <w:divBdr>
            <w:top w:val="none" w:sz="0" w:space="0" w:color="auto"/>
            <w:left w:val="none" w:sz="0" w:space="0" w:color="auto"/>
            <w:bottom w:val="none" w:sz="0" w:space="0" w:color="auto"/>
            <w:right w:val="none" w:sz="0" w:space="0" w:color="auto"/>
          </w:divBdr>
        </w:div>
      </w:divsChild>
    </w:div>
    <w:div w:id="2009745482">
      <w:bodyDiv w:val="1"/>
      <w:marLeft w:val="0"/>
      <w:marRight w:val="0"/>
      <w:marTop w:val="100"/>
      <w:marBottom w:val="100"/>
      <w:divBdr>
        <w:top w:val="none" w:sz="0" w:space="0" w:color="auto"/>
        <w:left w:val="none" w:sz="0" w:space="0" w:color="auto"/>
        <w:bottom w:val="none" w:sz="0" w:space="0" w:color="auto"/>
        <w:right w:val="none" w:sz="0" w:space="0" w:color="auto"/>
      </w:divBdr>
      <w:divsChild>
        <w:div w:id="1896044166">
          <w:marLeft w:val="0"/>
          <w:marRight w:val="0"/>
          <w:marTop w:val="0"/>
          <w:marBottom w:val="0"/>
          <w:divBdr>
            <w:top w:val="none" w:sz="0" w:space="0" w:color="auto"/>
            <w:left w:val="none" w:sz="0" w:space="0" w:color="auto"/>
            <w:bottom w:val="none" w:sz="0" w:space="0" w:color="auto"/>
            <w:right w:val="none" w:sz="0" w:space="0" w:color="auto"/>
          </w:divBdr>
          <w:divsChild>
            <w:div w:id="1244922686">
              <w:marLeft w:val="0"/>
              <w:marRight w:val="0"/>
              <w:marTop w:val="0"/>
              <w:marBottom w:val="0"/>
              <w:divBdr>
                <w:top w:val="none" w:sz="0" w:space="0" w:color="auto"/>
                <w:left w:val="none" w:sz="0" w:space="0" w:color="auto"/>
                <w:bottom w:val="none" w:sz="0" w:space="0" w:color="auto"/>
                <w:right w:val="none" w:sz="0" w:space="0" w:color="auto"/>
              </w:divBdr>
              <w:divsChild>
                <w:div w:id="114454731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204960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microsoft.com/office/2016/09/relationships/commentsIds" Target="commentsIds.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3.xml"/><Relationship Id="rId17" Type="http://schemas.microsoft.com/office/2011/relationships/commentsExtended" Target="commentsExtended.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0.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8309D7-D636-442B-B9D8-44DB974BD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23</Pages>
  <Words>3715</Words>
  <Characters>21182</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Business Statistics:  Chapter 2 Data – Quiz A</vt:lpstr>
    </vt:vector>
  </TitlesOfParts>
  <Company>The University of Scranton</Company>
  <LinksUpToDate>false</LinksUpToDate>
  <CharactersWithSpaces>24848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Statistics:  Chapter 2 Data – Quiz A</dc:title>
  <dc:creator>Rose Sebastianelli</dc:creator>
  <cp:lastModifiedBy>Laura</cp:lastModifiedBy>
  <cp:revision>5</cp:revision>
  <cp:lastPrinted>2011-01-19T08:16:00Z</cp:lastPrinted>
  <dcterms:created xsi:type="dcterms:W3CDTF">2018-09-27T18:44:00Z</dcterms:created>
  <dcterms:modified xsi:type="dcterms:W3CDTF">2018-10-06T18:45:00Z</dcterms:modified>
</cp:coreProperties>
</file>