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E393E" w14:textId="77777777" w:rsidR="009E726D" w:rsidRPr="00AA5D3D" w:rsidRDefault="009E726D" w:rsidP="009E726D">
      <w:pPr>
        <w:pStyle w:val="Heading1"/>
        <w:shd w:val="clear" w:color="auto" w:fill="A6A6A6"/>
        <w:spacing w:before="240" w:line="240" w:lineRule="auto"/>
        <w:jc w:val="center"/>
        <w:rPr>
          <w:rFonts w:ascii="Sylfaen" w:hAnsi="Sylfaen"/>
          <w:b/>
          <w:caps w:val="0"/>
          <w:color w:val="FFFFFF"/>
          <w:sz w:val="48"/>
          <w:szCs w:val="48"/>
        </w:rPr>
      </w:pPr>
      <w:bookmarkStart w:id="0" w:name="_Toc150248910"/>
      <w:r>
        <w:rPr>
          <w:rFonts w:ascii="Sylfaen" w:hAnsi="Sylfaen"/>
          <w:b/>
          <w:caps w:val="0"/>
          <w:color w:val="FFFFFF"/>
          <w:sz w:val="48"/>
          <w:szCs w:val="48"/>
        </w:rPr>
        <w:t>Systems Analysis and Design</w:t>
      </w:r>
      <w:r>
        <w:rPr>
          <w:rFonts w:ascii="Sylfaen" w:hAnsi="Sylfaen"/>
          <w:b/>
          <w:caps w:val="0"/>
          <w:color w:val="FFFFFF"/>
          <w:sz w:val="48"/>
          <w:szCs w:val="48"/>
        </w:rPr>
        <w:br/>
      </w:r>
      <w:del w:id="1" w:author="Author">
        <w:r w:rsidDel="00EE3FB9">
          <w:rPr>
            <w:rFonts w:ascii="Sylfaen" w:hAnsi="Sylfaen"/>
            <w:b/>
            <w:caps w:val="0"/>
            <w:color w:val="FFFFFF"/>
            <w:sz w:val="48"/>
            <w:szCs w:val="48"/>
          </w:rPr>
          <w:delText xml:space="preserve">Tenth </w:delText>
        </w:r>
      </w:del>
      <w:ins w:id="2" w:author="Author">
        <w:r>
          <w:rPr>
            <w:rFonts w:ascii="Sylfaen" w:hAnsi="Sylfaen"/>
            <w:b/>
            <w:caps w:val="0"/>
            <w:color w:val="FFFFFF"/>
            <w:sz w:val="48"/>
            <w:szCs w:val="48"/>
          </w:rPr>
          <w:t xml:space="preserve">Eleventh </w:t>
        </w:r>
      </w:ins>
      <w:r>
        <w:rPr>
          <w:rFonts w:ascii="Sylfaen" w:hAnsi="Sylfaen"/>
          <w:b/>
          <w:caps w:val="0"/>
          <w:color w:val="FFFFFF"/>
          <w:sz w:val="48"/>
          <w:szCs w:val="48"/>
        </w:rPr>
        <w:t>Edition</w:t>
      </w:r>
    </w:p>
    <w:p w14:paraId="6E56B791" w14:textId="77777777" w:rsidR="009E726D" w:rsidRPr="00AA5D3D" w:rsidRDefault="009E726D" w:rsidP="009E726D">
      <w:pPr>
        <w:pStyle w:val="Heading1"/>
        <w:shd w:val="clear" w:color="auto" w:fill="A6A6A6"/>
        <w:spacing w:before="240" w:line="240" w:lineRule="auto"/>
        <w:jc w:val="center"/>
        <w:rPr>
          <w:rFonts w:ascii="Sylfaen" w:hAnsi="Sylfaen"/>
          <w:b/>
          <w:caps w:val="0"/>
          <w:color w:val="FFFFFF"/>
          <w:sz w:val="36"/>
          <w:szCs w:val="36"/>
        </w:rPr>
      </w:pPr>
      <w:r w:rsidRPr="00AA5D3D">
        <w:rPr>
          <w:rFonts w:ascii="Sylfaen" w:hAnsi="Sylfaen"/>
          <w:b/>
          <w:caps w:val="0"/>
          <w:color w:val="FFFFFF"/>
          <w:sz w:val="36"/>
          <w:szCs w:val="36"/>
        </w:rPr>
        <w:t xml:space="preserve">Chapter </w:t>
      </w:r>
      <w:r>
        <w:rPr>
          <w:rFonts w:ascii="Sylfaen" w:hAnsi="Sylfaen"/>
          <w:b/>
          <w:caps w:val="0"/>
          <w:color w:val="FFFFFF"/>
          <w:sz w:val="36"/>
          <w:szCs w:val="36"/>
        </w:rPr>
        <w:t>Two</w:t>
      </w:r>
      <w:r w:rsidRPr="00AA5D3D">
        <w:rPr>
          <w:rFonts w:ascii="Sylfaen" w:hAnsi="Sylfaen"/>
          <w:b/>
          <w:caps w:val="0"/>
          <w:color w:val="FFFFFF"/>
          <w:sz w:val="36"/>
          <w:szCs w:val="36"/>
        </w:rPr>
        <w:t xml:space="preserve">: </w:t>
      </w:r>
      <w:r>
        <w:rPr>
          <w:rFonts w:ascii="Sylfaen" w:hAnsi="Sylfaen"/>
          <w:b/>
          <w:caps w:val="0"/>
          <w:color w:val="FFFFFF"/>
          <w:sz w:val="36"/>
          <w:szCs w:val="36"/>
        </w:rPr>
        <w:t>Analyzing the Business Case</w:t>
      </w:r>
    </w:p>
    <w:bookmarkEnd w:id="0"/>
    <w:p w14:paraId="0FCD30C9" w14:textId="77777777" w:rsidR="009E726D" w:rsidRPr="00AA5D3D" w:rsidRDefault="009E726D" w:rsidP="009E726D">
      <w:pPr>
        <w:pStyle w:val="Heading1"/>
        <w:spacing w:before="240" w:line="240" w:lineRule="auto"/>
        <w:rPr>
          <w:rFonts w:ascii="Sylfaen" w:hAnsi="Sylfaen"/>
          <w:b/>
          <w:caps w:val="0"/>
          <w:sz w:val="24"/>
          <w:szCs w:val="24"/>
        </w:rPr>
      </w:pPr>
      <w:r w:rsidRPr="00AA5D3D">
        <w:rPr>
          <w:rFonts w:ascii="Sylfaen" w:hAnsi="Sylfaen"/>
          <w:b/>
          <w:caps w:val="0"/>
          <w:sz w:val="24"/>
          <w:szCs w:val="24"/>
        </w:rPr>
        <w:t>A Guide to th</w:t>
      </w:r>
      <w:r>
        <w:rPr>
          <w:rFonts w:ascii="Sylfaen" w:hAnsi="Sylfaen"/>
          <w:b/>
          <w:caps w:val="0"/>
          <w:sz w:val="24"/>
          <w:szCs w:val="24"/>
        </w:rPr>
        <w:t>e</w:t>
      </w:r>
      <w:r w:rsidRPr="00AA5D3D">
        <w:rPr>
          <w:rFonts w:ascii="Sylfaen" w:hAnsi="Sylfaen"/>
          <w:b/>
          <w:caps w:val="0"/>
          <w:sz w:val="24"/>
          <w:szCs w:val="24"/>
        </w:rPr>
        <w:t xml:space="preserve"> Instructor’s Manual:</w:t>
      </w:r>
    </w:p>
    <w:p w14:paraId="4DD55347" w14:textId="77777777" w:rsidR="009E726D" w:rsidRDefault="009E726D" w:rsidP="009E726D">
      <w:pPr>
        <w:rPr>
          <w:rFonts w:ascii="Sylfaen" w:hAnsi="Sylfaen"/>
          <w:sz w:val="22"/>
          <w:szCs w:val="22"/>
        </w:rPr>
      </w:pPr>
      <w:r w:rsidRPr="00AA5D3D">
        <w:rPr>
          <w:rFonts w:ascii="Sylfaen" w:hAnsi="Sylfaen"/>
          <w:sz w:val="22"/>
          <w:szCs w:val="22"/>
        </w:rPr>
        <w:t>We designed th</w:t>
      </w:r>
      <w:r>
        <w:rPr>
          <w:rFonts w:ascii="Sylfaen" w:hAnsi="Sylfaen"/>
          <w:sz w:val="22"/>
          <w:szCs w:val="22"/>
        </w:rPr>
        <w:t>e</w:t>
      </w:r>
      <w:r w:rsidRPr="00AA5D3D">
        <w:rPr>
          <w:rFonts w:ascii="Sylfaen" w:hAnsi="Sylfaen"/>
          <w:sz w:val="22"/>
          <w:szCs w:val="22"/>
        </w:rPr>
        <w:t xml:space="preserve"> Instructor’s Manual to supplement and enhance your teaching experience </w:t>
      </w:r>
      <w:r>
        <w:rPr>
          <w:rFonts w:ascii="Sylfaen" w:hAnsi="Sylfaen"/>
          <w:sz w:val="22"/>
          <w:szCs w:val="22"/>
        </w:rPr>
        <w:t>with</w:t>
      </w:r>
      <w:r w:rsidRPr="00AA5D3D">
        <w:rPr>
          <w:rFonts w:ascii="Sylfaen" w:hAnsi="Sylfaen"/>
          <w:sz w:val="22"/>
          <w:szCs w:val="22"/>
        </w:rPr>
        <w:t xml:space="preserve"> classroom activities and a cohesive chapter summary.</w:t>
      </w:r>
    </w:p>
    <w:p w14:paraId="0BE8B6D8" w14:textId="77777777" w:rsidR="009E726D" w:rsidRPr="00AA5D3D" w:rsidRDefault="009E726D" w:rsidP="009E726D">
      <w:pPr>
        <w:rPr>
          <w:rFonts w:ascii="Sylfaen" w:hAnsi="Sylfaen"/>
          <w:sz w:val="22"/>
          <w:szCs w:val="22"/>
        </w:rPr>
      </w:pPr>
    </w:p>
    <w:p w14:paraId="79BB2D18" w14:textId="4AA6A973" w:rsidR="009E726D" w:rsidRPr="00AA5D3D" w:rsidRDefault="009E726D" w:rsidP="009E726D">
      <w:pPr>
        <w:rPr>
          <w:rFonts w:ascii="Sylfaen" w:hAnsi="Sylfaen"/>
          <w:sz w:val="22"/>
          <w:szCs w:val="22"/>
        </w:rPr>
      </w:pPr>
      <w:r w:rsidRPr="00AA5D3D">
        <w:rPr>
          <w:rFonts w:ascii="Sylfaen" w:hAnsi="Sylfaen"/>
          <w:sz w:val="22"/>
          <w:szCs w:val="22"/>
        </w:rPr>
        <w:t xml:space="preserve">This document is organized chronologically, using the same </w:t>
      </w:r>
      <w:r>
        <w:rPr>
          <w:rFonts w:ascii="Sylfaen" w:hAnsi="Sylfaen"/>
          <w:sz w:val="22"/>
          <w:szCs w:val="22"/>
        </w:rPr>
        <w:t xml:space="preserve">main </w:t>
      </w:r>
      <w:r w:rsidRPr="00AA5D3D">
        <w:rPr>
          <w:rFonts w:ascii="Sylfaen" w:hAnsi="Sylfaen"/>
          <w:sz w:val="22"/>
          <w:szCs w:val="22"/>
        </w:rPr>
        <w:t xml:space="preserve">heading in </w:t>
      </w:r>
      <w:r w:rsidRPr="0076253D">
        <w:rPr>
          <w:rFonts w:ascii="Sylfaen" w:hAnsi="Sylfaen"/>
          <w:b/>
          <w:color w:val="FF0000"/>
          <w:sz w:val="22"/>
          <w:szCs w:val="22"/>
          <w:u w:val="thick"/>
        </w:rPr>
        <w:t>red</w:t>
      </w:r>
      <w:r w:rsidRPr="00AA5D3D">
        <w:rPr>
          <w:rFonts w:ascii="Sylfaen" w:hAnsi="Sylfaen"/>
          <w:sz w:val="22"/>
          <w:szCs w:val="22"/>
        </w:rPr>
        <w:t xml:space="preserve"> that you see in the textbook. Under each heading you will find (in order): Lecture Notes that summarize the section, Figures and Boxes found in the section, if any</w:t>
      </w:r>
      <w:r>
        <w:rPr>
          <w:rFonts w:ascii="Sylfaen" w:hAnsi="Sylfaen"/>
          <w:sz w:val="22"/>
          <w:szCs w:val="22"/>
        </w:rPr>
        <w:t>, Teaching</w:t>
      </w:r>
      <w:r w:rsidRPr="00AA5D3D">
        <w:rPr>
          <w:rFonts w:ascii="Sylfaen" w:hAnsi="Sylfaen"/>
          <w:sz w:val="22"/>
          <w:szCs w:val="22"/>
        </w:rPr>
        <w:t xml:space="preserve"> Tips, </w:t>
      </w:r>
      <w:r>
        <w:rPr>
          <w:rFonts w:ascii="Sylfaen" w:hAnsi="Sylfaen"/>
          <w:sz w:val="22"/>
          <w:szCs w:val="22"/>
        </w:rPr>
        <w:t xml:space="preserve">and </w:t>
      </w:r>
      <w:r w:rsidRPr="00AA5D3D">
        <w:rPr>
          <w:rFonts w:ascii="Sylfaen" w:hAnsi="Sylfaen"/>
          <w:sz w:val="22"/>
          <w:szCs w:val="22"/>
        </w:rPr>
        <w:t xml:space="preserve">Classroom Activities. Pay special attention to teaching tips and activities geared toward quizzing your students </w:t>
      </w:r>
      <w:r>
        <w:rPr>
          <w:rFonts w:ascii="Sylfaen" w:hAnsi="Sylfaen"/>
          <w:sz w:val="22"/>
          <w:szCs w:val="22"/>
        </w:rPr>
        <w:t xml:space="preserve">and </w:t>
      </w:r>
      <w:r w:rsidRPr="00AA5D3D">
        <w:rPr>
          <w:rFonts w:ascii="Sylfaen" w:hAnsi="Sylfaen"/>
          <w:sz w:val="22"/>
          <w:szCs w:val="22"/>
        </w:rPr>
        <w:t>enhancing their critical thinking skills</w:t>
      </w:r>
      <w:r>
        <w:rPr>
          <w:rFonts w:ascii="Sylfaen" w:hAnsi="Sylfaen"/>
          <w:sz w:val="22"/>
          <w:szCs w:val="22"/>
        </w:rPr>
        <w:t>.</w:t>
      </w:r>
    </w:p>
    <w:p w14:paraId="1CBDED81" w14:textId="77777777" w:rsidR="009E726D" w:rsidRPr="00AA5D3D" w:rsidRDefault="009E726D" w:rsidP="009E726D">
      <w:pPr>
        <w:rPr>
          <w:rFonts w:ascii="Sylfaen" w:hAnsi="Sylfaen"/>
          <w:sz w:val="22"/>
          <w:szCs w:val="22"/>
        </w:rPr>
      </w:pPr>
    </w:p>
    <w:p w14:paraId="3D4D2409" w14:textId="0D7FF5E3" w:rsidR="009E726D" w:rsidRPr="00AA5D3D" w:rsidRDefault="009E726D" w:rsidP="009E726D">
      <w:pPr>
        <w:rPr>
          <w:rFonts w:ascii="Sylfaen" w:hAnsi="Sylfaen"/>
          <w:sz w:val="22"/>
          <w:szCs w:val="22"/>
        </w:rPr>
      </w:pPr>
      <w:bookmarkStart w:id="3" w:name="OLE_LINK1"/>
      <w:bookmarkStart w:id="4" w:name="OLE_LINK2"/>
      <w:r w:rsidRPr="00AA5D3D">
        <w:rPr>
          <w:rFonts w:ascii="Sylfaen" w:hAnsi="Sylfaen"/>
          <w:sz w:val="22"/>
          <w:szCs w:val="22"/>
        </w:rPr>
        <w:t>In addition to th</w:t>
      </w:r>
      <w:r>
        <w:rPr>
          <w:rFonts w:ascii="Sylfaen" w:hAnsi="Sylfaen"/>
          <w:sz w:val="22"/>
          <w:szCs w:val="22"/>
        </w:rPr>
        <w:t>e</w:t>
      </w:r>
      <w:r w:rsidRPr="00AA5D3D">
        <w:rPr>
          <w:rFonts w:ascii="Sylfaen" w:hAnsi="Sylfaen"/>
          <w:sz w:val="22"/>
          <w:szCs w:val="22"/>
        </w:rPr>
        <w:t xml:space="preserve"> Instructor’s Manual, </w:t>
      </w:r>
      <w:r>
        <w:rPr>
          <w:rFonts w:ascii="Sylfaen" w:hAnsi="Sylfaen"/>
          <w:sz w:val="22"/>
          <w:szCs w:val="22"/>
        </w:rPr>
        <w:t>the</w:t>
      </w:r>
      <w:r w:rsidRPr="00AA5D3D">
        <w:rPr>
          <w:rFonts w:ascii="Sylfaen" w:hAnsi="Sylfaen"/>
          <w:sz w:val="22"/>
          <w:szCs w:val="22"/>
        </w:rPr>
        <w:t xml:space="preserve"> </w:t>
      </w:r>
      <w:ins w:id="5" w:author="Jeevak Ghosh" w:date="2015-11-10T14:45:00Z">
        <w:r w:rsidR="000954C5">
          <w:rPr>
            <w:rFonts w:ascii="Sylfaen" w:hAnsi="Sylfaen"/>
            <w:sz w:val="22"/>
            <w:szCs w:val="22"/>
          </w:rPr>
          <w:t xml:space="preserve">Instructor Companion Site </w:t>
        </w:r>
      </w:ins>
      <w:del w:id="6" w:author="Jeevak Ghosh" w:date="2015-11-10T14:45:00Z">
        <w:r w:rsidRPr="00AA5D3D" w:rsidDel="000954C5">
          <w:rPr>
            <w:rFonts w:ascii="Sylfaen" w:hAnsi="Sylfaen"/>
            <w:sz w:val="22"/>
            <w:szCs w:val="22"/>
          </w:rPr>
          <w:delText xml:space="preserve">Instructor’s Resources </w:delText>
        </w:r>
      </w:del>
      <w:r w:rsidRPr="00AA5D3D">
        <w:rPr>
          <w:rFonts w:ascii="Sylfaen" w:hAnsi="Sylfaen"/>
          <w:sz w:val="22"/>
          <w:szCs w:val="22"/>
        </w:rPr>
        <w:t>also c</w:t>
      </w:r>
      <w:r>
        <w:rPr>
          <w:rFonts w:ascii="Sylfaen" w:hAnsi="Sylfaen"/>
          <w:sz w:val="22"/>
          <w:szCs w:val="22"/>
        </w:rPr>
        <w:t>ontain</w:t>
      </w:r>
      <w:ins w:id="7" w:author="Varsha Chopra .K" w:date="2015-11-10T17:16:00Z">
        <w:r w:rsidR="00527A52">
          <w:rPr>
            <w:rFonts w:ascii="Sylfaen" w:hAnsi="Sylfaen"/>
            <w:sz w:val="22"/>
            <w:szCs w:val="22"/>
          </w:rPr>
          <w:t>s</w:t>
        </w:r>
      </w:ins>
      <w:bookmarkStart w:id="8" w:name="_GoBack"/>
      <w:bookmarkEnd w:id="8"/>
      <w:r w:rsidRPr="00AA5D3D">
        <w:rPr>
          <w:rFonts w:ascii="Sylfaen" w:hAnsi="Sylfaen"/>
          <w:sz w:val="22"/>
          <w:szCs w:val="22"/>
        </w:rPr>
        <w:t xml:space="preserve"> PowerPoint Presentations, </w:t>
      </w:r>
      <w:r>
        <w:rPr>
          <w:rFonts w:ascii="Sylfaen" w:hAnsi="Sylfaen"/>
          <w:sz w:val="22"/>
          <w:szCs w:val="22"/>
        </w:rPr>
        <w:t xml:space="preserve">Solutions to Exercises, Figures, </w:t>
      </w:r>
      <w:r w:rsidRPr="00AA5D3D">
        <w:rPr>
          <w:rFonts w:ascii="Sylfaen" w:hAnsi="Sylfaen"/>
          <w:sz w:val="22"/>
          <w:szCs w:val="22"/>
        </w:rPr>
        <w:t xml:space="preserve">Test Banks, and other </w:t>
      </w:r>
      <w:r>
        <w:rPr>
          <w:rFonts w:ascii="Sylfaen" w:hAnsi="Sylfaen"/>
          <w:sz w:val="22"/>
          <w:szCs w:val="22"/>
        </w:rPr>
        <w:t xml:space="preserve">materials </w:t>
      </w:r>
      <w:r w:rsidRPr="00AA5D3D">
        <w:rPr>
          <w:rFonts w:ascii="Sylfaen" w:hAnsi="Sylfaen"/>
          <w:sz w:val="22"/>
          <w:szCs w:val="22"/>
        </w:rPr>
        <w:t xml:space="preserve">to aid </w:t>
      </w:r>
      <w:r>
        <w:rPr>
          <w:rFonts w:ascii="Sylfaen" w:hAnsi="Sylfaen"/>
          <w:sz w:val="22"/>
          <w:szCs w:val="22"/>
        </w:rPr>
        <w:t>you as an instructor</w:t>
      </w:r>
      <w:r w:rsidRPr="00AA5D3D">
        <w:rPr>
          <w:rFonts w:ascii="Sylfaen" w:hAnsi="Sylfaen"/>
          <w:sz w:val="22"/>
          <w:szCs w:val="22"/>
        </w:rPr>
        <w:t>.</w:t>
      </w:r>
      <w:bookmarkEnd w:id="3"/>
      <w:bookmarkEnd w:id="4"/>
    </w:p>
    <w:p w14:paraId="536C539F" w14:textId="77777777" w:rsidR="009E726D" w:rsidRPr="00AA5D3D" w:rsidRDefault="009E726D" w:rsidP="009E726D">
      <w:pPr>
        <w:rPr>
          <w:rFonts w:ascii="Sylfaen" w:hAnsi="Sylfaen"/>
          <w:sz w:val="22"/>
          <w:szCs w:val="22"/>
        </w:rPr>
      </w:pPr>
    </w:p>
    <w:p w14:paraId="7DD0D93E" w14:textId="2B0DC287" w:rsidR="009E726D" w:rsidDel="009E630C" w:rsidRDefault="009E726D" w:rsidP="009E726D">
      <w:pPr>
        <w:autoSpaceDE w:val="0"/>
        <w:autoSpaceDN w:val="0"/>
        <w:adjustRightInd w:val="0"/>
        <w:rPr>
          <w:del w:id="9" w:author="Varsha Chopra .K" w:date="2015-11-09T15:40:00Z"/>
          <w:rFonts w:ascii="Sylfaen" w:hAnsi="Sylfaen" w:cs="Sylfaen"/>
          <w:b/>
          <w:bCs/>
        </w:rPr>
      </w:pPr>
      <w:del w:id="10" w:author="Varsha Chopra .K" w:date="2015-11-09T15:40:00Z">
        <w:r w:rsidDel="009E630C">
          <w:rPr>
            <w:rFonts w:ascii="Sylfaen" w:hAnsi="Sylfaen" w:cs="Sylfaen"/>
            <w:b/>
            <w:bCs/>
          </w:rPr>
          <w:delText>For Your Students:</w:delText>
        </w:r>
      </w:del>
    </w:p>
    <w:p w14:paraId="502B2199" w14:textId="24353888" w:rsidR="009E726D" w:rsidDel="009E630C" w:rsidRDefault="009E726D" w:rsidP="009E726D">
      <w:pPr>
        <w:rPr>
          <w:del w:id="11" w:author="Varsha Chopra .K" w:date="2015-11-09T15:40:00Z"/>
          <w:rFonts w:ascii="Sylfaen" w:hAnsi="Sylfaen" w:cs="Sylfaen"/>
          <w:sz w:val="22"/>
          <w:szCs w:val="22"/>
        </w:rPr>
      </w:pPr>
      <w:del w:id="12" w:author="Varsha Chopra .K" w:date="2015-11-09T15:40:00Z">
        <w:r w:rsidRPr="007925E9" w:rsidDel="009E630C">
          <w:rPr>
            <w:rFonts w:ascii="Sylfaen" w:hAnsi="Sylfaen" w:cs="Sylfaen"/>
            <w:sz w:val="22"/>
            <w:szCs w:val="22"/>
          </w:rPr>
          <w:delText xml:space="preserve">The </w:delText>
        </w:r>
        <w:r w:rsidDel="009E630C">
          <w:rPr>
            <w:rFonts w:ascii="Sylfaen" w:hAnsi="Sylfaen" w:cs="Sylfaen"/>
            <w:sz w:val="22"/>
            <w:szCs w:val="22"/>
          </w:rPr>
          <w:delText>Tenth</w:delText>
        </w:r>
        <w:r w:rsidRPr="007925E9" w:rsidDel="009E630C">
          <w:rPr>
            <w:rFonts w:ascii="Sylfaen" w:hAnsi="Sylfaen" w:cs="Sylfaen"/>
            <w:sz w:val="22"/>
            <w:szCs w:val="22"/>
          </w:rPr>
          <w:delText xml:space="preserve"> </w:delText>
        </w:r>
      </w:del>
      <w:ins w:id="13" w:author="Author">
        <w:del w:id="14" w:author="Varsha Chopra .K" w:date="2015-11-09T15:40:00Z">
          <w:r w:rsidDel="009E630C">
            <w:rPr>
              <w:rFonts w:ascii="Sylfaen" w:hAnsi="Sylfaen" w:cs="Sylfaen"/>
              <w:sz w:val="22"/>
              <w:szCs w:val="22"/>
            </w:rPr>
            <w:delText>Eleventh</w:delText>
          </w:r>
          <w:r w:rsidRPr="007925E9" w:rsidDel="009E630C">
            <w:rPr>
              <w:rFonts w:ascii="Sylfaen" w:hAnsi="Sylfaen" w:cs="Sylfaen"/>
              <w:sz w:val="22"/>
              <w:szCs w:val="22"/>
            </w:rPr>
            <w:delText xml:space="preserve"> </w:delText>
          </w:r>
        </w:del>
      </w:ins>
      <w:del w:id="15" w:author="Varsha Chopra .K" w:date="2015-11-09T15:40:00Z">
        <w:r w:rsidRPr="007925E9" w:rsidDel="009E630C">
          <w:rPr>
            <w:rFonts w:ascii="Sylfaen" w:hAnsi="Sylfaen" w:cs="Sylfaen"/>
            <w:sz w:val="22"/>
            <w:szCs w:val="22"/>
          </w:rPr>
          <w:delText xml:space="preserve">Edition </w:delText>
        </w:r>
        <w:r w:rsidDel="009E630C">
          <w:rPr>
            <w:rFonts w:ascii="Sylfaen" w:hAnsi="Sylfaen" w:cs="Sylfaen"/>
            <w:sz w:val="22"/>
            <w:szCs w:val="22"/>
          </w:rPr>
          <w:delText xml:space="preserve">includes </w:delText>
        </w:r>
        <w:r w:rsidRPr="007925E9" w:rsidDel="009E630C">
          <w:rPr>
            <w:rFonts w:ascii="Sylfaen" w:hAnsi="Sylfaen" w:cs="Sylfaen"/>
            <w:sz w:val="22"/>
            <w:szCs w:val="22"/>
          </w:rPr>
          <w:delText xml:space="preserve">Video Learning Sessions, </w:delText>
        </w:r>
        <w:r w:rsidDel="009E630C">
          <w:rPr>
            <w:rFonts w:ascii="Sylfaen" w:hAnsi="Sylfaen" w:cs="Sylfaen"/>
            <w:sz w:val="22"/>
            <w:szCs w:val="22"/>
          </w:rPr>
          <w:delText xml:space="preserve">an </w:delText>
        </w:r>
        <w:r w:rsidRPr="007925E9" w:rsidDel="009E630C">
          <w:rPr>
            <w:rFonts w:ascii="Sylfaen" w:hAnsi="Sylfaen" w:cs="Sylfaen"/>
            <w:sz w:val="22"/>
            <w:szCs w:val="22"/>
          </w:rPr>
          <w:delText xml:space="preserve">end-of-chapter </w:delText>
        </w:r>
        <w:r w:rsidDel="009E630C">
          <w:rPr>
            <w:rFonts w:ascii="Sylfaen" w:hAnsi="Sylfaen" w:cs="Sylfaen"/>
            <w:sz w:val="22"/>
            <w:szCs w:val="22"/>
          </w:rPr>
          <w:delText>exercise</w:delText>
        </w:r>
        <w:r w:rsidRPr="007925E9" w:rsidDel="009E630C">
          <w:rPr>
            <w:rFonts w:ascii="Sylfaen" w:hAnsi="Sylfaen" w:cs="Sylfaen"/>
            <w:sz w:val="22"/>
            <w:szCs w:val="22"/>
          </w:rPr>
          <w:delText xml:space="preserve"> called </w:delText>
        </w:r>
        <w:r w:rsidDel="009E630C">
          <w:rPr>
            <w:rFonts w:ascii="Sylfaen" w:hAnsi="Sylfaen" w:cs="Sylfaen"/>
            <w:sz w:val="22"/>
            <w:szCs w:val="22"/>
          </w:rPr>
          <w:delText xml:space="preserve">Critical Thinking </w:delText>
        </w:r>
        <w:r w:rsidRPr="007925E9" w:rsidDel="009E630C">
          <w:rPr>
            <w:rFonts w:ascii="Sylfaen" w:hAnsi="Sylfaen" w:cs="Sylfaen"/>
            <w:sz w:val="22"/>
            <w:szCs w:val="22"/>
          </w:rPr>
          <w:delText>Challenge</w:delText>
        </w:r>
        <w:r w:rsidDel="009E630C">
          <w:rPr>
            <w:rFonts w:ascii="Sylfaen" w:hAnsi="Sylfaen" w:cs="Sylfaen"/>
            <w:sz w:val="22"/>
            <w:szCs w:val="22"/>
          </w:rPr>
          <w:delText>, and online CourseCasts that can keep your students posted on technology developments and trends.</w:delText>
        </w:r>
      </w:del>
    </w:p>
    <w:p w14:paraId="21B4D103" w14:textId="28C67906" w:rsidR="009E726D" w:rsidDel="009E630C" w:rsidRDefault="009E726D" w:rsidP="009E726D">
      <w:pPr>
        <w:rPr>
          <w:del w:id="16" w:author="Varsha Chopra .K" w:date="2015-11-09T15:40:00Z"/>
          <w:rFonts w:ascii="Sylfaen" w:hAnsi="Sylfaen" w:cs="Sylfaen"/>
          <w:sz w:val="22"/>
          <w:szCs w:val="22"/>
        </w:rPr>
      </w:pPr>
    </w:p>
    <w:p w14:paraId="30C31F2E" w14:textId="220F59F5" w:rsidR="009E726D" w:rsidRPr="006529EE" w:rsidDel="009E630C" w:rsidRDefault="009E726D" w:rsidP="009E726D">
      <w:pPr>
        <w:numPr>
          <w:ilvl w:val="0"/>
          <w:numId w:val="9"/>
        </w:numPr>
        <w:rPr>
          <w:del w:id="17" w:author="Varsha Chopra .K" w:date="2015-11-09T15:40:00Z"/>
          <w:rFonts w:ascii="Sylfaen" w:hAnsi="Sylfaen" w:cs="Sylfaen"/>
          <w:sz w:val="22"/>
          <w:szCs w:val="22"/>
        </w:rPr>
      </w:pPr>
      <w:del w:id="18" w:author="Varsha Chopra .K" w:date="2015-11-09T15:40:00Z">
        <w:r w:rsidRPr="00B9737E" w:rsidDel="009E630C">
          <w:rPr>
            <w:rFonts w:ascii="Sylfaen" w:hAnsi="Sylfaen" w:cs="Sylfaen"/>
            <w:sz w:val="22"/>
            <w:szCs w:val="22"/>
          </w:rPr>
          <w:delText xml:space="preserve">Video Learning Sessions. </w:delText>
        </w:r>
        <w:r w:rsidRPr="006529EE" w:rsidDel="009E630C">
          <w:rPr>
            <w:rFonts w:ascii="Sylfaen" w:hAnsi="Sylfaen" w:cs="Sylfaen"/>
            <w:sz w:val="22"/>
            <w:szCs w:val="22"/>
          </w:rPr>
          <w:delText>Eighteen multimedia Video Learning Sessions describe key systems analysis skills and concepts and provide students with a self-paced, interactive learning tool that reinforces the text. The sessions provide step-by-step explanations that are easy to follow and understand. Each session includes practice tasks, sample answers, and challenge tasks to keep students interested and engaged as they learn. A Your Turn feature in every Video Learning Session challenges students to apply their skills and check their work against sample answers. This hands-on practice can help students better handle actual assignments and tasks. Instructors may use the Video Learning Sessions as classroom presentations,</w:delText>
        </w:r>
        <w:r w:rsidDel="009E630C">
          <w:rPr>
            <w:rFonts w:ascii="Sylfaen" w:hAnsi="Sylfaen" w:cs="Sylfaen"/>
            <w:sz w:val="22"/>
            <w:szCs w:val="22"/>
          </w:rPr>
          <w:delText xml:space="preserve"> </w:delText>
        </w:r>
        <w:r w:rsidRPr="006529EE" w:rsidDel="009E630C">
          <w:rPr>
            <w:rFonts w:ascii="Sylfaen" w:hAnsi="Sylfaen" w:cs="Sylfaen"/>
            <w:sz w:val="22"/>
            <w:szCs w:val="22"/>
          </w:rPr>
          <w:delText>distance-education support, student review tools, and exam preparation.</w:delText>
        </w:r>
      </w:del>
    </w:p>
    <w:p w14:paraId="488FFF4D" w14:textId="3F673BFE" w:rsidR="009E726D" w:rsidDel="009E630C" w:rsidRDefault="009E726D" w:rsidP="009E726D">
      <w:pPr>
        <w:numPr>
          <w:ilvl w:val="0"/>
          <w:numId w:val="9"/>
        </w:numPr>
        <w:rPr>
          <w:del w:id="19" w:author="Varsha Chopra .K" w:date="2015-11-09T15:40:00Z"/>
          <w:rFonts w:ascii="Sylfaen" w:hAnsi="Sylfaen" w:cs="Sylfaen"/>
          <w:sz w:val="22"/>
          <w:szCs w:val="22"/>
        </w:rPr>
      </w:pPr>
      <w:del w:id="20" w:author="Varsha Chopra .K" w:date="2015-11-09T15:40:00Z">
        <w:r w:rsidDel="009E630C">
          <w:rPr>
            <w:rFonts w:ascii="Sylfaen" w:hAnsi="Sylfaen" w:cs="Sylfaen"/>
            <w:sz w:val="22"/>
            <w:szCs w:val="22"/>
          </w:rPr>
          <w:delText xml:space="preserve">Critical Thinking Challenge. This </w:delText>
        </w:r>
        <w:r w:rsidRPr="007925E9" w:rsidDel="009E630C">
          <w:rPr>
            <w:rFonts w:ascii="Sylfaen" w:hAnsi="Sylfaen" w:cs="Sylfaen"/>
            <w:sz w:val="22"/>
            <w:szCs w:val="22"/>
          </w:rPr>
          <w:delText xml:space="preserve">feature </w:delText>
        </w:r>
        <w:r w:rsidRPr="00F76C5F" w:rsidDel="009E630C">
          <w:rPr>
            <w:rFonts w:ascii="Sylfaen" w:hAnsi="Sylfaen" w:cs="Sylfaen"/>
            <w:sz w:val="22"/>
            <w:szCs w:val="22"/>
          </w:rPr>
          <w:delText>stresses critical thinking skills, incl</w:delText>
        </w:r>
        <w:r w:rsidDel="009E630C">
          <w:rPr>
            <w:rFonts w:ascii="Sylfaen" w:hAnsi="Sylfaen" w:cs="Sylfaen"/>
            <w:sz w:val="22"/>
            <w:szCs w:val="22"/>
          </w:rPr>
          <w:delText xml:space="preserve">uding perception, organization, </w:delText>
        </w:r>
        <w:r w:rsidRPr="00F76C5F" w:rsidDel="009E630C">
          <w:rPr>
            <w:rFonts w:ascii="Sylfaen" w:hAnsi="Sylfaen" w:cs="Sylfaen"/>
            <w:sz w:val="22"/>
            <w:szCs w:val="22"/>
          </w:rPr>
          <w:delText>analysis, problem-solving</w:delText>
        </w:r>
        <w:r w:rsidDel="009E630C">
          <w:rPr>
            <w:rFonts w:ascii="Sylfaen" w:hAnsi="Sylfaen" w:cs="Sylfaen"/>
            <w:sz w:val="22"/>
            <w:szCs w:val="22"/>
          </w:rPr>
          <w:delText>,</w:delText>
        </w:r>
        <w:r w:rsidRPr="00F76C5F" w:rsidDel="009E630C">
          <w:rPr>
            <w:rFonts w:ascii="Sylfaen" w:hAnsi="Sylfaen" w:cs="Sylfaen"/>
            <w:sz w:val="22"/>
            <w:szCs w:val="22"/>
          </w:rPr>
          <w:delText xml:space="preserve"> and decision-making. Students complete Practice Tasks, view sample answers, and then apply their skills to the Challenge Tasks.</w:delText>
        </w:r>
      </w:del>
    </w:p>
    <w:p w14:paraId="574213C6" w14:textId="4ED4C838" w:rsidR="009E726D" w:rsidRPr="00E92719" w:rsidDel="009E630C" w:rsidRDefault="009E726D" w:rsidP="009E726D">
      <w:pPr>
        <w:numPr>
          <w:ilvl w:val="0"/>
          <w:numId w:val="9"/>
        </w:numPr>
        <w:rPr>
          <w:del w:id="21" w:author="Varsha Chopra .K" w:date="2015-11-09T15:40:00Z"/>
          <w:rFonts w:ascii="Sylfaen" w:hAnsi="Sylfaen"/>
          <w:sz w:val="22"/>
          <w:szCs w:val="22"/>
        </w:rPr>
      </w:pPr>
      <w:del w:id="22" w:author="Varsha Chopra .K" w:date="2015-11-09T15:40:00Z">
        <w:r w:rsidDel="009E630C">
          <w:rPr>
            <w:rFonts w:ascii="Sylfaen" w:hAnsi="Sylfaen" w:cs="Sylfaen"/>
            <w:sz w:val="22"/>
            <w:szCs w:val="22"/>
          </w:rPr>
          <w:delText xml:space="preserve">CourseCasts. Our online feature, CourseCasts, is a library of weekly podcasts designed to keep your students up-to-date with the latest in technology news. Direct your students to </w:delText>
        </w:r>
        <w:r w:rsidR="007A1F5B" w:rsidDel="009E630C">
          <w:fldChar w:fldCharType="begin"/>
        </w:r>
        <w:r w:rsidR="007A1F5B" w:rsidDel="009E630C">
          <w:delInstrText xml:space="preserve"> HYPERLINK "http://coursecasts.course.com" </w:delInstrText>
        </w:r>
        <w:r w:rsidR="007A1F5B" w:rsidDel="009E630C">
          <w:fldChar w:fldCharType="separate"/>
        </w:r>
        <w:r w:rsidDel="009E630C">
          <w:rPr>
            <w:rFonts w:ascii="Sylfaen" w:hAnsi="Sylfaen" w:cs="Sylfaen"/>
            <w:color w:val="0000FF"/>
            <w:sz w:val="22"/>
            <w:szCs w:val="22"/>
            <w:u w:val="single"/>
          </w:rPr>
          <w:delText>http://coursecasts.course.com</w:delText>
        </w:r>
        <w:r w:rsidR="007A1F5B" w:rsidDel="009E630C">
          <w:rPr>
            <w:rFonts w:ascii="Sylfaen" w:hAnsi="Sylfaen" w:cs="Sylfaen"/>
            <w:color w:val="0000FF"/>
            <w:sz w:val="22"/>
            <w:szCs w:val="22"/>
            <w:u w:val="single"/>
          </w:rPr>
          <w:fldChar w:fldCharType="end"/>
        </w:r>
        <w:r w:rsidDel="009E630C">
          <w:rPr>
            <w:rFonts w:ascii="Sylfaen" w:hAnsi="Sylfaen" w:cs="Sylfaen"/>
            <w:sz w:val="22"/>
            <w:szCs w:val="22"/>
          </w:rPr>
          <w:delText>, where they can download the most recent CourseCast to their mp3 player. Ken Baldauf, host of CourseCasts, is a faculty member of the Florida State University Computer Science Department where he is responsible for teaching technology classes to thousands of FSU students each year. Ken is an expert in emerging technology, and he highlights the most pertinent news and information. CourseCasts enable</w:delText>
        </w:r>
      </w:del>
      <w:ins w:id="23" w:author="Jothi Mariyam Thomas" w:date="2015-11-04T08:28:00Z">
        <w:del w:id="24" w:author="Varsha Chopra .K" w:date="2015-11-09T15:40:00Z">
          <w:r w:rsidR="00975713" w:rsidDel="009E630C">
            <w:rPr>
              <w:rFonts w:ascii="Sylfaen" w:hAnsi="Sylfaen" w:cs="Sylfaen"/>
              <w:sz w:val="22"/>
              <w:szCs w:val="22"/>
            </w:rPr>
            <w:delText>s</w:delText>
          </w:r>
        </w:del>
      </w:ins>
      <w:del w:id="25" w:author="Varsha Chopra .K" w:date="2015-11-09T15:40:00Z">
        <w:r w:rsidDel="009E630C">
          <w:rPr>
            <w:rFonts w:ascii="Sylfaen" w:hAnsi="Sylfaen" w:cs="Sylfaen"/>
            <w:sz w:val="22"/>
            <w:szCs w:val="22"/>
          </w:rPr>
          <w:delText xml:space="preserve"> </w:delText>
        </w:r>
      </w:del>
      <w:ins w:id="26" w:author="Jeevak Ghosh" w:date="2015-11-04T11:35:00Z">
        <w:del w:id="27" w:author="Varsha Chopra .K" w:date="2015-11-09T15:40:00Z">
          <w:r w:rsidR="004E5D50" w:rsidDel="009E630C">
            <w:rPr>
              <w:rFonts w:ascii="Sylfaen" w:hAnsi="Sylfaen" w:cs="Sylfaen"/>
              <w:sz w:val="22"/>
              <w:szCs w:val="22"/>
            </w:rPr>
            <w:delText xml:space="preserve">s </w:delText>
          </w:r>
        </w:del>
      </w:ins>
      <w:del w:id="28" w:author="Varsha Chopra .K" w:date="2015-11-09T15:40:00Z">
        <w:r w:rsidDel="009E630C">
          <w:rPr>
            <w:rFonts w:ascii="Sylfaen" w:hAnsi="Sylfaen" w:cs="Sylfaen"/>
            <w:sz w:val="22"/>
            <w:szCs w:val="22"/>
          </w:rPr>
          <w:delText>your students to spend their time enjoying technology, rather than trying to figure it out. We suggest that you open or close your lecture with a discussion based on the latest CourseCast.</w:delText>
        </w:r>
      </w:del>
    </w:p>
    <w:p w14:paraId="1CFD74DD" w14:textId="5411E2A9" w:rsidR="009E726D" w:rsidRPr="00AA5D3D" w:rsidDel="009E630C" w:rsidRDefault="009E726D" w:rsidP="009E726D">
      <w:pPr>
        <w:rPr>
          <w:del w:id="29" w:author="Varsha Chopra .K" w:date="2015-11-09T15:40:00Z"/>
          <w:rFonts w:ascii="Sylfaen" w:hAnsi="Sylfaen"/>
          <w:sz w:val="22"/>
          <w:szCs w:val="22"/>
        </w:rPr>
      </w:pPr>
    </w:p>
    <w:p w14:paraId="42790545" w14:textId="4D3150D3" w:rsidR="009E726D" w:rsidDel="009E630C" w:rsidRDefault="009E726D" w:rsidP="009E726D">
      <w:pPr>
        <w:rPr>
          <w:del w:id="30" w:author="Varsha Chopra .K" w:date="2015-11-09T15:40:00Z"/>
          <w:rFonts w:ascii="Sylfaen" w:hAnsi="Sylfaen"/>
          <w:sz w:val="22"/>
          <w:szCs w:val="22"/>
        </w:rPr>
      </w:pPr>
    </w:p>
    <w:p w14:paraId="37CC10BE" w14:textId="77777777" w:rsidR="009E726D" w:rsidRPr="00C623BB" w:rsidRDefault="009E726D" w:rsidP="009E726D">
      <w:pPr>
        <w:rPr>
          <w:rFonts w:ascii="Sylfaen" w:hAnsi="Sylfaen"/>
          <w:b/>
          <w:color w:val="FF0000"/>
          <w:szCs w:val="24"/>
          <w:u w:val="thick"/>
        </w:rPr>
      </w:pPr>
      <w:r w:rsidRPr="00C623BB">
        <w:rPr>
          <w:rFonts w:ascii="Sylfaen" w:hAnsi="Sylfaen"/>
          <w:b/>
          <w:color w:val="FF0000"/>
          <w:szCs w:val="24"/>
          <w:u w:val="thick"/>
        </w:rPr>
        <w:t>Table of 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28"/>
      </w:tblGrid>
      <w:tr w:rsidR="009E726D" w:rsidRPr="00BA0805" w14:paraId="00F83A63" w14:textId="77777777" w:rsidTr="000E6E8A">
        <w:tc>
          <w:tcPr>
            <w:tcW w:w="8028" w:type="dxa"/>
            <w:tcBorders>
              <w:top w:val="nil"/>
              <w:left w:val="nil"/>
              <w:bottom w:val="nil"/>
              <w:right w:val="nil"/>
            </w:tcBorders>
            <w:shd w:val="clear" w:color="auto" w:fill="auto"/>
          </w:tcPr>
          <w:p w14:paraId="2AAB1959" w14:textId="06DF3BC3" w:rsidR="009E726D" w:rsidRPr="00BA0805" w:rsidRDefault="00FC7DFB" w:rsidP="000E6E8A">
            <w:pPr>
              <w:rPr>
                <w:rFonts w:ascii="Sylfaen" w:hAnsi="Sylfaen"/>
                <w:sz w:val="22"/>
                <w:szCs w:val="22"/>
              </w:rPr>
            </w:pPr>
            <w:ins w:id="31" w:author="Barath Srinivasan.T.S" w:date="2015-11-04T13:41:00Z">
              <w:r>
                <w:fldChar w:fldCharType="begin"/>
              </w:r>
              <w:r>
                <w:instrText xml:space="preserve"> HYPERLINK  \l "_Learning_Objectives" </w:instrText>
              </w:r>
              <w:r>
                <w:fldChar w:fldCharType="separate"/>
              </w:r>
              <w:r w:rsidR="0075662C" w:rsidRPr="00FC7DFB">
                <w:rPr>
                  <w:rStyle w:val="Hyperlink"/>
                </w:rPr>
                <w:t xml:space="preserve">40: Learning </w:t>
              </w:r>
              <w:r w:rsidR="009E726D" w:rsidRPr="00FC7DFB">
                <w:rPr>
                  <w:rStyle w:val="Hyperlink"/>
                  <w:rFonts w:ascii="Sylfaen" w:hAnsi="Sylfaen"/>
                  <w:sz w:val="22"/>
                  <w:szCs w:val="22"/>
                </w:rPr>
                <w:t>Objectives</w:t>
              </w:r>
              <w:r>
                <w:fldChar w:fldCharType="end"/>
              </w:r>
            </w:ins>
          </w:p>
        </w:tc>
      </w:tr>
      <w:tr w:rsidR="009E726D" w:rsidRPr="00BA0805" w14:paraId="540CC82A"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4DE48D47" w14:textId="77777777" w:rsidR="009E726D" w:rsidRPr="00BA0805" w:rsidRDefault="009E726D" w:rsidP="000E6E8A">
            <w:pPr>
              <w:rPr>
                <w:rFonts w:ascii="Sylfaen" w:hAnsi="Sylfaen"/>
                <w:sz w:val="22"/>
                <w:szCs w:val="22"/>
              </w:rPr>
            </w:pPr>
            <w:del w:id="32" w:author="Author">
              <w:r w:rsidRPr="00BA0805" w:rsidDel="008933DC">
                <w:rPr>
                  <w:rFonts w:ascii="Sylfaen" w:hAnsi="Sylfaen"/>
                  <w:sz w:val="22"/>
                  <w:szCs w:val="22"/>
                </w:rPr>
                <w:fldChar w:fldCharType="begin"/>
              </w:r>
              <w:r w:rsidDel="008933DC">
                <w:rPr>
                  <w:rFonts w:ascii="Sylfaen" w:hAnsi="Sylfaen"/>
                  <w:sz w:val="22"/>
                  <w:szCs w:val="22"/>
                </w:rPr>
                <w:delInstrText>HYPERLINK  \l "_52:_Introduction"</w:delInstrText>
              </w:r>
              <w:r w:rsidRPr="00BA0805" w:rsidDel="008933DC">
                <w:rPr>
                  <w:rFonts w:ascii="Sylfaen" w:hAnsi="Sylfaen"/>
                  <w:sz w:val="22"/>
                  <w:szCs w:val="22"/>
                </w:rPr>
                <w:fldChar w:fldCharType="separate"/>
              </w:r>
              <w:r w:rsidDel="008933DC">
                <w:rPr>
                  <w:rStyle w:val="Hyperlink"/>
                  <w:rFonts w:ascii="Sylfaen" w:hAnsi="Sylfaen"/>
                  <w:sz w:val="22"/>
                  <w:szCs w:val="22"/>
                </w:rPr>
                <w:delText>48</w:delText>
              </w:r>
              <w:r w:rsidRPr="00BA0805" w:rsidDel="008933DC">
                <w:rPr>
                  <w:rStyle w:val="Hyperlink"/>
                  <w:rFonts w:ascii="Sylfaen" w:hAnsi="Sylfaen"/>
                  <w:sz w:val="22"/>
                  <w:szCs w:val="22"/>
                </w:rPr>
                <w:delText>: Introduction</w:delText>
              </w:r>
              <w:r w:rsidRPr="00BA0805" w:rsidDel="008933DC">
                <w:rPr>
                  <w:rFonts w:ascii="Sylfaen" w:hAnsi="Sylfaen"/>
                  <w:sz w:val="22"/>
                  <w:szCs w:val="22"/>
                </w:rPr>
                <w:fldChar w:fldCharType="end"/>
              </w:r>
            </w:del>
            <w:ins w:id="33" w:author="Author">
              <w:r w:rsidRPr="00BA0805">
                <w:rPr>
                  <w:rFonts w:ascii="Sylfaen" w:hAnsi="Sylfaen"/>
                  <w:sz w:val="22"/>
                  <w:szCs w:val="22"/>
                </w:rPr>
                <w:fldChar w:fldCharType="begin"/>
              </w:r>
              <w:r>
                <w:rPr>
                  <w:rFonts w:ascii="Sylfaen" w:hAnsi="Sylfaen"/>
                  <w:sz w:val="22"/>
                  <w:szCs w:val="22"/>
                </w:rPr>
                <w:instrText>HYPERLINK  \l "_52:_Introduction"</w:instrText>
              </w:r>
              <w:r w:rsidRPr="00BA0805">
                <w:rPr>
                  <w:rFonts w:ascii="Sylfaen" w:hAnsi="Sylfaen"/>
                  <w:sz w:val="22"/>
                  <w:szCs w:val="22"/>
                </w:rPr>
                <w:fldChar w:fldCharType="separate"/>
              </w:r>
              <w:r>
                <w:rPr>
                  <w:rStyle w:val="Hyperlink"/>
                  <w:rFonts w:ascii="Sylfaen" w:hAnsi="Sylfaen"/>
                  <w:sz w:val="22"/>
                  <w:szCs w:val="22"/>
                </w:rPr>
                <w:t>41</w:t>
              </w:r>
              <w:r w:rsidRPr="00BA0805">
                <w:rPr>
                  <w:rStyle w:val="Hyperlink"/>
                  <w:rFonts w:ascii="Sylfaen" w:hAnsi="Sylfaen"/>
                  <w:sz w:val="22"/>
                  <w:szCs w:val="22"/>
                </w:rPr>
                <w:t>: Introduction</w:t>
              </w:r>
              <w:r w:rsidRPr="00BA0805">
                <w:rPr>
                  <w:rFonts w:ascii="Sylfaen" w:hAnsi="Sylfaen"/>
                  <w:sz w:val="22"/>
                  <w:szCs w:val="22"/>
                </w:rPr>
                <w:fldChar w:fldCharType="end"/>
              </w:r>
            </w:ins>
          </w:p>
        </w:tc>
      </w:tr>
      <w:tr w:rsidR="009E726D" w:rsidRPr="00BA0805" w14:paraId="719822B2"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0967E3BB" w14:textId="77777777" w:rsidR="009E726D" w:rsidRPr="00BA0805" w:rsidRDefault="009E726D" w:rsidP="000E6E8A">
            <w:pPr>
              <w:rPr>
                <w:rFonts w:ascii="Sylfaen" w:hAnsi="Sylfaen"/>
                <w:sz w:val="22"/>
                <w:szCs w:val="22"/>
              </w:rPr>
            </w:pPr>
            <w:del w:id="34" w:author="Author">
              <w:r w:rsidRPr="00BA0805" w:rsidDel="008933DC">
                <w:rPr>
                  <w:rFonts w:ascii="Sylfaen" w:hAnsi="Sylfaen"/>
                  <w:sz w:val="22"/>
                  <w:szCs w:val="22"/>
                </w:rPr>
                <w:fldChar w:fldCharType="begin"/>
              </w:r>
              <w:r w:rsidDel="008933DC">
                <w:rPr>
                  <w:rFonts w:ascii="Sylfaen" w:hAnsi="Sylfaen"/>
                  <w:sz w:val="22"/>
                  <w:szCs w:val="22"/>
                </w:rPr>
                <w:delInstrText>HYPERLINK  \l "_54:_Strategic_Planning"</w:delInstrText>
              </w:r>
              <w:r w:rsidRPr="00BA0805" w:rsidDel="008933DC">
                <w:rPr>
                  <w:rFonts w:ascii="Sylfaen" w:hAnsi="Sylfaen"/>
                  <w:sz w:val="22"/>
                  <w:szCs w:val="22"/>
                </w:rPr>
                <w:fldChar w:fldCharType="separate"/>
              </w:r>
              <w:r w:rsidDel="008933DC">
                <w:rPr>
                  <w:rStyle w:val="Hyperlink"/>
                  <w:rFonts w:ascii="Sylfaen" w:hAnsi="Sylfaen"/>
                  <w:sz w:val="22"/>
                  <w:szCs w:val="22"/>
                </w:rPr>
                <w:delText>50</w:delText>
              </w:r>
              <w:r w:rsidRPr="00BA0805" w:rsidDel="008933DC">
                <w:rPr>
                  <w:rStyle w:val="Hyperlink"/>
                  <w:rFonts w:ascii="Sylfaen" w:hAnsi="Sylfaen"/>
                  <w:sz w:val="22"/>
                  <w:szCs w:val="22"/>
                </w:rPr>
                <w:delText>: A Framework for IT Systems Development</w:delText>
              </w:r>
              <w:r w:rsidRPr="00BA0805" w:rsidDel="008933DC">
                <w:rPr>
                  <w:rFonts w:ascii="Sylfaen" w:hAnsi="Sylfaen"/>
                  <w:sz w:val="22"/>
                  <w:szCs w:val="22"/>
                </w:rPr>
                <w:fldChar w:fldCharType="end"/>
              </w:r>
            </w:del>
            <w:ins w:id="35" w:author="Author">
              <w:r w:rsidRPr="00BA0805">
                <w:rPr>
                  <w:rFonts w:ascii="Sylfaen" w:hAnsi="Sylfaen"/>
                  <w:sz w:val="22"/>
                  <w:szCs w:val="22"/>
                </w:rPr>
                <w:fldChar w:fldCharType="begin"/>
              </w:r>
              <w:r>
                <w:rPr>
                  <w:rFonts w:ascii="Sylfaen" w:hAnsi="Sylfaen"/>
                  <w:sz w:val="22"/>
                  <w:szCs w:val="22"/>
                </w:rPr>
                <w:instrText>HYPERLINK  \l "_54:_Strategic_Planning"</w:instrText>
              </w:r>
              <w:r w:rsidRPr="00BA0805">
                <w:rPr>
                  <w:rFonts w:ascii="Sylfaen" w:hAnsi="Sylfaen"/>
                  <w:sz w:val="22"/>
                  <w:szCs w:val="22"/>
                </w:rPr>
                <w:fldChar w:fldCharType="separate"/>
              </w:r>
              <w:r>
                <w:rPr>
                  <w:rStyle w:val="Hyperlink"/>
                  <w:rFonts w:ascii="Sylfaen" w:hAnsi="Sylfaen"/>
                  <w:sz w:val="22"/>
                  <w:szCs w:val="22"/>
                </w:rPr>
                <w:t>41</w:t>
              </w:r>
              <w:r w:rsidRPr="00BA0805">
                <w:rPr>
                  <w:rStyle w:val="Hyperlink"/>
                  <w:rFonts w:ascii="Sylfaen" w:hAnsi="Sylfaen"/>
                  <w:sz w:val="22"/>
                  <w:szCs w:val="22"/>
                </w:rPr>
                <w:t>: A Framework for IT Systems Development</w:t>
              </w:r>
              <w:r w:rsidRPr="00BA0805">
                <w:rPr>
                  <w:rFonts w:ascii="Sylfaen" w:hAnsi="Sylfaen"/>
                  <w:sz w:val="22"/>
                  <w:szCs w:val="22"/>
                </w:rPr>
                <w:fldChar w:fldCharType="end"/>
              </w:r>
            </w:ins>
          </w:p>
        </w:tc>
      </w:tr>
      <w:tr w:rsidR="009E726D" w:rsidRPr="00BA0805" w14:paraId="39116266"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7477F57B" w14:textId="77777777" w:rsidR="009E726D" w:rsidRPr="00BA0805" w:rsidRDefault="009E726D" w:rsidP="000E6E8A">
            <w:pPr>
              <w:rPr>
                <w:rFonts w:ascii="Sylfaen" w:hAnsi="Sylfaen"/>
                <w:sz w:val="22"/>
                <w:szCs w:val="22"/>
              </w:rPr>
            </w:pPr>
            <w:del w:id="36" w:author="Author">
              <w:r w:rsidRPr="00BA0805" w:rsidDel="008933DC">
                <w:rPr>
                  <w:rFonts w:ascii="Sylfaen" w:hAnsi="Sylfaen"/>
                  <w:sz w:val="22"/>
                  <w:szCs w:val="22"/>
                </w:rPr>
                <w:fldChar w:fldCharType="begin"/>
              </w:r>
              <w:r w:rsidDel="008933DC">
                <w:rPr>
                  <w:rFonts w:ascii="Sylfaen" w:hAnsi="Sylfaen"/>
                  <w:sz w:val="22"/>
                  <w:szCs w:val="22"/>
                </w:rPr>
                <w:delInstrText>HYPERLINK  \l "_56:_Case_In"</w:delInstrText>
              </w:r>
              <w:r w:rsidRPr="00BA0805" w:rsidDel="008933DC">
                <w:rPr>
                  <w:rFonts w:ascii="Sylfaen" w:hAnsi="Sylfaen"/>
                  <w:sz w:val="22"/>
                  <w:szCs w:val="22"/>
                </w:rPr>
                <w:fldChar w:fldCharType="separate"/>
              </w:r>
              <w:r w:rsidDel="008933DC">
                <w:rPr>
                  <w:rStyle w:val="Hyperlink"/>
                  <w:rFonts w:ascii="Sylfaen" w:hAnsi="Sylfaen"/>
                  <w:sz w:val="22"/>
                  <w:szCs w:val="22"/>
                </w:rPr>
                <w:delText>52</w:delText>
              </w:r>
              <w:r w:rsidRPr="00BA0805" w:rsidDel="008933DC">
                <w:rPr>
                  <w:rStyle w:val="Hyperlink"/>
                  <w:rFonts w:ascii="Sylfaen" w:hAnsi="Sylfaen"/>
                  <w:sz w:val="22"/>
                  <w:szCs w:val="22"/>
                </w:rPr>
                <w:delText xml:space="preserve">: </w:delText>
              </w:r>
              <w:r w:rsidDel="008933DC">
                <w:rPr>
                  <w:rStyle w:val="Hyperlink"/>
                  <w:rFonts w:ascii="Sylfaen" w:hAnsi="Sylfaen"/>
                  <w:sz w:val="22"/>
                  <w:szCs w:val="22"/>
                </w:rPr>
                <w:delText>Case In Point 2.1: Lo Carb Meals</w:delText>
              </w:r>
              <w:r w:rsidRPr="00BA0805" w:rsidDel="008933DC">
                <w:rPr>
                  <w:rFonts w:ascii="Sylfaen" w:hAnsi="Sylfaen"/>
                  <w:sz w:val="22"/>
                  <w:szCs w:val="22"/>
                </w:rPr>
                <w:fldChar w:fldCharType="end"/>
              </w:r>
            </w:del>
            <w:ins w:id="37" w:author="Author">
              <w:r w:rsidRPr="00BA0805">
                <w:rPr>
                  <w:rFonts w:ascii="Sylfaen" w:hAnsi="Sylfaen"/>
                  <w:sz w:val="22"/>
                  <w:szCs w:val="22"/>
                </w:rPr>
                <w:fldChar w:fldCharType="begin"/>
              </w:r>
              <w:r>
                <w:rPr>
                  <w:rFonts w:ascii="Sylfaen" w:hAnsi="Sylfaen"/>
                  <w:sz w:val="22"/>
                  <w:szCs w:val="22"/>
                </w:rPr>
                <w:instrText>HYPERLINK  \l "_56:_Case_In"</w:instrText>
              </w:r>
              <w:r w:rsidRPr="00BA0805">
                <w:rPr>
                  <w:rFonts w:ascii="Sylfaen" w:hAnsi="Sylfaen"/>
                  <w:sz w:val="22"/>
                  <w:szCs w:val="22"/>
                </w:rPr>
                <w:fldChar w:fldCharType="separate"/>
              </w:r>
              <w:r>
                <w:rPr>
                  <w:rStyle w:val="Hyperlink"/>
                  <w:rFonts w:ascii="Sylfaen" w:hAnsi="Sylfaen"/>
                  <w:sz w:val="22"/>
                  <w:szCs w:val="22"/>
                </w:rPr>
                <w:t>43</w:t>
              </w:r>
              <w:r w:rsidRPr="00BA0805">
                <w:rPr>
                  <w:rStyle w:val="Hyperlink"/>
                  <w:rFonts w:ascii="Sylfaen" w:hAnsi="Sylfaen"/>
                  <w:sz w:val="22"/>
                  <w:szCs w:val="22"/>
                </w:rPr>
                <w:t xml:space="preserve">: </w:t>
              </w:r>
              <w:r>
                <w:rPr>
                  <w:rStyle w:val="Hyperlink"/>
                  <w:rFonts w:ascii="Sylfaen" w:hAnsi="Sylfaen"/>
                  <w:sz w:val="22"/>
                  <w:szCs w:val="22"/>
                </w:rPr>
                <w:t xml:space="preserve">Case </w:t>
              </w:r>
              <w:del w:id="38" w:author="Barath Srinivasan.T.S" w:date="2015-10-31T10:13:00Z">
                <w:r w:rsidDel="000E6E8A">
                  <w:rPr>
                    <w:rStyle w:val="Hyperlink"/>
                    <w:rFonts w:ascii="Sylfaen" w:hAnsi="Sylfaen"/>
                    <w:sz w:val="22"/>
                    <w:szCs w:val="22"/>
                  </w:rPr>
                  <w:delText>I</w:delText>
                </w:r>
              </w:del>
            </w:ins>
            <w:ins w:id="39" w:author="Barath Srinivasan.T.S" w:date="2015-10-31T10:13:00Z">
              <w:r w:rsidR="000E6E8A">
                <w:rPr>
                  <w:rStyle w:val="Hyperlink"/>
                  <w:rFonts w:ascii="Sylfaen" w:hAnsi="Sylfaen"/>
                  <w:sz w:val="22"/>
                  <w:szCs w:val="22"/>
                </w:rPr>
                <w:t>i</w:t>
              </w:r>
            </w:ins>
            <w:ins w:id="40" w:author="Author">
              <w:r>
                <w:rPr>
                  <w:rStyle w:val="Hyperlink"/>
                  <w:rFonts w:ascii="Sylfaen" w:hAnsi="Sylfaen"/>
                  <w:sz w:val="22"/>
                  <w:szCs w:val="22"/>
                </w:rPr>
                <w:t>n Point 2.1: Lo Carb Meals</w:t>
              </w:r>
              <w:r w:rsidRPr="00BA0805">
                <w:rPr>
                  <w:rFonts w:ascii="Sylfaen" w:hAnsi="Sylfaen"/>
                  <w:sz w:val="22"/>
                  <w:szCs w:val="22"/>
                </w:rPr>
                <w:fldChar w:fldCharType="end"/>
              </w:r>
            </w:ins>
          </w:p>
        </w:tc>
      </w:tr>
      <w:tr w:rsidR="009E726D" w:rsidRPr="00BA0805" w14:paraId="63FD68A7"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6AF8C07D" w14:textId="77777777" w:rsidR="009E726D" w:rsidRPr="00BA0805" w:rsidRDefault="009E726D" w:rsidP="000E6E8A">
            <w:pPr>
              <w:rPr>
                <w:rFonts w:ascii="Sylfaen" w:hAnsi="Sylfaen"/>
                <w:sz w:val="22"/>
                <w:szCs w:val="22"/>
              </w:rPr>
            </w:pPr>
            <w:del w:id="41" w:author="Author">
              <w:r w:rsidRPr="00BA0805" w:rsidDel="008933DC">
                <w:rPr>
                  <w:rFonts w:ascii="Sylfaen" w:hAnsi="Sylfaen"/>
                  <w:sz w:val="22"/>
                  <w:szCs w:val="22"/>
                </w:rPr>
                <w:fldChar w:fldCharType="begin"/>
              </w:r>
              <w:r w:rsidDel="008933DC">
                <w:rPr>
                  <w:rFonts w:ascii="Sylfaen" w:hAnsi="Sylfaen"/>
                  <w:sz w:val="22"/>
                  <w:szCs w:val="22"/>
                </w:rPr>
                <w:delInstrText>HYPERLINK  \l "_58:_Case_In"</w:delInstrText>
              </w:r>
              <w:r w:rsidRPr="00BA0805" w:rsidDel="008933DC">
                <w:rPr>
                  <w:rFonts w:ascii="Sylfaen" w:hAnsi="Sylfaen"/>
                  <w:sz w:val="22"/>
                  <w:szCs w:val="22"/>
                </w:rPr>
                <w:fldChar w:fldCharType="separate"/>
              </w:r>
              <w:r w:rsidDel="008933DC">
                <w:rPr>
                  <w:rStyle w:val="Hyperlink"/>
                  <w:rFonts w:ascii="Sylfaen" w:hAnsi="Sylfaen"/>
                  <w:sz w:val="22"/>
                  <w:szCs w:val="22"/>
                </w:rPr>
                <w:delText>54</w:delText>
              </w:r>
              <w:r w:rsidRPr="00BA0805" w:rsidDel="008933DC">
                <w:rPr>
                  <w:rStyle w:val="Hyperlink"/>
                  <w:rFonts w:ascii="Sylfaen" w:hAnsi="Sylfaen"/>
                  <w:sz w:val="22"/>
                  <w:szCs w:val="22"/>
                </w:rPr>
                <w:delText xml:space="preserve">: </w:delText>
              </w:r>
              <w:r w:rsidDel="008933DC">
                <w:rPr>
                  <w:rStyle w:val="Hyperlink"/>
                  <w:rFonts w:ascii="Sylfaen" w:hAnsi="Sylfaen"/>
                  <w:sz w:val="22"/>
                  <w:szCs w:val="22"/>
                </w:rPr>
                <w:delText>Case In Point 2.2: Attaway Airlines, Part One</w:delText>
              </w:r>
              <w:r w:rsidRPr="00BA0805" w:rsidDel="008933DC">
                <w:rPr>
                  <w:rFonts w:ascii="Sylfaen" w:hAnsi="Sylfaen"/>
                  <w:sz w:val="22"/>
                  <w:szCs w:val="22"/>
                </w:rPr>
                <w:fldChar w:fldCharType="end"/>
              </w:r>
            </w:del>
            <w:ins w:id="42" w:author="Author">
              <w:r w:rsidRPr="00BA0805">
                <w:rPr>
                  <w:rFonts w:ascii="Sylfaen" w:hAnsi="Sylfaen"/>
                  <w:sz w:val="22"/>
                  <w:szCs w:val="22"/>
                </w:rPr>
                <w:fldChar w:fldCharType="begin"/>
              </w:r>
              <w:r>
                <w:rPr>
                  <w:rFonts w:ascii="Sylfaen" w:hAnsi="Sylfaen"/>
                  <w:sz w:val="22"/>
                  <w:szCs w:val="22"/>
                </w:rPr>
                <w:instrText>HYPERLINK  \l "_58:_Case_In"</w:instrText>
              </w:r>
              <w:r w:rsidRPr="00BA0805">
                <w:rPr>
                  <w:rFonts w:ascii="Sylfaen" w:hAnsi="Sylfaen"/>
                  <w:sz w:val="22"/>
                  <w:szCs w:val="22"/>
                </w:rPr>
                <w:fldChar w:fldCharType="separate"/>
              </w:r>
              <w:r>
                <w:rPr>
                  <w:rStyle w:val="Hyperlink"/>
                  <w:rFonts w:ascii="Sylfaen" w:hAnsi="Sylfaen"/>
                  <w:sz w:val="22"/>
                  <w:szCs w:val="22"/>
                </w:rPr>
                <w:t>45</w:t>
              </w:r>
              <w:r w:rsidRPr="00BA0805">
                <w:rPr>
                  <w:rStyle w:val="Hyperlink"/>
                  <w:rFonts w:ascii="Sylfaen" w:hAnsi="Sylfaen"/>
                  <w:sz w:val="22"/>
                  <w:szCs w:val="22"/>
                </w:rPr>
                <w:t xml:space="preserve">: </w:t>
              </w:r>
              <w:r>
                <w:rPr>
                  <w:rStyle w:val="Hyperlink"/>
                  <w:rFonts w:ascii="Sylfaen" w:hAnsi="Sylfaen"/>
                  <w:sz w:val="22"/>
                  <w:szCs w:val="22"/>
                </w:rPr>
                <w:t xml:space="preserve">Case </w:t>
              </w:r>
              <w:del w:id="43" w:author="Barath Srinivasan.T.S" w:date="2015-10-31T10:13:00Z">
                <w:r w:rsidDel="000E6E8A">
                  <w:rPr>
                    <w:rStyle w:val="Hyperlink"/>
                    <w:rFonts w:ascii="Sylfaen" w:hAnsi="Sylfaen"/>
                    <w:sz w:val="22"/>
                    <w:szCs w:val="22"/>
                  </w:rPr>
                  <w:delText>I</w:delText>
                </w:r>
              </w:del>
            </w:ins>
            <w:ins w:id="44" w:author="Barath Srinivasan.T.S" w:date="2015-10-31T10:13:00Z">
              <w:r w:rsidR="000E6E8A">
                <w:rPr>
                  <w:rStyle w:val="Hyperlink"/>
                  <w:rFonts w:ascii="Sylfaen" w:hAnsi="Sylfaen"/>
                  <w:sz w:val="22"/>
                  <w:szCs w:val="22"/>
                </w:rPr>
                <w:t>i</w:t>
              </w:r>
            </w:ins>
            <w:ins w:id="45" w:author="Author">
              <w:r>
                <w:rPr>
                  <w:rStyle w:val="Hyperlink"/>
                  <w:rFonts w:ascii="Sylfaen" w:hAnsi="Sylfaen"/>
                  <w:sz w:val="22"/>
                  <w:szCs w:val="22"/>
                </w:rPr>
                <w:t>n Point 2.2: Attaway Airlines, Part One</w:t>
              </w:r>
              <w:r w:rsidRPr="00BA0805">
                <w:rPr>
                  <w:rFonts w:ascii="Sylfaen" w:hAnsi="Sylfaen"/>
                  <w:sz w:val="22"/>
                  <w:szCs w:val="22"/>
                </w:rPr>
                <w:fldChar w:fldCharType="end"/>
              </w:r>
            </w:ins>
          </w:p>
        </w:tc>
      </w:tr>
      <w:tr w:rsidR="009E726D" w:rsidRPr="00BA0805" w14:paraId="4BAF9D8C"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0BA4C894" w14:textId="77777777" w:rsidR="009E726D" w:rsidRPr="00BA0805" w:rsidRDefault="009E726D" w:rsidP="000E6E8A">
            <w:pPr>
              <w:rPr>
                <w:rFonts w:ascii="Sylfaen" w:hAnsi="Sylfaen"/>
                <w:sz w:val="22"/>
                <w:szCs w:val="22"/>
              </w:rPr>
            </w:pPr>
            <w:del w:id="46" w:author="Author">
              <w:r w:rsidRPr="00BA0805" w:rsidDel="008933DC">
                <w:rPr>
                  <w:rFonts w:ascii="Sylfaen" w:hAnsi="Sylfaen"/>
                  <w:sz w:val="22"/>
                  <w:szCs w:val="22"/>
                </w:rPr>
                <w:fldChar w:fldCharType="begin"/>
              </w:r>
              <w:r w:rsidDel="008933DC">
                <w:rPr>
                  <w:rFonts w:ascii="Sylfaen" w:hAnsi="Sylfaen"/>
                  <w:sz w:val="22"/>
                  <w:szCs w:val="22"/>
                </w:rPr>
                <w:delInstrText>HYPERLINK  \l "_58:_What_Is"</w:delInstrText>
              </w:r>
              <w:r w:rsidRPr="00BA0805" w:rsidDel="008933DC">
                <w:rPr>
                  <w:rFonts w:ascii="Sylfaen" w:hAnsi="Sylfaen"/>
                  <w:sz w:val="22"/>
                  <w:szCs w:val="22"/>
                </w:rPr>
                <w:fldChar w:fldCharType="separate"/>
              </w:r>
              <w:r w:rsidDel="008933DC">
                <w:rPr>
                  <w:rStyle w:val="Hyperlink"/>
                  <w:rFonts w:ascii="Sylfaen" w:hAnsi="Sylfaen"/>
                  <w:sz w:val="22"/>
                  <w:szCs w:val="22"/>
                </w:rPr>
                <w:delText>54</w:delText>
              </w:r>
              <w:r w:rsidRPr="00BA0805" w:rsidDel="008933DC">
                <w:rPr>
                  <w:rStyle w:val="Hyperlink"/>
                  <w:rFonts w:ascii="Sylfaen" w:hAnsi="Sylfaen"/>
                  <w:sz w:val="22"/>
                  <w:szCs w:val="22"/>
                </w:rPr>
                <w:delText>: What Is a Business Case?</w:delText>
              </w:r>
              <w:r w:rsidRPr="00BA0805" w:rsidDel="008933DC">
                <w:rPr>
                  <w:rFonts w:ascii="Sylfaen" w:hAnsi="Sylfaen"/>
                  <w:sz w:val="22"/>
                  <w:szCs w:val="22"/>
                </w:rPr>
                <w:fldChar w:fldCharType="end"/>
              </w:r>
            </w:del>
            <w:ins w:id="47" w:author="Author">
              <w:r w:rsidRPr="00BA0805">
                <w:rPr>
                  <w:rFonts w:ascii="Sylfaen" w:hAnsi="Sylfaen"/>
                  <w:sz w:val="22"/>
                  <w:szCs w:val="22"/>
                </w:rPr>
                <w:fldChar w:fldCharType="begin"/>
              </w:r>
              <w:r>
                <w:rPr>
                  <w:rFonts w:ascii="Sylfaen" w:hAnsi="Sylfaen"/>
                  <w:sz w:val="22"/>
                  <w:szCs w:val="22"/>
                </w:rPr>
                <w:instrText>HYPERLINK  \l "_58:_What_Is"</w:instrText>
              </w:r>
              <w:r w:rsidRPr="00BA0805">
                <w:rPr>
                  <w:rFonts w:ascii="Sylfaen" w:hAnsi="Sylfaen"/>
                  <w:sz w:val="22"/>
                  <w:szCs w:val="22"/>
                </w:rPr>
                <w:fldChar w:fldCharType="separate"/>
              </w:r>
              <w:r>
                <w:rPr>
                  <w:rStyle w:val="Hyperlink"/>
                  <w:rFonts w:ascii="Sylfaen" w:hAnsi="Sylfaen"/>
                  <w:sz w:val="22"/>
                  <w:szCs w:val="22"/>
                </w:rPr>
                <w:t>45:</w:t>
              </w:r>
              <w:r w:rsidRPr="00BA0805">
                <w:rPr>
                  <w:rStyle w:val="Hyperlink"/>
                  <w:rFonts w:ascii="Sylfaen" w:hAnsi="Sylfaen"/>
                  <w:sz w:val="22"/>
                  <w:szCs w:val="22"/>
                </w:rPr>
                <w:t xml:space="preserve"> What Is a Business Case?</w:t>
              </w:r>
              <w:r w:rsidRPr="00BA0805">
                <w:rPr>
                  <w:rFonts w:ascii="Sylfaen" w:hAnsi="Sylfaen"/>
                  <w:sz w:val="22"/>
                  <w:szCs w:val="22"/>
                </w:rPr>
                <w:fldChar w:fldCharType="end"/>
              </w:r>
            </w:ins>
          </w:p>
        </w:tc>
      </w:tr>
      <w:tr w:rsidR="009E726D" w:rsidRPr="00BA0805" w14:paraId="32C62CED"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2B3BDE26" w14:textId="77777777" w:rsidR="009E726D" w:rsidRPr="00BA0805" w:rsidRDefault="009E726D" w:rsidP="000E6E8A">
            <w:pPr>
              <w:rPr>
                <w:rFonts w:ascii="Sylfaen" w:hAnsi="Sylfaen"/>
                <w:sz w:val="22"/>
                <w:szCs w:val="22"/>
              </w:rPr>
            </w:pPr>
            <w:del w:id="48" w:author="Author">
              <w:r w:rsidRPr="00BA0805" w:rsidDel="008933DC">
                <w:rPr>
                  <w:rFonts w:ascii="Sylfaen" w:hAnsi="Sylfaen"/>
                  <w:sz w:val="22"/>
                  <w:szCs w:val="22"/>
                </w:rPr>
                <w:fldChar w:fldCharType="begin"/>
              </w:r>
              <w:r w:rsidDel="008933DC">
                <w:rPr>
                  <w:rFonts w:ascii="Sylfaen" w:hAnsi="Sylfaen"/>
                  <w:sz w:val="22"/>
                  <w:szCs w:val="22"/>
                </w:rPr>
                <w:delInstrText>HYPERLINK  \l "_59:_Information_Systems"</w:delInstrText>
              </w:r>
              <w:r w:rsidRPr="00BA0805" w:rsidDel="008933DC">
                <w:rPr>
                  <w:rFonts w:ascii="Sylfaen" w:hAnsi="Sylfaen"/>
                  <w:sz w:val="22"/>
                  <w:szCs w:val="22"/>
                </w:rPr>
                <w:fldChar w:fldCharType="separate"/>
              </w:r>
              <w:r w:rsidDel="008933DC">
                <w:rPr>
                  <w:rStyle w:val="Hyperlink"/>
                  <w:rFonts w:ascii="Sylfaen" w:hAnsi="Sylfaen"/>
                  <w:sz w:val="22"/>
                  <w:szCs w:val="22"/>
                </w:rPr>
                <w:delText>55</w:delText>
              </w:r>
              <w:r w:rsidRPr="00BA0805" w:rsidDel="008933DC">
                <w:rPr>
                  <w:rStyle w:val="Hyperlink"/>
                  <w:rFonts w:ascii="Sylfaen" w:hAnsi="Sylfaen"/>
                  <w:sz w:val="22"/>
                  <w:szCs w:val="22"/>
                </w:rPr>
                <w:delText>: Information Systems Projects</w:delText>
              </w:r>
              <w:r w:rsidRPr="00BA0805" w:rsidDel="008933DC">
                <w:rPr>
                  <w:rFonts w:ascii="Sylfaen" w:hAnsi="Sylfaen"/>
                  <w:sz w:val="22"/>
                  <w:szCs w:val="22"/>
                </w:rPr>
                <w:fldChar w:fldCharType="end"/>
              </w:r>
            </w:del>
            <w:ins w:id="49" w:author="Author">
              <w:r w:rsidRPr="00BA0805">
                <w:rPr>
                  <w:rFonts w:ascii="Sylfaen" w:hAnsi="Sylfaen"/>
                  <w:sz w:val="22"/>
                  <w:szCs w:val="22"/>
                </w:rPr>
                <w:fldChar w:fldCharType="begin"/>
              </w:r>
              <w:r>
                <w:rPr>
                  <w:rFonts w:ascii="Sylfaen" w:hAnsi="Sylfaen"/>
                  <w:sz w:val="22"/>
                  <w:szCs w:val="22"/>
                </w:rPr>
                <w:instrText>HYPERLINK  \l "_59:_Information_Systems"</w:instrText>
              </w:r>
              <w:r w:rsidRPr="00BA0805">
                <w:rPr>
                  <w:rFonts w:ascii="Sylfaen" w:hAnsi="Sylfaen"/>
                  <w:sz w:val="22"/>
                  <w:szCs w:val="22"/>
                </w:rPr>
                <w:fldChar w:fldCharType="separate"/>
              </w:r>
              <w:r>
                <w:rPr>
                  <w:rStyle w:val="Hyperlink"/>
                  <w:rFonts w:ascii="Sylfaen" w:hAnsi="Sylfaen"/>
                  <w:sz w:val="22"/>
                  <w:szCs w:val="22"/>
                </w:rPr>
                <w:t>45</w:t>
              </w:r>
              <w:r w:rsidRPr="00BA0805">
                <w:rPr>
                  <w:rStyle w:val="Hyperlink"/>
                  <w:rFonts w:ascii="Sylfaen" w:hAnsi="Sylfaen"/>
                  <w:sz w:val="22"/>
                  <w:szCs w:val="22"/>
                </w:rPr>
                <w:t>: Information Systems Projects</w:t>
              </w:r>
              <w:r w:rsidRPr="00BA0805">
                <w:rPr>
                  <w:rFonts w:ascii="Sylfaen" w:hAnsi="Sylfaen"/>
                  <w:sz w:val="22"/>
                  <w:szCs w:val="22"/>
                </w:rPr>
                <w:fldChar w:fldCharType="end"/>
              </w:r>
            </w:ins>
          </w:p>
        </w:tc>
      </w:tr>
      <w:tr w:rsidR="009E726D" w:rsidRPr="00BA0805" w14:paraId="25DF4951"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77B640C2" w14:textId="77777777" w:rsidR="009E726D" w:rsidRPr="00BA0805" w:rsidRDefault="009E726D" w:rsidP="000E6E8A">
            <w:pPr>
              <w:rPr>
                <w:rFonts w:ascii="Sylfaen" w:hAnsi="Sylfaen"/>
                <w:sz w:val="22"/>
                <w:szCs w:val="22"/>
              </w:rPr>
            </w:pPr>
            <w:del w:id="50" w:author="Author">
              <w:r w:rsidRPr="00BA0805" w:rsidDel="008933DC">
                <w:rPr>
                  <w:rFonts w:ascii="Sylfaen" w:hAnsi="Sylfaen"/>
                  <w:sz w:val="22"/>
                  <w:szCs w:val="22"/>
                </w:rPr>
                <w:fldChar w:fldCharType="begin"/>
              </w:r>
              <w:r w:rsidDel="008933DC">
                <w:rPr>
                  <w:rFonts w:ascii="Sylfaen" w:hAnsi="Sylfaen"/>
                  <w:sz w:val="22"/>
                  <w:szCs w:val="22"/>
                </w:rPr>
                <w:delInstrText>HYPERLINK  \l "_61:_Case_In"</w:delInstrText>
              </w:r>
              <w:r w:rsidRPr="00BA0805" w:rsidDel="008933DC">
                <w:rPr>
                  <w:rFonts w:ascii="Sylfaen" w:hAnsi="Sylfaen"/>
                  <w:sz w:val="22"/>
                  <w:szCs w:val="22"/>
                </w:rPr>
                <w:fldChar w:fldCharType="separate"/>
              </w:r>
              <w:r w:rsidDel="008933DC">
                <w:rPr>
                  <w:rStyle w:val="Hyperlink"/>
                  <w:rFonts w:ascii="Sylfaen" w:hAnsi="Sylfaen"/>
                  <w:sz w:val="22"/>
                  <w:szCs w:val="22"/>
                </w:rPr>
                <w:delText>56</w:delText>
              </w:r>
              <w:r w:rsidRPr="00BA0805" w:rsidDel="008933DC">
                <w:rPr>
                  <w:rStyle w:val="Hyperlink"/>
                  <w:rFonts w:ascii="Sylfaen" w:hAnsi="Sylfaen"/>
                  <w:sz w:val="22"/>
                  <w:szCs w:val="22"/>
                </w:rPr>
                <w:delText xml:space="preserve">: </w:delText>
              </w:r>
              <w:r w:rsidDel="008933DC">
                <w:rPr>
                  <w:rStyle w:val="Hyperlink"/>
                  <w:rFonts w:ascii="Sylfaen" w:hAnsi="Sylfaen"/>
                  <w:sz w:val="22"/>
                  <w:szCs w:val="22"/>
                </w:rPr>
                <w:delText>Case In Point 2.3: Trent College</w:delText>
              </w:r>
              <w:r w:rsidRPr="00BA0805" w:rsidDel="008933DC">
                <w:rPr>
                  <w:rFonts w:ascii="Sylfaen" w:hAnsi="Sylfaen"/>
                  <w:sz w:val="22"/>
                  <w:szCs w:val="22"/>
                </w:rPr>
                <w:fldChar w:fldCharType="end"/>
              </w:r>
            </w:del>
            <w:ins w:id="51" w:author="Author">
              <w:r w:rsidRPr="00BA0805">
                <w:rPr>
                  <w:rFonts w:ascii="Sylfaen" w:hAnsi="Sylfaen"/>
                  <w:sz w:val="22"/>
                  <w:szCs w:val="22"/>
                </w:rPr>
                <w:fldChar w:fldCharType="begin"/>
              </w:r>
              <w:r>
                <w:rPr>
                  <w:rFonts w:ascii="Sylfaen" w:hAnsi="Sylfaen"/>
                  <w:sz w:val="22"/>
                  <w:szCs w:val="22"/>
                </w:rPr>
                <w:instrText>HYPERLINK  \l "_61:_Case_In"</w:instrText>
              </w:r>
              <w:r w:rsidRPr="00BA0805">
                <w:rPr>
                  <w:rFonts w:ascii="Sylfaen" w:hAnsi="Sylfaen"/>
                  <w:sz w:val="22"/>
                  <w:szCs w:val="22"/>
                </w:rPr>
                <w:fldChar w:fldCharType="separate"/>
              </w:r>
              <w:r>
                <w:rPr>
                  <w:rStyle w:val="Hyperlink"/>
                  <w:rFonts w:ascii="Sylfaen" w:hAnsi="Sylfaen"/>
                  <w:sz w:val="22"/>
                  <w:szCs w:val="22"/>
                </w:rPr>
                <w:t>47</w:t>
              </w:r>
              <w:r w:rsidRPr="00BA0805">
                <w:rPr>
                  <w:rStyle w:val="Hyperlink"/>
                  <w:rFonts w:ascii="Sylfaen" w:hAnsi="Sylfaen"/>
                  <w:sz w:val="22"/>
                  <w:szCs w:val="22"/>
                </w:rPr>
                <w:t xml:space="preserve">: </w:t>
              </w:r>
              <w:r>
                <w:rPr>
                  <w:rStyle w:val="Hyperlink"/>
                  <w:rFonts w:ascii="Sylfaen" w:hAnsi="Sylfaen"/>
                  <w:sz w:val="22"/>
                  <w:szCs w:val="22"/>
                </w:rPr>
                <w:t xml:space="preserve">Case </w:t>
              </w:r>
              <w:del w:id="52" w:author="Barath Srinivasan.T.S" w:date="2015-10-31T10:13:00Z">
                <w:r w:rsidDel="000E6E8A">
                  <w:rPr>
                    <w:rStyle w:val="Hyperlink"/>
                    <w:rFonts w:ascii="Sylfaen" w:hAnsi="Sylfaen"/>
                    <w:sz w:val="22"/>
                    <w:szCs w:val="22"/>
                  </w:rPr>
                  <w:delText>I</w:delText>
                </w:r>
              </w:del>
            </w:ins>
            <w:ins w:id="53" w:author="Barath Srinivasan.T.S" w:date="2015-10-31T10:13:00Z">
              <w:r w:rsidR="000E6E8A">
                <w:rPr>
                  <w:rStyle w:val="Hyperlink"/>
                  <w:rFonts w:ascii="Sylfaen" w:hAnsi="Sylfaen"/>
                  <w:sz w:val="22"/>
                  <w:szCs w:val="22"/>
                </w:rPr>
                <w:t>i</w:t>
              </w:r>
            </w:ins>
            <w:ins w:id="54" w:author="Author">
              <w:r>
                <w:rPr>
                  <w:rStyle w:val="Hyperlink"/>
                  <w:rFonts w:ascii="Sylfaen" w:hAnsi="Sylfaen"/>
                  <w:sz w:val="22"/>
                  <w:szCs w:val="22"/>
                </w:rPr>
                <w:t>n Point 2.3: Trent College</w:t>
              </w:r>
              <w:r w:rsidRPr="00BA0805">
                <w:rPr>
                  <w:rFonts w:ascii="Sylfaen" w:hAnsi="Sylfaen"/>
                  <w:sz w:val="22"/>
                  <w:szCs w:val="22"/>
                </w:rPr>
                <w:fldChar w:fldCharType="end"/>
              </w:r>
            </w:ins>
          </w:p>
        </w:tc>
      </w:tr>
      <w:tr w:rsidR="009E726D" w:rsidRPr="00BA0805" w14:paraId="2FACF8E7"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020C5F34" w14:textId="77777777" w:rsidR="009E726D" w:rsidRPr="00BA0805" w:rsidRDefault="009E726D" w:rsidP="000E6E8A">
            <w:pPr>
              <w:rPr>
                <w:rFonts w:ascii="Sylfaen" w:hAnsi="Sylfaen"/>
                <w:sz w:val="22"/>
                <w:szCs w:val="22"/>
              </w:rPr>
            </w:pPr>
            <w:del w:id="55" w:author="Author">
              <w:r w:rsidRPr="00BA0805" w:rsidDel="008933DC">
                <w:rPr>
                  <w:rFonts w:ascii="Sylfaen" w:hAnsi="Sylfaen"/>
                  <w:sz w:val="22"/>
                  <w:szCs w:val="22"/>
                </w:rPr>
                <w:fldChar w:fldCharType="begin"/>
              </w:r>
              <w:r w:rsidDel="008933DC">
                <w:rPr>
                  <w:rFonts w:ascii="Sylfaen" w:hAnsi="Sylfaen"/>
                  <w:sz w:val="22"/>
                  <w:szCs w:val="22"/>
                </w:rPr>
                <w:delInstrText>HYPERLINK  \l "_65:_Evaluation_of"</w:delInstrText>
              </w:r>
              <w:r w:rsidRPr="00BA0805" w:rsidDel="008933DC">
                <w:rPr>
                  <w:rFonts w:ascii="Sylfaen" w:hAnsi="Sylfaen"/>
                  <w:sz w:val="22"/>
                  <w:szCs w:val="22"/>
                </w:rPr>
                <w:fldChar w:fldCharType="separate"/>
              </w:r>
              <w:r w:rsidDel="008933DC">
                <w:rPr>
                  <w:rStyle w:val="Hyperlink"/>
                  <w:rFonts w:ascii="Sylfaen" w:hAnsi="Sylfaen"/>
                  <w:sz w:val="22"/>
                  <w:szCs w:val="22"/>
                </w:rPr>
                <w:delText>59</w:delText>
              </w:r>
              <w:r w:rsidRPr="00BA0805" w:rsidDel="008933DC">
                <w:rPr>
                  <w:rStyle w:val="Hyperlink"/>
                  <w:rFonts w:ascii="Sylfaen" w:hAnsi="Sylfaen"/>
                  <w:sz w:val="22"/>
                  <w:szCs w:val="22"/>
                </w:rPr>
                <w:delText>: Evaluation of Systems Requests</w:delText>
              </w:r>
              <w:r w:rsidRPr="00BA0805" w:rsidDel="008933DC">
                <w:rPr>
                  <w:rFonts w:ascii="Sylfaen" w:hAnsi="Sylfaen"/>
                  <w:sz w:val="22"/>
                  <w:szCs w:val="22"/>
                </w:rPr>
                <w:fldChar w:fldCharType="end"/>
              </w:r>
            </w:del>
            <w:ins w:id="56" w:author="Author">
              <w:r w:rsidRPr="00BA0805">
                <w:rPr>
                  <w:rFonts w:ascii="Sylfaen" w:hAnsi="Sylfaen"/>
                  <w:sz w:val="22"/>
                  <w:szCs w:val="22"/>
                </w:rPr>
                <w:fldChar w:fldCharType="begin"/>
              </w:r>
              <w:r>
                <w:rPr>
                  <w:rFonts w:ascii="Sylfaen" w:hAnsi="Sylfaen"/>
                  <w:sz w:val="22"/>
                  <w:szCs w:val="22"/>
                </w:rPr>
                <w:instrText>HYPERLINK  \l "_65:_Evaluation_of"</w:instrText>
              </w:r>
              <w:r w:rsidRPr="00BA0805">
                <w:rPr>
                  <w:rFonts w:ascii="Sylfaen" w:hAnsi="Sylfaen"/>
                  <w:sz w:val="22"/>
                  <w:szCs w:val="22"/>
                </w:rPr>
                <w:fldChar w:fldCharType="separate"/>
              </w:r>
              <w:r>
                <w:rPr>
                  <w:rStyle w:val="Hyperlink"/>
                  <w:rFonts w:ascii="Sylfaen" w:hAnsi="Sylfaen"/>
                  <w:sz w:val="22"/>
                  <w:szCs w:val="22"/>
                </w:rPr>
                <w:t>51</w:t>
              </w:r>
              <w:r w:rsidRPr="00BA0805">
                <w:rPr>
                  <w:rStyle w:val="Hyperlink"/>
                  <w:rFonts w:ascii="Sylfaen" w:hAnsi="Sylfaen"/>
                  <w:sz w:val="22"/>
                  <w:szCs w:val="22"/>
                </w:rPr>
                <w:t>: Evaluation of Systems Requ</w:t>
              </w:r>
              <w:r>
                <w:rPr>
                  <w:rStyle w:val="Hyperlink"/>
                  <w:rFonts w:ascii="Sylfaen" w:hAnsi="Sylfaen"/>
                  <w:sz w:val="22"/>
                  <w:szCs w:val="22"/>
                </w:rPr>
                <w:t>irements</w:t>
              </w:r>
              <w:r w:rsidRPr="00BA0805">
                <w:rPr>
                  <w:rFonts w:ascii="Sylfaen" w:hAnsi="Sylfaen"/>
                  <w:sz w:val="22"/>
                  <w:szCs w:val="22"/>
                </w:rPr>
                <w:fldChar w:fldCharType="end"/>
              </w:r>
            </w:ins>
          </w:p>
        </w:tc>
      </w:tr>
      <w:tr w:rsidR="009E726D" w:rsidRPr="00BA0805" w14:paraId="2CBA5F0A"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19D57370" w14:textId="77777777" w:rsidR="009E726D" w:rsidRPr="00BA0805" w:rsidRDefault="009E726D" w:rsidP="000E6E8A">
            <w:pPr>
              <w:rPr>
                <w:rFonts w:ascii="Sylfaen" w:hAnsi="Sylfaen"/>
                <w:sz w:val="22"/>
                <w:szCs w:val="22"/>
              </w:rPr>
            </w:pPr>
            <w:del w:id="57" w:author="Author">
              <w:r w:rsidRPr="00BA0805" w:rsidDel="008933DC">
                <w:rPr>
                  <w:rFonts w:ascii="Sylfaen" w:hAnsi="Sylfaen"/>
                  <w:sz w:val="22"/>
                  <w:szCs w:val="22"/>
                </w:rPr>
                <w:fldChar w:fldCharType="begin"/>
              </w:r>
              <w:r w:rsidDel="008933DC">
                <w:rPr>
                  <w:rFonts w:ascii="Sylfaen" w:hAnsi="Sylfaen"/>
                  <w:sz w:val="22"/>
                  <w:szCs w:val="22"/>
                </w:rPr>
                <w:delInstrText>HYPERLINK  \l "_66:_Overview_of"</w:delInstrText>
              </w:r>
              <w:r w:rsidRPr="00BA0805" w:rsidDel="008933DC">
                <w:rPr>
                  <w:rFonts w:ascii="Sylfaen" w:hAnsi="Sylfaen"/>
                  <w:sz w:val="22"/>
                  <w:szCs w:val="22"/>
                </w:rPr>
                <w:fldChar w:fldCharType="separate"/>
              </w:r>
              <w:r w:rsidDel="008933DC">
                <w:rPr>
                  <w:rStyle w:val="Hyperlink"/>
                  <w:rFonts w:ascii="Sylfaen" w:hAnsi="Sylfaen"/>
                  <w:sz w:val="22"/>
                  <w:szCs w:val="22"/>
                </w:rPr>
                <w:delText>61</w:delText>
              </w:r>
              <w:r w:rsidRPr="00BA0805" w:rsidDel="008933DC">
                <w:rPr>
                  <w:rStyle w:val="Hyperlink"/>
                  <w:rFonts w:ascii="Sylfaen" w:hAnsi="Sylfaen"/>
                  <w:sz w:val="22"/>
                  <w:szCs w:val="22"/>
                </w:rPr>
                <w:delText>: Overview of Feasibility</w:delText>
              </w:r>
              <w:r w:rsidRPr="00BA0805" w:rsidDel="008933DC">
                <w:rPr>
                  <w:rFonts w:ascii="Sylfaen" w:hAnsi="Sylfaen"/>
                  <w:sz w:val="22"/>
                  <w:szCs w:val="22"/>
                </w:rPr>
                <w:fldChar w:fldCharType="end"/>
              </w:r>
            </w:del>
            <w:ins w:id="58" w:author="Author">
              <w:r w:rsidRPr="00BA0805">
                <w:rPr>
                  <w:rFonts w:ascii="Sylfaen" w:hAnsi="Sylfaen"/>
                  <w:sz w:val="22"/>
                  <w:szCs w:val="22"/>
                </w:rPr>
                <w:fldChar w:fldCharType="begin"/>
              </w:r>
              <w:r>
                <w:rPr>
                  <w:rFonts w:ascii="Sylfaen" w:hAnsi="Sylfaen"/>
                  <w:sz w:val="22"/>
                  <w:szCs w:val="22"/>
                </w:rPr>
                <w:instrText>HYPERLINK  \l "_66:_Overview_of"</w:instrText>
              </w:r>
              <w:r w:rsidRPr="00BA0805">
                <w:rPr>
                  <w:rFonts w:ascii="Sylfaen" w:hAnsi="Sylfaen"/>
                  <w:sz w:val="22"/>
                  <w:szCs w:val="22"/>
                </w:rPr>
                <w:fldChar w:fldCharType="separate"/>
              </w:r>
              <w:r>
                <w:rPr>
                  <w:rStyle w:val="Hyperlink"/>
                  <w:rFonts w:ascii="Sylfaen" w:hAnsi="Sylfaen"/>
                  <w:sz w:val="22"/>
                  <w:szCs w:val="22"/>
                </w:rPr>
                <w:t>52</w:t>
              </w:r>
              <w:r w:rsidRPr="00BA0805">
                <w:rPr>
                  <w:rStyle w:val="Hyperlink"/>
                  <w:rFonts w:ascii="Sylfaen" w:hAnsi="Sylfaen"/>
                  <w:sz w:val="22"/>
                  <w:szCs w:val="22"/>
                </w:rPr>
                <w:t>: Overview of Feasibility</w:t>
              </w:r>
              <w:r w:rsidRPr="00BA0805">
                <w:rPr>
                  <w:rFonts w:ascii="Sylfaen" w:hAnsi="Sylfaen"/>
                  <w:sz w:val="22"/>
                  <w:szCs w:val="22"/>
                </w:rPr>
                <w:fldChar w:fldCharType="end"/>
              </w:r>
            </w:ins>
          </w:p>
        </w:tc>
      </w:tr>
      <w:tr w:rsidR="009E726D" w:rsidRPr="00BA0805" w14:paraId="24512A2E"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04DCC3D3" w14:textId="77777777" w:rsidR="009E726D" w:rsidRPr="00BA0805" w:rsidRDefault="009E726D" w:rsidP="000E6E8A">
            <w:pPr>
              <w:rPr>
                <w:rFonts w:ascii="Sylfaen" w:hAnsi="Sylfaen"/>
                <w:sz w:val="22"/>
                <w:szCs w:val="22"/>
              </w:rPr>
            </w:pPr>
            <w:del w:id="59" w:author="Author">
              <w:r w:rsidRPr="00BA0805" w:rsidDel="008933DC">
                <w:rPr>
                  <w:rFonts w:ascii="Sylfaen" w:hAnsi="Sylfaen"/>
                  <w:sz w:val="22"/>
                  <w:szCs w:val="22"/>
                </w:rPr>
                <w:fldChar w:fldCharType="begin"/>
              </w:r>
              <w:r w:rsidDel="008933DC">
                <w:rPr>
                  <w:rFonts w:ascii="Sylfaen" w:hAnsi="Sylfaen"/>
                  <w:sz w:val="22"/>
                  <w:szCs w:val="22"/>
                </w:rPr>
                <w:delInstrText>HYPERLINK  \l "_69:_Evaluating_Feasibility"</w:delInstrText>
              </w:r>
              <w:r w:rsidRPr="00BA0805" w:rsidDel="008933DC">
                <w:rPr>
                  <w:rFonts w:ascii="Sylfaen" w:hAnsi="Sylfaen"/>
                  <w:sz w:val="22"/>
                  <w:szCs w:val="22"/>
                </w:rPr>
                <w:fldChar w:fldCharType="separate"/>
              </w:r>
              <w:r w:rsidDel="008933DC">
                <w:rPr>
                  <w:rStyle w:val="Hyperlink"/>
                  <w:rFonts w:ascii="Sylfaen" w:hAnsi="Sylfaen"/>
                  <w:sz w:val="22"/>
                  <w:szCs w:val="22"/>
                </w:rPr>
                <w:delText>64</w:delText>
              </w:r>
              <w:r w:rsidRPr="00BA0805" w:rsidDel="008933DC">
                <w:rPr>
                  <w:rStyle w:val="Hyperlink"/>
                  <w:rFonts w:ascii="Sylfaen" w:hAnsi="Sylfaen"/>
                  <w:sz w:val="22"/>
                  <w:szCs w:val="22"/>
                </w:rPr>
                <w:delText>: Evaluating Feasibility</w:delText>
              </w:r>
              <w:r w:rsidRPr="00BA0805" w:rsidDel="008933DC">
                <w:rPr>
                  <w:rFonts w:ascii="Sylfaen" w:hAnsi="Sylfaen"/>
                  <w:sz w:val="22"/>
                  <w:szCs w:val="22"/>
                </w:rPr>
                <w:fldChar w:fldCharType="end"/>
              </w:r>
            </w:del>
            <w:ins w:id="60" w:author="Author">
              <w:r w:rsidRPr="00BA0805">
                <w:rPr>
                  <w:rFonts w:ascii="Sylfaen" w:hAnsi="Sylfaen"/>
                  <w:sz w:val="22"/>
                  <w:szCs w:val="22"/>
                </w:rPr>
                <w:fldChar w:fldCharType="begin"/>
              </w:r>
              <w:r>
                <w:rPr>
                  <w:rFonts w:ascii="Sylfaen" w:hAnsi="Sylfaen"/>
                  <w:sz w:val="22"/>
                  <w:szCs w:val="22"/>
                </w:rPr>
                <w:instrText>HYPERLINK  \l "_69:_Evaluating_Feasibility"</w:instrText>
              </w:r>
              <w:r w:rsidRPr="00BA0805">
                <w:rPr>
                  <w:rFonts w:ascii="Sylfaen" w:hAnsi="Sylfaen"/>
                  <w:sz w:val="22"/>
                  <w:szCs w:val="22"/>
                </w:rPr>
                <w:fldChar w:fldCharType="separate"/>
              </w:r>
              <w:r>
                <w:rPr>
                  <w:rStyle w:val="Hyperlink"/>
                  <w:rFonts w:ascii="Sylfaen" w:hAnsi="Sylfaen"/>
                  <w:sz w:val="22"/>
                  <w:szCs w:val="22"/>
                </w:rPr>
                <w:t>55</w:t>
              </w:r>
              <w:r w:rsidRPr="00BA0805">
                <w:rPr>
                  <w:rStyle w:val="Hyperlink"/>
                  <w:rFonts w:ascii="Sylfaen" w:hAnsi="Sylfaen"/>
                  <w:sz w:val="22"/>
                  <w:szCs w:val="22"/>
                </w:rPr>
                <w:t>: Evaluating Feasibility</w:t>
              </w:r>
              <w:r w:rsidRPr="00BA0805">
                <w:rPr>
                  <w:rFonts w:ascii="Sylfaen" w:hAnsi="Sylfaen"/>
                  <w:sz w:val="22"/>
                  <w:szCs w:val="22"/>
                </w:rPr>
                <w:fldChar w:fldCharType="end"/>
              </w:r>
            </w:ins>
          </w:p>
        </w:tc>
      </w:tr>
      <w:tr w:rsidR="009E726D" w:rsidRPr="00BA0805" w14:paraId="2163FF41"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58CBE6D9" w14:textId="77777777" w:rsidR="009E726D" w:rsidRPr="00BA0805" w:rsidRDefault="009E726D" w:rsidP="000E6E8A">
            <w:pPr>
              <w:rPr>
                <w:rFonts w:ascii="Sylfaen" w:hAnsi="Sylfaen"/>
                <w:sz w:val="22"/>
                <w:szCs w:val="22"/>
              </w:rPr>
            </w:pPr>
            <w:del w:id="61" w:author="Author">
              <w:r w:rsidRPr="00BA0805" w:rsidDel="008933DC">
                <w:rPr>
                  <w:rFonts w:ascii="Sylfaen" w:hAnsi="Sylfaen"/>
                  <w:sz w:val="22"/>
                  <w:szCs w:val="22"/>
                </w:rPr>
                <w:fldChar w:fldCharType="begin"/>
              </w:r>
              <w:r w:rsidDel="008933DC">
                <w:rPr>
                  <w:rFonts w:ascii="Sylfaen" w:hAnsi="Sylfaen"/>
                  <w:sz w:val="22"/>
                  <w:szCs w:val="22"/>
                </w:rPr>
                <w:delInstrText>HYPERLINK  \l "_64:_Setting_Priorities"</w:delInstrText>
              </w:r>
              <w:r w:rsidRPr="00BA0805" w:rsidDel="008933DC">
                <w:rPr>
                  <w:rFonts w:ascii="Sylfaen" w:hAnsi="Sylfaen"/>
                  <w:sz w:val="22"/>
                  <w:szCs w:val="22"/>
                </w:rPr>
                <w:fldChar w:fldCharType="separate"/>
              </w:r>
              <w:r w:rsidDel="008933DC">
                <w:rPr>
                  <w:rStyle w:val="Hyperlink"/>
                  <w:rFonts w:ascii="Sylfaen" w:hAnsi="Sylfaen"/>
                  <w:sz w:val="22"/>
                  <w:szCs w:val="22"/>
                </w:rPr>
                <w:delText>64</w:delText>
              </w:r>
              <w:r w:rsidRPr="00BA0805" w:rsidDel="008933DC">
                <w:rPr>
                  <w:rStyle w:val="Hyperlink"/>
                  <w:rFonts w:ascii="Sylfaen" w:hAnsi="Sylfaen"/>
                  <w:sz w:val="22"/>
                  <w:szCs w:val="22"/>
                </w:rPr>
                <w:delText>: Setting Priorities</w:delText>
              </w:r>
              <w:r w:rsidRPr="00BA0805" w:rsidDel="008933DC">
                <w:rPr>
                  <w:rFonts w:ascii="Sylfaen" w:hAnsi="Sylfaen"/>
                  <w:sz w:val="22"/>
                  <w:szCs w:val="22"/>
                </w:rPr>
                <w:fldChar w:fldCharType="end"/>
              </w:r>
            </w:del>
            <w:ins w:id="62" w:author="Author">
              <w:r w:rsidRPr="00BA0805">
                <w:rPr>
                  <w:rFonts w:ascii="Sylfaen" w:hAnsi="Sylfaen"/>
                  <w:sz w:val="22"/>
                  <w:szCs w:val="22"/>
                </w:rPr>
                <w:fldChar w:fldCharType="begin"/>
              </w:r>
              <w:r>
                <w:rPr>
                  <w:rFonts w:ascii="Sylfaen" w:hAnsi="Sylfaen"/>
                  <w:sz w:val="22"/>
                  <w:szCs w:val="22"/>
                </w:rPr>
                <w:instrText>HYPERLINK  \l "_64:_Setting_Priorities"</w:instrText>
              </w:r>
              <w:r w:rsidRPr="00BA0805">
                <w:rPr>
                  <w:rFonts w:ascii="Sylfaen" w:hAnsi="Sylfaen"/>
                  <w:sz w:val="22"/>
                  <w:szCs w:val="22"/>
                </w:rPr>
                <w:fldChar w:fldCharType="separate"/>
              </w:r>
              <w:r>
                <w:rPr>
                  <w:rStyle w:val="Hyperlink"/>
                  <w:rFonts w:ascii="Sylfaen" w:hAnsi="Sylfaen"/>
                  <w:sz w:val="22"/>
                  <w:szCs w:val="22"/>
                </w:rPr>
                <w:t>56</w:t>
              </w:r>
              <w:r w:rsidRPr="00BA0805">
                <w:rPr>
                  <w:rStyle w:val="Hyperlink"/>
                  <w:rFonts w:ascii="Sylfaen" w:hAnsi="Sylfaen"/>
                  <w:sz w:val="22"/>
                  <w:szCs w:val="22"/>
                </w:rPr>
                <w:t>: Setting Priorities</w:t>
              </w:r>
              <w:r w:rsidRPr="00BA0805">
                <w:rPr>
                  <w:rFonts w:ascii="Sylfaen" w:hAnsi="Sylfaen"/>
                  <w:sz w:val="22"/>
                  <w:szCs w:val="22"/>
                </w:rPr>
                <w:fldChar w:fldCharType="end"/>
              </w:r>
            </w:ins>
          </w:p>
        </w:tc>
      </w:tr>
      <w:tr w:rsidR="009E726D" w:rsidRPr="00BA0805" w14:paraId="178EF0CF"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14443416" w14:textId="77777777" w:rsidR="009E726D" w:rsidRPr="00BA0805" w:rsidRDefault="009E726D" w:rsidP="000E6E8A">
            <w:pPr>
              <w:rPr>
                <w:rFonts w:ascii="Sylfaen" w:hAnsi="Sylfaen"/>
                <w:sz w:val="22"/>
                <w:szCs w:val="22"/>
              </w:rPr>
            </w:pPr>
            <w:del w:id="63" w:author="Author">
              <w:r w:rsidRPr="00BA0805" w:rsidDel="008933DC">
                <w:rPr>
                  <w:rFonts w:ascii="Sylfaen" w:hAnsi="Sylfaen"/>
                  <w:sz w:val="22"/>
                  <w:szCs w:val="22"/>
                </w:rPr>
                <w:fldChar w:fldCharType="begin"/>
              </w:r>
              <w:r w:rsidDel="008933DC">
                <w:rPr>
                  <w:rFonts w:ascii="Sylfaen" w:hAnsi="Sylfaen"/>
                  <w:sz w:val="22"/>
                  <w:szCs w:val="22"/>
                </w:rPr>
                <w:delInstrText>HYPERLINK  \l "_71:_Case_In"</w:delInstrText>
              </w:r>
              <w:r w:rsidRPr="00BA0805" w:rsidDel="008933DC">
                <w:rPr>
                  <w:rFonts w:ascii="Sylfaen" w:hAnsi="Sylfaen"/>
                  <w:sz w:val="22"/>
                  <w:szCs w:val="22"/>
                </w:rPr>
                <w:fldChar w:fldCharType="separate"/>
              </w:r>
              <w:r w:rsidDel="008933DC">
                <w:rPr>
                  <w:rStyle w:val="Hyperlink"/>
                  <w:rFonts w:ascii="Sylfaen" w:hAnsi="Sylfaen"/>
                  <w:sz w:val="22"/>
                  <w:szCs w:val="22"/>
                </w:rPr>
                <w:delText>65</w:delText>
              </w:r>
              <w:r w:rsidRPr="00BA0805" w:rsidDel="008933DC">
                <w:rPr>
                  <w:rStyle w:val="Hyperlink"/>
                  <w:rFonts w:ascii="Sylfaen" w:hAnsi="Sylfaen"/>
                  <w:sz w:val="22"/>
                  <w:szCs w:val="22"/>
                </w:rPr>
                <w:delText xml:space="preserve">: </w:delText>
              </w:r>
              <w:r w:rsidDel="008933DC">
                <w:rPr>
                  <w:rStyle w:val="Hyperlink"/>
                  <w:rFonts w:ascii="Sylfaen" w:hAnsi="Sylfaen"/>
                  <w:sz w:val="22"/>
                  <w:szCs w:val="22"/>
                </w:rPr>
                <w:delText>Case In Point 2.4: Attaway Airlines, Part Two</w:delText>
              </w:r>
              <w:r w:rsidRPr="00BA0805" w:rsidDel="008933DC">
                <w:rPr>
                  <w:rFonts w:ascii="Sylfaen" w:hAnsi="Sylfaen"/>
                  <w:sz w:val="22"/>
                  <w:szCs w:val="22"/>
                </w:rPr>
                <w:fldChar w:fldCharType="end"/>
              </w:r>
            </w:del>
            <w:ins w:id="64" w:author="Author">
              <w:r w:rsidRPr="00BA0805">
                <w:rPr>
                  <w:rFonts w:ascii="Sylfaen" w:hAnsi="Sylfaen"/>
                  <w:sz w:val="22"/>
                  <w:szCs w:val="22"/>
                </w:rPr>
                <w:fldChar w:fldCharType="begin"/>
              </w:r>
              <w:r>
                <w:rPr>
                  <w:rFonts w:ascii="Sylfaen" w:hAnsi="Sylfaen"/>
                  <w:sz w:val="22"/>
                  <w:szCs w:val="22"/>
                </w:rPr>
                <w:instrText>HYPERLINK  \l "_71:_Case_In"</w:instrText>
              </w:r>
              <w:r w:rsidRPr="00BA0805">
                <w:rPr>
                  <w:rFonts w:ascii="Sylfaen" w:hAnsi="Sylfaen"/>
                  <w:sz w:val="22"/>
                  <w:szCs w:val="22"/>
                </w:rPr>
                <w:fldChar w:fldCharType="separate"/>
              </w:r>
              <w:r>
                <w:rPr>
                  <w:rStyle w:val="Hyperlink"/>
                  <w:rFonts w:ascii="Sylfaen" w:hAnsi="Sylfaen"/>
                  <w:sz w:val="22"/>
                  <w:szCs w:val="22"/>
                </w:rPr>
                <w:t>57</w:t>
              </w:r>
              <w:r w:rsidRPr="00BA0805">
                <w:rPr>
                  <w:rStyle w:val="Hyperlink"/>
                  <w:rFonts w:ascii="Sylfaen" w:hAnsi="Sylfaen"/>
                  <w:sz w:val="22"/>
                  <w:szCs w:val="22"/>
                </w:rPr>
                <w:t xml:space="preserve">: </w:t>
              </w:r>
              <w:r>
                <w:rPr>
                  <w:rStyle w:val="Hyperlink"/>
                  <w:rFonts w:ascii="Sylfaen" w:hAnsi="Sylfaen"/>
                  <w:sz w:val="22"/>
                  <w:szCs w:val="22"/>
                </w:rPr>
                <w:t xml:space="preserve">Case </w:t>
              </w:r>
              <w:del w:id="65" w:author="Barath Srinivasan.T.S" w:date="2015-10-31T10:14:00Z">
                <w:r w:rsidDel="000E6E8A">
                  <w:rPr>
                    <w:rStyle w:val="Hyperlink"/>
                    <w:rFonts w:ascii="Sylfaen" w:hAnsi="Sylfaen"/>
                    <w:sz w:val="22"/>
                    <w:szCs w:val="22"/>
                  </w:rPr>
                  <w:delText>I</w:delText>
                </w:r>
              </w:del>
            </w:ins>
            <w:ins w:id="66" w:author="Barath Srinivasan.T.S" w:date="2015-10-31T10:14:00Z">
              <w:r w:rsidR="000E6E8A">
                <w:rPr>
                  <w:rStyle w:val="Hyperlink"/>
                  <w:rFonts w:ascii="Sylfaen" w:hAnsi="Sylfaen"/>
                  <w:sz w:val="22"/>
                  <w:szCs w:val="22"/>
                </w:rPr>
                <w:t>i</w:t>
              </w:r>
            </w:ins>
            <w:ins w:id="67" w:author="Author">
              <w:r>
                <w:rPr>
                  <w:rStyle w:val="Hyperlink"/>
                  <w:rFonts w:ascii="Sylfaen" w:hAnsi="Sylfaen"/>
                  <w:sz w:val="22"/>
                  <w:szCs w:val="22"/>
                </w:rPr>
                <w:t>n Point 2.4: Attaway Airlines, Part Two</w:t>
              </w:r>
              <w:r w:rsidRPr="00BA0805">
                <w:rPr>
                  <w:rFonts w:ascii="Sylfaen" w:hAnsi="Sylfaen"/>
                  <w:sz w:val="22"/>
                  <w:szCs w:val="22"/>
                </w:rPr>
                <w:fldChar w:fldCharType="end"/>
              </w:r>
            </w:ins>
          </w:p>
        </w:tc>
      </w:tr>
      <w:tr w:rsidR="009E726D" w:rsidRPr="00BA0805" w14:paraId="0E725EA2"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61B8ED3E" w14:textId="77777777" w:rsidR="009E726D" w:rsidRPr="00BA0805" w:rsidRDefault="009E726D" w:rsidP="000E6E8A">
            <w:pPr>
              <w:rPr>
                <w:rFonts w:ascii="Sylfaen" w:hAnsi="Sylfaen"/>
                <w:sz w:val="22"/>
                <w:szCs w:val="22"/>
              </w:rPr>
            </w:pPr>
            <w:del w:id="68" w:author="Author">
              <w:r w:rsidRPr="00BA0805" w:rsidDel="008933DC">
                <w:rPr>
                  <w:rFonts w:ascii="Sylfaen" w:hAnsi="Sylfaen"/>
                  <w:sz w:val="22"/>
                  <w:szCs w:val="22"/>
                </w:rPr>
                <w:fldChar w:fldCharType="begin"/>
              </w:r>
              <w:r w:rsidDel="008933DC">
                <w:rPr>
                  <w:rFonts w:ascii="Sylfaen" w:hAnsi="Sylfaen"/>
                  <w:sz w:val="22"/>
                  <w:szCs w:val="22"/>
                </w:rPr>
                <w:delInstrText>HYPERLINK  \l "_71:_Preliminary_Investigation"</w:delInstrText>
              </w:r>
              <w:r w:rsidRPr="00BA0805" w:rsidDel="008933DC">
                <w:rPr>
                  <w:rFonts w:ascii="Sylfaen" w:hAnsi="Sylfaen"/>
                  <w:sz w:val="22"/>
                  <w:szCs w:val="22"/>
                </w:rPr>
                <w:fldChar w:fldCharType="separate"/>
              </w:r>
              <w:r w:rsidDel="008933DC">
                <w:rPr>
                  <w:rStyle w:val="Hyperlink"/>
                  <w:rFonts w:ascii="Sylfaen" w:hAnsi="Sylfaen"/>
                  <w:sz w:val="22"/>
                  <w:szCs w:val="22"/>
                </w:rPr>
                <w:delText>66</w:delText>
              </w:r>
              <w:r w:rsidRPr="00BA0805" w:rsidDel="008933DC">
                <w:rPr>
                  <w:rStyle w:val="Hyperlink"/>
                  <w:rFonts w:ascii="Sylfaen" w:hAnsi="Sylfaen"/>
                  <w:sz w:val="22"/>
                  <w:szCs w:val="22"/>
                </w:rPr>
                <w:delText>: Preliminary Investigation Overview</w:delText>
              </w:r>
              <w:r w:rsidRPr="00BA0805" w:rsidDel="008933DC">
                <w:rPr>
                  <w:rFonts w:ascii="Sylfaen" w:hAnsi="Sylfaen"/>
                  <w:sz w:val="22"/>
                  <w:szCs w:val="22"/>
                </w:rPr>
                <w:fldChar w:fldCharType="end"/>
              </w:r>
            </w:del>
            <w:ins w:id="69" w:author="Author">
              <w:r w:rsidRPr="00BA0805">
                <w:rPr>
                  <w:rFonts w:ascii="Sylfaen" w:hAnsi="Sylfaen"/>
                  <w:sz w:val="22"/>
                  <w:szCs w:val="22"/>
                </w:rPr>
                <w:fldChar w:fldCharType="begin"/>
              </w:r>
              <w:r>
                <w:rPr>
                  <w:rFonts w:ascii="Sylfaen" w:hAnsi="Sylfaen"/>
                  <w:sz w:val="22"/>
                  <w:szCs w:val="22"/>
                </w:rPr>
                <w:instrText>HYPERLINK  \l "_71:_Preliminary_Investigation"</w:instrText>
              </w:r>
              <w:r w:rsidRPr="00BA0805">
                <w:rPr>
                  <w:rFonts w:ascii="Sylfaen" w:hAnsi="Sylfaen"/>
                  <w:sz w:val="22"/>
                  <w:szCs w:val="22"/>
                </w:rPr>
                <w:fldChar w:fldCharType="separate"/>
              </w:r>
              <w:r>
                <w:rPr>
                  <w:rStyle w:val="Hyperlink"/>
                  <w:rFonts w:ascii="Sylfaen" w:hAnsi="Sylfaen"/>
                  <w:sz w:val="22"/>
                  <w:szCs w:val="22"/>
                </w:rPr>
                <w:t>57</w:t>
              </w:r>
              <w:r w:rsidRPr="00BA0805">
                <w:rPr>
                  <w:rStyle w:val="Hyperlink"/>
                  <w:rFonts w:ascii="Sylfaen" w:hAnsi="Sylfaen"/>
                  <w:sz w:val="22"/>
                  <w:szCs w:val="22"/>
                </w:rPr>
                <w:t>: Preliminary Investigation Overview</w:t>
              </w:r>
              <w:r w:rsidRPr="00BA0805">
                <w:rPr>
                  <w:rFonts w:ascii="Sylfaen" w:hAnsi="Sylfaen"/>
                  <w:sz w:val="22"/>
                  <w:szCs w:val="22"/>
                </w:rPr>
                <w:fldChar w:fldCharType="end"/>
              </w:r>
            </w:ins>
          </w:p>
        </w:tc>
      </w:tr>
      <w:tr w:rsidR="009E726D" w:rsidRPr="00BA0805" w14:paraId="60570B59"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54A53109" w14:textId="77777777" w:rsidR="009E726D" w:rsidRPr="00BA0805" w:rsidRDefault="009E726D" w:rsidP="000E6E8A">
            <w:pPr>
              <w:rPr>
                <w:rFonts w:ascii="Sylfaen" w:hAnsi="Sylfaen"/>
                <w:sz w:val="22"/>
                <w:szCs w:val="22"/>
              </w:rPr>
            </w:pPr>
            <w:del w:id="70" w:author="Author">
              <w:r w:rsidRPr="00BA0805" w:rsidDel="008933DC">
                <w:rPr>
                  <w:rFonts w:ascii="Sylfaen" w:hAnsi="Sylfaen"/>
                  <w:sz w:val="22"/>
                  <w:szCs w:val="22"/>
                </w:rPr>
                <w:fldChar w:fldCharType="begin"/>
              </w:r>
              <w:r w:rsidDel="008933DC">
                <w:rPr>
                  <w:rFonts w:ascii="Sylfaen" w:hAnsi="Sylfaen"/>
                  <w:sz w:val="22"/>
                  <w:szCs w:val="22"/>
                </w:rPr>
                <w:delInstrText>HYPERLINK  \l "_82:_A_Question"</w:delInstrText>
              </w:r>
              <w:r w:rsidRPr="00BA0805" w:rsidDel="008933DC">
                <w:rPr>
                  <w:rFonts w:ascii="Sylfaen" w:hAnsi="Sylfaen"/>
                  <w:sz w:val="22"/>
                  <w:szCs w:val="22"/>
                </w:rPr>
                <w:fldChar w:fldCharType="separate"/>
              </w:r>
              <w:r w:rsidDel="008933DC">
                <w:rPr>
                  <w:rStyle w:val="Hyperlink"/>
                  <w:rFonts w:ascii="Sylfaen" w:hAnsi="Sylfaen"/>
                  <w:sz w:val="22"/>
                  <w:szCs w:val="22"/>
                </w:rPr>
                <w:delText>75</w:delText>
              </w:r>
              <w:r w:rsidRPr="00BA0805" w:rsidDel="008933DC">
                <w:rPr>
                  <w:rStyle w:val="Hyperlink"/>
                  <w:rFonts w:ascii="Sylfaen" w:hAnsi="Sylfaen"/>
                  <w:sz w:val="22"/>
                  <w:szCs w:val="22"/>
                </w:rPr>
                <w:delText xml:space="preserve">: </w:delText>
              </w:r>
              <w:r w:rsidDel="008933DC">
                <w:rPr>
                  <w:rStyle w:val="Hyperlink"/>
                  <w:rFonts w:ascii="Sylfaen" w:hAnsi="Sylfaen"/>
                  <w:sz w:val="22"/>
                  <w:szCs w:val="22"/>
                </w:rPr>
                <w:delText>A Question of Ethics</w:delText>
              </w:r>
              <w:r w:rsidRPr="00BA0805" w:rsidDel="008933DC">
                <w:rPr>
                  <w:rFonts w:ascii="Sylfaen" w:hAnsi="Sylfaen"/>
                  <w:sz w:val="22"/>
                  <w:szCs w:val="22"/>
                </w:rPr>
                <w:fldChar w:fldCharType="end"/>
              </w:r>
            </w:del>
            <w:ins w:id="71" w:author="Author">
              <w:r w:rsidRPr="00BA0805">
                <w:rPr>
                  <w:rFonts w:ascii="Sylfaen" w:hAnsi="Sylfaen"/>
                  <w:sz w:val="22"/>
                  <w:szCs w:val="22"/>
                </w:rPr>
                <w:fldChar w:fldCharType="begin"/>
              </w:r>
              <w:r>
                <w:rPr>
                  <w:rFonts w:ascii="Sylfaen" w:hAnsi="Sylfaen"/>
                  <w:sz w:val="22"/>
                  <w:szCs w:val="22"/>
                </w:rPr>
                <w:instrText>HYPERLINK  \l "_82:_A_Question"</w:instrText>
              </w:r>
              <w:r w:rsidRPr="00BA0805">
                <w:rPr>
                  <w:rFonts w:ascii="Sylfaen" w:hAnsi="Sylfaen"/>
                  <w:sz w:val="22"/>
                  <w:szCs w:val="22"/>
                </w:rPr>
                <w:fldChar w:fldCharType="separate"/>
              </w:r>
              <w:r>
                <w:rPr>
                  <w:rStyle w:val="Hyperlink"/>
                  <w:rFonts w:ascii="Sylfaen" w:hAnsi="Sylfaen"/>
                  <w:sz w:val="22"/>
                  <w:szCs w:val="22"/>
                </w:rPr>
                <w:t>65</w:t>
              </w:r>
              <w:r w:rsidRPr="00BA0805">
                <w:rPr>
                  <w:rStyle w:val="Hyperlink"/>
                  <w:rFonts w:ascii="Sylfaen" w:hAnsi="Sylfaen"/>
                  <w:sz w:val="22"/>
                  <w:szCs w:val="22"/>
                </w:rPr>
                <w:t xml:space="preserve">: </w:t>
              </w:r>
              <w:r>
                <w:rPr>
                  <w:rStyle w:val="Hyperlink"/>
                  <w:rFonts w:ascii="Sylfaen" w:hAnsi="Sylfaen"/>
                  <w:sz w:val="22"/>
                  <w:szCs w:val="22"/>
                </w:rPr>
                <w:t>A Question of Ethics</w:t>
              </w:r>
              <w:r w:rsidRPr="00BA0805">
                <w:rPr>
                  <w:rFonts w:ascii="Sylfaen" w:hAnsi="Sylfaen"/>
                  <w:sz w:val="22"/>
                  <w:szCs w:val="22"/>
                </w:rPr>
                <w:fldChar w:fldCharType="end"/>
              </w:r>
            </w:ins>
          </w:p>
        </w:tc>
      </w:tr>
      <w:tr w:rsidR="009E726D" w:rsidRPr="00BA0805" w14:paraId="735E5A74"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065B3073" w14:textId="77777777" w:rsidR="009E726D" w:rsidRPr="00BA0805" w:rsidRDefault="000E6E8A" w:rsidP="000E6E8A">
            <w:pPr>
              <w:rPr>
                <w:rFonts w:ascii="Sylfaen" w:hAnsi="Sylfaen"/>
                <w:sz w:val="22"/>
                <w:szCs w:val="22"/>
              </w:rPr>
            </w:pPr>
            <w:r>
              <w:fldChar w:fldCharType="begin"/>
            </w:r>
            <w:ins w:id="72" w:author="Barath Srinivasan.T.S" w:date="2015-10-31T15:03:00Z">
              <w:r w:rsidR="0058239C">
                <w:instrText>HYPERLINK  \l "_Key_Terms"</w:instrText>
              </w:r>
            </w:ins>
            <w:del w:id="73" w:author="Barath Srinivasan.T.S" w:date="2015-10-31T15:03:00Z">
              <w:r w:rsidDel="0058239C">
                <w:delInstrText xml:space="preserve"> HYPERLINK \l "_Glossary_of_Key_Terms" </w:delInstrText>
              </w:r>
            </w:del>
            <w:r>
              <w:fldChar w:fldCharType="separate"/>
            </w:r>
            <w:r w:rsidR="009E726D">
              <w:rPr>
                <w:rStyle w:val="Hyperlink"/>
                <w:rFonts w:ascii="Sylfaen" w:hAnsi="Sylfaen"/>
                <w:sz w:val="22"/>
                <w:szCs w:val="22"/>
              </w:rPr>
              <w:t>Key Terms</w:t>
            </w:r>
            <w:r>
              <w:rPr>
                <w:rStyle w:val="Hyperlink"/>
                <w:rFonts w:ascii="Sylfaen" w:hAnsi="Sylfaen"/>
                <w:sz w:val="22"/>
                <w:szCs w:val="22"/>
              </w:rPr>
              <w:fldChar w:fldCharType="end"/>
            </w:r>
          </w:p>
        </w:tc>
      </w:tr>
      <w:tr w:rsidR="009E726D" w:rsidRPr="00BA0805" w14:paraId="5C24DB0E" w14:textId="77777777" w:rsidTr="000E6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shd w:val="clear" w:color="auto" w:fill="auto"/>
          </w:tcPr>
          <w:p w14:paraId="05C11A91" w14:textId="77777777" w:rsidR="009E726D" w:rsidRPr="00BA0805" w:rsidRDefault="00063FEC" w:rsidP="000E6E8A">
            <w:pPr>
              <w:rPr>
                <w:rFonts w:ascii="Sylfaen" w:hAnsi="Sylfaen"/>
                <w:sz w:val="22"/>
                <w:szCs w:val="22"/>
              </w:rPr>
            </w:pPr>
            <w:hyperlink w:anchor="_End_of_Chapter_" w:history="1">
              <w:r w:rsidR="009E726D" w:rsidRPr="00BA0805">
                <w:rPr>
                  <w:rStyle w:val="Hyperlink"/>
                  <w:rFonts w:ascii="Sylfaen" w:hAnsi="Sylfaen"/>
                  <w:sz w:val="22"/>
                  <w:szCs w:val="22"/>
                </w:rPr>
                <w:t>End of Chapter Material</w:t>
              </w:r>
            </w:hyperlink>
          </w:p>
        </w:tc>
      </w:tr>
    </w:tbl>
    <w:p w14:paraId="0CF492A3" w14:textId="30784376" w:rsidR="009E726D" w:rsidRPr="00C623BB" w:rsidRDefault="0075662C" w:rsidP="009E726D">
      <w:pPr>
        <w:pStyle w:val="Heading1"/>
        <w:spacing w:before="240" w:after="120" w:line="240" w:lineRule="auto"/>
        <w:rPr>
          <w:rFonts w:ascii="Sylfaen" w:hAnsi="Sylfaen"/>
          <w:b/>
          <w:caps w:val="0"/>
          <w:color w:val="FF0000"/>
          <w:sz w:val="24"/>
          <w:szCs w:val="24"/>
          <w:u w:val="thick"/>
        </w:rPr>
      </w:pPr>
      <w:bookmarkStart w:id="74" w:name="_Chapter_Objectives"/>
      <w:bookmarkStart w:id="75" w:name="_Learning_Objectives"/>
      <w:bookmarkStart w:id="76" w:name="_Toc150248911"/>
      <w:bookmarkEnd w:id="74"/>
      <w:bookmarkEnd w:id="75"/>
      <w:ins w:id="77" w:author="Barath Srinivasan.T.S" w:date="2015-11-04T13:41:00Z">
        <w:r>
          <w:rPr>
            <w:rFonts w:ascii="Sylfaen" w:hAnsi="Sylfaen"/>
            <w:b/>
            <w:caps w:val="0"/>
            <w:color w:val="FF0000"/>
            <w:sz w:val="24"/>
            <w:szCs w:val="24"/>
            <w:u w:val="thick"/>
          </w:rPr>
          <w:t xml:space="preserve">Learning </w:t>
        </w:r>
      </w:ins>
      <w:r w:rsidR="009E726D" w:rsidRPr="00C623BB">
        <w:rPr>
          <w:rFonts w:ascii="Sylfaen" w:hAnsi="Sylfaen"/>
          <w:b/>
          <w:caps w:val="0"/>
          <w:color w:val="FF0000"/>
          <w:sz w:val="24"/>
          <w:szCs w:val="24"/>
          <w:u w:val="thick"/>
        </w:rPr>
        <w:t>Objectives</w:t>
      </w:r>
      <w:bookmarkEnd w:id="76"/>
    </w:p>
    <w:p w14:paraId="1DAA35EF" w14:textId="77777777" w:rsidR="009E726D" w:rsidRPr="00AA5D3D" w:rsidRDefault="009E726D" w:rsidP="009E726D">
      <w:pPr>
        <w:rPr>
          <w:rFonts w:ascii="Sylfaen" w:hAnsi="Sylfaen"/>
          <w:sz w:val="22"/>
          <w:szCs w:val="22"/>
        </w:rPr>
      </w:pPr>
      <w:r w:rsidRPr="00AA5D3D">
        <w:rPr>
          <w:rFonts w:ascii="Sylfaen" w:hAnsi="Sylfaen"/>
          <w:sz w:val="22"/>
          <w:szCs w:val="22"/>
        </w:rPr>
        <w:t xml:space="preserve">Students will have mastered the material in Chapter </w:t>
      </w:r>
      <w:r>
        <w:rPr>
          <w:rFonts w:ascii="Sylfaen" w:hAnsi="Sylfaen"/>
          <w:sz w:val="22"/>
          <w:szCs w:val="22"/>
        </w:rPr>
        <w:t>Two</w:t>
      </w:r>
      <w:r w:rsidRPr="00AA5D3D">
        <w:rPr>
          <w:rFonts w:ascii="Sylfaen" w:hAnsi="Sylfaen"/>
          <w:sz w:val="22"/>
          <w:szCs w:val="22"/>
        </w:rPr>
        <w:t xml:space="preserve"> when they can:</w:t>
      </w:r>
    </w:p>
    <w:p w14:paraId="25E3C693" w14:textId="77777777" w:rsidR="009E726D" w:rsidRPr="00AA5D3D" w:rsidRDefault="009E726D" w:rsidP="009E726D">
      <w:pPr>
        <w:rPr>
          <w:rFonts w:ascii="Sylfaen" w:hAnsi="Sylfaen"/>
          <w:sz w:val="22"/>
          <w:szCs w:val="22"/>
        </w:rPr>
        <w:sectPr w:rsidR="009E726D" w:rsidRPr="00AA5D3D" w:rsidSect="000E6E8A">
          <w:headerReference w:type="even" r:id="rId9"/>
          <w:headerReference w:type="default" r:id="rId10"/>
          <w:footerReference w:type="first" r:id="rId11"/>
          <w:pgSz w:w="12240" w:h="15840" w:code="1"/>
          <w:pgMar w:top="1440" w:right="864" w:bottom="864" w:left="360" w:header="720" w:footer="720" w:gutter="0"/>
          <w:cols w:space="720"/>
          <w:docGrid w:linePitch="360"/>
        </w:sectPr>
      </w:pPr>
    </w:p>
    <w:p w14:paraId="2E45CA73" w14:textId="77777777" w:rsidR="009E726D" w:rsidRDefault="009E726D" w:rsidP="009E726D">
      <w:pPr>
        <w:numPr>
          <w:ilvl w:val="0"/>
          <w:numId w:val="1"/>
        </w:numPr>
        <w:rPr>
          <w:rFonts w:ascii="Sylfaen" w:hAnsi="Sylfaen"/>
          <w:sz w:val="22"/>
          <w:szCs w:val="22"/>
        </w:rPr>
      </w:pPr>
      <w:r>
        <w:rPr>
          <w:rFonts w:ascii="Sylfaen" w:hAnsi="Sylfaen"/>
          <w:sz w:val="22"/>
          <w:szCs w:val="22"/>
        </w:rPr>
        <w:lastRenderedPageBreak/>
        <w:t>Explain the concept of a business case and how a business case affects an IT project</w:t>
      </w:r>
    </w:p>
    <w:p w14:paraId="46745779" w14:textId="77777777" w:rsidR="009E726D" w:rsidRDefault="009E726D" w:rsidP="009E726D">
      <w:pPr>
        <w:numPr>
          <w:ilvl w:val="0"/>
          <w:numId w:val="1"/>
        </w:numPr>
        <w:rPr>
          <w:rFonts w:ascii="Sylfaen" w:hAnsi="Sylfaen"/>
          <w:sz w:val="22"/>
          <w:szCs w:val="22"/>
        </w:rPr>
      </w:pPr>
      <w:r>
        <w:rPr>
          <w:rFonts w:ascii="Sylfaen" w:hAnsi="Sylfaen"/>
          <w:sz w:val="22"/>
          <w:szCs w:val="22"/>
        </w:rPr>
        <w:t>Describe the strategic planning process and why it is important to the IT team</w:t>
      </w:r>
    </w:p>
    <w:p w14:paraId="784C918C" w14:textId="77777777" w:rsidR="009E726D" w:rsidRDefault="009E726D" w:rsidP="009E726D">
      <w:pPr>
        <w:numPr>
          <w:ilvl w:val="0"/>
          <w:numId w:val="1"/>
        </w:numPr>
        <w:rPr>
          <w:rFonts w:ascii="Sylfaen" w:hAnsi="Sylfaen"/>
          <w:sz w:val="22"/>
          <w:szCs w:val="22"/>
        </w:rPr>
      </w:pPr>
      <w:r>
        <w:rPr>
          <w:rFonts w:ascii="Sylfaen" w:hAnsi="Sylfaen"/>
          <w:sz w:val="22"/>
          <w:szCs w:val="22"/>
        </w:rPr>
        <w:lastRenderedPageBreak/>
        <w:t>Explain the purpose of a mission statement</w:t>
      </w:r>
    </w:p>
    <w:p w14:paraId="2C78AAD6" w14:textId="77777777" w:rsidR="009E726D" w:rsidRPr="001E5291" w:rsidRDefault="009E726D" w:rsidP="009E726D">
      <w:pPr>
        <w:numPr>
          <w:ilvl w:val="0"/>
          <w:numId w:val="1"/>
        </w:numPr>
        <w:rPr>
          <w:rFonts w:ascii="Sylfaen" w:hAnsi="Sylfaen"/>
          <w:sz w:val="22"/>
          <w:szCs w:val="22"/>
        </w:rPr>
      </w:pPr>
      <w:r>
        <w:rPr>
          <w:rFonts w:ascii="Sylfaen" w:hAnsi="Sylfaen"/>
          <w:sz w:val="22"/>
          <w:szCs w:val="22"/>
        </w:rPr>
        <w:t>Conduct a SWOT analysis and describe the four factors involved</w:t>
      </w:r>
    </w:p>
    <w:p w14:paraId="2C3E9AB3" w14:textId="77777777" w:rsidR="009E726D" w:rsidRDefault="009E726D" w:rsidP="009E726D">
      <w:pPr>
        <w:numPr>
          <w:ilvl w:val="0"/>
          <w:numId w:val="1"/>
        </w:numPr>
        <w:rPr>
          <w:rFonts w:ascii="Sylfaen" w:hAnsi="Sylfaen"/>
          <w:sz w:val="22"/>
          <w:szCs w:val="22"/>
        </w:rPr>
      </w:pPr>
      <w:r>
        <w:rPr>
          <w:rFonts w:ascii="Sylfaen" w:hAnsi="Sylfaen"/>
          <w:sz w:val="22"/>
          <w:szCs w:val="22"/>
        </w:rPr>
        <w:lastRenderedPageBreak/>
        <w:t>Explain how the SDLC serves as a framework for systems development</w:t>
      </w:r>
    </w:p>
    <w:p w14:paraId="78C19F63" w14:textId="77777777" w:rsidR="009E726D" w:rsidRDefault="009E726D" w:rsidP="009E726D">
      <w:pPr>
        <w:numPr>
          <w:ilvl w:val="0"/>
          <w:numId w:val="1"/>
        </w:numPr>
        <w:rPr>
          <w:rFonts w:ascii="Sylfaen" w:hAnsi="Sylfaen"/>
          <w:sz w:val="22"/>
          <w:szCs w:val="22"/>
        </w:rPr>
      </w:pPr>
      <w:r>
        <w:rPr>
          <w:rFonts w:ascii="Sylfaen" w:hAnsi="Sylfaen"/>
          <w:sz w:val="22"/>
          <w:szCs w:val="22"/>
        </w:rPr>
        <w:t>List reasons for systems projects and factors that affect such projects</w:t>
      </w:r>
    </w:p>
    <w:p w14:paraId="370C9B6A" w14:textId="77777777" w:rsidR="009E726D" w:rsidRDefault="009E726D" w:rsidP="009E726D">
      <w:pPr>
        <w:numPr>
          <w:ilvl w:val="0"/>
          <w:numId w:val="1"/>
        </w:numPr>
        <w:rPr>
          <w:rFonts w:ascii="Sylfaen" w:hAnsi="Sylfaen"/>
          <w:sz w:val="22"/>
          <w:szCs w:val="22"/>
        </w:rPr>
      </w:pPr>
      <w:r>
        <w:rPr>
          <w:rFonts w:ascii="Sylfaen" w:hAnsi="Sylfaen"/>
          <w:sz w:val="22"/>
          <w:szCs w:val="22"/>
        </w:rPr>
        <w:t>Describe systems requests and the role of the systems review committee</w:t>
      </w:r>
    </w:p>
    <w:p w14:paraId="79B3147C" w14:textId="77777777" w:rsidR="009E726D" w:rsidRDefault="009E726D" w:rsidP="009E726D">
      <w:pPr>
        <w:numPr>
          <w:ilvl w:val="0"/>
          <w:numId w:val="1"/>
        </w:numPr>
        <w:rPr>
          <w:ins w:id="78" w:author="Barath Srinivasan.T.S" w:date="2015-10-31T10:20:00Z"/>
          <w:rFonts w:ascii="Sylfaen" w:hAnsi="Sylfaen"/>
          <w:sz w:val="22"/>
          <w:szCs w:val="22"/>
        </w:rPr>
      </w:pPr>
      <w:r>
        <w:rPr>
          <w:rFonts w:ascii="Sylfaen" w:hAnsi="Sylfaen"/>
          <w:sz w:val="22"/>
          <w:szCs w:val="22"/>
        </w:rPr>
        <w:lastRenderedPageBreak/>
        <w:t>Define operational, technical, economic, and schedule feasibility</w:t>
      </w:r>
    </w:p>
    <w:p w14:paraId="6625D739" w14:textId="77777777" w:rsidR="000E6E8A" w:rsidRDefault="000E6E8A" w:rsidP="000E6E8A">
      <w:pPr>
        <w:numPr>
          <w:ilvl w:val="0"/>
          <w:numId w:val="1"/>
        </w:numPr>
        <w:rPr>
          <w:rFonts w:ascii="Sylfaen" w:hAnsi="Sylfaen"/>
          <w:sz w:val="22"/>
          <w:szCs w:val="22"/>
        </w:rPr>
      </w:pPr>
      <w:ins w:id="79" w:author="Barath Srinivasan.T.S" w:date="2015-10-31T10:20:00Z">
        <w:r w:rsidRPr="000E6E8A">
          <w:rPr>
            <w:rFonts w:ascii="Sylfaen" w:hAnsi="Sylfaen"/>
            <w:sz w:val="22"/>
            <w:szCs w:val="22"/>
          </w:rPr>
          <w:t>Explain the factors that affect project priorities</w:t>
        </w:r>
      </w:ins>
    </w:p>
    <w:p w14:paraId="54BEA16A" w14:textId="77777777" w:rsidR="009E726D" w:rsidRPr="00AA5D3D" w:rsidRDefault="009E726D" w:rsidP="009E726D">
      <w:pPr>
        <w:numPr>
          <w:ilvl w:val="0"/>
          <w:numId w:val="1"/>
        </w:numPr>
        <w:rPr>
          <w:rFonts w:ascii="Sylfaen" w:hAnsi="Sylfaen"/>
          <w:sz w:val="22"/>
          <w:szCs w:val="22"/>
        </w:rPr>
      </w:pPr>
      <w:r>
        <w:rPr>
          <w:rFonts w:ascii="Sylfaen" w:hAnsi="Sylfaen"/>
          <w:sz w:val="22"/>
          <w:szCs w:val="22"/>
        </w:rPr>
        <w:t>Describe the steps and the end product of a preliminary investigation</w:t>
      </w:r>
    </w:p>
    <w:p w14:paraId="30433514" w14:textId="77777777" w:rsidR="009E726D" w:rsidRPr="00AA5D3D" w:rsidRDefault="009E726D" w:rsidP="009E726D">
      <w:pPr>
        <w:rPr>
          <w:rFonts w:ascii="Sylfaen" w:hAnsi="Sylfaen"/>
          <w:sz w:val="22"/>
          <w:szCs w:val="22"/>
        </w:rPr>
        <w:sectPr w:rsidR="009E726D" w:rsidRPr="00AA5D3D" w:rsidSect="000E6E8A">
          <w:headerReference w:type="default" r:id="rId12"/>
          <w:type w:val="continuous"/>
          <w:pgSz w:w="12240" w:h="15840" w:code="1"/>
          <w:pgMar w:top="1440" w:right="864" w:bottom="864" w:left="1800" w:header="720" w:footer="720" w:gutter="0"/>
          <w:cols w:num="2" w:space="720"/>
          <w:docGrid w:linePitch="360"/>
        </w:sectPr>
      </w:pPr>
    </w:p>
    <w:p w14:paraId="1D580461"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80" w:name="_EX_4:_What_is_Microsoft_Excel_2007?"/>
      <w:bookmarkStart w:id="81" w:name="_234:_What_is"/>
      <w:bookmarkStart w:id="82" w:name="_EX_5:_Project_One_–_Worksheet_with_"/>
      <w:bookmarkStart w:id="83" w:name="_236:_What_are"/>
      <w:bookmarkStart w:id="84" w:name="_876:_Chapter_Projects"/>
      <w:bookmarkStart w:id="85" w:name="_52:_Introduction"/>
      <w:bookmarkEnd w:id="80"/>
      <w:bookmarkEnd w:id="81"/>
      <w:bookmarkEnd w:id="82"/>
      <w:bookmarkEnd w:id="83"/>
      <w:bookmarkEnd w:id="84"/>
      <w:bookmarkEnd w:id="85"/>
      <w:del w:id="86" w:author="Author">
        <w:r w:rsidRPr="008933DC" w:rsidDel="008933DC">
          <w:rPr>
            <w:rFonts w:ascii="Sylfaen" w:hAnsi="Sylfaen"/>
            <w:b/>
            <w:caps w:val="0"/>
            <w:color w:val="FF0000"/>
            <w:sz w:val="24"/>
            <w:szCs w:val="24"/>
            <w:u w:val="thick"/>
          </w:rPr>
          <w:lastRenderedPageBreak/>
          <w:delText>48</w:delText>
        </w:r>
      </w:del>
      <w:ins w:id="87" w:author="Author">
        <w:r w:rsidRPr="008933DC">
          <w:rPr>
            <w:rFonts w:ascii="Sylfaen" w:hAnsi="Sylfaen"/>
            <w:b/>
            <w:caps w:val="0"/>
            <w:color w:val="FF0000"/>
            <w:sz w:val="24"/>
            <w:szCs w:val="24"/>
            <w:u w:val="thick"/>
          </w:rPr>
          <w:t>41</w:t>
        </w:r>
      </w:ins>
      <w:r w:rsidRPr="00C623BB">
        <w:rPr>
          <w:rFonts w:ascii="Sylfaen" w:hAnsi="Sylfaen"/>
          <w:b/>
          <w:caps w:val="0"/>
          <w:color w:val="FF0000"/>
          <w:sz w:val="24"/>
          <w:szCs w:val="24"/>
          <w:u w:val="thick"/>
        </w:rPr>
        <w:t>: Introduction</w:t>
      </w:r>
    </w:p>
    <w:p w14:paraId="54ACB4FC" w14:textId="77777777" w:rsidR="009E726D" w:rsidRPr="00AA5D3D" w:rsidRDefault="009E726D" w:rsidP="009E726D">
      <w:pPr>
        <w:rPr>
          <w:rFonts w:ascii="Sylfaen" w:hAnsi="Sylfaen"/>
          <w:sz w:val="22"/>
          <w:szCs w:val="22"/>
        </w:rPr>
      </w:pPr>
      <w:r w:rsidRPr="00AA5D3D">
        <w:rPr>
          <w:rFonts w:ascii="Sylfaen" w:hAnsi="Sylfaen"/>
          <w:sz w:val="22"/>
          <w:szCs w:val="22"/>
        </w:rPr>
        <w:t>LECTURE NOTES</w:t>
      </w:r>
    </w:p>
    <w:p w14:paraId="00A806C9" w14:textId="77777777" w:rsidR="009E726D" w:rsidRDefault="009E726D" w:rsidP="009E726D">
      <w:pPr>
        <w:numPr>
          <w:ilvl w:val="0"/>
          <w:numId w:val="2"/>
        </w:numPr>
        <w:rPr>
          <w:rFonts w:ascii="Sylfaen" w:hAnsi="Sylfaen"/>
          <w:sz w:val="22"/>
          <w:szCs w:val="22"/>
        </w:rPr>
      </w:pPr>
      <w:r w:rsidRPr="006F52F8">
        <w:rPr>
          <w:rFonts w:ascii="Sylfaen" w:hAnsi="Sylfaen"/>
          <w:sz w:val="22"/>
          <w:szCs w:val="22"/>
        </w:rPr>
        <w:t>Briefly describe the systems planning phase of the SDLC</w:t>
      </w:r>
    </w:p>
    <w:p w14:paraId="4918FB53" w14:textId="77777777" w:rsidR="009E726D" w:rsidRDefault="009E726D" w:rsidP="009E726D">
      <w:pPr>
        <w:numPr>
          <w:ilvl w:val="0"/>
          <w:numId w:val="2"/>
        </w:numPr>
        <w:rPr>
          <w:rFonts w:ascii="Sylfaen" w:hAnsi="Sylfaen"/>
          <w:sz w:val="22"/>
          <w:szCs w:val="22"/>
        </w:rPr>
      </w:pPr>
      <w:r w:rsidRPr="004634AB">
        <w:rPr>
          <w:rFonts w:ascii="Sylfaen" w:hAnsi="Sylfaen"/>
          <w:sz w:val="22"/>
          <w:szCs w:val="22"/>
        </w:rPr>
        <w:t>Define business case</w:t>
      </w:r>
      <w:del w:id="88" w:author="Author">
        <w:r w:rsidDel="00067022">
          <w:rPr>
            <w:rFonts w:ascii="Sylfaen" w:hAnsi="Sylfaen"/>
            <w:sz w:val="22"/>
            <w:szCs w:val="22"/>
          </w:rPr>
          <w:delText>, and e</w:delText>
        </w:r>
        <w:r w:rsidRPr="004634AB" w:rsidDel="00067022">
          <w:rPr>
            <w:rFonts w:ascii="Sylfaen" w:hAnsi="Sylfaen"/>
            <w:sz w:val="22"/>
            <w:szCs w:val="22"/>
          </w:rPr>
          <w:delText>xplain that to analyze a business case, a company’s strategic plans must be considered</w:delText>
        </w:r>
      </w:del>
    </w:p>
    <w:p w14:paraId="5E6E82BB" w14:textId="3D55DE27" w:rsidR="009E726D" w:rsidRDefault="009E726D" w:rsidP="009E726D">
      <w:pPr>
        <w:numPr>
          <w:ilvl w:val="0"/>
          <w:numId w:val="2"/>
        </w:numPr>
        <w:rPr>
          <w:rFonts w:ascii="Sylfaen" w:hAnsi="Sylfaen"/>
          <w:sz w:val="22"/>
          <w:szCs w:val="22"/>
        </w:rPr>
      </w:pPr>
      <w:del w:id="89" w:author="Author">
        <w:r w:rsidRPr="004634AB" w:rsidDel="00F5787A">
          <w:rPr>
            <w:rFonts w:ascii="Sylfaen" w:hAnsi="Sylfaen"/>
            <w:sz w:val="22"/>
            <w:szCs w:val="22"/>
          </w:rPr>
          <w:delText>Tell how systems development typically starts</w:delText>
        </w:r>
      </w:del>
      <w:ins w:id="90" w:author="Author">
        <w:r>
          <w:rPr>
            <w:rFonts w:ascii="Sylfaen" w:hAnsi="Sylfaen"/>
            <w:sz w:val="22"/>
            <w:szCs w:val="22"/>
          </w:rPr>
          <w:t xml:space="preserve">Briefly </w:t>
        </w:r>
        <w:del w:id="91" w:author="Barath Srinivasan.T.S" w:date="2015-10-31T10:37:00Z">
          <w:r w:rsidDel="00C61729">
            <w:rPr>
              <w:rFonts w:ascii="Sylfaen" w:hAnsi="Sylfaen"/>
              <w:sz w:val="22"/>
              <w:szCs w:val="22"/>
            </w:rPr>
            <w:delText>describe</w:delText>
          </w:r>
        </w:del>
      </w:ins>
      <w:ins w:id="92" w:author="Barath Srinivasan.T.S" w:date="2015-10-31T10:37:00Z">
        <w:r w:rsidR="00C61729">
          <w:rPr>
            <w:rFonts w:ascii="Sylfaen" w:hAnsi="Sylfaen"/>
            <w:sz w:val="22"/>
            <w:szCs w:val="22"/>
          </w:rPr>
          <w:t>discuss</w:t>
        </w:r>
      </w:ins>
      <w:ins w:id="93" w:author="Author">
        <w:r>
          <w:rPr>
            <w:rFonts w:ascii="Sylfaen" w:hAnsi="Sylfaen"/>
            <w:sz w:val="22"/>
            <w:szCs w:val="22"/>
          </w:rPr>
          <w:t xml:space="preserve"> the </w:t>
        </w:r>
      </w:ins>
      <w:ins w:id="94" w:author="Barath Srinivasan.T.S" w:date="2015-10-31T10:43:00Z">
        <w:r w:rsidR="004307EC">
          <w:rPr>
            <w:rFonts w:ascii="Sylfaen" w:hAnsi="Sylfaen"/>
            <w:sz w:val="22"/>
            <w:szCs w:val="22"/>
          </w:rPr>
          <w:t xml:space="preserve">process of </w:t>
        </w:r>
      </w:ins>
      <w:ins w:id="95" w:author="Barath Srinivasan.T.S" w:date="2015-10-31T10:35:00Z">
        <w:r w:rsidR="00C61729">
          <w:rPr>
            <w:rFonts w:ascii="Sylfaen" w:hAnsi="Sylfaen"/>
            <w:sz w:val="22"/>
            <w:szCs w:val="22"/>
          </w:rPr>
          <w:t>initiati</w:t>
        </w:r>
      </w:ins>
      <w:ins w:id="96" w:author="Barath Srinivasan.T.S" w:date="2015-10-31T10:43:00Z">
        <w:r w:rsidR="004307EC">
          <w:rPr>
            <w:rFonts w:ascii="Sylfaen" w:hAnsi="Sylfaen"/>
            <w:sz w:val="22"/>
            <w:szCs w:val="22"/>
          </w:rPr>
          <w:t>ng</w:t>
        </w:r>
      </w:ins>
      <w:ins w:id="97" w:author="Barath Srinivasan.T.S" w:date="2015-10-31T10:35:00Z">
        <w:r w:rsidR="00C61729">
          <w:rPr>
            <w:rFonts w:ascii="Sylfaen" w:hAnsi="Sylfaen"/>
            <w:sz w:val="22"/>
            <w:szCs w:val="22"/>
          </w:rPr>
          <w:t xml:space="preserve"> a systems development</w:t>
        </w:r>
      </w:ins>
      <w:ins w:id="98" w:author="Author">
        <w:del w:id="99" w:author="Barath Srinivasan.T.S" w:date="2015-10-31T10:37:00Z">
          <w:r w:rsidDel="00C61729">
            <w:rPr>
              <w:rFonts w:ascii="Sylfaen" w:hAnsi="Sylfaen"/>
              <w:sz w:val="22"/>
              <w:szCs w:val="22"/>
            </w:rPr>
            <w:delText>start of a systems development life cycle</w:delText>
          </w:r>
        </w:del>
      </w:ins>
    </w:p>
    <w:p w14:paraId="509A3499" w14:textId="77777777" w:rsidR="009E726D" w:rsidDel="007B1AAD" w:rsidRDefault="009E726D" w:rsidP="009E726D">
      <w:pPr>
        <w:numPr>
          <w:ilvl w:val="0"/>
          <w:numId w:val="2"/>
        </w:numPr>
        <w:rPr>
          <w:del w:id="100" w:author="Author"/>
          <w:rFonts w:ascii="Sylfaen" w:hAnsi="Sylfaen"/>
          <w:sz w:val="22"/>
          <w:szCs w:val="22"/>
        </w:rPr>
      </w:pPr>
      <w:del w:id="101" w:author="Author">
        <w:r w:rsidRPr="004634AB" w:rsidDel="007B1AAD">
          <w:rPr>
            <w:rFonts w:ascii="Sylfaen" w:hAnsi="Sylfaen"/>
            <w:sz w:val="22"/>
            <w:szCs w:val="22"/>
          </w:rPr>
          <w:delText xml:space="preserve">Present the </w:delText>
        </w:r>
        <w:r w:rsidDel="007B1AAD">
          <w:rPr>
            <w:rFonts w:ascii="Sylfaen" w:hAnsi="Sylfaen"/>
            <w:sz w:val="22"/>
            <w:szCs w:val="22"/>
          </w:rPr>
          <w:delText>Preview Case</w:delText>
        </w:r>
        <w:r w:rsidRPr="004634AB" w:rsidDel="007B1AAD">
          <w:rPr>
            <w:rFonts w:ascii="Sylfaen" w:hAnsi="Sylfaen"/>
            <w:sz w:val="22"/>
            <w:szCs w:val="22"/>
          </w:rPr>
          <w:delText xml:space="preserve">: Mountain View College Bookstore </w:delText>
        </w:r>
        <w:r w:rsidRPr="00AE702B" w:rsidDel="007B1AAD">
          <w:rPr>
            <w:rFonts w:ascii="Sylfaen" w:hAnsi="Sylfaen"/>
            <w:sz w:val="22"/>
            <w:szCs w:val="22"/>
          </w:rPr>
          <w:delText xml:space="preserve">on page </w:delText>
        </w:r>
        <w:r w:rsidDel="007B1AAD">
          <w:rPr>
            <w:rFonts w:ascii="Sylfaen" w:hAnsi="Sylfaen"/>
            <w:sz w:val="22"/>
            <w:szCs w:val="22"/>
          </w:rPr>
          <w:delText>49; t</w:delText>
        </w:r>
        <w:r w:rsidRPr="004634AB" w:rsidDel="007B1AAD">
          <w:rPr>
            <w:rFonts w:ascii="Sylfaen" w:hAnsi="Sylfaen"/>
            <w:sz w:val="22"/>
            <w:szCs w:val="22"/>
          </w:rPr>
          <w:delText xml:space="preserve">his introduction </w:delText>
        </w:r>
        <w:r w:rsidDel="007B1AAD">
          <w:rPr>
            <w:rFonts w:ascii="Sylfaen" w:hAnsi="Sylfaen"/>
            <w:sz w:val="22"/>
            <w:szCs w:val="22"/>
          </w:rPr>
          <w:delText>sets</w:delText>
        </w:r>
        <w:r w:rsidRPr="004634AB" w:rsidDel="007B1AAD">
          <w:rPr>
            <w:rFonts w:ascii="Sylfaen" w:hAnsi="Sylfaen"/>
            <w:sz w:val="22"/>
            <w:szCs w:val="22"/>
          </w:rPr>
          <w:delText xml:space="preserve"> up the mat</w:delText>
        </w:r>
        <w:r w:rsidDel="007B1AAD">
          <w:rPr>
            <w:rFonts w:ascii="Sylfaen" w:hAnsi="Sylfaen"/>
            <w:sz w:val="22"/>
            <w:szCs w:val="22"/>
          </w:rPr>
          <w:delText>erial developed in the chapter</w:delText>
        </w:r>
      </w:del>
    </w:p>
    <w:p w14:paraId="46E0A44E" w14:textId="77777777" w:rsidR="009E726D" w:rsidDel="007B1AAD" w:rsidRDefault="009E726D" w:rsidP="009E726D">
      <w:pPr>
        <w:numPr>
          <w:ilvl w:val="0"/>
          <w:numId w:val="2"/>
        </w:numPr>
        <w:rPr>
          <w:del w:id="102" w:author="Author"/>
          <w:rFonts w:ascii="Sylfaen" w:hAnsi="Sylfaen"/>
          <w:sz w:val="22"/>
          <w:szCs w:val="22"/>
        </w:rPr>
      </w:pPr>
      <w:del w:id="103" w:author="Author">
        <w:r w:rsidRPr="004634AB" w:rsidDel="007B1AAD">
          <w:rPr>
            <w:rFonts w:ascii="Sylfaen" w:hAnsi="Sylfaen"/>
            <w:sz w:val="22"/>
            <w:szCs w:val="22"/>
          </w:rPr>
          <w:delText xml:space="preserve">Review the background, participants, project status, and </w:delText>
        </w:r>
        <w:r w:rsidDel="007B1AAD">
          <w:rPr>
            <w:rFonts w:ascii="Sylfaen" w:hAnsi="Sylfaen"/>
            <w:sz w:val="22"/>
            <w:szCs w:val="22"/>
          </w:rPr>
          <w:delText>discussion topics for the case</w:delText>
        </w:r>
      </w:del>
    </w:p>
    <w:p w14:paraId="330C0C31" w14:textId="77777777" w:rsidR="009E726D" w:rsidRPr="00534F81" w:rsidDel="00067022" w:rsidRDefault="009E726D" w:rsidP="009E726D">
      <w:pPr>
        <w:numPr>
          <w:ilvl w:val="0"/>
          <w:numId w:val="2"/>
        </w:numPr>
        <w:rPr>
          <w:del w:id="104" w:author="Author"/>
          <w:rFonts w:ascii="Sylfaen" w:hAnsi="Sylfaen"/>
          <w:sz w:val="22"/>
          <w:szCs w:val="22"/>
        </w:rPr>
      </w:pPr>
      <w:del w:id="105" w:author="Author">
        <w:r w:rsidRPr="004634AB" w:rsidDel="00067022">
          <w:rPr>
            <w:rFonts w:ascii="Sylfaen" w:hAnsi="Sylfaen"/>
            <w:sz w:val="22"/>
            <w:szCs w:val="22"/>
          </w:rPr>
          <w:delText>Discuss Figure 2-1</w:delText>
        </w:r>
      </w:del>
    </w:p>
    <w:p w14:paraId="703C950E" w14:textId="77777777" w:rsidR="009E726D" w:rsidRPr="00FE592A" w:rsidRDefault="009E726D" w:rsidP="009E726D">
      <w:pPr>
        <w:rPr>
          <w:rFonts w:ascii="Sylfaen" w:hAnsi="Sylfaen"/>
          <w:sz w:val="22"/>
          <w:szCs w:val="22"/>
        </w:rPr>
      </w:pPr>
    </w:p>
    <w:p w14:paraId="5F2F3172" w14:textId="77777777" w:rsidR="009E726D" w:rsidRPr="00AE702B" w:rsidDel="00456951" w:rsidRDefault="009E726D" w:rsidP="009E726D">
      <w:pPr>
        <w:rPr>
          <w:del w:id="106" w:author="Author"/>
          <w:rFonts w:ascii="Sylfaen" w:hAnsi="Sylfaen"/>
          <w:sz w:val="22"/>
          <w:szCs w:val="22"/>
        </w:rPr>
      </w:pPr>
      <w:del w:id="107" w:author="Author">
        <w:r w:rsidDel="00456951">
          <w:rPr>
            <w:rFonts w:ascii="Sylfaen" w:hAnsi="Sylfaen"/>
            <w:sz w:val="22"/>
            <w:szCs w:val="22"/>
          </w:rPr>
          <w:delText>FIGURE</w:delText>
        </w:r>
        <w:r w:rsidRPr="00AE702B" w:rsidDel="00456951">
          <w:rPr>
            <w:rFonts w:ascii="Sylfaen" w:hAnsi="Sylfaen"/>
            <w:sz w:val="22"/>
            <w:szCs w:val="22"/>
          </w:rPr>
          <w:delText>: 2-1</w:delText>
        </w:r>
      </w:del>
    </w:p>
    <w:p w14:paraId="3088C9E4" w14:textId="77777777" w:rsidR="009E726D" w:rsidRPr="00FE592A" w:rsidDel="00456951" w:rsidRDefault="009E726D" w:rsidP="009E726D">
      <w:pPr>
        <w:rPr>
          <w:del w:id="108" w:author="Author"/>
          <w:rFonts w:ascii="Sylfaen" w:hAnsi="Sylfaen"/>
          <w:sz w:val="22"/>
          <w:szCs w:val="22"/>
        </w:rPr>
      </w:pPr>
    </w:p>
    <w:p w14:paraId="0AB603C0" w14:textId="77777777" w:rsidR="009E726D" w:rsidRPr="00AA5D3D" w:rsidRDefault="009E726D" w:rsidP="009E726D">
      <w:pPr>
        <w:keepNext/>
        <w:shd w:val="clear" w:color="auto" w:fill="A6A6A6"/>
        <w:rPr>
          <w:rFonts w:ascii="Sylfaen" w:hAnsi="Sylfaen"/>
          <w:sz w:val="22"/>
          <w:szCs w:val="22"/>
        </w:rPr>
      </w:pPr>
      <w:r>
        <w:rPr>
          <w:rFonts w:ascii="Sylfaen" w:hAnsi="Sylfaen"/>
          <w:sz w:val="22"/>
          <w:szCs w:val="22"/>
        </w:rPr>
        <w:t>TEACHING</w:t>
      </w:r>
      <w:r w:rsidRPr="00AA5D3D">
        <w:rPr>
          <w:rFonts w:ascii="Sylfaen" w:hAnsi="Sylfaen"/>
          <w:sz w:val="22"/>
          <w:szCs w:val="22"/>
        </w:rPr>
        <w:t xml:space="preserve"> TIPS</w:t>
      </w:r>
    </w:p>
    <w:p w14:paraId="03BAA104" w14:textId="77777777" w:rsidR="009E726D" w:rsidRPr="006F52F8" w:rsidRDefault="009E726D" w:rsidP="009E726D">
      <w:pPr>
        <w:shd w:val="clear" w:color="auto" w:fill="A6A6A6"/>
        <w:rPr>
          <w:rFonts w:ascii="Sylfaen" w:hAnsi="Sylfaen"/>
          <w:sz w:val="22"/>
          <w:szCs w:val="22"/>
        </w:rPr>
      </w:pPr>
      <w:r>
        <w:rPr>
          <w:rFonts w:ascii="Sylfaen" w:hAnsi="Sylfaen"/>
          <w:sz w:val="22"/>
          <w:szCs w:val="22"/>
        </w:rPr>
        <w:t>Explain that d</w:t>
      </w:r>
      <w:r w:rsidRPr="006F52F8">
        <w:rPr>
          <w:rFonts w:ascii="Sylfaen" w:hAnsi="Sylfaen"/>
          <w:sz w:val="22"/>
          <w:szCs w:val="22"/>
        </w:rPr>
        <w:t>uring the</w:t>
      </w:r>
      <w:ins w:id="109" w:author="Barath Srinivasan.T.S" w:date="2015-10-31T10:40:00Z">
        <w:r w:rsidR="00C61729">
          <w:rPr>
            <w:rFonts w:ascii="Sylfaen" w:hAnsi="Sylfaen"/>
            <w:sz w:val="22"/>
            <w:szCs w:val="22"/>
          </w:rPr>
          <w:t xml:space="preserve"> systems</w:t>
        </w:r>
      </w:ins>
      <w:r w:rsidRPr="006F52F8">
        <w:rPr>
          <w:rFonts w:ascii="Sylfaen" w:hAnsi="Sylfaen"/>
          <w:sz w:val="22"/>
          <w:szCs w:val="22"/>
        </w:rPr>
        <w:t xml:space="preserve"> planning phase:</w:t>
      </w:r>
    </w:p>
    <w:p w14:paraId="29BFB5C6" w14:textId="77777777" w:rsidR="009E726D" w:rsidRPr="006F52F8" w:rsidRDefault="009E726D" w:rsidP="009E726D">
      <w:pPr>
        <w:shd w:val="clear" w:color="auto" w:fill="A6A6A6"/>
        <w:tabs>
          <w:tab w:val="num" w:pos="360"/>
        </w:tabs>
        <w:rPr>
          <w:rFonts w:ascii="Sylfaen" w:hAnsi="Sylfaen"/>
          <w:sz w:val="22"/>
          <w:szCs w:val="22"/>
        </w:rPr>
      </w:pPr>
      <w:r>
        <w:rPr>
          <w:rFonts w:ascii="Sylfaen" w:hAnsi="Sylfaen"/>
          <w:sz w:val="22"/>
          <w:szCs w:val="22"/>
        </w:rPr>
        <w:t xml:space="preserve">1) </w:t>
      </w:r>
      <w:r w:rsidRPr="006F52F8">
        <w:rPr>
          <w:rFonts w:ascii="Sylfaen" w:hAnsi="Sylfaen"/>
          <w:sz w:val="22"/>
          <w:szCs w:val="22"/>
        </w:rPr>
        <w:t xml:space="preserve">Project requests are </w:t>
      </w:r>
      <w:del w:id="110" w:author="Barath Srinivasan.T.S" w:date="2015-10-31T10:41:00Z">
        <w:r w:rsidRPr="006F52F8" w:rsidDel="00C61729">
          <w:rPr>
            <w:rFonts w:ascii="Sylfaen" w:hAnsi="Sylfaen"/>
            <w:sz w:val="22"/>
            <w:szCs w:val="22"/>
          </w:rPr>
          <w:delText>reviewed</w:delText>
        </w:r>
      </w:del>
      <w:ins w:id="111" w:author="Barath Srinivasan.T.S" w:date="2015-10-31T10:41:00Z">
        <w:r w:rsidR="00C61729" w:rsidRPr="006F52F8">
          <w:rPr>
            <w:rFonts w:ascii="Sylfaen" w:hAnsi="Sylfaen"/>
            <w:sz w:val="22"/>
            <w:szCs w:val="22"/>
          </w:rPr>
          <w:t>studied</w:t>
        </w:r>
      </w:ins>
      <w:r w:rsidRPr="006F52F8">
        <w:rPr>
          <w:rFonts w:ascii="Sylfaen" w:hAnsi="Sylfaen"/>
          <w:sz w:val="22"/>
          <w:szCs w:val="22"/>
        </w:rPr>
        <w:t xml:space="preserve"> and </w:t>
      </w:r>
      <w:del w:id="112" w:author="Barath Srinivasan.T.S" w:date="2015-10-31T10:41:00Z">
        <w:r w:rsidRPr="006F52F8" w:rsidDel="00C61729">
          <w:rPr>
            <w:rFonts w:ascii="Sylfaen" w:hAnsi="Sylfaen"/>
            <w:sz w:val="22"/>
            <w:szCs w:val="22"/>
          </w:rPr>
          <w:delText>approved</w:delText>
        </w:r>
      </w:del>
      <w:ins w:id="113" w:author="Barath Srinivasan.T.S" w:date="2015-10-31T10:41:00Z">
        <w:r w:rsidR="00C61729" w:rsidRPr="006F52F8">
          <w:rPr>
            <w:rFonts w:ascii="Sylfaen" w:hAnsi="Sylfaen"/>
            <w:sz w:val="22"/>
            <w:szCs w:val="22"/>
          </w:rPr>
          <w:t>sanctioned</w:t>
        </w:r>
      </w:ins>
    </w:p>
    <w:p w14:paraId="3AAD43EC" w14:textId="77777777" w:rsidR="009E726D" w:rsidRPr="006F52F8" w:rsidRDefault="009E726D" w:rsidP="009E726D">
      <w:pPr>
        <w:shd w:val="clear" w:color="auto" w:fill="A6A6A6"/>
        <w:tabs>
          <w:tab w:val="num" w:pos="360"/>
        </w:tabs>
        <w:rPr>
          <w:rFonts w:ascii="Sylfaen" w:hAnsi="Sylfaen"/>
          <w:sz w:val="22"/>
          <w:szCs w:val="22"/>
        </w:rPr>
      </w:pPr>
      <w:r>
        <w:rPr>
          <w:rFonts w:ascii="Sylfaen" w:hAnsi="Sylfaen"/>
          <w:sz w:val="22"/>
          <w:szCs w:val="22"/>
        </w:rPr>
        <w:t xml:space="preserve">2) </w:t>
      </w:r>
      <w:r w:rsidRPr="006F52F8">
        <w:rPr>
          <w:rFonts w:ascii="Sylfaen" w:hAnsi="Sylfaen"/>
          <w:sz w:val="22"/>
          <w:szCs w:val="22"/>
        </w:rPr>
        <w:t xml:space="preserve">Project requests are </w:t>
      </w:r>
      <w:del w:id="114" w:author="Barath Srinivasan.T.S" w:date="2015-10-31T10:41:00Z">
        <w:r w:rsidRPr="006F52F8" w:rsidDel="00C61729">
          <w:rPr>
            <w:rFonts w:ascii="Sylfaen" w:hAnsi="Sylfaen"/>
            <w:sz w:val="22"/>
            <w:szCs w:val="22"/>
          </w:rPr>
          <w:delText>prioritized</w:delText>
        </w:r>
      </w:del>
      <w:ins w:id="115" w:author="Barath Srinivasan.T.S" w:date="2015-10-31T10:41:00Z">
        <w:r w:rsidR="00C61729" w:rsidRPr="006F52F8">
          <w:rPr>
            <w:rFonts w:ascii="Sylfaen" w:hAnsi="Sylfaen"/>
            <w:sz w:val="22"/>
            <w:szCs w:val="22"/>
          </w:rPr>
          <w:t>listed</w:t>
        </w:r>
      </w:ins>
    </w:p>
    <w:p w14:paraId="24138A28" w14:textId="77777777" w:rsidR="009E726D" w:rsidRPr="006F52F8" w:rsidRDefault="009E726D" w:rsidP="009E726D">
      <w:pPr>
        <w:shd w:val="clear" w:color="auto" w:fill="A6A6A6"/>
        <w:tabs>
          <w:tab w:val="num" w:pos="360"/>
        </w:tabs>
        <w:rPr>
          <w:rFonts w:ascii="Sylfaen" w:hAnsi="Sylfaen"/>
          <w:sz w:val="22"/>
          <w:szCs w:val="22"/>
        </w:rPr>
      </w:pPr>
      <w:r>
        <w:rPr>
          <w:rFonts w:ascii="Sylfaen" w:hAnsi="Sylfaen"/>
          <w:sz w:val="22"/>
          <w:szCs w:val="22"/>
        </w:rPr>
        <w:t xml:space="preserve">3) </w:t>
      </w:r>
      <w:r w:rsidRPr="006F52F8">
        <w:rPr>
          <w:rFonts w:ascii="Sylfaen" w:hAnsi="Sylfaen"/>
          <w:sz w:val="22"/>
          <w:szCs w:val="22"/>
        </w:rPr>
        <w:t xml:space="preserve">Resources, such as money, people, and </w:t>
      </w:r>
      <w:del w:id="116" w:author="Barath Srinivasan.T.S" w:date="2015-10-31T10:41:00Z">
        <w:r w:rsidRPr="006F52F8" w:rsidDel="00C61729">
          <w:rPr>
            <w:rFonts w:ascii="Sylfaen" w:hAnsi="Sylfaen"/>
            <w:sz w:val="22"/>
            <w:szCs w:val="22"/>
          </w:rPr>
          <w:delText>equipment</w:delText>
        </w:r>
      </w:del>
      <w:ins w:id="117" w:author="Barath Srinivasan.T.S" w:date="2015-10-31T10:41:00Z">
        <w:r w:rsidR="00C61729" w:rsidRPr="006F52F8">
          <w:rPr>
            <w:rFonts w:ascii="Sylfaen" w:hAnsi="Sylfaen"/>
            <w:sz w:val="22"/>
            <w:szCs w:val="22"/>
          </w:rPr>
          <w:t>tools</w:t>
        </w:r>
      </w:ins>
      <w:r w:rsidRPr="006F52F8">
        <w:rPr>
          <w:rFonts w:ascii="Sylfaen" w:hAnsi="Sylfaen"/>
          <w:sz w:val="22"/>
          <w:szCs w:val="22"/>
        </w:rPr>
        <w:t>, are allocated</w:t>
      </w:r>
    </w:p>
    <w:p w14:paraId="1CA7D6B5" w14:textId="77777777" w:rsidR="009E726D" w:rsidRPr="00B16E18" w:rsidRDefault="009E726D" w:rsidP="009E726D">
      <w:pPr>
        <w:shd w:val="clear" w:color="auto" w:fill="A6A6A6"/>
        <w:tabs>
          <w:tab w:val="num" w:pos="360"/>
        </w:tabs>
        <w:rPr>
          <w:rFonts w:ascii="Sylfaen" w:hAnsi="Sylfaen"/>
          <w:sz w:val="22"/>
          <w:szCs w:val="22"/>
        </w:rPr>
      </w:pPr>
      <w:r>
        <w:rPr>
          <w:rFonts w:ascii="Sylfaen" w:hAnsi="Sylfaen"/>
          <w:sz w:val="22"/>
          <w:szCs w:val="22"/>
        </w:rPr>
        <w:t xml:space="preserve">4) </w:t>
      </w:r>
      <w:r w:rsidRPr="006F52F8">
        <w:rPr>
          <w:rFonts w:ascii="Sylfaen" w:hAnsi="Sylfaen"/>
          <w:sz w:val="22"/>
          <w:szCs w:val="22"/>
        </w:rPr>
        <w:t xml:space="preserve">Project development teams are </w:t>
      </w:r>
      <w:del w:id="118" w:author="Barath Srinivasan.T.S" w:date="2015-10-31T10:42:00Z">
        <w:r w:rsidRPr="006F52F8" w:rsidDel="00C61729">
          <w:rPr>
            <w:rFonts w:ascii="Sylfaen" w:hAnsi="Sylfaen"/>
            <w:sz w:val="22"/>
            <w:szCs w:val="22"/>
          </w:rPr>
          <w:delText>formed</w:delText>
        </w:r>
      </w:del>
      <w:ins w:id="119" w:author="Barath Srinivasan.T.S" w:date="2015-10-31T10:42:00Z">
        <w:r w:rsidR="00C61729" w:rsidRPr="006F52F8">
          <w:rPr>
            <w:rFonts w:ascii="Sylfaen" w:hAnsi="Sylfaen"/>
            <w:sz w:val="22"/>
            <w:szCs w:val="22"/>
          </w:rPr>
          <w:t>designed</w:t>
        </w:r>
      </w:ins>
    </w:p>
    <w:p w14:paraId="6DE49DBD" w14:textId="77777777" w:rsidR="009E726D" w:rsidRDefault="009E726D" w:rsidP="009E726D">
      <w:pPr>
        <w:rPr>
          <w:rFonts w:ascii="Sylfaen" w:hAnsi="Sylfaen"/>
          <w:sz w:val="22"/>
          <w:szCs w:val="22"/>
        </w:rPr>
      </w:pPr>
    </w:p>
    <w:p w14:paraId="76846081" w14:textId="77777777" w:rsidR="009E726D" w:rsidRPr="008933DC" w:rsidDel="00F5787A" w:rsidRDefault="009E726D" w:rsidP="009E726D">
      <w:pPr>
        <w:keepNext/>
        <w:rPr>
          <w:del w:id="120" w:author="Author"/>
          <w:rFonts w:ascii="Sylfaen" w:hAnsi="Sylfaen"/>
          <w:b/>
          <w:szCs w:val="24"/>
          <w:rPrChange w:id="121" w:author="Author">
            <w:rPr>
              <w:del w:id="122" w:author="Author"/>
              <w:rFonts w:ascii="Sylfaen" w:hAnsi="Sylfaen"/>
              <w:sz w:val="22"/>
              <w:szCs w:val="22"/>
            </w:rPr>
          </w:rPrChange>
        </w:rPr>
      </w:pPr>
      <w:del w:id="123" w:author="Author">
        <w:r w:rsidRPr="008933DC" w:rsidDel="00F5787A">
          <w:rPr>
            <w:rFonts w:ascii="Sylfaen" w:hAnsi="Sylfaen"/>
            <w:b/>
            <w:szCs w:val="24"/>
            <w:rPrChange w:id="124" w:author="Author">
              <w:rPr>
                <w:rFonts w:ascii="Sylfaen" w:hAnsi="Sylfaen"/>
                <w:sz w:val="22"/>
                <w:szCs w:val="22"/>
              </w:rPr>
            </w:rPrChange>
          </w:rPr>
          <w:delText>CLASSROOM ACTIVITIES</w:delText>
        </w:r>
      </w:del>
    </w:p>
    <w:p w14:paraId="4F773703" w14:textId="77777777" w:rsidR="009E726D" w:rsidRPr="008933DC" w:rsidDel="00F5787A" w:rsidRDefault="009E726D" w:rsidP="009E726D">
      <w:pPr>
        <w:keepNext/>
        <w:rPr>
          <w:del w:id="125" w:author="Author"/>
          <w:rFonts w:ascii="Sylfaen" w:hAnsi="Sylfaen"/>
          <w:b/>
          <w:szCs w:val="24"/>
          <w:rPrChange w:id="126" w:author="Author">
            <w:rPr>
              <w:del w:id="127" w:author="Author"/>
              <w:rFonts w:ascii="Sylfaen" w:hAnsi="Sylfaen"/>
              <w:sz w:val="22"/>
              <w:szCs w:val="22"/>
            </w:rPr>
          </w:rPrChange>
        </w:rPr>
      </w:pPr>
      <w:del w:id="128" w:author="Author">
        <w:r w:rsidRPr="008933DC" w:rsidDel="00F5787A">
          <w:rPr>
            <w:rFonts w:ascii="Sylfaen" w:hAnsi="Sylfaen"/>
            <w:b/>
            <w:szCs w:val="24"/>
            <w:rPrChange w:id="129" w:author="Author">
              <w:rPr>
                <w:rFonts w:ascii="Sylfaen" w:hAnsi="Sylfaen"/>
                <w:sz w:val="22"/>
                <w:szCs w:val="22"/>
              </w:rPr>
            </w:rPrChange>
          </w:rPr>
          <w:delText>1. Group Activity: Consider assigning students to each role in the Chapter Introduction Case: Mountain View College Bookstore on page 49 and having them enact the case dialogue.</w:delText>
        </w:r>
      </w:del>
    </w:p>
    <w:p w14:paraId="2B865B90"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130" w:name="_880:_Create_a"/>
      <w:bookmarkStart w:id="131" w:name="_54:_Strategic_Planning"/>
      <w:bookmarkEnd w:id="130"/>
      <w:bookmarkEnd w:id="131"/>
      <w:del w:id="132" w:author="Author">
        <w:r w:rsidRPr="008933DC" w:rsidDel="008933DC">
          <w:rPr>
            <w:rFonts w:ascii="Sylfaen" w:hAnsi="Sylfaen"/>
            <w:b/>
            <w:caps w:val="0"/>
            <w:color w:val="FF0000"/>
            <w:sz w:val="24"/>
            <w:szCs w:val="24"/>
            <w:u w:val="thick"/>
          </w:rPr>
          <w:delText>50</w:delText>
        </w:r>
      </w:del>
      <w:ins w:id="133" w:author="Author">
        <w:r w:rsidRPr="008933DC">
          <w:rPr>
            <w:rFonts w:ascii="Sylfaen" w:hAnsi="Sylfaen"/>
            <w:b/>
            <w:sz w:val="24"/>
            <w:szCs w:val="24"/>
            <w:rPrChange w:id="134" w:author="Author">
              <w:rPr>
                <w:rFonts w:ascii="Sylfaen" w:hAnsi="Sylfaen"/>
                <w:sz w:val="22"/>
                <w:szCs w:val="22"/>
              </w:rPr>
            </w:rPrChange>
          </w:rPr>
          <w:t>41</w:t>
        </w:r>
      </w:ins>
      <w:r w:rsidRPr="00C623BB">
        <w:rPr>
          <w:rFonts w:ascii="Sylfaen" w:hAnsi="Sylfaen"/>
          <w:b/>
          <w:caps w:val="0"/>
          <w:color w:val="FF0000"/>
          <w:sz w:val="24"/>
          <w:szCs w:val="24"/>
          <w:u w:val="thick"/>
        </w:rPr>
        <w:t>: A Framework for IT Systems Development</w:t>
      </w:r>
    </w:p>
    <w:p w14:paraId="5C73653F" w14:textId="77777777" w:rsidR="009E726D" w:rsidRPr="00D25015" w:rsidRDefault="009E726D" w:rsidP="009E726D">
      <w:pPr>
        <w:rPr>
          <w:rFonts w:ascii="Sylfaen" w:hAnsi="Sylfaen"/>
          <w:sz w:val="22"/>
          <w:szCs w:val="22"/>
        </w:rPr>
      </w:pPr>
      <w:r w:rsidRPr="00AA5D3D">
        <w:rPr>
          <w:rFonts w:ascii="Sylfaen" w:hAnsi="Sylfaen"/>
          <w:sz w:val="22"/>
          <w:szCs w:val="22"/>
        </w:rPr>
        <w:t>LEC</w:t>
      </w:r>
      <w:r w:rsidRPr="00D25015">
        <w:rPr>
          <w:rFonts w:ascii="Sylfaen" w:hAnsi="Sylfaen"/>
          <w:sz w:val="22"/>
          <w:szCs w:val="22"/>
        </w:rPr>
        <w:t>TURE NOTES</w:t>
      </w:r>
    </w:p>
    <w:p w14:paraId="52001C18" w14:textId="77777777" w:rsidR="009E726D" w:rsidRDefault="009E726D" w:rsidP="009E726D">
      <w:pPr>
        <w:numPr>
          <w:ilvl w:val="0"/>
          <w:numId w:val="2"/>
        </w:numPr>
        <w:rPr>
          <w:rFonts w:ascii="Sylfaen" w:hAnsi="Sylfaen"/>
          <w:sz w:val="22"/>
          <w:szCs w:val="22"/>
        </w:rPr>
      </w:pPr>
      <w:r w:rsidRPr="00CB1787">
        <w:rPr>
          <w:rFonts w:ascii="Sylfaen" w:hAnsi="Sylfaen"/>
          <w:sz w:val="22"/>
          <w:szCs w:val="22"/>
        </w:rPr>
        <w:t>Define strategic planning</w:t>
      </w:r>
    </w:p>
    <w:p w14:paraId="6942A85F" w14:textId="77777777" w:rsidR="009E726D" w:rsidRPr="005718D2" w:rsidRDefault="009E726D" w:rsidP="009E726D">
      <w:pPr>
        <w:numPr>
          <w:ilvl w:val="0"/>
          <w:numId w:val="2"/>
        </w:numPr>
        <w:rPr>
          <w:ins w:id="135" w:author="Author"/>
          <w:rFonts w:ascii="Sylfaen" w:hAnsi="Sylfaen"/>
          <w:sz w:val="22"/>
          <w:szCs w:val="22"/>
        </w:rPr>
      </w:pPr>
      <w:ins w:id="136" w:author="Author">
        <w:del w:id="137" w:author="Author">
          <w:r w:rsidRPr="005718D2" w:rsidDel="001E5277">
            <w:rPr>
              <w:rFonts w:ascii="Sylfaen" w:hAnsi="Sylfaen"/>
              <w:sz w:val="22"/>
              <w:szCs w:val="22"/>
            </w:rPr>
            <w:delText>Tell why a systems analyst must know about strategic planning</w:delText>
          </w:r>
        </w:del>
        <w:r>
          <w:rPr>
            <w:rFonts w:ascii="Sylfaen" w:hAnsi="Sylfaen"/>
            <w:sz w:val="22"/>
            <w:szCs w:val="22"/>
          </w:rPr>
          <w:t>Discuss the importance of IT managers in strategic planning</w:t>
        </w:r>
      </w:ins>
    </w:p>
    <w:p w14:paraId="3D4234AE" w14:textId="77777777" w:rsidR="004307EC" w:rsidRDefault="009E726D" w:rsidP="009E726D">
      <w:pPr>
        <w:numPr>
          <w:ilvl w:val="0"/>
          <w:numId w:val="2"/>
        </w:numPr>
        <w:rPr>
          <w:ins w:id="138" w:author="Barath Srinivasan.T.S" w:date="2015-10-31T10:47:00Z"/>
          <w:rFonts w:ascii="Sylfaen" w:hAnsi="Sylfaen"/>
          <w:sz w:val="22"/>
          <w:szCs w:val="22"/>
        </w:rPr>
      </w:pPr>
      <w:r>
        <w:rPr>
          <w:rFonts w:ascii="Sylfaen" w:hAnsi="Sylfaen"/>
          <w:sz w:val="22"/>
          <w:szCs w:val="22"/>
        </w:rPr>
        <w:t xml:space="preserve">Discuss a mission statement </w:t>
      </w:r>
      <w:del w:id="139" w:author="Barath Srinivasan.T.S" w:date="2015-10-31T10:47:00Z">
        <w:r w:rsidDel="004307EC">
          <w:rPr>
            <w:rFonts w:ascii="Sylfaen" w:hAnsi="Sylfaen"/>
            <w:sz w:val="22"/>
            <w:szCs w:val="22"/>
          </w:rPr>
          <w:delText xml:space="preserve">and how </w:delText>
        </w:r>
      </w:del>
    </w:p>
    <w:p w14:paraId="2FEBCDD4" w14:textId="77777777" w:rsidR="009E726D" w:rsidDel="004307EC" w:rsidRDefault="004307EC">
      <w:pPr>
        <w:numPr>
          <w:ilvl w:val="0"/>
          <w:numId w:val="2"/>
        </w:numPr>
        <w:rPr>
          <w:del w:id="140" w:author="Barath Srinivasan.T.S" w:date="2015-10-31T10:47:00Z"/>
          <w:rFonts w:ascii="Sylfaen" w:hAnsi="Sylfaen"/>
          <w:sz w:val="22"/>
          <w:szCs w:val="22"/>
        </w:rPr>
      </w:pPr>
      <w:ins w:id="141" w:author="Barath Srinivasan.T.S" w:date="2015-10-31T10:47:00Z">
        <w:r w:rsidRPr="004307EC">
          <w:rPr>
            <w:rFonts w:ascii="Sylfaen" w:hAnsi="Sylfaen"/>
            <w:sz w:val="22"/>
            <w:szCs w:val="22"/>
          </w:rPr>
          <w:t xml:space="preserve">Define </w:t>
        </w:r>
      </w:ins>
      <w:r w:rsidR="009E726D" w:rsidRPr="004307EC">
        <w:rPr>
          <w:rFonts w:ascii="Sylfaen" w:hAnsi="Sylfaen"/>
          <w:sz w:val="22"/>
          <w:szCs w:val="22"/>
        </w:rPr>
        <w:t>critical success factor</w:t>
      </w:r>
      <w:del w:id="142" w:author="Barath Srinivasan.T.S" w:date="2015-10-31T10:47:00Z">
        <w:r w:rsidR="009E726D" w:rsidDel="004307EC">
          <w:rPr>
            <w:rFonts w:ascii="Sylfaen" w:hAnsi="Sylfaen"/>
            <w:sz w:val="22"/>
            <w:szCs w:val="22"/>
          </w:rPr>
          <w:delText>s are high-priority objectives that must be achieved to fulfill the company’s mission</w:delText>
        </w:r>
      </w:del>
    </w:p>
    <w:p w14:paraId="044416F6" w14:textId="77777777" w:rsidR="004307EC" w:rsidRDefault="004307EC" w:rsidP="004307EC">
      <w:pPr>
        <w:numPr>
          <w:ilvl w:val="0"/>
          <w:numId w:val="2"/>
        </w:numPr>
        <w:rPr>
          <w:ins w:id="143" w:author="Barath Srinivasan.T.S" w:date="2015-10-31T10:47:00Z"/>
          <w:rFonts w:ascii="Sylfaen" w:hAnsi="Sylfaen"/>
          <w:sz w:val="22"/>
          <w:szCs w:val="22"/>
        </w:rPr>
      </w:pPr>
    </w:p>
    <w:p w14:paraId="43317FC8" w14:textId="77777777" w:rsidR="009E726D" w:rsidRPr="0072125F" w:rsidRDefault="009E726D" w:rsidP="004307EC">
      <w:pPr>
        <w:numPr>
          <w:ilvl w:val="0"/>
          <w:numId w:val="2"/>
        </w:numPr>
        <w:rPr>
          <w:rFonts w:ascii="Sylfaen" w:hAnsi="Sylfaen"/>
          <w:sz w:val="22"/>
          <w:szCs w:val="22"/>
        </w:rPr>
      </w:pPr>
      <w:r w:rsidRPr="004307EC">
        <w:rPr>
          <w:rFonts w:ascii="Sylfaen" w:hAnsi="Sylfaen"/>
          <w:sz w:val="22"/>
          <w:szCs w:val="22"/>
        </w:rPr>
        <w:t xml:space="preserve">Explain </w:t>
      </w:r>
      <w:del w:id="144" w:author="Author">
        <w:r w:rsidRPr="004307EC" w:rsidDel="00316375">
          <w:rPr>
            <w:rFonts w:ascii="Sylfaen" w:hAnsi="Sylfaen"/>
            <w:sz w:val="22"/>
            <w:szCs w:val="22"/>
          </w:rPr>
          <w:delText xml:space="preserve">how </w:delText>
        </w:r>
      </w:del>
      <w:ins w:id="145" w:author="Author">
        <w:r w:rsidRPr="004307EC">
          <w:rPr>
            <w:rFonts w:ascii="Sylfaen" w:hAnsi="Sylfaen"/>
            <w:sz w:val="22"/>
            <w:szCs w:val="22"/>
          </w:rPr>
          <w:t xml:space="preserve">the role of </w:t>
        </w:r>
      </w:ins>
      <w:r w:rsidRPr="004307EC">
        <w:rPr>
          <w:rFonts w:ascii="Sylfaen" w:hAnsi="Sylfaen"/>
          <w:sz w:val="22"/>
          <w:szCs w:val="22"/>
        </w:rPr>
        <w:t>objectives</w:t>
      </w:r>
      <w:ins w:id="146" w:author="Author">
        <w:r w:rsidRPr="004307EC">
          <w:rPr>
            <w:rFonts w:ascii="Sylfaen" w:hAnsi="Sylfaen"/>
            <w:sz w:val="22"/>
            <w:szCs w:val="22"/>
          </w:rPr>
          <w:t xml:space="preserve"> in</w:t>
        </w:r>
      </w:ins>
      <w:r w:rsidRPr="00262393">
        <w:rPr>
          <w:rFonts w:ascii="Sylfaen" w:hAnsi="Sylfaen"/>
          <w:sz w:val="22"/>
          <w:szCs w:val="22"/>
        </w:rPr>
        <w:t xml:space="preserve"> </w:t>
      </w:r>
      <w:del w:id="147" w:author="Author">
        <w:r w:rsidRPr="00262393" w:rsidDel="00456951">
          <w:rPr>
            <w:rFonts w:ascii="Sylfaen" w:hAnsi="Sylfaen"/>
            <w:sz w:val="22"/>
            <w:szCs w:val="22"/>
          </w:rPr>
          <w:delText>lead</w:delText>
        </w:r>
        <w:r w:rsidRPr="00262393" w:rsidDel="00316375">
          <w:rPr>
            <w:rFonts w:ascii="Sylfaen" w:hAnsi="Sylfaen"/>
            <w:sz w:val="22"/>
            <w:szCs w:val="22"/>
          </w:rPr>
          <w:delText xml:space="preserve"> to </w:delText>
        </w:r>
        <w:r w:rsidRPr="00262393" w:rsidDel="00456951">
          <w:rPr>
            <w:rFonts w:ascii="Sylfaen" w:hAnsi="Sylfaen"/>
            <w:sz w:val="22"/>
            <w:szCs w:val="22"/>
          </w:rPr>
          <w:delText>day-to-day business operations, which produce results that affect stakeholders</w:delText>
        </w:r>
      </w:del>
      <w:ins w:id="148" w:author="Author">
        <w:r w:rsidRPr="00262393">
          <w:rPr>
            <w:rFonts w:ascii="Sylfaen" w:hAnsi="Sylfaen"/>
            <w:sz w:val="22"/>
            <w:szCs w:val="22"/>
          </w:rPr>
          <w:t>generating a set of business results that affect company stakeholders</w:t>
        </w:r>
      </w:ins>
    </w:p>
    <w:p w14:paraId="5D000022" w14:textId="77777777" w:rsidR="009E726D" w:rsidDel="00C6013E" w:rsidRDefault="009E726D">
      <w:pPr>
        <w:numPr>
          <w:ilvl w:val="0"/>
          <w:numId w:val="2"/>
        </w:numPr>
        <w:rPr>
          <w:del w:id="149" w:author="Author"/>
          <w:rFonts w:ascii="Sylfaen" w:hAnsi="Sylfaen"/>
          <w:sz w:val="22"/>
          <w:szCs w:val="22"/>
        </w:rPr>
      </w:pPr>
      <w:del w:id="150" w:author="Author">
        <w:r w:rsidRPr="00EE3FB9" w:rsidDel="00C6013E">
          <w:rPr>
            <w:rFonts w:ascii="Sylfaen" w:hAnsi="Sylfaen"/>
            <w:sz w:val="22"/>
            <w:szCs w:val="22"/>
          </w:rPr>
          <w:delText>Emphasize that strategic planning focuses on a company’s long-range direction using Figure 2-2</w:delText>
        </w:r>
      </w:del>
    </w:p>
    <w:p w14:paraId="64120871" w14:textId="77777777" w:rsidR="009E726D" w:rsidRPr="00EE3FB9" w:rsidDel="00E80F98" w:rsidRDefault="009E726D">
      <w:pPr>
        <w:numPr>
          <w:ilvl w:val="0"/>
          <w:numId w:val="2"/>
        </w:numPr>
        <w:rPr>
          <w:del w:id="151" w:author="Author"/>
          <w:rFonts w:ascii="Sylfaen" w:hAnsi="Sylfaen"/>
          <w:sz w:val="22"/>
          <w:szCs w:val="22"/>
        </w:rPr>
      </w:pPr>
      <w:del w:id="152" w:author="Author">
        <w:r w:rsidRPr="00EE3FB9" w:rsidDel="00E80F98">
          <w:rPr>
            <w:rFonts w:ascii="Sylfaen" w:hAnsi="Sylfaen"/>
            <w:sz w:val="22"/>
            <w:szCs w:val="22"/>
          </w:rPr>
          <w:delText>Tell why a systems analyst must know about strategic planning</w:delText>
        </w:r>
      </w:del>
    </w:p>
    <w:p w14:paraId="22DACD11" w14:textId="77777777" w:rsidR="009E726D" w:rsidDel="00456951" w:rsidRDefault="009E726D" w:rsidP="009E726D">
      <w:pPr>
        <w:numPr>
          <w:ilvl w:val="0"/>
          <w:numId w:val="2"/>
        </w:numPr>
        <w:rPr>
          <w:del w:id="153" w:author="Author"/>
          <w:rFonts w:ascii="Sylfaen" w:hAnsi="Sylfaen"/>
          <w:sz w:val="22"/>
          <w:szCs w:val="22"/>
        </w:rPr>
      </w:pPr>
      <w:del w:id="154" w:author="Author">
        <w:r w:rsidDel="00456951">
          <w:rPr>
            <w:rFonts w:ascii="Sylfaen" w:hAnsi="Sylfaen"/>
            <w:sz w:val="22"/>
            <w:szCs w:val="22"/>
          </w:rPr>
          <w:delText>Discuss the strategic planning process using Figure 2-3</w:delText>
        </w:r>
      </w:del>
    </w:p>
    <w:p w14:paraId="3EF9BBE0" w14:textId="77777777" w:rsidR="009E726D" w:rsidRDefault="009E726D" w:rsidP="009E726D">
      <w:pPr>
        <w:numPr>
          <w:ilvl w:val="0"/>
          <w:numId w:val="2"/>
        </w:numPr>
        <w:rPr>
          <w:ins w:id="155" w:author="Author"/>
          <w:rFonts w:ascii="Sylfaen" w:hAnsi="Sylfaen"/>
          <w:sz w:val="22"/>
          <w:szCs w:val="22"/>
        </w:rPr>
      </w:pPr>
      <w:r w:rsidRPr="000A1F7C">
        <w:rPr>
          <w:rFonts w:ascii="Sylfaen" w:hAnsi="Sylfaen"/>
          <w:sz w:val="22"/>
          <w:szCs w:val="22"/>
        </w:rPr>
        <w:t>Define SWOT analysis</w:t>
      </w:r>
      <w:r>
        <w:rPr>
          <w:rFonts w:ascii="Sylfaen" w:hAnsi="Sylfaen"/>
          <w:sz w:val="22"/>
          <w:szCs w:val="22"/>
        </w:rPr>
        <w:t xml:space="preserve">, </w:t>
      </w:r>
      <w:ins w:id="156" w:author="Author">
        <w:r>
          <w:rPr>
            <w:rFonts w:ascii="Sylfaen" w:hAnsi="Sylfaen"/>
            <w:sz w:val="22"/>
            <w:szCs w:val="22"/>
          </w:rPr>
          <w:t>including the questions by which an enterprise SWOT analysis usually begins</w:t>
        </w:r>
      </w:ins>
      <w:del w:id="157" w:author="Author">
        <w:r w:rsidDel="00E1721F">
          <w:rPr>
            <w:rFonts w:ascii="Sylfaen" w:hAnsi="Sylfaen"/>
            <w:sz w:val="22"/>
            <w:szCs w:val="22"/>
          </w:rPr>
          <w:delText>and p</w:delText>
        </w:r>
        <w:r w:rsidRPr="000A1F7C" w:rsidDel="00E1721F">
          <w:rPr>
            <w:rFonts w:ascii="Sylfaen" w:hAnsi="Sylfaen"/>
            <w:sz w:val="22"/>
            <w:szCs w:val="22"/>
          </w:rPr>
          <w:delText>oint out how questions regarding each component of SWOT analysis (strengths, weaknesses, opportunities, and thre</w:delText>
        </w:r>
        <w:r w:rsidDel="00E1721F">
          <w:rPr>
            <w:rFonts w:ascii="Sylfaen" w:hAnsi="Sylfaen"/>
            <w:sz w:val="22"/>
            <w:szCs w:val="22"/>
          </w:rPr>
          <w:delText>ats) lead to IT-related issues</w:delText>
        </w:r>
      </w:del>
    </w:p>
    <w:p w14:paraId="0DA94AC8" w14:textId="77777777" w:rsidR="009E726D" w:rsidDel="00E1721F" w:rsidRDefault="009E726D" w:rsidP="009E726D">
      <w:pPr>
        <w:numPr>
          <w:ilvl w:val="0"/>
          <w:numId w:val="2"/>
        </w:numPr>
        <w:rPr>
          <w:del w:id="158" w:author="Author"/>
          <w:rFonts w:ascii="Sylfaen" w:hAnsi="Sylfaen"/>
          <w:sz w:val="22"/>
          <w:szCs w:val="22"/>
        </w:rPr>
      </w:pPr>
    </w:p>
    <w:p w14:paraId="32A69C4B" w14:textId="77777777" w:rsidR="009E726D" w:rsidDel="00615611" w:rsidRDefault="009E726D" w:rsidP="009E726D">
      <w:pPr>
        <w:numPr>
          <w:ilvl w:val="0"/>
          <w:numId w:val="2"/>
        </w:numPr>
        <w:rPr>
          <w:del w:id="159" w:author="Author"/>
          <w:rFonts w:ascii="Sylfaen" w:hAnsi="Sylfaen"/>
          <w:sz w:val="22"/>
          <w:szCs w:val="22"/>
        </w:rPr>
      </w:pPr>
      <w:del w:id="160" w:author="Author">
        <w:r w:rsidRPr="000A1F7C" w:rsidDel="00615611">
          <w:rPr>
            <w:rFonts w:ascii="Sylfaen" w:hAnsi="Sylfaen"/>
            <w:sz w:val="22"/>
            <w:szCs w:val="22"/>
          </w:rPr>
          <w:delText>Explain how SWOT analysis contributes to the strategic planning process</w:delText>
        </w:r>
      </w:del>
    </w:p>
    <w:p w14:paraId="3CC6C795" w14:textId="77777777" w:rsidR="009E726D" w:rsidRDefault="009E726D" w:rsidP="009E726D">
      <w:pPr>
        <w:numPr>
          <w:ilvl w:val="0"/>
          <w:numId w:val="2"/>
        </w:numPr>
        <w:rPr>
          <w:ins w:id="161" w:author="Author"/>
          <w:rFonts w:ascii="Sylfaen" w:hAnsi="Sylfaen"/>
          <w:sz w:val="22"/>
          <w:szCs w:val="22"/>
        </w:rPr>
      </w:pPr>
      <w:r w:rsidRPr="00635546">
        <w:rPr>
          <w:rFonts w:ascii="Sylfaen" w:hAnsi="Sylfaen"/>
          <w:sz w:val="22"/>
          <w:szCs w:val="22"/>
        </w:rPr>
        <w:t>Use Figure</w:t>
      </w:r>
      <w:r>
        <w:rPr>
          <w:rFonts w:ascii="Sylfaen" w:hAnsi="Sylfaen"/>
          <w:sz w:val="22"/>
          <w:szCs w:val="22"/>
        </w:rPr>
        <w:t xml:space="preserve"> 2-</w:t>
      </w:r>
      <w:del w:id="162" w:author="Author">
        <w:r w:rsidDel="00E1721F">
          <w:rPr>
            <w:rFonts w:ascii="Sylfaen" w:hAnsi="Sylfaen"/>
            <w:sz w:val="22"/>
            <w:szCs w:val="22"/>
          </w:rPr>
          <w:delText xml:space="preserve">4 </w:delText>
        </w:r>
      </w:del>
      <w:ins w:id="163" w:author="Author">
        <w:r>
          <w:rPr>
            <w:rFonts w:ascii="Sylfaen" w:hAnsi="Sylfaen"/>
            <w:sz w:val="22"/>
            <w:szCs w:val="22"/>
          </w:rPr>
          <w:t xml:space="preserve">1 </w:t>
        </w:r>
      </w:ins>
      <w:r>
        <w:rPr>
          <w:rFonts w:ascii="Sylfaen" w:hAnsi="Sylfaen"/>
          <w:sz w:val="22"/>
          <w:szCs w:val="22"/>
        </w:rPr>
        <w:t>to discuss SWOT analysis</w:t>
      </w:r>
    </w:p>
    <w:p w14:paraId="30E36CE8" w14:textId="5FCCC8EF" w:rsidR="009E726D" w:rsidRDefault="009E726D" w:rsidP="009E726D">
      <w:pPr>
        <w:numPr>
          <w:ilvl w:val="0"/>
          <w:numId w:val="2"/>
        </w:numPr>
        <w:rPr>
          <w:ins w:id="164" w:author="Barath Srinivasan.T.S" w:date="2015-10-31T10:56:00Z"/>
          <w:rFonts w:ascii="Sylfaen" w:hAnsi="Sylfaen"/>
          <w:sz w:val="22"/>
          <w:szCs w:val="22"/>
        </w:rPr>
      </w:pPr>
      <w:ins w:id="165" w:author="Author">
        <w:r>
          <w:rPr>
            <w:rFonts w:ascii="Sylfaen" w:hAnsi="Sylfaen"/>
            <w:sz w:val="22"/>
            <w:szCs w:val="22"/>
          </w:rPr>
          <w:t xml:space="preserve">List the benefits that </w:t>
        </w:r>
        <w:del w:id="166" w:author="Barath Srinivasan.T.S" w:date="2015-10-31T10:56:00Z">
          <w:r w:rsidDel="00262393">
            <w:rPr>
              <w:rFonts w:ascii="Sylfaen" w:hAnsi="Sylfaen"/>
              <w:sz w:val="22"/>
              <w:szCs w:val="22"/>
            </w:rPr>
            <w:delText>are</w:delText>
          </w:r>
        </w:del>
      </w:ins>
      <w:ins w:id="167" w:author="Barath Srinivasan.T.S" w:date="2015-10-31T10:56:00Z">
        <w:r w:rsidR="00262393">
          <w:rPr>
            <w:rFonts w:ascii="Sylfaen" w:hAnsi="Sylfaen"/>
            <w:sz w:val="22"/>
            <w:szCs w:val="22"/>
          </w:rPr>
          <w:t>can be</w:t>
        </w:r>
      </w:ins>
      <w:ins w:id="168" w:author="Author">
        <w:r>
          <w:rPr>
            <w:rFonts w:ascii="Sylfaen" w:hAnsi="Sylfaen"/>
            <w:sz w:val="22"/>
            <w:szCs w:val="22"/>
          </w:rPr>
          <w:t xml:space="preserve"> assured if careful planning is done for IT </w:t>
        </w:r>
      </w:ins>
      <w:ins w:id="169" w:author="Jothi Mariyam Thomas" w:date="2015-11-04T08:32:00Z">
        <w:r w:rsidR="00975713">
          <w:rPr>
            <w:rFonts w:ascii="Sylfaen" w:hAnsi="Sylfaen"/>
            <w:sz w:val="22"/>
            <w:szCs w:val="22"/>
          </w:rPr>
          <w:t>p</w:t>
        </w:r>
      </w:ins>
      <w:ins w:id="170" w:author="Author">
        <w:r>
          <w:rPr>
            <w:rFonts w:ascii="Sylfaen" w:hAnsi="Sylfaen"/>
            <w:sz w:val="22"/>
            <w:szCs w:val="22"/>
          </w:rPr>
          <w:t>rojects</w:t>
        </w:r>
      </w:ins>
    </w:p>
    <w:p w14:paraId="1FD5C897" w14:textId="77777777" w:rsidR="0072125F" w:rsidRPr="00615611" w:rsidRDefault="0072125F" w:rsidP="009E726D">
      <w:pPr>
        <w:numPr>
          <w:ilvl w:val="0"/>
          <w:numId w:val="2"/>
        </w:numPr>
        <w:rPr>
          <w:rFonts w:ascii="Sylfaen" w:hAnsi="Sylfaen"/>
          <w:sz w:val="22"/>
          <w:szCs w:val="22"/>
        </w:rPr>
      </w:pPr>
      <w:ins w:id="171" w:author="Barath Srinivasan.T.S" w:date="2015-10-31T10:56:00Z">
        <w:r>
          <w:rPr>
            <w:rFonts w:ascii="Sylfaen" w:hAnsi="Sylfaen"/>
            <w:sz w:val="22"/>
            <w:szCs w:val="22"/>
          </w:rPr>
          <w:t xml:space="preserve">Use Figure 2-2 to show the SWOT analysis </w:t>
        </w:r>
      </w:ins>
      <w:ins w:id="172" w:author="Barath Srinivasan.T.S" w:date="2015-10-31T10:57:00Z">
        <w:r>
          <w:rPr>
            <w:rFonts w:ascii="Sylfaen" w:hAnsi="Sylfaen"/>
            <w:sz w:val="22"/>
            <w:szCs w:val="22"/>
          </w:rPr>
          <w:t>of a corporate patent</w:t>
        </w:r>
      </w:ins>
    </w:p>
    <w:p w14:paraId="677D0732" w14:textId="77777777" w:rsidR="009E726D" w:rsidDel="00E80F98" w:rsidRDefault="009E726D" w:rsidP="009E726D">
      <w:pPr>
        <w:numPr>
          <w:ilvl w:val="0"/>
          <w:numId w:val="2"/>
        </w:numPr>
        <w:rPr>
          <w:del w:id="173" w:author="Author"/>
          <w:rFonts w:ascii="Sylfaen" w:hAnsi="Sylfaen"/>
          <w:sz w:val="22"/>
          <w:szCs w:val="22"/>
        </w:rPr>
      </w:pPr>
      <w:del w:id="174" w:author="Author">
        <w:r w:rsidRPr="00221B8F" w:rsidDel="00E80F98">
          <w:rPr>
            <w:rFonts w:ascii="Sylfaen" w:hAnsi="Sylfaen"/>
            <w:sz w:val="22"/>
            <w:szCs w:val="22"/>
          </w:rPr>
          <w:delText>Consider the question of whether the IT department should perform an initial evaluation</w:delText>
        </w:r>
      </w:del>
    </w:p>
    <w:p w14:paraId="4289E7CC" w14:textId="77777777" w:rsidR="009E726D" w:rsidRPr="00473013" w:rsidDel="00E80F98" w:rsidRDefault="009E726D" w:rsidP="009E726D">
      <w:pPr>
        <w:numPr>
          <w:ilvl w:val="0"/>
          <w:numId w:val="2"/>
        </w:numPr>
        <w:rPr>
          <w:del w:id="175" w:author="Author"/>
          <w:rFonts w:ascii="Sylfaen" w:hAnsi="Sylfaen"/>
          <w:sz w:val="22"/>
          <w:szCs w:val="22"/>
        </w:rPr>
      </w:pPr>
      <w:del w:id="176" w:author="Author">
        <w:r w:rsidDel="00E80F98">
          <w:rPr>
            <w:rFonts w:ascii="Sylfaen" w:hAnsi="Sylfaen"/>
            <w:sz w:val="22"/>
            <w:szCs w:val="22"/>
          </w:rPr>
          <w:delText>Discuss why strategic planning is essential for IT projects using Figure 2-5</w:delText>
        </w:r>
      </w:del>
    </w:p>
    <w:p w14:paraId="3F8E66C2" w14:textId="77777777" w:rsidR="009E726D" w:rsidRDefault="009E726D" w:rsidP="009E726D">
      <w:pPr>
        <w:numPr>
          <w:ilvl w:val="0"/>
          <w:numId w:val="2"/>
        </w:numPr>
        <w:rPr>
          <w:ins w:id="177" w:author="Author"/>
          <w:rFonts w:ascii="Sylfaen" w:hAnsi="Sylfaen"/>
          <w:sz w:val="22"/>
          <w:szCs w:val="22"/>
        </w:rPr>
      </w:pPr>
      <w:r>
        <w:rPr>
          <w:rFonts w:ascii="Sylfaen" w:hAnsi="Sylfaen"/>
          <w:sz w:val="22"/>
          <w:szCs w:val="22"/>
        </w:rPr>
        <w:t>Use</w:t>
      </w:r>
      <w:r w:rsidRPr="008F15D7">
        <w:rPr>
          <w:rFonts w:ascii="Sylfaen" w:hAnsi="Sylfaen"/>
          <w:sz w:val="22"/>
          <w:szCs w:val="22"/>
        </w:rPr>
        <w:t xml:space="preserve"> Figure</w:t>
      </w:r>
      <w:r>
        <w:rPr>
          <w:rFonts w:ascii="Sylfaen" w:hAnsi="Sylfaen"/>
          <w:sz w:val="22"/>
          <w:szCs w:val="22"/>
        </w:rPr>
        <w:t xml:space="preserve"> 2-</w:t>
      </w:r>
      <w:del w:id="178" w:author="Author">
        <w:r w:rsidDel="00615611">
          <w:rPr>
            <w:rFonts w:ascii="Sylfaen" w:hAnsi="Sylfaen"/>
            <w:sz w:val="22"/>
            <w:szCs w:val="22"/>
          </w:rPr>
          <w:delText>6</w:delText>
        </w:r>
      </w:del>
      <w:ins w:id="179" w:author="Author">
        <w:r>
          <w:rPr>
            <w:rFonts w:ascii="Sylfaen" w:hAnsi="Sylfaen"/>
            <w:sz w:val="22"/>
            <w:szCs w:val="22"/>
          </w:rPr>
          <w:t>3</w:t>
        </w:r>
      </w:ins>
      <w:r w:rsidRPr="008F15D7">
        <w:rPr>
          <w:rFonts w:ascii="Sylfaen" w:hAnsi="Sylfaen"/>
          <w:sz w:val="22"/>
          <w:szCs w:val="22"/>
        </w:rPr>
        <w:t xml:space="preserve">, a tutorial screen from </w:t>
      </w:r>
      <w:r>
        <w:rPr>
          <w:rFonts w:ascii="Sylfaen" w:hAnsi="Sylfaen"/>
          <w:sz w:val="22"/>
          <w:szCs w:val="22"/>
        </w:rPr>
        <w:t>the Visible Analyst CASE tool, to illustrate the steps in the strategic planning process for IT projects</w:t>
      </w:r>
    </w:p>
    <w:p w14:paraId="5508FEA9" w14:textId="77777777" w:rsidR="009E726D" w:rsidRPr="00473013" w:rsidDel="00615611" w:rsidRDefault="009E726D" w:rsidP="009E726D">
      <w:pPr>
        <w:numPr>
          <w:ilvl w:val="0"/>
          <w:numId w:val="2"/>
        </w:numPr>
        <w:rPr>
          <w:del w:id="180" w:author="Author"/>
          <w:rFonts w:ascii="Sylfaen" w:hAnsi="Sylfaen"/>
          <w:sz w:val="22"/>
          <w:szCs w:val="22"/>
        </w:rPr>
      </w:pPr>
    </w:p>
    <w:p w14:paraId="551E7F99" w14:textId="77777777" w:rsidR="009E726D" w:rsidRPr="00221B8F" w:rsidRDefault="009E726D" w:rsidP="009E726D">
      <w:pPr>
        <w:numPr>
          <w:ilvl w:val="0"/>
          <w:numId w:val="2"/>
        </w:numPr>
        <w:rPr>
          <w:rFonts w:ascii="Sylfaen" w:hAnsi="Sylfaen"/>
          <w:sz w:val="22"/>
          <w:szCs w:val="22"/>
        </w:rPr>
      </w:pPr>
      <w:r w:rsidRPr="00221B8F">
        <w:rPr>
          <w:rFonts w:ascii="Sylfaen" w:hAnsi="Sylfaen"/>
          <w:sz w:val="22"/>
          <w:szCs w:val="22"/>
        </w:rPr>
        <w:t xml:space="preserve">Contrast the role of an IT department </w:t>
      </w:r>
      <w:del w:id="181" w:author="Barath Srinivasan.T.S" w:date="2015-10-31T11:02:00Z">
        <w:r w:rsidDel="0072125F">
          <w:rPr>
            <w:rFonts w:ascii="Sylfaen" w:hAnsi="Sylfaen"/>
            <w:sz w:val="22"/>
            <w:szCs w:val="22"/>
          </w:rPr>
          <w:delText>twenty</w:delText>
        </w:r>
        <w:r w:rsidRPr="00221B8F" w:rsidDel="0072125F">
          <w:rPr>
            <w:rFonts w:ascii="Sylfaen" w:hAnsi="Sylfaen"/>
            <w:sz w:val="22"/>
            <w:szCs w:val="22"/>
          </w:rPr>
          <w:delText xml:space="preserve"> </w:delText>
        </w:r>
      </w:del>
      <w:ins w:id="182" w:author="Barath Srinivasan.T.S" w:date="2015-10-31T11:02:00Z">
        <w:r w:rsidR="0072125F">
          <w:rPr>
            <w:rFonts w:ascii="Sylfaen" w:hAnsi="Sylfaen"/>
            <w:sz w:val="22"/>
            <w:szCs w:val="22"/>
          </w:rPr>
          <w:t>a few</w:t>
        </w:r>
        <w:r w:rsidR="0072125F" w:rsidRPr="00221B8F">
          <w:rPr>
            <w:rFonts w:ascii="Sylfaen" w:hAnsi="Sylfaen"/>
            <w:sz w:val="22"/>
            <w:szCs w:val="22"/>
          </w:rPr>
          <w:t xml:space="preserve"> </w:t>
        </w:r>
      </w:ins>
      <w:r w:rsidRPr="00221B8F">
        <w:rPr>
          <w:rFonts w:ascii="Sylfaen" w:hAnsi="Sylfaen"/>
          <w:sz w:val="22"/>
          <w:szCs w:val="22"/>
        </w:rPr>
        <w:t>years ago with the role of an IT department today</w:t>
      </w:r>
    </w:p>
    <w:p w14:paraId="0E11E122" w14:textId="77777777" w:rsidR="009E726D" w:rsidRDefault="009E726D" w:rsidP="009E726D">
      <w:pPr>
        <w:numPr>
          <w:ilvl w:val="0"/>
          <w:numId w:val="2"/>
        </w:numPr>
        <w:rPr>
          <w:ins w:id="183" w:author="Author"/>
          <w:rFonts w:ascii="Sylfaen" w:hAnsi="Sylfaen"/>
          <w:sz w:val="22"/>
          <w:szCs w:val="22"/>
        </w:rPr>
      </w:pPr>
      <w:ins w:id="184" w:author="Author">
        <w:r w:rsidRPr="00221B8F">
          <w:rPr>
            <w:rFonts w:ascii="Sylfaen" w:hAnsi="Sylfaen"/>
            <w:sz w:val="22"/>
            <w:szCs w:val="22"/>
          </w:rPr>
          <w:t>Consider the question of whether the IT department should perform an initial evaluation</w:t>
        </w:r>
      </w:ins>
    </w:p>
    <w:p w14:paraId="5EF692F1" w14:textId="77777777" w:rsidR="009E726D" w:rsidRPr="00473013" w:rsidDel="00E80F98" w:rsidRDefault="009E726D" w:rsidP="009E726D">
      <w:pPr>
        <w:numPr>
          <w:ilvl w:val="0"/>
          <w:numId w:val="2"/>
        </w:numPr>
        <w:rPr>
          <w:del w:id="185" w:author="Author"/>
          <w:rFonts w:ascii="Sylfaen" w:hAnsi="Sylfaen"/>
          <w:sz w:val="22"/>
          <w:szCs w:val="22"/>
        </w:rPr>
      </w:pPr>
      <w:del w:id="186" w:author="Author">
        <w:r w:rsidRPr="00221B8F" w:rsidDel="00E80F98">
          <w:rPr>
            <w:rFonts w:ascii="Sylfaen" w:hAnsi="Sylfaen"/>
            <w:sz w:val="22"/>
            <w:szCs w:val="22"/>
          </w:rPr>
          <w:delText>Describe the future role of IT departments</w:delText>
        </w:r>
      </w:del>
    </w:p>
    <w:p w14:paraId="34700D3B" w14:textId="77777777" w:rsidR="009E726D" w:rsidRPr="00341CD7" w:rsidRDefault="009E726D" w:rsidP="009E726D">
      <w:pPr>
        <w:tabs>
          <w:tab w:val="left" w:pos="3450"/>
        </w:tabs>
        <w:rPr>
          <w:rFonts w:ascii="Sylfaen" w:hAnsi="Sylfaen"/>
          <w:sz w:val="22"/>
          <w:szCs w:val="22"/>
        </w:rPr>
      </w:pPr>
    </w:p>
    <w:p w14:paraId="49B85691" w14:textId="77777777" w:rsidR="009E726D" w:rsidRPr="00434945" w:rsidRDefault="009E726D" w:rsidP="009E726D">
      <w:pPr>
        <w:rPr>
          <w:rFonts w:ascii="Sylfaen" w:hAnsi="Sylfaen"/>
          <w:sz w:val="22"/>
          <w:szCs w:val="22"/>
        </w:rPr>
      </w:pPr>
      <w:r w:rsidRPr="00434945">
        <w:rPr>
          <w:rFonts w:ascii="Sylfaen" w:hAnsi="Sylfaen"/>
          <w:sz w:val="22"/>
          <w:szCs w:val="22"/>
        </w:rPr>
        <w:t>FIGURES: 2-</w:t>
      </w:r>
      <w:del w:id="187" w:author="Author">
        <w:r w:rsidRPr="00434945" w:rsidDel="0077676E">
          <w:rPr>
            <w:rFonts w:ascii="Sylfaen" w:hAnsi="Sylfaen"/>
            <w:sz w:val="22"/>
            <w:szCs w:val="22"/>
          </w:rPr>
          <w:delText>2</w:delText>
        </w:r>
      </w:del>
      <w:ins w:id="188" w:author="Author">
        <w:r>
          <w:rPr>
            <w:rFonts w:ascii="Sylfaen" w:hAnsi="Sylfaen"/>
            <w:sz w:val="22"/>
            <w:szCs w:val="22"/>
          </w:rPr>
          <w:t>1</w:t>
        </w:r>
      </w:ins>
      <w:r w:rsidRPr="00434945">
        <w:rPr>
          <w:rFonts w:ascii="Sylfaen" w:hAnsi="Sylfaen"/>
          <w:sz w:val="22"/>
          <w:szCs w:val="22"/>
        </w:rPr>
        <w:t xml:space="preserve">, </w:t>
      </w:r>
      <w:ins w:id="189" w:author="Author">
        <w:r>
          <w:rPr>
            <w:rFonts w:ascii="Sylfaen" w:hAnsi="Sylfaen"/>
            <w:sz w:val="22"/>
            <w:szCs w:val="22"/>
          </w:rPr>
          <w:t xml:space="preserve">2-2, </w:t>
        </w:r>
      </w:ins>
      <w:r w:rsidRPr="00434945">
        <w:rPr>
          <w:rFonts w:ascii="Sylfaen" w:hAnsi="Sylfaen"/>
          <w:sz w:val="22"/>
          <w:szCs w:val="22"/>
        </w:rPr>
        <w:t>2-3</w:t>
      </w:r>
      <w:del w:id="190" w:author="Author">
        <w:r w:rsidRPr="00434945" w:rsidDel="0077676E">
          <w:rPr>
            <w:rFonts w:ascii="Sylfaen" w:hAnsi="Sylfaen"/>
            <w:sz w:val="22"/>
            <w:szCs w:val="22"/>
          </w:rPr>
          <w:delText>, 2-4, 2-5</w:delText>
        </w:r>
        <w:r w:rsidDel="0077676E">
          <w:rPr>
            <w:rFonts w:ascii="Sylfaen" w:hAnsi="Sylfaen"/>
            <w:sz w:val="22"/>
            <w:szCs w:val="22"/>
          </w:rPr>
          <w:delText>, 2-6</w:delText>
        </w:r>
      </w:del>
    </w:p>
    <w:p w14:paraId="3FDDD31D" w14:textId="77777777" w:rsidR="009E726D" w:rsidRPr="00341CD7" w:rsidRDefault="009E726D" w:rsidP="009E726D">
      <w:pPr>
        <w:rPr>
          <w:rFonts w:ascii="Sylfaen" w:hAnsi="Sylfaen"/>
          <w:sz w:val="22"/>
          <w:szCs w:val="22"/>
        </w:rPr>
      </w:pPr>
    </w:p>
    <w:p w14:paraId="3BF8E297" w14:textId="77777777" w:rsidR="009E726D" w:rsidRPr="00AA5D3D" w:rsidRDefault="009E726D" w:rsidP="009E726D">
      <w:pPr>
        <w:keepNext/>
        <w:shd w:val="clear" w:color="auto" w:fill="A6A6A6"/>
        <w:rPr>
          <w:rFonts w:ascii="Sylfaen" w:hAnsi="Sylfaen"/>
          <w:sz w:val="22"/>
          <w:szCs w:val="22"/>
        </w:rPr>
      </w:pPr>
      <w:r>
        <w:rPr>
          <w:rFonts w:ascii="Sylfaen" w:hAnsi="Sylfaen"/>
          <w:sz w:val="22"/>
          <w:szCs w:val="22"/>
        </w:rPr>
        <w:t>TEACHING</w:t>
      </w:r>
      <w:r w:rsidRPr="00AA5D3D">
        <w:rPr>
          <w:rFonts w:ascii="Sylfaen" w:hAnsi="Sylfaen"/>
          <w:sz w:val="22"/>
          <w:szCs w:val="22"/>
        </w:rPr>
        <w:t xml:space="preserve"> TIPS</w:t>
      </w:r>
    </w:p>
    <w:p w14:paraId="561999A4" w14:textId="77777777" w:rsidR="009E726D" w:rsidRDefault="009E726D" w:rsidP="009E726D">
      <w:pPr>
        <w:shd w:val="clear" w:color="auto" w:fill="A6A6A6"/>
        <w:rPr>
          <w:rFonts w:ascii="Sylfaen" w:hAnsi="Sylfaen"/>
          <w:sz w:val="22"/>
          <w:szCs w:val="22"/>
        </w:rPr>
      </w:pPr>
      <w:r>
        <w:rPr>
          <w:rFonts w:ascii="Sylfaen" w:hAnsi="Sylfaen"/>
          <w:sz w:val="22"/>
          <w:szCs w:val="22"/>
        </w:rPr>
        <w:t>Explain that d</w:t>
      </w:r>
      <w:r w:rsidRPr="00CB1787">
        <w:rPr>
          <w:rFonts w:ascii="Sylfaen" w:hAnsi="Sylfaen"/>
          <w:sz w:val="22"/>
          <w:szCs w:val="22"/>
        </w:rPr>
        <w:t xml:space="preserve">uring strategic planning, company executives determine where the company is </w:t>
      </w:r>
      <w:del w:id="191" w:author="Barath Srinivasan.T.S" w:date="2015-10-31T11:04:00Z">
        <w:r w:rsidRPr="00CB1787" w:rsidDel="0072125F">
          <w:rPr>
            <w:rFonts w:ascii="Sylfaen" w:hAnsi="Sylfaen"/>
            <w:sz w:val="22"/>
            <w:szCs w:val="22"/>
          </w:rPr>
          <w:delText>now</w:delText>
        </w:r>
      </w:del>
      <w:ins w:id="192" w:author="Barath Srinivasan.T.S" w:date="2015-10-31T11:04:00Z">
        <w:r w:rsidR="0072125F">
          <w:rPr>
            <w:rFonts w:ascii="Sylfaen" w:hAnsi="Sylfaen"/>
            <w:sz w:val="22"/>
            <w:szCs w:val="22"/>
          </w:rPr>
          <w:t>at present</w:t>
        </w:r>
      </w:ins>
      <w:r w:rsidRPr="00CB1787">
        <w:rPr>
          <w:rFonts w:ascii="Sylfaen" w:hAnsi="Sylfaen"/>
          <w:sz w:val="22"/>
          <w:szCs w:val="22"/>
        </w:rPr>
        <w:t>, where they want the company to be, and what they have to do to get there.</w:t>
      </w:r>
      <w:del w:id="193" w:author="Author">
        <w:r w:rsidRPr="00CB1787" w:rsidDel="005E14D8">
          <w:rPr>
            <w:rFonts w:ascii="Sylfaen" w:hAnsi="Sylfaen"/>
            <w:sz w:val="22"/>
            <w:szCs w:val="22"/>
          </w:rPr>
          <w:delText xml:space="preserve"> Strategic planning is critical — once a strategic plan is set, it drives all of a company’s processes.</w:delText>
        </w:r>
      </w:del>
    </w:p>
    <w:p w14:paraId="2F27F9CD" w14:textId="77777777" w:rsidR="009E726D" w:rsidRDefault="009E726D" w:rsidP="009E726D">
      <w:pPr>
        <w:shd w:val="clear" w:color="auto" w:fill="A6A6A6"/>
        <w:rPr>
          <w:rFonts w:ascii="Sylfaen" w:hAnsi="Sylfaen"/>
          <w:sz w:val="22"/>
          <w:szCs w:val="22"/>
        </w:rPr>
      </w:pPr>
    </w:p>
    <w:p w14:paraId="2BA7036B" w14:textId="77777777" w:rsidR="009E726D" w:rsidRPr="00AA5D3D" w:rsidRDefault="009E726D" w:rsidP="009E726D">
      <w:pPr>
        <w:shd w:val="clear" w:color="auto" w:fill="A6A6A6"/>
        <w:rPr>
          <w:rFonts w:ascii="Sylfaen" w:hAnsi="Sylfaen"/>
          <w:sz w:val="22"/>
          <w:szCs w:val="22"/>
        </w:rPr>
      </w:pPr>
      <w:del w:id="194" w:author="Author">
        <w:r w:rsidDel="00C10D3A">
          <w:rPr>
            <w:rFonts w:ascii="Sylfaen" w:hAnsi="Sylfaen"/>
            <w:sz w:val="22"/>
            <w:szCs w:val="22"/>
          </w:rPr>
          <w:delText>Describe how strategic planning for IT projects is important for IT project success.</w:delText>
        </w:r>
      </w:del>
      <w:ins w:id="195" w:author="Author">
        <w:r>
          <w:rPr>
            <w:rFonts w:ascii="Sylfaen" w:hAnsi="Sylfaen"/>
            <w:sz w:val="22"/>
            <w:szCs w:val="22"/>
          </w:rPr>
          <w:t>Remind the students that</w:t>
        </w:r>
      </w:ins>
      <w:r>
        <w:rPr>
          <w:rFonts w:ascii="Sylfaen" w:hAnsi="Sylfaen"/>
          <w:sz w:val="22"/>
          <w:szCs w:val="22"/>
        </w:rPr>
        <w:t xml:space="preserve"> IT projects must have a well-defined scope and </w:t>
      </w:r>
      <w:ins w:id="196" w:author="Author">
        <w:r>
          <w:rPr>
            <w:rFonts w:ascii="Sylfaen" w:hAnsi="Sylfaen"/>
            <w:sz w:val="22"/>
            <w:szCs w:val="22"/>
          </w:rPr>
          <w:t xml:space="preserve">should </w:t>
        </w:r>
      </w:ins>
      <w:r>
        <w:rPr>
          <w:rFonts w:ascii="Sylfaen" w:hAnsi="Sylfaen"/>
          <w:sz w:val="22"/>
          <w:szCs w:val="22"/>
        </w:rPr>
        <w:t xml:space="preserve">support overall business strategy and </w:t>
      </w:r>
      <w:del w:id="197" w:author="Barath Srinivasan.T.S" w:date="2015-10-31T11:02:00Z">
        <w:r w:rsidDel="0072125F">
          <w:rPr>
            <w:rFonts w:ascii="Sylfaen" w:hAnsi="Sylfaen"/>
            <w:sz w:val="22"/>
            <w:szCs w:val="22"/>
          </w:rPr>
          <w:delText xml:space="preserve">operations </w:delText>
        </w:r>
      </w:del>
      <w:ins w:id="198" w:author="Barath Srinivasan.T.S" w:date="2015-10-31T11:02:00Z">
        <w:r w:rsidR="0072125F">
          <w:rPr>
            <w:rFonts w:ascii="Sylfaen" w:hAnsi="Sylfaen"/>
            <w:sz w:val="22"/>
            <w:szCs w:val="22"/>
          </w:rPr>
          <w:t xml:space="preserve">operational </w:t>
        </w:r>
      </w:ins>
      <w:r>
        <w:rPr>
          <w:rFonts w:ascii="Sylfaen" w:hAnsi="Sylfaen"/>
          <w:sz w:val="22"/>
          <w:szCs w:val="22"/>
        </w:rPr>
        <w:t>needs.</w:t>
      </w:r>
    </w:p>
    <w:p w14:paraId="413AE076" w14:textId="77777777" w:rsidR="009E726D" w:rsidRPr="00AA5D3D" w:rsidRDefault="009E726D" w:rsidP="009E726D">
      <w:pPr>
        <w:rPr>
          <w:rFonts w:ascii="Sylfaen" w:hAnsi="Sylfaen"/>
          <w:sz w:val="22"/>
          <w:szCs w:val="22"/>
        </w:rPr>
      </w:pPr>
    </w:p>
    <w:p w14:paraId="0AC1D860" w14:textId="77777777" w:rsidR="009E726D" w:rsidRPr="00AA5D3D" w:rsidRDefault="009E726D" w:rsidP="009E726D">
      <w:pPr>
        <w:rPr>
          <w:rFonts w:ascii="Sylfaen" w:hAnsi="Sylfaen"/>
          <w:sz w:val="22"/>
          <w:szCs w:val="22"/>
        </w:rPr>
      </w:pPr>
      <w:r w:rsidRPr="00AA5D3D">
        <w:rPr>
          <w:rFonts w:ascii="Sylfaen" w:hAnsi="Sylfaen"/>
          <w:sz w:val="22"/>
          <w:szCs w:val="22"/>
        </w:rPr>
        <w:t>CLASSROOM ACTIVITIES</w:t>
      </w:r>
    </w:p>
    <w:p w14:paraId="4996959E" w14:textId="77777777" w:rsidR="009E726D" w:rsidRPr="00CB1787" w:rsidRDefault="009E726D" w:rsidP="009E726D">
      <w:pPr>
        <w:rPr>
          <w:rFonts w:ascii="Sylfaen" w:hAnsi="Sylfaen"/>
          <w:sz w:val="22"/>
          <w:szCs w:val="22"/>
        </w:rPr>
      </w:pPr>
      <w:r w:rsidRPr="00AA5D3D">
        <w:rPr>
          <w:rFonts w:ascii="Sylfaen" w:hAnsi="Sylfaen"/>
          <w:sz w:val="22"/>
          <w:szCs w:val="22"/>
        </w:rPr>
        <w:t xml:space="preserve">1. </w:t>
      </w:r>
      <w:r>
        <w:rPr>
          <w:rFonts w:ascii="Sylfaen" w:hAnsi="Sylfaen"/>
          <w:sz w:val="22"/>
          <w:szCs w:val="22"/>
        </w:rPr>
        <w:t xml:space="preserve">Projects to Assign: </w:t>
      </w:r>
      <w:r w:rsidRPr="00CB1787">
        <w:rPr>
          <w:rFonts w:ascii="Sylfaen" w:hAnsi="Sylfaen"/>
          <w:sz w:val="22"/>
          <w:szCs w:val="22"/>
        </w:rPr>
        <w:t>As an extra-credit assignment, have students locate and print the mission statements of companies in which they are interested.</w:t>
      </w:r>
    </w:p>
    <w:p w14:paraId="30F6B7D3" w14:textId="77777777" w:rsidR="009E726D" w:rsidRPr="00AA5D3D" w:rsidRDefault="009E726D" w:rsidP="009E726D">
      <w:pPr>
        <w:rPr>
          <w:rFonts w:ascii="Sylfaen" w:hAnsi="Sylfaen"/>
          <w:sz w:val="22"/>
          <w:szCs w:val="22"/>
        </w:rPr>
      </w:pPr>
    </w:p>
    <w:p w14:paraId="03F6E2F0" w14:textId="77777777" w:rsidR="009E726D" w:rsidRDefault="009E726D" w:rsidP="009E726D">
      <w:pPr>
        <w:rPr>
          <w:rFonts w:ascii="Sylfaen" w:hAnsi="Sylfaen"/>
          <w:sz w:val="22"/>
          <w:szCs w:val="22"/>
        </w:rPr>
      </w:pPr>
      <w:r>
        <w:rPr>
          <w:rFonts w:ascii="Sylfaen" w:hAnsi="Sylfaen"/>
          <w:sz w:val="22"/>
          <w:szCs w:val="22"/>
        </w:rPr>
        <w:t>2</w:t>
      </w:r>
      <w:r w:rsidRPr="00AA5D3D">
        <w:rPr>
          <w:rFonts w:ascii="Sylfaen" w:hAnsi="Sylfaen"/>
          <w:sz w:val="22"/>
          <w:szCs w:val="22"/>
        </w:rPr>
        <w:t xml:space="preserve">. </w:t>
      </w:r>
      <w:r>
        <w:rPr>
          <w:rFonts w:ascii="Sylfaen" w:hAnsi="Sylfaen"/>
          <w:sz w:val="22"/>
          <w:szCs w:val="22"/>
        </w:rPr>
        <w:t xml:space="preserve">Projects to Assign: Assign Projects 1 and 3 on page </w:t>
      </w:r>
      <w:del w:id="199" w:author="Author">
        <w:r w:rsidDel="005E14D8">
          <w:rPr>
            <w:rFonts w:ascii="Sylfaen" w:hAnsi="Sylfaen"/>
            <w:sz w:val="22"/>
            <w:szCs w:val="22"/>
          </w:rPr>
          <w:delText>77</w:delText>
        </w:r>
      </w:del>
      <w:ins w:id="200" w:author="Author">
        <w:r>
          <w:rPr>
            <w:rFonts w:ascii="Sylfaen" w:hAnsi="Sylfaen"/>
            <w:sz w:val="22"/>
            <w:szCs w:val="22"/>
          </w:rPr>
          <w:t>69</w:t>
        </w:r>
      </w:ins>
      <w:r w:rsidRPr="00CB1787">
        <w:rPr>
          <w:rFonts w:ascii="Sylfaen" w:hAnsi="Sylfaen"/>
          <w:sz w:val="22"/>
          <w:szCs w:val="22"/>
        </w:rPr>
        <w:t>.</w:t>
      </w:r>
    </w:p>
    <w:p w14:paraId="316CB707" w14:textId="77777777" w:rsidR="009E726D" w:rsidRDefault="009E726D" w:rsidP="009E726D">
      <w:pPr>
        <w:rPr>
          <w:rFonts w:ascii="Sylfaen" w:hAnsi="Sylfaen"/>
          <w:sz w:val="22"/>
          <w:szCs w:val="22"/>
        </w:rPr>
      </w:pPr>
    </w:p>
    <w:p w14:paraId="32B656F8" w14:textId="77777777" w:rsidR="009E726D" w:rsidRPr="00BF6AB7" w:rsidDel="0058239C" w:rsidRDefault="009E726D" w:rsidP="009E726D">
      <w:pPr>
        <w:rPr>
          <w:del w:id="201" w:author="Barath Srinivasan.T.S" w:date="2015-10-31T15:04:00Z"/>
          <w:rFonts w:ascii="Sylfaen" w:hAnsi="Sylfaen"/>
          <w:sz w:val="22"/>
          <w:szCs w:val="22"/>
        </w:rPr>
      </w:pPr>
      <w:r>
        <w:rPr>
          <w:rFonts w:ascii="Sylfaen" w:hAnsi="Sylfaen"/>
          <w:sz w:val="22"/>
          <w:szCs w:val="22"/>
        </w:rPr>
        <w:t>3</w:t>
      </w:r>
      <w:r w:rsidRPr="00BF6AB7">
        <w:rPr>
          <w:rFonts w:ascii="Sylfaen" w:hAnsi="Sylfaen"/>
          <w:sz w:val="22"/>
          <w:szCs w:val="22"/>
        </w:rPr>
        <w:t>. Quick Quiz:</w:t>
      </w:r>
      <w:ins w:id="202" w:author="Barath Srinivasan.T.S" w:date="2015-10-31T15:04:00Z">
        <w:r w:rsidR="0058239C">
          <w:rPr>
            <w:rFonts w:ascii="Sylfaen" w:hAnsi="Sylfaen"/>
            <w:sz w:val="22"/>
            <w:szCs w:val="22"/>
          </w:rPr>
          <w:t xml:space="preserve"> </w:t>
        </w:r>
      </w:ins>
    </w:p>
    <w:p w14:paraId="18333041" w14:textId="65F3C94F" w:rsidR="009E726D" w:rsidRPr="00731D91" w:rsidRDefault="009E726D">
      <w:pPr>
        <w:rPr>
          <w:rFonts w:ascii="Sylfaen" w:hAnsi="Sylfaen"/>
          <w:sz w:val="22"/>
          <w:szCs w:val="22"/>
        </w:rPr>
        <w:pPrChange w:id="203" w:author="Barath Srinivasan.T.S" w:date="2015-10-31T15:04:00Z">
          <w:pPr>
            <w:numPr>
              <w:numId w:val="4"/>
            </w:numPr>
            <w:tabs>
              <w:tab w:val="num" w:pos="547"/>
              <w:tab w:val="num" w:pos="720"/>
            </w:tabs>
            <w:ind w:left="720" w:hanging="367"/>
          </w:pPr>
        </w:pPrChange>
      </w:pPr>
      <w:bookmarkStart w:id="204" w:name="_EX_9:_The_Excel_worksheet"/>
      <w:bookmarkStart w:id="205" w:name="_239:_Pointing_devices"/>
      <w:bookmarkEnd w:id="204"/>
      <w:bookmarkEnd w:id="205"/>
      <w:r w:rsidRPr="00731D91">
        <w:rPr>
          <w:rFonts w:ascii="Sylfaen" w:hAnsi="Sylfaen"/>
          <w:sz w:val="22"/>
          <w:szCs w:val="22"/>
        </w:rPr>
        <w:t>Assign Question</w:t>
      </w:r>
      <w:ins w:id="206" w:author="Barath Srinivasan.T.S" w:date="2015-11-04T13:42:00Z">
        <w:r w:rsidR="00FC7DFB">
          <w:rPr>
            <w:rFonts w:ascii="Sylfaen" w:hAnsi="Sylfaen"/>
            <w:sz w:val="22"/>
            <w:szCs w:val="22"/>
          </w:rPr>
          <w:t>s</w:t>
        </w:r>
      </w:ins>
      <w:r w:rsidRPr="00731D91">
        <w:rPr>
          <w:rFonts w:ascii="Sylfaen" w:hAnsi="Sylfaen"/>
          <w:sz w:val="22"/>
          <w:szCs w:val="22"/>
        </w:rPr>
        <w:t xml:space="preserve"> </w:t>
      </w:r>
      <w:r>
        <w:rPr>
          <w:rFonts w:ascii="Sylfaen" w:hAnsi="Sylfaen"/>
          <w:sz w:val="22"/>
          <w:szCs w:val="22"/>
        </w:rPr>
        <w:t xml:space="preserve">1 </w:t>
      </w:r>
      <w:del w:id="207" w:author="Barath Srinivasan.T.S" w:date="2015-11-04T13:42:00Z">
        <w:r w:rsidDel="00FC7DFB">
          <w:rPr>
            <w:rFonts w:ascii="Sylfaen" w:hAnsi="Sylfaen"/>
            <w:sz w:val="22"/>
            <w:szCs w:val="22"/>
          </w:rPr>
          <w:delText xml:space="preserve">or </w:delText>
        </w:r>
      </w:del>
      <w:ins w:id="208" w:author="Barath Srinivasan.T.S" w:date="2015-11-04T13:42:00Z">
        <w:r w:rsidR="00FC7DFB">
          <w:rPr>
            <w:rFonts w:ascii="Sylfaen" w:hAnsi="Sylfaen"/>
            <w:sz w:val="22"/>
            <w:szCs w:val="22"/>
          </w:rPr>
          <w:t xml:space="preserve">and </w:t>
        </w:r>
      </w:ins>
      <w:r w:rsidRPr="00731D91">
        <w:rPr>
          <w:rFonts w:ascii="Sylfaen" w:hAnsi="Sylfaen"/>
          <w:sz w:val="22"/>
          <w:szCs w:val="22"/>
        </w:rPr>
        <w:t xml:space="preserve">2 on </w:t>
      </w:r>
      <w:r>
        <w:rPr>
          <w:rFonts w:ascii="Sylfaen" w:hAnsi="Sylfaen"/>
          <w:sz w:val="22"/>
          <w:szCs w:val="22"/>
        </w:rPr>
        <w:t xml:space="preserve">page </w:t>
      </w:r>
      <w:del w:id="209" w:author="Author">
        <w:r w:rsidDel="005E14D8">
          <w:rPr>
            <w:rFonts w:ascii="Sylfaen" w:hAnsi="Sylfaen"/>
            <w:sz w:val="22"/>
            <w:szCs w:val="22"/>
          </w:rPr>
          <w:delText>77</w:delText>
        </w:r>
      </w:del>
      <w:ins w:id="210" w:author="Author">
        <w:r>
          <w:rPr>
            <w:rFonts w:ascii="Sylfaen" w:hAnsi="Sylfaen"/>
            <w:sz w:val="22"/>
            <w:szCs w:val="22"/>
          </w:rPr>
          <w:t>69</w:t>
        </w:r>
      </w:ins>
      <w:r w:rsidRPr="00731D91">
        <w:rPr>
          <w:rFonts w:ascii="Sylfaen" w:hAnsi="Sylfaen"/>
          <w:sz w:val="22"/>
          <w:szCs w:val="22"/>
        </w:rPr>
        <w:t>.</w:t>
      </w:r>
    </w:p>
    <w:p w14:paraId="7ECEDE03" w14:textId="77777777" w:rsidR="009E726D" w:rsidRPr="00731D91" w:rsidRDefault="009E726D" w:rsidP="009E726D">
      <w:pPr>
        <w:rPr>
          <w:rFonts w:ascii="Sylfaen" w:hAnsi="Sylfaen"/>
          <w:sz w:val="22"/>
          <w:szCs w:val="22"/>
        </w:rPr>
      </w:pPr>
    </w:p>
    <w:p w14:paraId="61282654" w14:textId="77777777" w:rsidR="009E726D" w:rsidRDefault="009E726D" w:rsidP="009E726D">
      <w:pPr>
        <w:rPr>
          <w:ins w:id="211" w:author="Varsha Chopra .K" w:date="2015-11-06T17:28:00Z"/>
          <w:rFonts w:ascii="Sylfaen" w:hAnsi="Sylfaen"/>
          <w:sz w:val="22"/>
          <w:szCs w:val="22"/>
        </w:rPr>
      </w:pPr>
      <w:bookmarkStart w:id="212" w:name="_896:_Program_Design"/>
      <w:bookmarkEnd w:id="212"/>
      <w:r>
        <w:rPr>
          <w:rFonts w:ascii="Sylfaen" w:hAnsi="Sylfaen"/>
          <w:sz w:val="22"/>
          <w:szCs w:val="22"/>
        </w:rPr>
        <w:t xml:space="preserve">4. Critical Thinking: Assign Discussion Topics 3 and 4 </w:t>
      </w:r>
      <w:r w:rsidRPr="00434C6D">
        <w:rPr>
          <w:rFonts w:ascii="Sylfaen" w:hAnsi="Sylfaen"/>
          <w:sz w:val="22"/>
          <w:szCs w:val="22"/>
        </w:rPr>
        <w:t xml:space="preserve">on </w:t>
      </w:r>
      <w:r>
        <w:rPr>
          <w:rFonts w:ascii="Sylfaen" w:hAnsi="Sylfaen"/>
          <w:sz w:val="22"/>
          <w:szCs w:val="22"/>
        </w:rPr>
        <w:t xml:space="preserve">page </w:t>
      </w:r>
      <w:del w:id="213" w:author="Author">
        <w:r w:rsidDel="005E14D8">
          <w:rPr>
            <w:rFonts w:ascii="Sylfaen" w:hAnsi="Sylfaen"/>
            <w:sz w:val="22"/>
            <w:szCs w:val="22"/>
          </w:rPr>
          <w:delText>77</w:delText>
        </w:r>
      </w:del>
      <w:ins w:id="214" w:author="Author">
        <w:r>
          <w:rPr>
            <w:rFonts w:ascii="Sylfaen" w:hAnsi="Sylfaen"/>
            <w:sz w:val="22"/>
            <w:szCs w:val="22"/>
          </w:rPr>
          <w:t>69</w:t>
        </w:r>
      </w:ins>
      <w:r w:rsidRPr="00434C6D">
        <w:rPr>
          <w:rFonts w:ascii="Sylfaen" w:hAnsi="Sylfaen"/>
          <w:sz w:val="22"/>
          <w:szCs w:val="22"/>
        </w:rPr>
        <w:t>.</w:t>
      </w:r>
    </w:p>
    <w:p w14:paraId="239729E4" w14:textId="77777777" w:rsidR="004A2EA4" w:rsidRDefault="004A2EA4" w:rsidP="009E726D">
      <w:pPr>
        <w:rPr>
          <w:ins w:id="215" w:author="Varsha Chopra .K" w:date="2015-11-06T17:28:00Z"/>
          <w:rFonts w:ascii="Sylfaen" w:hAnsi="Sylfaen"/>
          <w:sz w:val="22"/>
          <w:szCs w:val="22"/>
        </w:rPr>
      </w:pPr>
    </w:p>
    <w:p w14:paraId="24F990A0" w14:textId="61D8A7CB" w:rsidR="004A2EA4" w:rsidRPr="00CB1787" w:rsidRDefault="004A2EA4" w:rsidP="009E726D">
      <w:pPr>
        <w:rPr>
          <w:rFonts w:ascii="Sylfaen" w:hAnsi="Sylfaen"/>
          <w:sz w:val="22"/>
          <w:szCs w:val="22"/>
        </w:rPr>
      </w:pPr>
      <w:ins w:id="216" w:author="Varsha Chopra .K" w:date="2015-11-06T17:28:00Z">
        <w:r>
          <w:rPr>
            <w:rFonts w:ascii="Sylfaen" w:hAnsi="Sylfaen"/>
            <w:sz w:val="22"/>
            <w:szCs w:val="22"/>
          </w:rPr>
          <w:t xml:space="preserve">5. Critical Thinking: </w:t>
        </w:r>
        <w:r w:rsidRPr="00534F81">
          <w:rPr>
            <w:rFonts w:ascii="Sylfaen" w:hAnsi="Sylfaen"/>
            <w:sz w:val="22"/>
            <w:szCs w:val="22"/>
          </w:rPr>
          <w:t xml:space="preserve">Assign </w:t>
        </w:r>
        <w:r>
          <w:rPr>
            <w:rFonts w:ascii="Sylfaen" w:hAnsi="Sylfaen"/>
            <w:sz w:val="22"/>
            <w:szCs w:val="22"/>
          </w:rPr>
          <w:t>Project 4 on page 69</w:t>
        </w:r>
      </w:ins>
      <w:ins w:id="217" w:author="Varsha Chopra .K" w:date="2015-11-06T17:29:00Z">
        <w:r>
          <w:rPr>
            <w:rFonts w:ascii="Sylfaen" w:hAnsi="Sylfaen"/>
            <w:sz w:val="22"/>
            <w:szCs w:val="22"/>
          </w:rPr>
          <w:t>.</w:t>
        </w:r>
      </w:ins>
    </w:p>
    <w:p w14:paraId="5C534D7D" w14:textId="77777777" w:rsidR="009E726D" w:rsidRPr="008933DC" w:rsidDel="005E14D8" w:rsidRDefault="009E726D" w:rsidP="009E726D">
      <w:pPr>
        <w:rPr>
          <w:del w:id="218" w:author="Author"/>
          <w:rFonts w:ascii="Sylfaen" w:hAnsi="Sylfaen"/>
          <w:b/>
          <w:szCs w:val="24"/>
          <w:rPrChange w:id="219" w:author="Author">
            <w:rPr>
              <w:del w:id="220" w:author="Author"/>
              <w:rFonts w:ascii="Sylfaen" w:hAnsi="Sylfaen"/>
              <w:sz w:val="22"/>
              <w:szCs w:val="22"/>
            </w:rPr>
          </w:rPrChange>
        </w:rPr>
      </w:pPr>
    </w:p>
    <w:p w14:paraId="02D0A09C" w14:textId="77777777" w:rsidR="009E726D" w:rsidRPr="008933DC" w:rsidDel="005E14D8" w:rsidRDefault="009E726D" w:rsidP="009E726D">
      <w:pPr>
        <w:rPr>
          <w:del w:id="221" w:author="Author"/>
          <w:rFonts w:ascii="Sylfaen" w:hAnsi="Sylfaen"/>
          <w:b/>
          <w:szCs w:val="24"/>
          <w:rPrChange w:id="222" w:author="Author">
            <w:rPr>
              <w:del w:id="223" w:author="Author"/>
              <w:rFonts w:ascii="Sylfaen" w:hAnsi="Sylfaen"/>
              <w:sz w:val="22"/>
              <w:szCs w:val="22"/>
            </w:rPr>
          </w:rPrChange>
        </w:rPr>
      </w:pPr>
      <w:del w:id="224" w:author="Author">
        <w:r w:rsidRPr="008933DC" w:rsidDel="005E14D8">
          <w:rPr>
            <w:rFonts w:ascii="Sylfaen" w:hAnsi="Sylfaen"/>
            <w:b/>
            <w:szCs w:val="24"/>
            <w:rPrChange w:id="225" w:author="Author">
              <w:rPr>
                <w:rFonts w:ascii="Sylfaen" w:hAnsi="Sylfaen"/>
                <w:sz w:val="22"/>
                <w:szCs w:val="22"/>
              </w:rPr>
            </w:rPrChange>
          </w:rPr>
          <w:delText>5. Critical Thinking: Review the mission statement presented in Figure 2-2. What are the possible critical success factors and critical business issues for the company?</w:delText>
        </w:r>
      </w:del>
    </w:p>
    <w:p w14:paraId="18AE3F3D"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226" w:name="_56:_Case_In"/>
      <w:bookmarkEnd w:id="226"/>
      <w:del w:id="227" w:author="Author">
        <w:r w:rsidRPr="008933DC" w:rsidDel="008933DC">
          <w:rPr>
            <w:rFonts w:ascii="Sylfaen" w:hAnsi="Sylfaen"/>
            <w:b/>
            <w:caps w:val="0"/>
            <w:color w:val="FF0000"/>
            <w:sz w:val="24"/>
            <w:szCs w:val="24"/>
            <w:u w:val="thick"/>
          </w:rPr>
          <w:delText>52</w:delText>
        </w:r>
      </w:del>
      <w:ins w:id="228" w:author="Author">
        <w:r w:rsidRPr="008933DC">
          <w:rPr>
            <w:rFonts w:ascii="Sylfaen" w:hAnsi="Sylfaen"/>
            <w:b/>
            <w:sz w:val="24"/>
            <w:szCs w:val="24"/>
            <w:rPrChange w:id="229" w:author="Author">
              <w:rPr>
                <w:rFonts w:ascii="Sylfaen" w:hAnsi="Sylfaen"/>
                <w:sz w:val="22"/>
                <w:szCs w:val="22"/>
              </w:rPr>
            </w:rPrChange>
          </w:rPr>
          <w:t>43</w:t>
        </w:r>
      </w:ins>
      <w:r w:rsidRPr="00C623BB">
        <w:rPr>
          <w:rFonts w:ascii="Sylfaen" w:hAnsi="Sylfaen"/>
          <w:b/>
          <w:caps w:val="0"/>
          <w:color w:val="FF0000"/>
          <w:sz w:val="24"/>
          <w:szCs w:val="24"/>
          <w:u w:val="thick"/>
        </w:rPr>
        <w:t xml:space="preserve">: </w:t>
      </w:r>
      <w:r>
        <w:rPr>
          <w:rFonts w:ascii="Sylfaen" w:hAnsi="Sylfaen"/>
          <w:b/>
          <w:caps w:val="0"/>
          <w:color w:val="FF0000"/>
          <w:sz w:val="24"/>
          <w:szCs w:val="24"/>
          <w:u w:val="thick"/>
        </w:rPr>
        <w:t>Case In Point 2.1: Lo Carb Meals</w:t>
      </w:r>
    </w:p>
    <w:p w14:paraId="6FBCD456" w14:textId="357A0FE4" w:rsidR="009E726D" w:rsidRPr="00C623BB" w:rsidRDefault="009E726D" w:rsidP="009E726D">
      <w:pPr>
        <w:autoSpaceDE w:val="0"/>
        <w:autoSpaceDN w:val="0"/>
        <w:adjustRightInd w:val="0"/>
        <w:rPr>
          <w:rFonts w:ascii="Sylfaen" w:hAnsi="Sylfaen"/>
          <w:sz w:val="22"/>
          <w:szCs w:val="22"/>
        </w:rPr>
      </w:pPr>
      <w:r w:rsidRPr="00C623BB">
        <w:rPr>
          <w:rFonts w:ascii="Sylfaen" w:hAnsi="Sylfaen"/>
          <w:sz w:val="22"/>
          <w:szCs w:val="22"/>
        </w:rPr>
        <w:t xml:space="preserve">Lo Carb is a successful new company that has published several cookbooks and marketed its own line of low-carbohydrate meals. Joe Turner, Lo Carb’s president, has asked your opinion. He wants to know whether a mission statement really is necessary. After you review the chapter material, write a brief memo with your views. Be sure to include good (and not-so-good) examples of actual mission statements that you find on the </w:t>
      </w:r>
      <w:ins w:id="230" w:author="Jothi Mariyam Thomas" w:date="2015-11-04T09:06:00Z">
        <w:del w:id="231" w:author="Jeevak Ghosh" w:date="2015-11-04T12:35:00Z">
          <w:r w:rsidR="000E62D2" w:rsidDel="00E32094">
            <w:rPr>
              <w:rFonts w:ascii="Sylfaen" w:hAnsi="Sylfaen"/>
              <w:sz w:val="22"/>
              <w:szCs w:val="22"/>
            </w:rPr>
            <w:delText>w</w:delText>
          </w:r>
        </w:del>
      </w:ins>
      <w:ins w:id="232" w:author="Jeevak Ghosh" w:date="2015-11-04T12:35:00Z">
        <w:r w:rsidR="00E32094">
          <w:rPr>
            <w:rFonts w:ascii="Sylfaen" w:hAnsi="Sylfaen"/>
            <w:sz w:val="22"/>
            <w:szCs w:val="22"/>
          </w:rPr>
          <w:t>w</w:t>
        </w:r>
      </w:ins>
      <w:r w:rsidRPr="00C623BB">
        <w:rPr>
          <w:rFonts w:ascii="Sylfaen" w:hAnsi="Sylfaen"/>
          <w:sz w:val="22"/>
          <w:szCs w:val="22"/>
        </w:rPr>
        <w:t>eb.</w:t>
      </w:r>
    </w:p>
    <w:p w14:paraId="3A2ADB88" w14:textId="77777777" w:rsidR="009E726D" w:rsidRPr="00C623BB" w:rsidRDefault="009E726D" w:rsidP="009E726D">
      <w:pPr>
        <w:rPr>
          <w:rFonts w:ascii="Sylfaen" w:hAnsi="Sylfaen"/>
          <w:sz w:val="22"/>
          <w:szCs w:val="22"/>
        </w:rPr>
      </w:pPr>
    </w:p>
    <w:p w14:paraId="1934C6A7" w14:textId="43BD676F" w:rsidR="009E726D" w:rsidRPr="00C623BB" w:rsidRDefault="009E726D" w:rsidP="009E726D">
      <w:pPr>
        <w:pStyle w:val="WhatbodyLast"/>
        <w:spacing w:after="0" w:line="240" w:lineRule="auto"/>
        <w:ind w:left="0" w:right="0"/>
        <w:rPr>
          <w:rFonts w:ascii="Sylfaen" w:hAnsi="Sylfaen"/>
          <w:i/>
          <w:szCs w:val="22"/>
        </w:rPr>
      </w:pPr>
      <w:r w:rsidRPr="00C623BB">
        <w:rPr>
          <w:rFonts w:ascii="Sylfaen" w:hAnsi="Sylfaen"/>
          <w:b/>
          <w:i/>
          <w:szCs w:val="22"/>
        </w:rPr>
        <w:t>Comments:</w:t>
      </w:r>
      <w:r w:rsidRPr="00C623BB">
        <w:rPr>
          <w:rFonts w:ascii="Sylfaen" w:hAnsi="Sylfaen"/>
          <w:szCs w:val="22"/>
        </w:rPr>
        <w:t xml:space="preserve"> </w:t>
      </w:r>
      <w:r w:rsidRPr="00C623BB">
        <w:rPr>
          <w:rFonts w:ascii="Sylfaen" w:hAnsi="Sylfaen"/>
          <w:i/>
          <w:szCs w:val="22"/>
        </w:rPr>
        <w:t xml:space="preserve">As the chapter points out, a mission statement </w:t>
      </w:r>
      <w:ins w:id="233" w:author="Jeevak Ghosh" w:date="2015-11-04T12:13:00Z">
        <w:r w:rsidR="00DB1088">
          <w:rPr>
            <w:rFonts w:ascii="Sylfaen" w:hAnsi="Sylfaen"/>
            <w:i/>
            <w:szCs w:val="22"/>
          </w:rPr>
          <w:t xml:space="preserve">is used to point out the company’s overall services, purpose, values, and product. It also </w:t>
        </w:r>
      </w:ins>
      <w:r w:rsidRPr="00C623BB">
        <w:rPr>
          <w:rFonts w:ascii="Sylfaen" w:hAnsi="Sylfaen"/>
          <w:i/>
          <w:szCs w:val="22"/>
        </w:rPr>
        <w:t>describes a company for its stakeholders</w:t>
      </w:r>
      <w:ins w:id="234" w:author="Jeevak Ghosh" w:date="2015-11-04T12:14:00Z">
        <w:r w:rsidR="00DB1088">
          <w:rPr>
            <w:rFonts w:ascii="Sylfaen" w:hAnsi="Sylfaen"/>
            <w:i/>
            <w:szCs w:val="22"/>
          </w:rPr>
          <w:t xml:space="preserve">. </w:t>
        </w:r>
      </w:ins>
      <w:ins w:id="235" w:author="Jeevak Ghosh" w:date="2015-11-04T12:16:00Z">
        <w:r w:rsidR="00DB1088">
          <w:rPr>
            <w:rFonts w:ascii="Sylfaen" w:hAnsi="Sylfaen"/>
            <w:i/>
            <w:szCs w:val="22"/>
          </w:rPr>
          <w:t xml:space="preserve">Basically a </w:t>
        </w:r>
      </w:ins>
      <w:del w:id="236" w:author="Jeevak Ghosh" w:date="2015-11-04T12:14:00Z">
        <w:r w:rsidRPr="00C623BB" w:rsidDel="00DB1088">
          <w:rPr>
            <w:rFonts w:ascii="Sylfaen" w:hAnsi="Sylfaen"/>
            <w:i/>
            <w:szCs w:val="22"/>
          </w:rPr>
          <w:delText xml:space="preserve"> and briefly states the company’s overall purpose, products, services, and values. </w:delText>
        </w:r>
      </w:del>
      <w:ins w:id="237" w:author="Jeevak Ghosh" w:date="2015-11-04T12:16:00Z">
        <w:r w:rsidR="00DB1088">
          <w:rPr>
            <w:rFonts w:ascii="Sylfaen" w:hAnsi="Sylfaen"/>
            <w:i/>
            <w:szCs w:val="22"/>
          </w:rPr>
          <w:t>s</w:t>
        </w:r>
      </w:ins>
      <w:del w:id="238" w:author="Jeevak Ghosh" w:date="2015-11-04T12:16:00Z">
        <w:r w:rsidRPr="00C623BB" w:rsidDel="00DB1088">
          <w:rPr>
            <w:rFonts w:ascii="Sylfaen" w:hAnsi="Sylfaen"/>
            <w:i/>
            <w:szCs w:val="22"/>
          </w:rPr>
          <w:delText>S</w:delText>
        </w:r>
      </w:del>
      <w:r w:rsidRPr="00C623BB">
        <w:rPr>
          <w:rFonts w:ascii="Sylfaen" w:hAnsi="Sylfaen"/>
          <w:i/>
          <w:szCs w:val="22"/>
        </w:rPr>
        <w:t>takeholder</w:t>
      </w:r>
      <w:del w:id="239" w:author="Jeevak Ghosh" w:date="2015-11-04T12:16:00Z">
        <w:r w:rsidRPr="00C623BB" w:rsidDel="00DB1088">
          <w:rPr>
            <w:rFonts w:ascii="Sylfaen" w:hAnsi="Sylfaen"/>
            <w:i/>
            <w:szCs w:val="22"/>
          </w:rPr>
          <w:delText xml:space="preserve">s </w:delText>
        </w:r>
      </w:del>
      <w:ins w:id="240" w:author="Jeevak Ghosh" w:date="2015-11-04T12:14:00Z">
        <w:r w:rsidR="00DB1088">
          <w:rPr>
            <w:rFonts w:ascii="Sylfaen" w:hAnsi="Sylfaen"/>
            <w:i/>
            <w:szCs w:val="22"/>
          </w:rPr>
          <w:t xml:space="preserve"> is someone who is </w:t>
        </w:r>
      </w:ins>
      <w:del w:id="241" w:author="Jeevak Ghosh" w:date="2015-11-04T12:16:00Z">
        <w:r w:rsidRPr="00C623BB" w:rsidDel="00DB1088">
          <w:rPr>
            <w:rFonts w:ascii="Sylfaen" w:hAnsi="Sylfaen"/>
            <w:i/>
            <w:szCs w:val="22"/>
          </w:rPr>
          <w:delText xml:space="preserve">include anyone </w:delText>
        </w:r>
      </w:del>
      <w:r w:rsidRPr="00C623BB">
        <w:rPr>
          <w:rFonts w:ascii="Sylfaen" w:hAnsi="Sylfaen"/>
          <w:i/>
          <w:szCs w:val="22"/>
        </w:rPr>
        <w:t xml:space="preserve">affected by the company’s operations, such as customers, employees, suppliers, stockholders, and members of the community. Most firms feel strongly that a mission statement is an important part of their identity. You should encourage students to do research on the </w:t>
      </w:r>
      <w:del w:id="242" w:author="Barath Srinivasan.T.S" w:date="2015-10-31T11:08:00Z">
        <w:r w:rsidRPr="00C623BB" w:rsidDel="00C421F7">
          <w:rPr>
            <w:rFonts w:ascii="Sylfaen" w:hAnsi="Sylfaen"/>
            <w:i/>
            <w:szCs w:val="22"/>
          </w:rPr>
          <w:delText xml:space="preserve">Web </w:delText>
        </w:r>
      </w:del>
      <w:ins w:id="243" w:author="Barath Srinivasan.T.S" w:date="2015-10-31T11:08:00Z">
        <w:r w:rsidR="00C421F7">
          <w:rPr>
            <w:rFonts w:ascii="Sylfaen" w:hAnsi="Sylfaen"/>
            <w:i/>
            <w:szCs w:val="22"/>
          </w:rPr>
          <w:t>w</w:t>
        </w:r>
        <w:r w:rsidR="00C421F7" w:rsidRPr="00C623BB">
          <w:rPr>
            <w:rFonts w:ascii="Sylfaen" w:hAnsi="Sylfaen"/>
            <w:i/>
            <w:szCs w:val="22"/>
          </w:rPr>
          <w:t xml:space="preserve">eb </w:t>
        </w:r>
      </w:ins>
      <w:r w:rsidRPr="00C623BB">
        <w:rPr>
          <w:rFonts w:ascii="Sylfaen" w:hAnsi="Sylfaen"/>
          <w:i/>
          <w:szCs w:val="22"/>
        </w:rPr>
        <w:t>to find examples of mission statements, to evaluate them, and to rate them.</w:t>
      </w:r>
    </w:p>
    <w:p w14:paraId="18B5AAC5" w14:textId="77777777" w:rsidR="009E726D" w:rsidRPr="00C623BB" w:rsidRDefault="009E726D" w:rsidP="009E726D">
      <w:pPr>
        <w:pStyle w:val="WhatbodyLast"/>
        <w:spacing w:after="0" w:line="240" w:lineRule="auto"/>
        <w:ind w:left="0" w:right="0"/>
        <w:rPr>
          <w:rFonts w:ascii="Sylfaen" w:hAnsi="Sylfaen"/>
          <w:szCs w:val="22"/>
        </w:rPr>
      </w:pPr>
      <w:r w:rsidRPr="00C623BB">
        <w:rPr>
          <w:rFonts w:ascii="Sylfaen" w:hAnsi="Sylfaen"/>
          <w:i/>
          <w:szCs w:val="22"/>
        </w:rPr>
        <w:t>You also might ask students for examples of mission statements at firms where they are employed. You could point out that one risk of having a mission statement is that the firm has to live up to it, or else the company’s credibility will be at risk, both internally and externally. If the mission statement really is based on the firm’s purpose, vision, and</w:t>
      </w:r>
      <w:r>
        <w:rPr>
          <w:rFonts w:ascii="Sylfaen" w:hAnsi="Sylfaen"/>
          <w:i/>
          <w:szCs w:val="22"/>
        </w:rPr>
        <w:t xml:space="preserve"> values, as explained on page </w:t>
      </w:r>
      <w:del w:id="244" w:author="Barath Srinivasan.T.S" w:date="2015-10-31T11:08:00Z">
        <w:r w:rsidDel="00C421F7">
          <w:rPr>
            <w:rFonts w:ascii="Sylfaen" w:hAnsi="Sylfaen"/>
            <w:i/>
            <w:szCs w:val="22"/>
          </w:rPr>
          <w:delText>50</w:delText>
        </w:r>
      </w:del>
      <w:ins w:id="245" w:author="Barath Srinivasan.T.S" w:date="2015-10-31T11:08:00Z">
        <w:r w:rsidR="00C421F7">
          <w:rPr>
            <w:rFonts w:ascii="Sylfaen" w:hAnsi="Sylfaen"/>
            <w:i/>
            <w:szCs w:val="22"/>
          </w:rPr>
          <w:t>41</w:t>
        </w:r>
      </w:ins>
      <w:r w:rsidRPr="00C623BB">
        <w:rPr>
          <w:rFonts w:ascii="Sylfaen" w:hAnsi="Sylfaen"/>
          <w:i/>
          <w:szCs w:val="22"/>
        </w:rPr>
        <w:t>, this will not be a problem</w:t>
      </w:r>
      <w:r w:rsidRPr="00C623BB">
        <w:rPr>
          <w:rFonts w:ascii="Sylfaen" w:hAnsi="Sylfaen"/>
          <w:i/>
          <w:iCs/>
          <w:szCs w:val="22"/>
        </w:rPr>
        <w:t>.</w:t>
      </w:r>
    </w:p>
    <w:p w14:paraId="0C650097"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246" w:name="_58:_Case_In"/>
      <w:bookmarkEnd w:id="246"/>
      <w:del w:id="247" w:author="Author">
        <w:r w:rsidDel="008933DC">
          <w:rPr>
            <w:rFonts w:ascii="Sylfaen" w:hAnsi="Sylfaen"/>
            <w:b/>
            <w:caps w:val="0"/>
            <w:color w:val="FF0000"/>
            <w:sz w:val="24"/>
            <w:szCs w:val="24"/>
            <w:u w:val="thick"/>
          </w:rPr>
          <w:delText>54</w:delText>
        </w:r>
      </w:del>
      <w:ins w:id="248" w:author="Author">
        <w:r>
          <w:rPr>
            <w:rFonts w:ascii="Sylfaen" w:hAnsi="Sylfaen"/>
            <w:b/>
            <w:caps w:val="0"/>
            <w:color w:val="FF0000"/>
            <w:sz w:val="24"/>
            <w:szCs w:val="24"/>
            <w:u w:val="thick"/>
          </w:rPr>
          <w:t>45</w:t>
        </w:r>
      </w:ins>
      <w:r w:rsidRPr="00C623BB">
        <w:rPr>
          <w:rFonts w:ascii="Sylfaen" w:hAnsi="Sylfaen"/>
          <w:b/>
          <w:caps w:val="0"/>
          <w:color w:val="FF0000"/>
          <w:sz w:val="24"/>
          <w:szCs w:val="24"/>
          <w:u w:val="thick"/>
        </w:rPr>
        <w:t xml:space="preserve">: </w:t>
      </w:r>
      <w:r>
        <w:rPr>
          <w:rFonts w:ascii="Sylfaen" w:hAnsi="Sylfaen"/>
          <w:b/>
          <w:caps w:val="0"/>
          <w:color w:val="FF0000"/>
          <w:sz w:val="24"/>
          <w:szCs w:val="24"/>
          <w:u w:val="thick"/>
        </w:rPr>
        <w:t>Case In Point 2.2: Attaway Airlines, Part One</w:t>
      </w:r>
    </w:p>
    <w:p w14:paraId="19D45D1A" w14:textId="77777777" w:rsidR="009E726D" w:rsidRPr="00C623BB" w:rsidRDefault="009E726D" w:rsidP="009E726D">
      <w:pPr>
        <w:autoSpaceDE w:val="0"/>
        <w:autoSpaceDN w:val="0"/>
        <w:adjustRightInd w:val="0"/>
        <w:rPr>
          <w:rFonts w:ascii="Sylfaen" w:hAnsi="Sylfaen"/>
          <w:sz w:val="22"/>
          <w:szCs w:val="22"/>
        </w:rPr>
      </w:pPr>
      <w:r w:rsidRPr="00C623BB">
        <w:rPr>
          <w:rFonts w:ascii="Sylfaen" w:hAnsi="Sylfaen"/>
          <w:sz w:val="22"/>
          <w:szCs w:val="22"/>
        </w:rPr>
        <w:t>You are the IT director at Attaway Airlines, a small regional air carrier. You chair the company’s systems review committee, and you currently are dealing with strong disagreements about two key projects. Dan Esposito, the marketing manager, says it is vital to have a new computerized reservation system that can provide better customer service and reduce operational costs. Molly Kinnon, vice president of finance, is equally adamant that a new accounting system is needed immediately because it will be very expensive to adjust the current system to new federal reporting requirements. Molly outranks Dan, and she is your boss. The next meeting, which promises to be a real showdown, is set for 9:00 a.m. tomorrow. How will you prepare for the meeting? What questions and issues should be discussed?</w:t>
      </w:r>
    </w:p>
    <w:p w14:paraId="0304636C" w14:textId="77777777" w:rsidR="009E726D" w:rsidRPr="00C623BB" w:rsidRDefault="009E726D" w:rsidP="009E726D">
      <w:pPr>
        <w:rPr>
          <w:rFonts w:ascii="Sylfaen" w:hAnsi="Sylfaen"/>
          <w:sz w:val="22"/>
          <w:szCs w:val="22"/>
        </w:rPr>
      </w:pPr>
    </w:p>
    <w:p w14:paraId="5A66E9D2" w14:textId="77777777" w:rsidR="009E726D" w:rsidRPr="00C623BB" w:rsidRDefault="009E726D" w:rsidP="009E726D">
      <w:pPr>
        <w:rPr>
          <w:rFonts w:ascii="Sylfaen" w:hAnsi="Sylfaen"/>
          <w:sz w:val="22"/>
          <w:szCs w:val="22"/>
        </w:rPr>
      </w:pPr>
      <w:r w:rsidRPr="00C623BB">
        <w:rPr>
          <w:rFonts w:ascii="Sylfaen" w:hAnsi="Sylfaen"/>
          <w:b/>
          <w:i/>
          <w:iCs/>
          <w:sz w:val="22"/>
          <w:szCs w:val="22"/>
        </w:rPr>
        <w:t>Comments</w:t>
      </w:r>
      <w:r w:rsidRPr="00C623BB">
        <w:rPr>
          <w:rFonts w:ascii="Sylfaen" w:hAnsi="Sylfaen"/>
          <w:i/>
          <w:iCs/>
          <w:sz w:val="22"/>
          <w:szCs w:val="22"/>
        </w:rPr>
        <w:t>:</w:t>
      </w:r>
      <w:r w:rsidRPr="00C623BB">
        <w:rPr>
          <w:rFonts w:ascii="Sylfaen" w:hAnsi="Sylfaen"/>
          <w:i/>
          <w:sz w:val="22"/>
          <w:szCs w:val="22"/>
        </w:rPr>
        <w:t xml:space="preserve"> The situation at Attaway Airlines is a common example of how systems projects compete for available resources. Although a systems review committee, which should be neutral, has been formed, students will notice that Molly is the boss. This should not influence the decision, but it could. The best course of action would be to apply a consistent set of standards when determining feasibility, </w:t>
      </w:r>
      <w:r w:rsidRPr="00C623BB">
        <w:rPr>
          <w:rFonts w:ascii="Sylfaen" w:hAnsi="Sylfaen"/>
          <w:i/>
          <w:sz w:val="22"/>
          <w:szCs w:val="22"/>
        </w:rPr>
        <w:lastRenderedPageBreak/>
        <w:t>especially if competing projects must be ranked. The real question is “What is the best course of action for the business?” Perhaps both projects could be addressed if the scope was redefined. It could be suggested that the committee</w:t>
      </w:r>
      <w:ins w:id="249" w:author="Barath Srinivasan.T.S" w:date="2015-10-31T11:13:00Z">
        <w:r w:rsidR="00C421F7">
          <w:rPr>
            <w:rFonts w:ascii="Sylfaen" w:hAnsi="Sylfaen"/>
            <w:i/>
            <w:sz w:val="22"/>
            <w:szCs w:val="22"/>
          </w:rPr>
          <w:t xml:space="preserve"> should</w:t>
        </w:r>
      </w:ins>
      <w:r w:rsidRPr="00C623BB">
        <w:rPr>
          <w:rFonts w:ascii="Sylfaen" w:hAnsi="Sylfaen"/>
          <w:i/>
          <w:sz w:val="22"/>
          <w:szCs w:val="22"/>
        </w:rPr>
        <w:t xml:space="preserve"> review the short-term and long-term consequences of doing, or not doing, each project. Perhaps a weighted index of factors could be devised. In the end, this is a business decision, and it needs to be made carefully, rationally, and professionally. The systems analyst’s job is to help make that happen.</w:t>
      </w:r>
    </w:p>
    <w:p w14:paraId="3924F0FD"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250" w:name="_58:_What_Is"/>
      <w:bookmarkEnd w:id="250"/>
      <w:del w:id="251" w:author="Author">
        <w:r w:rsidDel="008933DC">
          <w:rPr>
            <w:rFonts w:ascii="Sylfaen" w:hAnsi="Sylfaen"/>
            <w:b/>
            <w:caps w:val="0"/>
            <w:color w:val="FF0000"/>
            <w:sz w:val="24"/>
            <w:szCs w:val="24"/>
            <w:u w:val="thick"/>
          </w:rPr>
          <w:delText>54</w:delText>
        </w:r>
      </w:del>
      <w:ins w:id="252" w:author="Author">
        <w:r>
          <w:rPr>
            <w:rFonts w:ascii="Sylfaen" w:hAnsi="Sylfaen"/>
            <w:b/>
            <w:caps w:val="0"/>
            <w:color w:val="FF0000"/>
            <w:sz w:val="24"/>
            <w:szCs w:val="24"/>
            <w:u w:val="thick"/>
          </w:rPr>
          <w:t>45</w:t>
        </w:r>
      </w:ins>
      <w:r w:rsidRPr="00C623BB">
        <w:rPr>
          <w:rFonts w:ascii="Sylfaen" w:hAnsi="Sylfaen"/>
          <w:b/>
          <w:caps w:val="0"/>
          <w:color w:val="FF0000"/>
          <w:sz w:val="24"/>
          <w:szCs w:val="24"/>
          <w:u w:val="thick"/>
        </w:rPr>
        <w:t>: What Is a Business Case?</w:t>
      </w:r>
    </w:p>
    <w:p w14:paraId="593DE044" w14:textId="77777777" w:rsidR="009E726D" w:rsidRPr="00AA5D3D" w:rsidRDefault="009E726D" w:rsidP="009E726D">
      <w:pPr>
        <w:keepNext/>
        <w:rPr>
          <w:rFonts w:ascii="Sylfaen" w:hAnsi="Sylfaen"/>
          <w:sz w:val="22"/>
          <w:szCs w:val="22"/>
        </w:rPr>
      </w:pPr>
      <w:r w:rsidRPr="00AA5D3D">
        <w:rPr>
          <w:rFonts w:ascii="Sylfaen" w:hAnsi="Sylfaen"/>
          <w:sz w:val="22"/>
          <w:szCs w:val="22"/>
        </w:rPr>
        <w:t>LECTURE NOTES</w:t>
      </w:r>
    </w:p>
    <w:p w14:paraId="35D1800C" w14:textId="77777777" w:rsidR="009E726D" w:rsidRPr="00A336E0" w:rsidRDefault="009E726D" w:rsidP="009E726D">
      <w:pPr>
        <w:numPr>
          <w:ilvl w:val="0"/>
          <w:numId w:val="2"/>
        </w:numPr>
        <w:rPr>
          <w:rFonts w:ascii="Sylfaen" w:hAnsi="Sylfaen"/>
          <w:sz w:val="22"/>
          <w:szCs w:val="22"/>
        </w:rPr>
      </w:pPr>
      <w:del w:id="253" w:author="Barath Srinivasan.T.S" w:date="2015-10-31T11:18:00Z">
        <w:r w:rsidRPr="00A336E0" w:rsidDel="00DD4052">
          <w:rPr>
            <w:rFonts w:ascii="Sylfaen" w:hAnsi="Sylfaen"/>
            <w:sz w:val="22"/>
            <w:szCs w:val="22"/>
          </w:rPr>
          <w:delText>Redefine the term business case</w:delText>
        </w:r>
      </w:del>
      <w:ins w:id="254" w:author="Barath Srinivasan.T.S" w:date="2015-10-31T11:18:00Z">
        <w:r w:rsidR="00DD4052">
          <w:rPr>
            <w:rFonts w:ascii="Sylfaen" w:hAnsi="Sylfaen"/>
            <w:sz w:val="22"/>
            <w:szCs w:val="22"/>
          </w:rPr>
          <w:t xml:space="preserve">Discuss </w:t>
        </w:r>
      </w:ins>
      <w:ins w:id="255" w:author="Barath Srinivasan.T.S" w:date="2015-10-31T11:19:00Z">
        <w:r w:rsidR="00DD4052">
          <w:rPr>
            <w:rFonts w:ascii="Sylfaen" w:hAnsi="Sylfaen"/>
            <w:sz w:val="22"/>
            <w:szCs w:val="22"/>
          </w:rPr>
          <w:t>the characteristics a business case should posses</w:t>
        </w:r>
      </w:ins>
    </w:p>
    <w:p w14:paraId="412A230D" w14:textId="77777777" w:rsidR="009E726D" w:rsidRPr="0025553C" w:rsidDel="0077676E" w:rsidRDefault="009E726D" w:rsidP="009E726D">
      <w:pPr>
        <w:numPr>
          <w:ilvl w:val="0"/>
          <w:numId w:val="2"/>
        </w:numPr>
        <w:rPr>
          <w:del w:id="256" w:author="Author"/>
          <w:rFonts w:ascii="Sylfaen" w:hAnsi="Sylfaen"/>
          <w:sz w:val="22"/>
          <w:szCs w:val="22"/>
        </w:rPr>
      </w:pPr>
      <w:del w:id="257" w:author="Author">
        <w:r w:rsidRPr="0077676E" w:rsidDel="0077676E">
          <w:rPr>
            <w:rFonts w:ascii="Sylfaen" w:hAnsi="Sylfaen"/>
            <w:sz w:val="22"/>
            <w:szCs w:val="22"/>
          </w:rPr>
          <w:delText>Use Figure 2-7 in a discussion of</w:delText>
        </w:r>
      </w:del>
      <w:ins w:id="258" w:author="Author">
        <w:r w:rsidRPr="0077676E">
          <w:rPr>
            <w:rFonts w:ascii="Sylfaen" w:hAnsi="Sylfaen"/>
            <w:sz w:val="22"/>
            <w:szCs w:val="22"/>
          </w:rPr>
          <w:t>Discuss</w:t>
        </w:r>
      </w:ins>
      <w:r w:rsidRPr="0077676E">
        <w:rPr>
          <w:rFonts w:ascii="Sylfaen" w:hAnsi="Sylfaen"/>
          <w:sz w:val="22"/>
          <w:szCs w:val="22"/>
        </w:rPr>
        <w:t xml:space="preserve"> the questions that a business case should answer</w:t>
      </w:r>
      <w:del w:id="259" w:author="Author">
        <w:r w:rsidRPr="0025553C" w:rsidDel="0077676E">
          <w:rPr>
            <w:rFonts w:ascii="Sylfaen" w:hAnsi="Sylfaen"/>
            <w:sz w:val="22"/>
            <w:szCs w:val="22"/>
          </w:rPr>
          <w:delText>, such as those listed in the text on page</w:delText>
        </w:r>
        <w:r w:rsidDel="0077676E">
          <w:rPr>
            <w:rFonts w:ascii="Sylfaen" w:hAnsi="Sylfaen"/>
            <w:sz w:val="22"/>
            <w:szCs w:val="22"/>
          </w:rPr>
          <w:delText>s 54–55</w:delText>
        </w:r>
      </w:del>
    </w:p>
    <w:p w14:paraId="088F89A2" w14:textId="77777777" w:rsidR="009E726D" w:rsidRPr="0077676E" w:rsidRDefault="009E726D">
      <w:pPr>
        <w:numPr>
          <w:ilvl w:val="0"/>
          <w:numId w:val="2"/>
        </w:numPr>
        <w:rPr>
          <w:rFonts w:ascii="Sylfaen" w:hAnsi="Sylfaen"/>
          <w:sz w:val="22"/>
          <w:szCs w:val="22"/>
        </w:rPr>
        <w:pPrChange w:id="260" w:author="Author">
          <w:pPr/>
        </w:pPrChange>
      </w:pPr>
    </w:p>
    <w:p w14:paraId="059FD283" w14:textId="77777777" w:rsidR="009E726D" w:rsidRDefault="009E726D" w:rsidP="009E726D">
      <w:pPr>
        <w:rPr>
          <w:ins w:id="261" w:author="Author"/>
          <w:rFonts w:ascii="Sylfaen" w:hAnsi="Sylfaen"/>
          <w:sz w:val="22"/>
          <w:szCs w:val="22"/>
        </w:rPr>
      </w:pPr>
    </w:p>
    <w:p w14:paraId="5F5BAA14" w14:textId="77777777" w:rsidR="009E726D" w:rsidRPr="00AA5D3D" w:rsidRDefault="009E726D" w:rsidP="009E726D">
      <w:pPr>
        <w:keepNext/>
        <w:shd w:val="clear" w:color="auto" w:fill="A6A6A6"/>
        <w:rPr>
          <w:ins w:id="262" w:author="Author"/>
          <w:rFonts w:ascii="Sylfaen" w:hAnsi="Sylfaen"/>
          <w:sz w:val="22"/>
          <w:szCs w:val="22"/>
        </w:rPr>
      </w:pPr>
      <w:ins w:id="263" w:author="Author">
        <w:r>
          <w:rPr>
            <w:rFonts w:ascii="Sylfaen" w:hAnsi="Sylfaen"/>
            <w:sz w:val="22"/>
            <w:szCs w:val="22"/>
          </w:rPr>
          <w:t>TEACHING</w:t>
        </w:r>
        <w:r w:rsidRPr="00AA5D3D">
          <w:rPr>
            <w:rFonts w:ascii="Sylfaen" w:hAnsi="Sylfaen"/>
            <w:sz w:val="22"/>
            <w:szCs w:val="22"/>
          </w:rPr>
          <w:t xml:space="preserve"> TIPS</w:t>
        </w:r>
      </w:ins>
    </w:p>
    <w:p w14:paraId="5A98ADD6" w14:textId="5C567062" w:rsidR="009E726D" w:rsidRDefault="009E726D" w:rsidP="009E726D">
      <w:pPr>
        <w:shd w:val="clear" w:color="auto" w:fill="A6A6A6"/>
        <w:rPr>
          <w:ins w:id="264" w:author="Author"/>
          <w:rFonts w:ascii="Sylfaen" w:hAnsi="Sylfaen"/>
          <w:sz w:val="22"/>
          <w:szCs w:val="22"/>
        </w:rPr>
      </w:pPr>
      <w:ins w:id="265" w:author="Author">
        <w:r>
          <w:rPr>
            <w:rFonts w:ascii="Sylfaen" w:hAnsi="Sylfaen"/>
            <w:sz w:val="22"/>
            <w:szCs w:val="22"/>
          </w:rPr>
          <w:t>Prepare a few examples of business cases, both good and bad. Compare and contrast business cases for different areas, such as those for government contracts versus private enterprises.</w:t>
        </w:r>
      </w:ins>
    </w:p>
    <w:p w14:paraId="2E51CC26" w14:textId="77777777" w:rsidR="009E726D" w:rsidRDefault="009E726D" w:rsidP="009E726D">
      <w:pPr>
        <w:rPr>
          <w:ins w:id="266" w:author="Author"/>
          <w:rFonts w:ascii="Sylfaen" w:hAnsi="Sylfaen"/>
          <w:sz w:val="22"/>
          <w:szCs w:val="22"/>
        </w:rPr>
      </w:pPr>
    </w:p>
    <w:p w14:paraId="1311ACBE" w14:textId="77777777" w:rsidR="009E726D" w:rsidDel="003C025A" w:rsidRDefault="009E726D" w:rsidP="009E726D">
      <w:pPr>
        <w:rPr>
          <w:del w:id="267" w:author="Author"/>
          <w:rFonts w:ascii="Sylfaen" w:hAnsi="Sylfaen"/>
          <w:sz w:val="22"/>
          <w:szCs w:val="22"/>
        </w:rPr>
      </w:pPr>
      <w:del w:id="268" w:author="Author">
        <w:r w:rsidRPr="0025553C" w:rsidDel="003C025A">
          <w:rPr>
            <w:rFonts w:ascii="Sylfaen" w:hAnsi="Sylfaen"/>
            <w:sz w:val="22"/>
            <w:szCs w:val="22"/>
          </w:rPr>
          <w:delText>FIGURE:</w:delText>
        </w:r>
        <w:r w:rsidDel="003C025A">
          <w:rPr>
            <w:rFonts w:ascii="Sylfaen" w:hAnsi="Sylfaen"/>
            <w:sz w:val="22"/>
            <w:szCs w:val="22"/>
          </w:rPr>
          <w:delText xml:space="preserve"> 2-7</w:delText>
        </w:r>
      </w:del>
    </w:p>
    <w:p w14:paraId="281CADD2" w14:textId="77777777" w:rsidR="009E726D" w:rsidDel="00235E87" w:rsidRDefault="009E726D" w:rsidP="009E726D">
      <w:pPr>
        <w:rPr>
          <w:del w:id="269" w:author="Author"/>
          <w:rFonts w:ascii="Sylfaen" w:hAnsi="Sylfaen"/>
          <w:sz w:val="22"/>
          <w:szCs w:val="22"/>
        </w:rPr>
      </w:pPr>
    </w:p>
    <w:p w14:paraId="6F451EFD" w14:textId="77777777" w:rsidR="009E726D" w:rsidDel="00235E87" w:rsidRDefault="009E726D" w:rsidP="009E726D">
      <w:pPr>
        <w:rPr>
          <w:del w:id="270" w:author="Author"/>
          <w:rFonts w:ascii="Sylfaen" w:hAnsi="Sylfaen"/>
          <w:sz w:val="22"/>
          <w:szCs w:val="22"/>
        </w:rPr>
      </w:pPr>
      <w:del w:id="271" w:author="Author">
        <w:r w:rsidDel="00235E87">
          <w:rPr>
            <w:rFonts w:ascii="Sylfaen" w:hAnsi="Sylfaen"/>
            <w:sz w:val="22"/>
            <w:szCs w:val="22"/>
          </w:rPr>
          <w:delText>BOXES</w:delText>
        </w:r>
      </w:del>
    </w:p>
    <w:p w14:paraId="49C2B79C" w14:textId="77777777" w:rsidR="009E726D" w:rsidDel="00235E87" w:rsidRDefault="009E726D" w:rsidP="009E726D">
      <w:pPr>
        <w:rPr>
          <w:del w:id="272" w:author="Author"/>
          <w:rFonts w:ascii="Sylfaen" w:hAnsi="Sylfaen"/>
          <w:sz w:val="22"/>
          <w:szCs w:val="22"/>
        </w:rPr>
      </w:pPr>
      <w:del w:id="273" w:author="Author">
        <w:r w:rsidDel="00235E87">
          <w:rPr>
            <w:rFonts w:ascii="Sylfaen" w:hAnsi="Sylfaen"/>
            <w:sz w:val="22"/>
            <w:szCs w:val="22"/>
          </w:rPr>
          <w:delText>1. Toolkit Time: Refer students to the Financial Analysis Tools in Part C of the Systems Analyst’s Toolkit that follows Chapter 12.</w:delText>
        </w:r>
      </w:del>
    </w:p>
    <w:p w14:paraId="4E0AC47F" w14:textId="77777777" w:rsidR="009E726D" w:rsidDel="00235E87" w:rsidRDefault="009E726D" w:rsidP="009E726D">
      <w:pPr>
        <w:rPr>
          <w:del w:id="274" w:author="Author"/>
          <w:rFonts w:ascii="Sylfaen" w:hAnsi="Sylfaen"/>
          <w:sz w:val="22"/>
          <w:szCs w:val="22"/>
        </w:rPr>
      </w:pPr>
    </w:p>
    <w:p w14:paraId="0E211A66" w14:textId="77777777" w:rsidR="009E726D" w:rsidRPr="00AA5D3D" w:rsidRDefault="009E726D" w:rsidP="009E726D">
      <w:pPr>
        <w:rPr>
          <w:rFonts w:ascii="Sylfaen" w:hAnsi="Sylfaen"/>
          <w:sz w:val="22"/>
          <w:szCs w:val="22"/>
        </w:rPr>
      </w:pPr>
      <w:r w:rsidRPr="00AA5D3D">
        <w:rPr>
          <w:rFonts w:ascii="Sylfaen" w:hAnsi="Sylfaen"/>
          <w:sz w:val="22"/>
          <w:szCs w:val="22"/>
        </w:rPr>
        <w:t>CLASSROOM ACTIVITIES</w:t>
      </w:r>
    </w:p>
    <w:p w14:paraId="26FE81DD" w14:textId="77777777" w:rsidR="009E726D" w:rsidRPr="0025553C" w:rsidRDefault="009E726D" w:rsidP="009E726D">
      <w:pPr>
        <w:keepNext/>
        <w:rPr>
          <w:rFonts w:ascii="Sylfaen" w:hAnsi="Sylfaen"/>
          <w:sz w:val="22"/>
          <w:szCs w:val="22"/>
        </w:rPr>
      </w:pPr>
      <w:r>
        <w:rPr>
          <w:rFonts w:ascii="Sylfaen" w:hAnsi="Sylfaen"/>
          <w:sz w:val="22"/>
          <w:szCs w:val="22"/>
        </w:rPr>
        <w:t>1</w:t>
      </w:r>
      <w:r w:rsidRPr="00534F81">
        <w:rPr>
          <w:rFonts w:ascii="Sylfaen" w:hAnsi="Sylfaen"/>
          <w:sz w:val="22"/>
          <w:szCs w:val="22"/>
        </w:rPr>
        <w:t xml:space="preserve">. </w:t>
      </w:r>
      <w:r>
        <w:rPr>
          <w:rFonts w:ascii="Sylfaen" w:hAnsi="Sylfaen"/>
          <w:sz w:val="22"/>
          <w:szCs w:val="22"/>
        </w:rPr>
        <w:t xml:space="preserve">Critical Thinking: </w:t>
      </w:r>
      <w:r w:rsidRPr="00534F81">
        <w:rPr>
          <w:rFonts w:ascii="Sylfaen" w:hAnsi="Sylfaen"/>
          <w:sz w:val="22"/>
          <w:szCs w:val="22"/>
        </w:rPr>
        <w:t xml:space="preserve">Assign </w:t>
      </w:r>
      <w:r>
        <w:rPr>
          <w:rFonts w:ascii="Sylfaen" w:hAnsi="Sylfaen"/>
          <w:sz w:val="22"/>
          <w:szCs w:val="22"/>
        </w:rPr>
        <w:t>Project 2</w:t>
      </w:r>
      <w:r w:rsidRPr="00534F81">
        <w:rPr>
          <w:rFonts w:ascii="Sylfaen" w:hAnsi="Sylfaen"/>
          <w:sz w:val="22"/>
          <w:szCs w:val="22"/>
        </w:rPr>
        <w:t xml:space="preserve"> </w:t>
      </w:r>
      <w:r>
        <w:rPr>
          <w:rFonts w:ascii="Sylfaen" w:hAnsi="Sylfaen"/>
          <w:sz w:val="22"/>
          <w:szCs w:val="22"/>
        </w:rPr>
        <w:t xml:space="preserve">on page </w:t>
      </w:r>
      <w:del w:id="275" w:author="Author">
        <w:r w:rsidDel="00235E87">
          <w:rPr>
            <w:rFonts w:ascii="Sylfaen" w:hAnsi="Sylfaen"/>
            <w:sz w:val="22"/>
            <w:szCs w:val="22"/>
          </w:rPr>
          <w:delText>77</w:delText>
        </w:r>
      </w:del>
      <w:ins w:id="276" w:author="Author">
        <w:r>
          <w:rPr>
            <w:rFonts w:ascii="Sylfaen" w:hAnsi="Sylfaen"/>
            <w:sz w:val="22"/>
            <w:szCs w:val="22"/>
          </w:rPr>
          <w:t>69</w:t>
        </w:r>
      </w:ins>
      <w:r w:rsidRPr="00534F81">
        <w:rPr>
          <w:rFonts w:ascii="Sylfaen" w:hAnsi="Sylfaen"/>
          <w:sz w:val="22"/>
          <w:szCs w:val="22"/>
        </w:rPr>
        <w:t>.</w:t>
      </w:r>
    </w:p>
    <w:p w14:paraId="0CC8C7B7"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277" w:name="_59:_Information_Systems"/>
      <w:bookmarkEnd w:id="277"/>
      <w:del w:id="278" w:author="Author">
        <w:r w:rsidDel="008933DC">
          <w:rPr>
            <w:rFonts w:ascii="Sylfaen" w:hAnsi="Sylfaen"/>
            <w:b/>
            <w:caps w:val="0"/>
            <w:color w:val="FF0000"/>
            <w:sz w:val="24"/>
            <w:szCs w:val="24"/>
            <w:u w:val="thick"/>
          </w:rPr>
          <w:delText>55</w:delText>
        </w:r>
      </w:del>
      <w:ins w:id="279" w:author="Author">
        <w:r>
          <w:rPr>
            <w:rFonts w:ascii="Sylfaen" w:hAnsi="Sylfaen"/>
            <w:b/>
            <w:caps w:val="0"/>
            <w:color w:val="FF0000"/>
            <w:sz w:val="24"/>
            <w:szCs w:val="24"/>
            <w:u w:val="thick"/>
          </w:rPr>
          <w:t>45</w:t>
        </w:r>
      </w:ins>
      <w:r w:rsidRPr="00C623BB">
        <w:rPr>
          <w:rFonts w:ascii="Sylfaen" w:hAnsi="Sylfaen"/>
          <w:b/>
          <w:caps w:val="0"/>
          <w:color w:val="FF0000"/>
          <w:sz w:val="24"/>
          <w:szCs w:val="24"/>
          <w:u w:val="thick"/>
        </w:rPr>
        <w:t>: Information Systems Projects</w:t>
      </w:r>
    </w:p>
    <w:p w14:paraId="0DA27573" w14:textId="77777777" w:rsidR="009E726D" w:rsidRPr="00AA5D3D" w:rsidRDefault="009E726D" w:rsidP="009E726D">
      <w:pPr>
        <w:rPr>
          <w:rFonts w:ascii="Sylfaen" w:hAnsi="Sylfaen"/>
          <w:sz w:val="22"/>
          <w:szCs w:val="22"/>
        </w:rPr>
      </w:pPr>
      <w:r w:rsidRPr="00AA5D3D">
        <w:rPr>
          <w:rFonts w:ascii="Sylfaen" w:hAnsi="Sylfaen"/>
          <w:sz w:val="22"/>
          <w:szCs w:val="22"/>
        </w:rPr>
        <w:t>LECTURE NOTES</w:t>
      </w:r>
    </w:p>
    <w:p w14:paraId="2C807892" w14:textId="77777777" w:rsidR="009E726D" w:rsidRPr="00FD2E66" w:rsidDel="00022B8E" w:rsidRDefault="009E726D" w:rsidP="009E726D">
      <w:pPr>
        <w:numPr>
          <w:ilvl w:val="0"/>
          <w:numId w:val="2"/>
        </w:numPr>
        <w:rPr>
          <w:del w:id="280" w:author="Author"/>
          <w:rFonts w:ascii="Sylfaen" w:hAnsi="Sylfaen"/>
          <w:sz w:val="22"/>
          <w:szCs w:val="22"/>
        </w:rPr>
      </w:pPr>
      <w:del w:id="281" w:author="Author">
        <w:r w:rsidRPr="00FD2E66" w:rsidDel="00022B8E">
          <w:rPr>
            <w:rFonts w:ascii="Sylfaen" w:hAnsi="Sylfaen"/>
            <w:sz w:val="22"/>
            <w:szCs w:val="22"/>
          </w:rPr>
          <w:delText>Mention that reasons for the project, factors that affect the project, systems request forms, and project management tools are part of every information systems project</w:delText>
        </w:r>
      </w:del>
    </w:p>
    <w:p w14:paraId="579E50EE" w14:textId="77777777" w:rsidR="009E726D" w:rsidRPr="00FD2E66" w:rsidRDefault="009E726D" w:rsidP="009E726D">
      <w:pPr>
        <w:numPr>
          <w:ilvl w:val="0"/>
          <w:numId w:val="2"/>
        </w:numPr>
        <w:rPr>
          <w:rFonts w:ascii="Sylfaen" w:hAnsi="Sylfaen"/>
          <w:sz w:val="22"/>
          <w:szCs w:val="22"/>
        </w:rPr>
      </w:pPr>
      <w:r w:rsidRPr="00FD2E66">
        <w:rPr>
          <w:rFonts w:ascii="Sylfaen" w:hAnsi="Sylfaen"/>
          <w:sz w:val="22"/>
          <w:szCs w:val="22"/>
        </w:rPr>
        <w:t>Define systems request</w:t>
      </w:r>
    </w:p>
    <w:p w14:paraId="6F9396C5" w14:textId="77777777" w:rsidR="009E726D" w:rsidRPr="00FD2E66" w:rsidRDefault="009E726D" w:rsidP="009E726D">
      <w:pPr>
        <w:numPr>
          <w:ilvl w:val="0"/>
          <w:numId w:val="2"/>
        </w:numPr>
        <w:rPr>
          <w:rFonts w:ascii="Sylfaen" w:hAnsi="Sylfaen"/>
          <w:sz w:val="22"/>
          <w:szCs w:val="22"/>
        </w:rPr>
      </w:pPr>
      <w:r w:rsidRPr="00FD2E66">
        <w:rPr>
          <w:rFonts w:ascii="Sylfaen" w:hAnsi="Sylfaen"/>
          <w:sz w:val="22"/>
          <w:szCs w:val="22"/>
        </w:rPr>
        <w:t>Use Figure</w:t>
      </w:r>
      <w:r>
        <w:rPr>
          <w:rFonts w:ascii="Sylfaen" w:hAnsi="Sylfaen"/>
          <w:sz w:val="22"/>
          <w:szCs w:val="22"/>
        </w:rPr>
        <w:t xml:space="preserve"> 2-</w:t>
      </w:r>
      <w:del w:id="282" w:author="Author">
        <w:r w:rsidDel="00235E87">
          <w:rPr>
            <w:rFonts w:ascii="Sylfaen" w:hAnsi="Sylfaen"/>
            <w:sz w:val="22"/>
            <w:szCs w:val="22"/>
          </w:rPr>
          <w:delText xml:space="preserve">8 </w:delText>
        </w:r>
      </w:del>
      <w:ins w:id="283" w:author="Author">
        <w:r>
          <w:rPr>
            <w:rFonts w:ascii="Sylfaen" w:hAnsi="Sylfaen"/>
            <w:sz w:val="22"/>
            <w:szCs w:val="22"/>
          </w:rPr>
          <w:t xml:space="preserve">4 </w:t>
        </w:r>
      </w:ins>
      <w:r w:rsidRPr="00FD2E66">
        <w:rPr>
          <w:rFonts w:ascii="Sylfaen" w:hAnsi="Sylfaen"/>
          <w:sz w:val="22"/>
          <w:szCs w:val="22"/>
        </w:rPr>
        <w:t xml:space="preserve">to </w:t>
      </w:r>
      <w:del w:id="284" w:author="Barath Srinivasan.T.S" w:date="2015-10-31T11:23:00Z">
        <w:r w:rsidRPr="00FD2E66" w:rsidDel="0087166B">
          <w:rPr>
            <w:rFonts w:ascii="Sylfaen" w:hAnsi="Sylfaen"/>
            <w:sz w:val="22"/>
            <w:szCs w:val="22"/>
          </w:rPr>
          <w:delText xml:space="preserve">identify </w:delText>
        </w:r>
      </w:del>
      <w:ins w:id="285" w:author="Barath Srinivasan.T.S" w:date="2015-10-31T11:23:00Z">
        <w:r w:rsidR="0087166B">
          <w:rPr>
            <w:rFonts w:ascii="Sylfaen" w:hAnsi="Sylfaen"/>
            <w:sz w:val="22"/>
            <w:szCs w:val="22"/>
          </w:rPr>
          <w:t>discuss</w:t>
        </w:r>
        <w:r w:rsidR="0087166B" w:rsidRPr="00FD2E66">
          <w:rPr>
            <w:rFonts w:ascii="Sylfaen" w:hAnsi="Sylfaen"/>
            <w:sz w:val="22"/>
            <w:szCs w:val="22"/>
          </w:rPr>
          <w:t xml:space="preserve"> </w:t>
        </w:r>
      </w:ins>
      <w:r w:rsidRPr="00FD2E66">
        <w:rPr>
          <w:rFonts w:ascii="Sylfaen" w:hAnsi="Sylfaen"/>
          <w:sz w:val="22"/>
          <w:szCs w:val="22"/>
        </w:rPr>
        <w:t>the six main reasons for systems requests</w:t>
      </w:r>
    </w:p>
    <w:p w14:paraId="0C0BFB61" w14:textId="49225DE7" w:rsidR="009E726D" w:rsidRDefault="009E726D" w:rsidP="009E726D">
      <w:pPr>
        <w:numPr>
          <w:ilvl w:val="0"/>
          <w:numId w:val="2"/>
        </w:numPr>
        <w:rPr>
          <w:ins w:id="286" w:author="Author"/>
          <w:rFonts w:ascii="Sylfaen" w:hAnsi="Sylfaen"/>
          <w:sz w:val="22"/>
          <w:szCs w:val="22"/>
        </w:rPr>
      </w:pPr>
      <w:ins w:id="287" w:author="Author">
        <w:r w:rsidRPr="00852418">
          <w:rPr>
            <w:rFonts w:ascii="Sylfaen" w:hAnsi="Sylfaen"/>
            <w:sz w:val="22"/>
            <w:szCs w:val="22"/>
          </w:rPr>
          <w:t xml:space="preserve">Explain the </w:t>
        </w:r>
        <w:r>
          <w:rPr>
            <w:rFonts w:ascii="Sylfaen" w:hAnsi="Sylfaen"/>
            <w:sz w:val="22"/>
            <w:szCs w:val="22"/>
          </w:rPr>
          <w:t>reason</w:t>
        </w:r>
        <w:r w:rsidRPr="00852418">
          <w:rPr>
            <w:rFonts w:ascii="Sylfaen" w:hAnsi="Sylfaen"/>
            <w:sz w:val="22"/>
            <w:szCs w:val="22"/>
          </w:rPr>
          <w:t xml:space="preserve"> for having effective controls in a system</w:t>
        </w:r>
      </w:ins>
    </w:p>
    <w:p w14:paraId="42B77CCC" w14:textId="77777777" w:rsidR="009E726D" w:rsidRPr="00852418" w:rsidRDefault="009E726D" w:rsidP="009E726D">
      <w:pPr>
        <w:numPr>
          <w:ilvl w:val="0"/>
          <w:numId w:val="2"/>
        </w:numPr>
        <w:rPr>
          <w:ins w:id="288" w:author="Author"/>
          <w:rFonts w:ascii="Sylfaen" w:hAnsi="Sylfaen"/>
          <w:sz w:val="22"/>
          <w:szCs w:val="22"/>
        </w:rPr>
      </w:pPr>
      <w:ins w:id="289" w:author="Author">
        <w:r w:rsidRPr="00852418">
          <w:rPr>
            <w:rFonts w:ascii="Sylfaen" w:hAnsi="Sylfaen"/>
            <w:sz w:val="22"/>
            <w:szCs w:val="22"/>
          </w:rPr>
          <w:t>Define encryption and biometric devices</w:t>
        </w:r>
      </w:ins>
    </w:p>
    <w:p w14:paraId="143B7FAB" w14:textId="77777777" w:rsidR="009E726D" w:rsidRDefault="009E726D" w:rsidP="009E726D">
      <w:pPr>
        <w:numPr>
          <w:ilvl w:val="0"/>
          <w:numId w:val="2"/>
        </w:numPr>
        <w:rPr>
          <w:ins w:id="290" w:author="Author"/>
          <w:rFonts w:ascii="Sylfaen" w:hAnsi="Sylfaen"/>
          <w:sz w:val="22"/>
          <w:szCs w:val="22"/>
        </w:rPr>
      </w:pPr>
      <w:ins w:id="291" w:author="Author">
        <w:r w:rsidRPr="00D217FB">
          <w:rPr>
            <w:rFonts w:ascii="Sylfaen" w:hAnsi="Sylfaen"/>
            <w:sz w:val="22"/>
            <w:szCs w:val="22"/>
          </w:rPr>
          <w:t xml:space="preserve">Discuss </w:t>
        </w:r>
        <w:r>
          <w:rPr>
            <w:rFonts w:ascii="Sylfaen" w:hAnsi="Sylfaen"/>
            <w:sz w:val="22"/>
            <w:szCs w:val="22"/>
          </w:rPr>
          <w:t xml:space="preserve">biometric devices using </w:t>
        </w:r>
        <w:r w:rsidRPr="00D217FB">
          <w:rPr>
            <w:rFonts w:ascii="Sylfaen" w:hAnsi="Sylfaen"/>
            <w:sz w:val="22"/>
            <w:szCs w:val="22"/>
          </w:rPr>
          <w:t>Figure</w:t>
        </w:r>
        <w:r>
          <w:rPr>
            <w:rFonts w:ascii="Sylfaen" w:hAnsi="Sylfaen"/>
            <w:sz w:val="22"/>
            <w:szCs w:val="22"/>
          </w:rPr>
          <w:t xml:space="preserve"> 2-5</w:t>
        </w:r>
      </w:ins>
    </w:p>
    <w:p w14:paraId="499D89A1" w14:textId="77777777" w:rsidR="009E726D" w:rsidRDefault="009E726D" w:rsidP="009E726D">
      <w:pPr>
        <w:numPr>
          <w:ilvl w:val="0"/>
          <w:numId w:val="2"/>
        </w:numPr>
        <w:rPr>
          <w:ins w:id="292" w:author="Author"/>
          <w:rFonts w:ascii="Sylfaen" w:hAnsi="Sylfaen"/>
          <w:sz w:val="22"/>
          <w:szCs w:val="22"/>
        </w:rPr>
      </w:pPr>
      <w:ins w:id="293" w:author="Author">
        <w:r>
          <w:rPr>
            <w:rFonts w:ascii="Sylfaen" w:hAnsi="Sylfaen"/>
            <w:sz w:val="22"/>
            <w:szCs w:val="22"/>
          </w:rPr>
          <w:t>List the various reasons for a current system to be expensive to maintain or operate</w:t>
        </w:r>
      </w:ins>
    </w:p>
    <w:p w14:paraId="3BB5BC68" w14:textId="77777777" w:rsidR="009E726D" w:rsidRPr="00C66662" w:rsidRDefault="009E726D" w:rsidP="009E726D">
      <w:pPr>
        <w:numPr>
          <w:ilvl w:val="0"/>
          <w:numId w:val="2"/>
        </w:numPr>
        <w:rPr>
          <w:ins w:id="294" w:author="Author"/>
          <w:rFonts w:ascii="Sylfaen" w:hAnsi="Sylfaen"/>
          <w:sz w:val="22"/>
          <w:szCs w:val="22"/>
        </w:rPr>
      </w:pPr>
      <w:ins w:id="295" w:author="Author">
        <w:r>
          <w:rPr>
            <w:rFonts w:ascii="Sylfaen" w:hAnsi="Sylfaen"/>
            <w:sz w:val="22"/>
            <w:szCs w:val="22"/>
          </w:rPr>
          <w:t>Point out that a new system would be more cost effective than upgrading or maintaining a current system</w:t>
        </w:r>
      </w:ins>
    </w:p>
    <w:p w14:paraId="4609B03B" w14:textId="77777777" w:rsidR="009E726D" w:rsidRDefault="009E726D" w:rsidP="009E726D">
      <w:pPr>
        <w:numPr>
          <w:ilvl w:val="0"/>
          <w:numId w:val="2"/>
        </w:numPr>
        <w:rPr>
          <w:ins w:id="296" w:author="Author"/>
          <w:rFonts w:ascii="Sylfaen" w:hAnsi="Sylfaen"/>
          <w:sz w:val="22"/>
          <w:szCs w:val="22"/>
        </w:rPr>
      </w:pPr>
      <w:ins w:id="297" w:author="Author">
        <w:r w:rsidRPr="00246ED9">
          <w:rPr>
            <w:rFonts w:ascii="Sylfaen" w:hAnsi="Sylfaen"/>
            <w:sz w:val="22"/>
            <w:szCs w:val="22"/>
          </w:rPr>
          <w:t>List examples of how insufficient or incomplete information can impact a company</w:t>
        </w:r>
      </w:ins>
    </w:p>
    <w:p w14:paraId="7CBAA816" w14:textId="77777777" w:rsidR="009E726D" w:rsidRPr="00246ED9" w:rsidRDefault="009E726D" w:rsidP="009E726D">
      <w:pPr>
        <w:numPr>
          <w:ilvl w:val="0"/>
          <w:numId w:val="2"/>
        </w:numPr>
        <w:rPr>
          <w:ins w:id="298" w:author="Author"/>
          <w:rFonts w:ascii="Sylfaen" w:hAnsi="Sylfaen"/>
          <w:sz w:val="22"/>
          <w:szCs w:val="22"/>
        </w:rPr>
      </w:pPr>
      <w:ins w:id="299" w:author="Author">
        <w:r w:rsidRPr="00246ED9">
          <w:rPr>
            <w:rFonts w:ascii="Sylfaen" w:hAnsi="Sylfaen"/>
            <w:sz w:val="22"/>
            <w:szCs w:val="22"/>
          </w:rPr>
          <w:t xml:space="preserve">Explain </w:t>
        </w:r>
        <w:r>
          <w:rPr>
            <w:rFonts w:ascii="Sylfaen" w:hAnsi="Sylfaen"/>
            <w:sz w:val="22"/>
            <w:szCs w:val="22"/>
          </w:rPr>
          <w:t>the need to have systems that meet performance requirements for a specific hardware</w:t>
        </w:r>
      </w:ins>
    </w:p>
    <w:p w14:paraId="1FCF6056" w14:textId="77777777" w:rsidR="009E726D" w:rsidRDefault="009E726D" w:rsidP="009E726D">
      <w:pPr>
        <w:numPr>
          <w:ilvl w:val="0"/>
          <w:numId w:val="2"/>
        </w:numPr>
        <w:rPr>
          <w:ins w:id="300" w:author="Author"/>
          <w:rFonts w:ascii="Sylfaen" w:hAnsi="Sylfaen"/>
          <w:sz w:val="22"/>
          <w:szCs w:val="22"/>
        </w:rPr>
      </w:pPr>
      <w:ins w:id="301" w:author="Author">
        <w:del w:id="302" w:author="Barath Srinivasan.T.S" w:date="2015-10-31T11:26:00Z">
          <w:r w:rsidRPr="00FD2E66" w:rsidDel="0087166B">
            <w:rPr>
              <w:rFonts w:ascii="Sylfaen" w:hAnsi="Sylfaen"/>
              <w:sz w:val="22"/>
              <w:szCs w:val="22"/>
            </w:rPr>
            <w:delText>Note</w:delText>
          </w:r>
        </w:del>
      </w:ins>
      <w:ins w:id="303" w:author="Barath Srinivasan.T.S" w:date="2015-10-31T11:26:00Z">
        <w:r w:rsidR="0087166B">
          <w:rPr>
            <w:rFonts w:ascii="Sylfaen" w:hAnsi="Sylfaen"/>
            <w:sz w:val="22"/>
            <w:szCs w:val="22"/>
          </w:rPr>
          <w:t>Discuss the</w:t>
        </w:r>
      </w:ins>
      <w:ins w:id="304" w:author="Author">
        <w:r w:rsidRPr="00FD2E66">
          <w:rPr>
            <w:rFonts w:ascii="Sylfaen" w:hAnsi="Sylfaen"/>
            <w:sz w:val="22"/>
            <w:szCs w:val="22"/>
          </w:rPr>
          <w:t xml:space="preserve"> ways in which systems requests can aim for improved service</w:t>
        </w:r>
      </w:ins>
    </w:p>
    <w:p w14:paraId="71AF7EF5" w14:textId="77777777" w:rsidR="009E726D" w:rsidDel="00852418" w:rsidRDefault="009E726D" w:rsidP="009E726D">
      <w:pPr>
        <w:numPr>
          <w:ilvl w:val="0"/>
          <w:numId w:val="2"/>
        </w:numPr>
        <w:rPr>
          <w:del w:id="305" w:author="Author"/>
          <w:rFonts w:ascii="Sylfaen" w:hAnsi="Sylfaen"/>
          <w:sz w:val="22"/>
          <w:szCs w:val="22"/>
        </w:rPr>
      </w:pPr>
      <w:del w:id="306" w:author="Author">
        <w:r w:rsidRPr="00FD2E66" w:rsidDel="00852418">
          <w:rPr>
            <w:rFonts w:ascii="Sylfaen" w:hAnsi="Sylfaen"/>
            <w:sz w:val="22"/>
            <w:szCs w:val="22"/>
          </w:rPr>
          <w:delText>Note ways in which systems requests can aim for improved service</w:delText>
        </w:r>
      </w:del>
    </w:p>
    <w:p w14:paraId="74A67449" w14:textId="77777777" w:rsidR="009E726D" w:rsidRPr="00246ED9" w:rsidRDefault="009E726D" w:rsidP="009E726D">
      <w:pPr>
        <w:numPr>
          <w:ilvl w:val="0"/>
          <w:numId w:val="2"/>
        </w:numPr>
        <w:rPr>
          <w:rFonts w:ascii="Sylfaen" w:hAnsi="Sylfaen"/>
          <w:sz w:val="22"/>
          <w:szCs w:val="22"/>
        </w:rPr>
      </w:pPr>
      <w:del w:id="307" w:author="Author">
        <w:r w:rsidRPr="00246ED9" w:rsidDel="0011453A">
          <w:rPr>
            <w:rFonts w:ascii="Sylfaen" w:hAnsi="Sylfaen"/>
            <w:sz w:val="22"/>
            <w:szCs w:val="22"/>
          </w:rPr>
          <w:delText>Explain how</w:delText>
        </w:r>
      </w:del>
      <w:ins w:id="308" w:author="Author">
        <w:r>
          <w:rPr>
            <w:rFonts w:ascii="Sylfaen" w:hAnsi="Sylfaen"/>
            <w:sz w:val="22"/>
            <w:szCs w:val="22"/>
          </w:rPr>
          <w:t xml:space="preserve">Summarize the </w:t>
        </w:r>
      </w:ins>
      <w:del w:id="309" w:author="Author">
        <w:r w:rsidRPr="00246ED9" w:rsidDel="0011453A">
          <w:rPr>
            <w:rFonts w:ascii="Sylfaen" w:hAnsi="Sylfaen"/>
            <w:sz w:val="22"/>
            <w:szCs w:val="22"/>
          </w:rPr>
          <w:delText xml:space="preserve"> </w:delText>
        </w:r>
      </w:del>
      <w:ins w:id="310" w:author="Author">
        <w:r>
          <w:rPr>
            <w:rFonts w:ascii="Sylfaen" w:hAnsi="Sylfaen"/>
            <w:sz w:val="22"/>
            <w:szCs w:val="22"/>
          </w:rPr>
          <w:t>concept of having more support for new products and services</w:t>
        </w:r>
      </w:ins>
      <w:del w:id="311" w:author="Author">
        <w:r w:rsidRPr="00246ED9" w:rsidDel="0011453A">
          <w:rPr>
            <w:rFonts w:ascii="Sylfaen" w:hAnsi="Sylfaen"/>
            <w:sz w:val="22"/>
            <w:szCs w:val="22"/>
          </w:rPr>
          <w:delText>new products and services often require new types or levels of IT support</w:delText>
        </w:r>
      </w:del>
    </w:p>
    <w:p w14:paraId="30C81B51" w14:textId="77777777" w:rsidR="009E726D" w:rsidRPr="00246ED9" w:rsidDel="00AD48D1" w:rsidRDefault="009E726D" w:rsidP="009E726D">
      <w:pPr>
        <w:numPr>
          <w:ilvl w:val="0"/>
          <w:numId w:val="2"/>
        </w:numPr>
        <w:rPr>
          <w:del w:id="312" w:author="Author"/>
          <w:rFonts w:ascii="Sylfaen" w:hAnsi="Sylfaen"/>
          <w:sz w:val="22"/>
          <w:szCs w:val="22"/>
        </w:rPr>
      </w:pPr>
      <w:del w:id="313" w:author="Author">
        <w:r w:rsidRPr="00246ED9" w:rsidDel="00AD48D1">
          <w:rPr>
            <w:rFonts w:ascii="Sylfaen" w:hAnsi="Sylfaen"/>
            <w:sz w:val="22"/>
            <w:szCs w:val="22"/>
          </w:rPr>
          <w:delText>Explain how performance limitations can affect a company’s effectiveness</w:delText>
        </w:r>
      </w:del>
    </w:p>
    <w:p w14:paraId="07CCC394" w14:textId="77777777" w:rsidR="009E726D" w:rsidDel="00AD48D1" w:rsidRDefault="009E726D" w:rsidP="009E726D">
      <w:pPr>
        <w:numPr>
          <w:ilvl w:val="0"/>
          <w:numId w:val="2"/>
        </w:numPr>
        <w:rPr>
          <w:del w:id="314" w:author="Author"/>
          <w:rFonts w:ascii="Sylfaen" w:hAnsi="Sylfaen"/>
          <w:sz w:val="22"/>
          <w:szCs w:val="22"/>
        </w:rPr>
      </w:pPr>
      <w:del w:id="315" w:author="Author">
        <w:r w:rsidRPr="00246ED9" w:rsidDel="00AD48D1">
          <w:rPr>
            <w:rFonts w:ascii="Sylfaen" w:hAnsi="Sylfaen"/>
            <w:sz w:val="22"/>
            <w:szCs w:val="22"/>
          </w:rPr>
          <w:delText>List examples of how insufficient or incomplete information can impact a company</w:delText>
        </w:r>
      </w:del>
    </w:p>
    <w:p w14:paraId="5577AD60" w14:textId="77777777" w:rsidR="009E726D" w:rsidRPr="000079ED" w:rsidDel="00852418" w:rsidRDefault="009E726D" w:rsidP="009E726D">
      <w:pPr>
        <w:numPr>
          <w:ilvl w:val="0"/>
          <w:numId w:val="2"/>
        </w:numPr>
        <w:rPr>
          <w:del w:id="316" w:author="Author"/>
          <w:rFonts w:ascii="Sylfaen" w:hAnsi="Sylfaen"/>
          <w:sz w:val="22"/>
          <w:szCs w:val="22"/>
        </w:rPr>
      </w:pPr>
      <w:del w:id="317" w:author="Author">
        <w:r w:rsidRPr="00D217FB" w:rsidDel="00852418">
          <w:rPr>
            <w:rFonts w:ascii="Sylfaen" w:hAnsi="Sylfaen"/>
            <w:sz w:val="22"/>
            <w:szCs w:val="22"/>
          </w:rPr>
          <w:delText>Explain why a system must have effective controls</w:delText>
        </w:r>
      </w:del>
    </w:p>
    <w:p w14:paraId="6B4326F2" w14:textId="77777777" w:rsidR="009E726D" w:rsidRPr="000079ED" w:rsidDel="00852418" w:rsidRDefault="009E726D" w:rsidP="009E726D">
      <w:pPr>
        <w:numPr>
          <w:ilvl w:val="0"/>
          <w:numId w:val="2"/>
        </w:numPr>
        <w:rPr>
          <w:del w:id="318" w:author="Author"/>
          <w:rFonts w:ascii="Sylfaen" w:hAnsi="Sylfaen"/>
          <w:sz w:val="22"/>
          <w:szCs w:val="22"/>
        </w:rPr>
      </w:pPr>
      <w:del w:id="319" w:author="Author">
        <w:r w:rsidRPr="00D217FB" w:rsidDel="00852418">
          <w:rPr>
            <w:rFonts w:ascii="Sylfaen" w:hAnsi="Sylfaen"/>
            <w:sz w:val="22"/>
            <w:szCs w:val="22"/>
          </w:rPr>
          <w:delText>Define encryption and biometric devices</w:delText>
        </w:r>
      </w:del>
    </w:p>
    <w:p w14:paraId="0A3A0169" w14:textId="77777777" w:rsidR="009E726D" w:rsidRPr="00E63F16" w:rsidDel="00852418" w:rsidRDefault="009E726D" w:rsidP="009E726D">
      <w:pPr>
        <w:numPr>
          <w:ilvl w:val="0"/>
          <w:numId w:val="2"/>
        </w:numPr>
        <w:rPr>
          <w:del w:id="320" w:author="Author"/>
          <w:rFonts w:ascii="Sylfaen" w:hAnsi="Sylfaen"/>
          <w:sz w:val="22"/>
          <w:szCs w:val="22"/>
        </w:rPr>
      </w:pPr>
      <w:del w:id="321" w:author="Author">
        <w:r w:rsidRPr="00D217FB" w:rsidDel="00852418">
          <w:rPr>
            <w:rFonts w:ascii="Sylfaen" w:hAnsi="Sylfaen"/>
            <w:sz w:val="22"/>
            <w:szCs w:val="22"/>
          </w:rPr>
          <w:delText xml:space="preserve">Discuss </w:delText>
        </w:r>
        <w:r w:rsidDel="00852418">
          <w:rPr>
            <w:rFonts w:ascii="Sylfaen" w:hAnsi="Sylfaen"/>
            <w:sz w:val="22"/>
            <w:szCs w:val="22"/>
          </w:rPr>
          <w:delText xml:space="preserve">biometric devices using </w:delText>
        </w:r>
        <w:r w:rsidRPr="00D217FB" w:rsidDel="00852418">
          <w:rPr>
            <w:rFonts w:ascii="Sylfaen" w:hAnsi="Sylfaen"/>
            <w:sz w:val="22"/>
            <w:szCs w:val="22"/>
          </w:rPr>
          <w:delText>Figure</w:delText>
        </w:r>
        <w:r w:rsidDel="00852418">
          <w:rPr>
            <w:rFonts w:ascii="Sylfaen" w:hAnsi="Sylfaen"/>
            <w:sz w:val="22"/>
            <w:szCs w:val="22"/>
          </w:rPr>
          <w:delText xml:space="preserve"> 2-9</w:delText>
        </w:r>
      </w:del>
    </w:p>
    <w:p w14:paraId="6E54D768" w14:textId="77777777" w:rsidR="009E726D" w:rsidRPr="00C66662" w:rsidDel="00852418" w:rsidRDefault="009E726D" w:rsidP="009E726D">
      <w:pPr>
        <w:numPr>
          <w:ilvl w:val="0"/>
          <w:numId w:val="2"/>
        </w:numPr>
        <w:rPr>
          <w:del w:id="322" w:author="Author"/>
          <w:rFonts w:ascii="Sylfaen" w:hAnsi="Sylfaen"/>
          <w:sz w:val="22"/>
          <w:szCs w:val="22"/>
        </w:rPr>
      </w:pPr>
      <w:del w:id="323" w:author="Author">
        <w:r w:rsidRPr="00D217FB" w:rsidDel="00852418">
          <w:rPr>
            <w:rFonts w:ascii="Sylfaen" w:hAnsi="Sylfaen"/>
            <w:sz w:val="22"/>
            <w:szCs w:val="22"/>
          </w:rPr>
          <w:delText>Explain how reduced costs can initiate a systems development project</w:delText>
        </w:r>
      </w:del>
    </w:p>
    <w:p w14:paraId="47D8AECF" w14:textId="77777777" w:rsidR="009E726D" w:rsidRPr="002E1A32" w:rsidRDefault="009E726D" w:rsidP="009E726D">
      <w:pPr>
        <w:numPr>
          <w:ilvl w:val="0"/>
          <w:numId w:val="2"/>
        </w:numPr>
        <w:rPr>
          <w:rFonts w:ascii="Sylfaen" w:hAnsi="Sylfaen"/>
          <w:sz w:val="22"/>
          <w:szCs w:val="22"/>
        </w:rPr>
      </w:pPr>
      <w:r w:rsidRPr="00D217FB">
        <w:rPr>
          <w:rFonts w:ascii="Sylfaen" w:hAnsi="Sylfaen"/>
          <w:sz w:val="22"/>
          <w:szCs w:val="22"/>
        </w:rPr>
        <w:t>Use Figure</w:t>
      </w:r>
      <w:r>
        <w:rPr>
          <w:rFonts w:ascii="Sylfaen" w:hAnsi="Sylfaen"/>
          <w:sz w:val="22"/>
          <w:szCs w:val="22"/>
        </w:rPr>
        <w:t xml:space="preserve"> 2-</w:t>
      </w:r>
      <w:del w:id="324" w:author="Author">
        <w:r w:rsidDel="00AD48D1">
          <w:rPr>
            <w:rFonts w:ascii="Sylfaen" w:hAnsi="Sylfaen"/>
            <w:sz w:val="22"/>
            <w:szCs w:val="22"/>
          </w:rPr>
          <w:delText xml:space="preserve">10 </w:delText>
        </w:r>
      </w:del>
      <w:ins w:id="325" w:author="Author">
        <w:r>
          <w:rPr>
            <w:rFonts w:ascii="Sylfaen" w:hAnsi="Sylfaen"/>
            <w:sz w:val="22"/>
            <w:szCs w:val="22"/>
          </w:rPr>
          <w:t xml:space="preserve">6 </w:t>
        </w:r>
      </w:ins>
      <w:r w:rsidRPr="00D217FB">
        <w:rPr>
          <w:rFonts w:ascii="Sylfaen" w:hAnsi="Sylfaen"/>
          <w:sz w:val="22"/>
          <w:szCs w:val="22"/>
        </w:rPr>
        <w:t>to identify the main internal and external factors that affect IT systems projects</w:t>
      </w:r>
    </w:p>
    <w:p w14:paraId="5EB7291E" w14:textId="77777777" w:rsidR="009E726D" w:rsidRPr="002E1A32" w:rsidRDefault="009E726D" w:rsidP="009E726D">
      <w:pPr>
        <w:numPr>
          <w:ilvl w:val="0"/>
          <w:numId w:val="2"/>
        </w:numPr>
        <w:rPr>
          <w:rFonts w:ascii="Sylfaen" w:hAnsi="Sylfaen"/>
          <w:sz w:val="22"/>
          <w:szCs w:val="22"/>
        </w:rPr>
      </w:pPr>
      <w:r w:rsidRPr="00D217FB">
        <w:rPr>
          <w:rFonts w:ascii="Sylfaen" w:hAnsi="Sylfaen"/>
          <w:sz w:val="22"/>
          <w:szCs w:val="22"/>
        </w:rPr>
        <w:t>List</w:t>
      </w:r>
      <w:ins w:id="326" w:author="Barath Srinivasan.T.S" w:date="2015-10-31T11:27:00Z">
        <w:r w:rsidR="0087166B">
          <w:rPr>
            <w:rFonts w:ascii="Sylfaen" w:hAnsi="Sylfaen"/>
            <w:sz w:val="22"/>
            <w:szCs w:val="22"/>
          </w:rPr>
          <w:t xml:space="preserve"> the</w:t>
        </w:r>
      </w:ins>
      <w:r w:rsidRPr="00D217FB">
        <w:rPr>
          <w:rFonts w:ascii="Sylfaen" w:hAnsi="Sylfaen"/>
          <w:sz w:val="22"/>
          <w:szCs w:val="22"/>
        </w:rPr>
        <w:t xml:space="preserve"> internal factors that affect IT systems projects</w:t>
      </w:r>
    </w:p>
    <w:p w14:paraId="33B14FA5" w14:textId="77777777" w:rsidR="009E726D" w:rsidRPr="002E1A32" w:rsidRDefault="009E726D" w:rsidP="009E726D">
      <w:pPr>
        <w:numPr>
          <w:ilvl w:val="0"/>
          <w:numId w:val="2"/>
        </w:numPr>
        <w:rPr>
          <w:rFonts w:ascii="Sylfaen" w:hAnsi="Sylfaen"/>
          <w:sz w:val="22"/>
          <w:szCs w:val="22"/>
        </w:rPr>
      </w:pPr>
      <w:del w:id="327" w:author="Author">
        <w:r w:rsidRPr="00D217FB" w:rsidDel="00D10958">
          <w:rPr>
            <w:rFonts w:ascii="Sylfaen" w:hAnsi="Sylfaen"/>
            <w:sz w:val="22"/>
            <w:szCs w:val="22"/>
          </w:rPr>
          <w:delText>Explain how a</w:delText>
        </w:r>
      </w:del>
      <w:ins w:id="328" w:author="Author">
        <w:r>
          <w:rPr>
            <w:rFonts w:ascii="Sylfaen" w:hAnsi="Sylfaen"/>
            <w:sz w:val="22"/>
            <w:szCs w:val="22"/>
          </w:rPr>
          <w:t>Discuss the impact of</w:t>
        </w:r>
      </w:ins>
      <w:r w:rsidRPr="00D217FB">
        <w:rPr>
          <w:rFonts w:ascii="Sylfaen" w:hAnsi="Sylfaen"/>
          <w:sz w:val="22"/>
          <w:szCs w:val="22"/>
        </w:rPr>
        <w:t xml:space="preserve"> strategic plan </w:t>
      </w:r>
      <w:del w:id="329" w:author="Author">
        <w:r w:rsidRPr="00D217FB" w:rsidDel="00D10958">
          <w:rPr>
            <w:rFonts w:ascii="Sylfaen" w:hAnsi="Sylfaen"/>
            <w:sz w:val="22"/>
            <w:szCs w:val="22"/>
          </w:rPr>
          <w:delText xml:space="preserve">impacts </w:delText>
        </w:r>
      </w:del>
      <w:ins w:id="330" w:author="Author">
        <w:r>
          <w:rPr>
            <w:rFonts w:ascii="Sylfaen" w:hAnsi="Sylfaen"/>
            <w:sz w:val="22"/>
            <w:szCs w:val="22"/>
          </w:rPr>
          <w:t>on</w:t>
        </w:r>
        <w:r w:rsidRPr="00D217FB">
          <w:rPr>
            <w:rFonts w:ascii="Sylfaen" w:hAnsi="Sylfaen"/>
            <w:sz w:val="22"/>
            <w:szCs w:val="22"/>
          </w:rPr>
          <w:t xml:space="preserve"> </w:t>
        </w:r>
      </w:ins>
      <w:r w:rsidRPr="00D217FB">
        <w:rPr>
          <w:rFonts w:ascii="Sylfaen" w:hAnsi="Sylfaen"/>
          <w:sz w:val="22"/>
          <w:szCs w:val="22"/>
        </w:rPr>
        <w:t>IT projects</w:t>
      </w:r>
      <w:del w:id="331" w:author="Author">
        <w:r w:rsidRPr="00D217FB" w:rsidDel="00D10958">
          <w:rPr>
            <w:rFonts w:ascii="Sylfaen" w:hAnsi="Sylfaen"/>
            <w:sz w:val="22"/>
            <w:szCs w:val="22"/>
          </w:rPr>
          <w:delText>, and that a long-term strategic plan often is a catalyst for information systems development</w:delText>
        </w:r>
      </w:del>
    </w:p>
    <w:p w14:paraId="34494E6D" w14:textId="77777777" w:rsidR="009E726D" w:rsidRDefault="009E726D" w:rsidP="009E726D">
      <w:pPr>
        <w:numPr>
          <w:ilvl w:val="0"/>
          <w:numId w:val="2"/>
        </w:numPr>
        <w:rPr>
          <w:rFonts w:ascii="Sylfaen" w:hAnsi="Sylfaen"/>
          <w:sz w:val="22"/>
          <w:szCs w:val="22"/>
        </w:rPr>
      </w:pPr>
      <w:del w:id="332" w:author="Author">
        <w:r w:rsidRPr="002E2F3B" w:rsidDel="00D10958">
          <w:rPr>
            <w:rFonts w:ascii="Sylfaen" w:hAnsi="Sylfaen"/>
            <w:sz w:val="22"/>
            <w:szCs w:val="22"/>
          </w:rPr>
          <w:delText>Tell how directives from top managers can be a source of information systems projects</w:delText>
        </w:r>
      </w:del>
      <w:ins w:id="333" w:author="Author">
        <w:r>
          <w:rPr>
            <w:rFonts w:ascii="Sylfaen" w:hAnsi="Sylfaen"/>
            <w:sz w:val="22"/>
            <w:szCs w:val="22"/>
          </w:rPr>
          <w:t>Explain the role of top managers in systems projects</w:t>
        </w:r>
      </w:ins>
    </w:p>
    <w:p w14:paraId="7B526B22" w14:textId="77777777" w:rsidR="009E726D" w:rsidRPr="002E2F3B" w:rsidRDefault="009E726D" w:rsidP="009E726D">
      <w:pPr>
        <w:numPr>
          <w:ilvl w:val="0"/>
          <w:numId w:val="2"/>
        </w:numPr>
        <w:rPr>
          <w:rFonts w:ascii="Sylfaen" w:hAnsi="Sylfaen"/>
          <w:sz w:val="22"/>
          <w:szCs w:val="22"/>
        </w:rPr>
      </w:pPr>
      <w:r w:rsidRPr="002E2F3B">
        <w:rPr>
          <w:rFonts w:ascii="Sylfaen" w:hAnsi="Sylfaen"/>
          <w:sz w:val="22"/>
          <w:szCs w:val="22"/>
        </w:rPr>
        <w:t xml:space="preserve">Explain </w:t>
      </w:r>
      <w:del w:id="334" w:author="Author">
        <w:r w:rsidRPr="002E2F3B" w:rsidDel="00DB1240">
          <w:rPr>
            <w:rFonts w:ascii="Sylfaen" w:hAnsi="Sylfaen"/>
            <w:sz w:val="22"/>
            <w:szCs w:val="22"/>
          </w:rPr>
          <w:delText xml:space="preserve">how </w:delText>
        </w:r>
      </w:del>
      <w:ins w:id="335" w:author="Author">
        <w:r>
          <w:rPr>
            <w:rFonts w:ascii="Sylfaen" w:hAnsi="Sylfaen"/>
            <w:sz w:val="22"/>
            <w:szCs w:val="22"/>
          </w:rPr>
          <w:t xml:space="preserve">the </w:t>
        </w:r>
      </w:ins>
      <w:del w:id="336" w:author="Barath Srinivasan.T.S" w:date="2015-10-31T11:34:00Z">
        <w:r w:rsidDel="00E83D98">
          <w:rPr>
            <w:rFonts w:ascii="Sylfaen" w:hAnsi="Sylfaen"/>
            <w:sz w:val="22"/>
            <w:szCs w:val="22"/>
          </w:rPr>
          <w:delText>influence</w:delText>
        </w:r>
      </w:del>
      <w:ins w:id="337" w:author="Barath Srinivasan.T.S" w:date="2015-10-31T11:34:00Z">
        <w:r w:rsidR="00E83D98">
          <w:rPr>
            <w:rFonts w:ascii="Sylfaen" w:hAnsi="Sylfaen"/>
            <w:sz w:val="22"/>
            <w:szCs w:val="22"/>
          </w:rPr>
          <w:t>impact</w:t>
        </w:r>
      </w:ins>
      <w:r>
        <w:rPr>
          <w:rFonts w:ascii="Sylfaen" w:hAnsi="Sylfaen"/>
          <w:sz w:val="22"/>
          <w:szCs w:val="22"/>
        </w:rPr>
        <w:t xml:space="preserve"> </w:t>
      </w:r>
      <w:ins w:id="338" w:author="Author">
        <w:r>
          <w:rPr>
            <w:rFonts w:ascii="Sylfaen" w:hAnsi="Sylfaen"/>
            <w:sz w:val="22"/>
            <w:szCs w:val="22"/>
          </w:rPr>
          <w:t>of</w:t>
        </w:r>
        <w:r w:rsidRPr="002E2F3B">
          <w:rPr>
            <w:rFonts w:ascii="Sylfaen" w:hAnsi="Sylfaen"/>
            <w:sz w:val="22"/>
            <w:szCs w:val="22"/>
          </w:rPr>
          <w:t xml:space="preserve"> </w:t>
        </w:r>
      </w:ins>
      <w:r w:rsidRPr="002E2F3B">
        <w:rPr>
          <w:rFonts w:ascii="Sylfaen" w:hAnsi="Sylfaen"/>
          <w:sz w:val="22"/>
          <w:szCs w:val="22"/>
        </w:rPr>
        <w:t xml:space="preserve">user requests </w:t>
      </w:r>
      <w:del w:id="339" w:author="Author">
        <w:r w:rsidRPr="002E2F3B" w:rsidDel="00DB1240">
          <w:rPr>
            <w:rFonts w:ascii="Sylfaen" w:hAnsi="Sylfaen"/>
            <w:sz w:val="22"/>
            <w:szCs w:val="22"/>
          </w:rPr>
          <w:delText xml:space="preserve">can </w:delText>
        </w:r>
      </w:del>
      <w:ins w:id="340" w:author="Author">
        <w:r>
          <w:rPr>
            <w:rFonts w:ascii="Sylfaen" w:hAnsi="Sylfaen"/>
            <w:sz w:val="22"/>
            <w:szCs w:val="22"/>
          </w:rPr>
          <w:t>on</w:t>
        </w:r>
        <w:r w:rsidRPr="002E2F3B">
          <w:rPr>
            <w:rFonts w:ascii="Sylfaen" w:hAnsi="Sylfaen"/>
            <w:sz w:val="22"/>
            <w:szCs w:val="22"/>
          </w:rPr>
          <w:t xml:space="preserve"> </w:t>
        </w:r>
      </w:ins>
      <w:del w:id="341" w:author="Author">
        <w:r w:rsidRPr="002E2F3B" w:rsidDel="00DB1240">
          <w:rPr>
            <w:rFonts w:ascii="Sylfaen" w:hAnsi="Sylfaen"/>
            <w:sz w:val="22"/>
            <w:szCs w:val="22"/>
          </w:rPr>
          <w:delText>start IT projects</w:delText>
        </w:r>
      </w:del>
      <w:ins w:id="342" w:author="Author">
        <w:r>
          <w:rPr>
            <w:rFonts w:ascii="Sylfaen" w:hAnsi="Sylfaen"/>
            <w:sz w:val="22"/>
            <w:szCs w:val="22"/>
          </w:rPr>
          <w:t>information systems</w:t>
        </w:r>
      </w:ins>
      <w:r w:rsidRPr="002E2F3B">
        <w:rPr>
          <w:rFonts w:ascii="Sylfaen" w:hAnsi="Sylfaen"/>
          <w:sz w:val="22"/>
          <w:szCs w:val="22"/>
        </w:rPr>
        <w:t xml:space="preserve">, and </w:t>
      </w:r>
      <w:ins w:id="343" w:author="Author">
        <w:r>
          <w:rPr>
            <w:rFonts w:ascii="Sylfaen" w:hAnsi="Sylfaen"/>
            <w:sz w:val="22"/>
            <w:szCs w:val="22"/>
          </w:rPr>
          <w:t xml:space="preserve">point out </w:t>
        </w:r>
      </w:ins>
      <w:r w:rsidRPr="002E2F3B">
        <w:rPr>
          <w:rFonts w:ascii="Sylfaen" w:hAnsi="Sylfaen"/>
          <w:sz w:val="22"/>
          <w:szCs w:val="22"/>
        </w:rPr>
        <w:t>that user requests often ask for enhancements to a current system</w:t>
      </w:r>
    </w:p>
    <w:p w14:paraId="23E4F8C1" w14:textId="77777777" w:rsidR="009E726D" w:rsidRPr="00D217FB" w:rsidRDefault="009E726D" w:rsidP="009E726D">
      <w:pPr>
        <w:numPr>
          <w:ilvl w:val="0"/>
          <w:numId w:val="2"/>
        </w:numPr>
        <w:rPr>
          <w:rFonts w:ascii="Sylfaen" w:hAnsi="Sylfaen"/>
          <w:sz w:val="22"/>
          <w:szCs w:val="22"/>
        </w:rPr>
      </w:pPr>
      <w:r w:rsidRPr="00D217FB">
        <w:rPr>
          <w:rFonts w:ascii="Sylfaen" w:hAnsi="Sylfaen"/>
          <w:sz w:val="22"/>
          <w:szCs w:val="22"/>
        </w:rPr>
        <w:t xml:space="preserve">Point out </w:t>
      </w:r>
      <w:del w:id="344" w:author="Author">
        <w:r w:rsidRPr="00D217FB" w:rsidDel="00DB1240">
          <w:rPr>
            <w:rFonts w:ascii="Sylfaen" w:hAnsi="Sylfaen"/>
            <w:sz w:val="22"/>
            <w:szCs w:val="22"/>
          </w:rPr>
          <w:delText xml:space="preserve">how </w:delText>
        </w:r>
      </w:del>
      <w:ins w:id="345" w:author="Author">
        <w:r>
          <w:rPr>
            <w:rFonts w:ascii="Sylfaen" w:hAnsi="Sylfaen"/>
            <w:sz w:val="22"/>
            <w:szCs w:val="22"/>
          </w:rPr>
          <w:t>that</w:t>
        </w:r>
        <w:r w:rsidRPr="00D217FB">
          <w:rPr>
            <w:rFonts w:ascii="Sylfaen" w:hAnsi="Sylfaen"/>
            <w:sz w:val="22"/>
            <w:szCs w:val="22"/>
          </w:rPr>
          <w:t xml:space="preserve"> </w:t>
        </w:r>
      </w:ins>
      <w:r w:rsidRPr="00D217FB">
        <w:rPr>
          <w:rFonts w:ascii="Sylfaen" w:hAnsi="Sylfaen"/>
          <w:sz w:val="22"/>
          <w:szCs w:val="22"/>
        </w:rPr>
        <w:t xml:space="preserve">an IT department can </w:t>
      </w:r>
      <w:ins w:id="346" w:author="Barath Srinivasan.T.S" w:date="2015-10-31T11:35:00Z">
        <w:r w:rsidR="00E83D98">
          <w:rPr>
            <w:rFonts w:ascii="Sylfaen" w:hAnsi="Sylfaen"/>
            <w:sz w:val="22"/>
            <w:szCs w:val="22"/>
          </w:rPr>
          <w:t xml:space="preserve">also </w:t>
        </w:r>
      </w:ins>
      <w:r w:rsidRPr="00D217FB">
        <w:rPr>
          <w:rFonts w:ascii="Sylfaen" w:hAnsi="Sylfaen"/>
          <w:sz w:val="22"/>
          <w:szCs w:val="22"/>
        </w:rPr>
        <w:t xml:space="preserve">be </w:t>
      </w:r>
      <w:ins w:id="347" w:author="Barath Srinivasan.T.S" w:date="2015-10-31T11:35:00Z">
        <w:r w:rsidR="00E83D98">
          <w:rPr>
            <w:rFonts w:ascii="Sylfaen" w:hAnsi="Sylfaen"/>
            <w:sz w:val="22"/>
            <w:szCs w:val="22"/>
          </w:rPr>
          <w:t xml:space="preserve">a </w:t>
        </w:r>
      </w:ins>
      <w:del w:id="348" w:author="Author">
        <w:r w:rsidRPr="00D217FB" w:rsidDel="00DB1240">
          <w:rPr>
            <w:rFonts w:ascii="Sylfaen" w:hAnsi="Sylfaen"/>
            <w:sz w:val="22"/>
            <w:szCs w:val="22"/>
          </w:rPr>
          <w:delText xml:space="preserve">a </w:delText>
        </w:r>
      </w:del>
      <w:r w:rsidRPr="00D217FB">
        <w:rPr>
          <w:rFonts w:ascii="Sylfaen" w:hAnsi="Sylfaen"/>
          <w:sz w:val="22"/>
          <w:szCs w:val="22"/>
        </w:rPr>
        <w:t>source of project requests, noting that proposals can be technical or business oriented</w:t>
      </w:r>
    </w:p>
    <w:p w14:paraId="2227D244" w14:textId="77777777" w:rsidR="009E726D" w:rsidRDefault="009E726D" w:rsidP="009E726D">
      <w:pPr>
        <w:numPr>
          <w:ilvl w:val="0"/>
          <w:numId w:val="2"/>
        </w:numPr>
        <w:rPr>
          <w:rFonts w:ascii="Sylfaen" w:hAnsi="Sylfaen"/>
          <w:sz w:val="22"/>
          <w:szCs w:val="22"/>
        </w:rPr>
      </w:pPr>
      <w:del w:id="349" w:author="Author">
        <w:r w:rsidRPr="00D217FB" w:rsidDel="00DB1240">
          <w:rPr>
            <w:rFonts w:ascii="Sylfaen" w:hAnsi="Sylfaen"/>
            <w:sz w:val="22"/>
            <w:szCs w:val="22"/>
          </w:rPr>
          <w:delText>Tell how</w:delText>
        </w:r>
      </w:del>
      <w:ins w:id="350" w:author="Author">
        <w:r>
          <w:rPr>
            <w:rFonts w:ascii="Sylfaen" w:hAnsi="Sylfaen"/>
            <w:sz w:val="22"/>
            <w:szCs w:val="22"/>
          </w:rPr>
          <w:t>Explain the influence of</w:t>
        </w:r>
      </w:ins>
      <w:r w:rsidRPr="00D217FB">
        <w:rPr>
          <w:rFonts w:ascii="Sylfaen" w:hAnsi="Sylfaen"/>
          <w:sz w:val="22"/>
          <w:szCs w:val="22"/>
        </w:rPr>
        <w:t xml:space="preserve"> errors or problems in existing systems</w:t>
      </w:r>
      <w:del w:id="351" w:author="Author">
        <w:r w:rsidRPr="00D217FB" w:rsidDel="00DB1240">
          <w:rPr>
            <w:rFonts w:ascii="Sylfaen" w:hAnsi="Sylfaen"/>
            <w:sz w:val="22"/>
            <w:szCs w:val="22"/>
          </w:rPr>
          <w:delText xml:space="preserve"> can trigger project requests</w:delText>
        </w:r>
      </w:del>
    </w:p>
    <w:p w14:paraId="6CBA3F7C" w14:textId="77777777" w:rsidR="009E726D" w:rsidRDefault="009E726D" w:rsidP="009E726D">
      <w:pPr>
        <w:numPr>
          <w:ilvl w:val="0"/>
          <w:numId w:val="2"/>
        </w:numPr>
        <w:rPr>
          <w:rFonts w:ascii="Sylfaen" w:hAnsi="Sylfaen"/>
          <w:sz w:val="22"/>
          <w:szCs w:val="22"/>
        </w:rPr>
      </w:pPr>
      <w:del w:id="352" w:author="Author">
        <w:r w:rsidRPr="00D217FB" w:rsidDel="0039672E">
          <w:rPr>
            <w:rFonts w:ascii="Sylfaen" w:hAnsi="Sylfaen"/>
            <w:sz w:val="22"/>
            <w:szCs w:val="22"/>
          </w:rPr>
          <w:delText xml:space="preserve">Note </w:delText>
        </w:r>
      </w:del>
      <w:ins w:id="353" w:author="Author">
        <w:r>
          <w:rPr>
            <w:rFonts w:ascii="Sylfaen" w:hAnsi="Sylfaen"/>
            <w:sz w:val="22"/>
            <w:szCs w:val="22"/>
          </w:rPr>
          <w:t>Discuss</w:t>
        </w:r>
        <w:r w:rsidRPr="00D217FB">
          <w:rPr>
            <w:rFonts w:ascii="Sylfaen" w:hAnsi="Sylfaen"/>
            <w:sz w:val="22"/>
            <w:szCs w:val="22"/>
          </w:rPr>
          <w:t xml:space="preserve"> </w:t>
        </w:r>
      </w:ins>
      <w:r w:rsidRPr="00D217FB">
        <w:rPr>
          <w:rFonts w:ascii="Sylfaen" w:hAnsi="Sylfaen"/>
          <w:sz w:val="22"/>
          <w:szCs w:val="22"/>
        </w:rPr>
        <w:t>the importance of identifying the underlying causes of problems</w:t>
      </w:r>
    </w:p>
    <w:p w14:paraId="40226E82" w14:textId="77777777" w:rsidR="009E726D" w:rsidRDefault="009E726D" w:rsidP="009E726D">
      <w:pPr>
        <w:numPr>
          <w:ilvl w:val="0"/>
          <w:numId w:val="2"/>
        </w:numPr>
        <w:rPr>
          <w:ins w:id="354" w:author="Author"/>
          <w:rFonts w:ascii="Sylfaen" w:hAnsi="Sylfaen"/>
          <w:sz w:val="22"/>
          <w:szCs w:val="22"/>
        </w:rPr>
      </w:pPr>
      <w:r w:rsidRPr="00D217FB">
        <w:rPr>
          <w:rFonts w:ascii="Sylfaen" w:hAnsi="Sylfaen"/>
          <w:sz w:val="22"/>
          <w:szCs w:val="22"/>
        </w:rPr>
        <w:t>Define legacy systems</w:t>
      </w:r>
      <w:del w:id="355" w:author="Barath Srinivasan.T.S" w:date="2015-10-31T11:38:00Z">
        <w:r w:rsidDel="0011572B">
          <w:rPr>
            <w:rFonts w:ascii="Sylfaen" w:hAnsi="Sylfaen"/>
            <w:sz w:val="22"/>
            <w:szCs w:val="22"/>
          </w:rPr>
          <w:delText>, and let</w:delText>
        </w:r>
        <w:r w:rsidRPr="00D217FB" w:rsidDel="0011572B">
          <w:rPr>
            <w:rFonts w:ascii="Sylfaen" w:hAnsi="Sylfaen"/>
            <w:sz w:val="22"/>
            <w:szCs w:val="22"/>
          </w:rPr>
          <w:delText xml:space="preserve"> students</w:delText>
        </w:r>
        <w:r w:rsidDel="0011572B">
          <w:rPr>
            <w:rFonts w:ascii="Sylfaen" w:hAnsi="Sylfaen"/>
            <w:sz w:val="22"/>
            <w:szCs w:val="22"/>
          </w:rPr>
          <w:delText xml:space="preserve"> know that they will</w:delText>
        </w:r>
        <w:r w:rsidRPr="00D217FB" w:rsidDel="0011572B">
          <w:rPr>
            <w:rFonts w:ascii="Sylfaen" w:hAnsi="Sylfaen"/>
            <w:sz w:val="22"/>
            <w:szCs w:val="22"/>
          </w:rPr>
          <w:delText xml:space="preserve"> </w:delText>
        </w:r>
        <w:r w:rsidDel="0011572B">
          <w:rPr>
            <w:rFonts w:ascii="Sylfaen" w:hAnsi="Sylfaen"/>
            <w:sz w:val="22"/>
            <w:szCs w:val="22"/>
          </w:rPr>
          <w:delText>be learning</w:delText>
        </w:r>
        <w:r w:rsidRPr="00D217FB" w:rsidDel="0011572B">
          <w:rPr>
            <w:rFonts w:ascii="Sylfaen" w:hAnsi="Sylfaen"/>
            <w:sz w:val="22"/>
            <w:szCs w:val="22"/>
          </w:rPr>
          <w:delText xml:space="preserve"> more about migrating to a new system from an older one, and converting existing data</w:delText>
        </w:r>
        <w:r w:rsidDel="0011572B">
          <w:rPr>
            <w:rFonts w:ascii="Sylfaen" w:hAnsi="Sylfaen"/>
            <w:sz w:val="22"/>
            <w:szCs w:val="22"/>
          </w:rPr>
          <w:delText xml:space="preserve"> in later chapters</w:delText>
        </w:r>
      </w:del>
    </w:p>
    <w:p w14:paraId="03F651D0" w14:textId="77777777" w:rsidR="009E726D" w:rsidRDefault="009E726D" w:rsidP="009E726D">
      <w:pPr>
        <w:numPr>
          <w:ilvl w:val="0"/>
          <w:numId w:val="2"/>
        </w:numPr>
        <w:rPr>
          <w:rFonts w:ascii="Sylfaen" w:hAnsi="Sylfaen"/>
          <w:sz w:val="22"/>
          <w:szCs w:val="22"/>
        </w:rPr>
      </w:pPr>
      <w:ins w:id="356" w:author="Author">
        <w:r>
          <w:rPr>
            <w:rFonts w:ascii="Sylfaen" w:hAnsi="Sylfaen"/>
            <w:sz w:val="22"/>
            <w:szCs w:val="22"/>
          </w:rPr>
          <w:t xml:space="preserve">Discuss the </w:t>
        </w:r>
        <w:del w:id="357" w:author="Barath Srinivasan.T.S" w:date="2015-10-31T11:38:00Z">
          <w:r w:rsidDel="00213DDA">
            <w:rPr>
              <w:rFonts w:ascii="Sylfaen" w:hAnsi="Sylfaen"/>
              <w:sz w:val="22"/>
              <w:szCs w:val="22"/>
            </w:rPr>
            <w:delText>influence</w:delText>
          </w:r>
        </w:del>
      </w:ins>
      <w:ins w:id="358" w:author="Barath Srinivasan.T.S" w:date="2015-10-31T11:38:00Z">
        <w:r w:rsidR="00213DDA">
          <w:rPr>
            <w:rFonts w:ascii="Sylfaen" w:hAnsi="Sylfaen"/>
            <w:sz w:val="22"/>
            <w:szCs w:val="22"/>
          </w:rPr>
          <w:t>role</w:t>
        </w:r>
      </w:ins>
      <w:ins w:id="359" w:author="Author">
        <w:r>
          <w:rPr>
            <w:rFonts w:ascii="Sylfaen" w:hAnsi="Sylfaen"/>
            <w:sz w:val="22"/>
            <w:szCs w:val="22"/>
          </w:rPr>
          <w:t xml:space="preserve"> of a company’s financial status on system projects</w:t>
        </w:r>
      </w:ins>
    </w:p>
    <w:p w14:paraId="1BAD5136" w14:textId="77777777" w:rsidR="009E726D" w:rsidRPr="00BA0B98" w:rsidRDefault="009E726D" w:rsidP="009E726D">
      <w:pPr>
        <w:numPr>
          <w:ilvl w:val="0"/>
          <w:numId w:val="2"/>
        </w:numPr>
        <w:rPr>
          <w:rFonts w:ascii="Sylfaen" w:hAnsi="Sylfaen"/>
          <w:sz w:val="22"/>
          <w:szCs w:val="22"/>
        </w:rPr>
      </w:pPr>
      <w:r w:rsidRPr="00BA0B98">
        <w:rPr>
          <w:rFonts w:ascii="Sylfaen" w:hAnsi="Sylfaen"/>
          <w:sz w:val="22"/>
          <w:szCs w:val="22"/>
        </w:rPr>
        <w:t xml:space="preserve">List </w:t>
      </w:r>
      <w:ins w:id="360" w:author="Barath Srinivasan.T.S" w:date="2015-10-31T11:38:00Z">
        <w:r w:rsidR="00213DDA">
          <w:rPr>
            <w:rFonts w:ascii="Sylfaen" w:hAnsi="Sylfaen"/>
            <w:sz w:val="22"/>
            <w:szCs w:val="22"/>
          </w:rPr>
          <w:t xml:space="preserve">the </w:t>
        </w:r>
      </w:ins>
      <w:r w:rsidRPr="00BA0B98">
        <w:rPr>
          <w:rFonts w:ascii="Sylfaen" w:hAnsi="Sylfaen"/>
          <w:sz w:val="22"/>
          <w:szCs w:val="22"/>
        </w:rPr>
        <w:t>external factors that affect IT systems projects</w:t>
      </w:r>
    </w:p>
    <w:p w14:paraId="63114461" w14:textId="77777777" w:rsidR="009E726D" w:rsidRDefault="009E726D" w:rsidP="009E726D">
      <w:pPr>
        <w:numPr>
          <w:ilvl w:val="0"/>
          <w:numId w:val="2"/>
        </w:numPr>
        <w:rPr>
          <w:rFonts w:ascii="Sylfaen" w:hAnsi="Sylfaen"/>
          <w:sz w:val="22"/>
          <w:szCs w:val="22"/>
        </w:rPr>
      </w:pPr>
      <w:r>
        <w:rPr>
          <w:rFonts w:ascii="Sylfaen" w:hAnsi="Sylfaen"/>
          <w:sz w:val="22"/>
          <w:szCs w:val="22"/>
        </w:rPr>
        <w:lastRenderedPageBreak/>
        <w:t>Give</w:t>
      </w:r>
      <w:ins w:id="361" w:author="Author">
        <w:r>
          <w:rPr>
            <w:rFonts w:ascii="Sylfaen" w:hAnsi="Sylfaen"/>
            <w:sz w:val="22"/>
            <w:szCs w:val="22"/>
          </w:rPr>
          <w:t xml:space="preserve"> an</w:t>
        </w:r>
      </w:ins>
      <w:r>
        <w:rPr>
          <w:rFonts w:ascii="Sylfaen" w:hAnsi="Sylfaen"/>
          <w:sz w:val="22"/>
          <w:szCs w:val="22"/>
        </w:rPr>
        <w:t xml:space="preserve"> example</w:t>
      </w:r>
      <w:del w:id="362" w:author="Author">
        <w:r w:rsidDel="004B0EB8">
          <w:rPr>
            <w:rFonts w:ascii="Sylfaen" w:hAnsi="Sylfaen"/>
            <w:sz w:val="22"/>
            <w:szCs w:val="22"/>
          </w:rPr>
          <w:delText>s</w:delText>
        </w:r>
      </w:del>
      <w:r>
        <w:rPr>
          <w:rFonts w:ascii="Sylfaen" w:hAnsi="Sylfaen"/>
          <w:sz w:val="22"/>
          <w:szCs w:val="22"/>
        </w:rPr>
        <w:t xml:space="preserve"> of</w:t>
      </w:r>
      <w:r w:rsidRPr="00BA0B98">
        <w:rPr>
          <w:rFonts w:ascii="Sylfaen" w:hAnsi="Sylfaen"/>
          <w:sz w:val="22"/>
          <w:szCs w:val="22"/>
        </w:rPr>
        <w:t xml:space="preserve"> how changing technology</w:t>
      </w:r>
      <w:ins w:id="363" w:author="Author">
        <w:r>
          <w:rPr>
            <w:rFonts w:ascii="Sylfaen" w:hAnsi="Sylfaen"/>
            <w:sz w:val="22"/>
            <w:szCs w:val="22"/>
          </w:rPr>
          <w:t xml:space="preserve"> is</w:t>
        </w:r>
      </w:ins>
      <w:r w:rsidRPr="00BA0B98">
        <w:rPr>
          <w:rFonts w:ascii="Sylfaen" w:hAnsi="Sylfaen"/>
          <w:sz w:val="22"/>
          <w:szCs w:val="22"/>
        </w:rPr>
        <w:t xml:space="preserve"> affect</w:t>
      </w:r>
      <w:ins w:id="364" w:author="Author">
        <w:r>
          <w:rPr>
            <w:rFonts w:ascii="Sylfaen" w:hAnsi="Sylfaen"/>
            <w:sz w:val="22"/>
            <w:szCs w:val="22"/>
          </w:rPr>
          <w:t>ing</w:t>
        </w:r>
      </w:ins>
      <w:del w:id="365" w:author="Author">
        <w:r w:rsidRPr="00BA0B98" w:rsidDel="004B0EB8">
          <w:rPr>
            <w:rFonts w:ascii="Sylfaen" w:hAnsi="Sylfaen"/>
            <w:sz w:val="22"/>
            <w:szCs w:val="22"/>
          </w:rPr>
          <w:delText>s</w:delText>
        </w:r>
      </w:del>
      <w:r w:rsidRPr="00BA0B98">
        <w:rPr>
          <w:rFonts w:ascii="Sylfaen" w:hAnsi="Sylfaen"/>
          <w:sz w:val="22"/>
          <w:szCs w:val="22"/>
        </w:rPr>
        <w:t xml:space="preserve"> business and society in general</w:t>
      </w:r>
    </w:p>
    <w:p w14:paraId="28792D2F" w14:textId="77777777" w:rsidR="009E726D" w:rsidRDefault="009E726D" w:rsidP="009E726D">
      <w:pPr>
        <w:numPr>
          <w:ilvl w:val="0"/>
          <w:numId w:val="2"/>
        </w:numPr>
        <w:rPr>
          <w:rFonts w:ascii="Sylfaen" w:hAnsi="Sylfaen"/>
          <w:sz w:val="22"/>
          <w:szCs w:val="22"/>
        </w:rPr>
      </w:pPr>
      <w:r>
        <w:rPr>
          <w:rFonts w:ascii="Sylfaen" w:hAnsi="Sylfaen"/>
          <w:sz w:val="22"/>
          <w:szCs w:val="22"/>
        </w:rPr>
        <w:t>Define electronic product code (EPC)</w:t>
      </w:r>
    </w:p>
    <w:p w14:paraId="4BC725C9" w14:textId="77777777" w:rsidR="009E726D" w:rsidRPr="00BA0B98" w:rsidDel="004B0EB8" w:rsidRDefault="009E726D" w:rsidP="009E726D">
      <w:pPr>
        <w:numPr>
          <w:ilvl w:val="0"/>
          <w:numId w:val="2"/>
        </w:numPr>
        <w:rPr>
          <w:del w:id="366" w:author="Author"/>
          <w:rFonts w:ascii="Sylfaen" w:hAnsi="Sylfaen"/>
          <w:sz w:val="22"/>
          <w:szCs w:val="22"/>
        </w:rPr>
      </w:pPr>
      <w:del w:id="367" w:author="Author">
        <w:r w:rsidRPr="00BA0B98" w:rsidDel="004B0EB8">
          <w:rPr>
            <w:rFonts w:ascii="Sylfaen" w:hAnsi="Sylfaen"/>
            <w:sz w:val="22"/>
            <w:szCs w:val="22"/>
          </w:rPr>
          <w:delText>Point out how electronic data interchange (EDI) has changed relationships with suppliers</w:delText>
        </w:r>
      </w:del>
    </w:p>
    <w:p w14:paraId="32017553" w14:textId="77777777" w:rsidR="009E726D" w:rsidRPr="00836557" w:rsidRDefault="009E726D" w:rsidP="009E726D">
      <w:pPr>
        <w:numPr>
          <w:ilvl w:val="0"/>
          <w:numId w:val="2"/>
        </w:numPr>
        <w:rPr>
          <w:rFonts w:ascii="Sylfaen" w:hAnsi="Sylfaen"/>
          <w:sz w:val="22"/>
          <w:szCs w:val="22"/>
        </w:rPr>
      </w:pPr>
      <w:r w:rsidRPr="00BA0B98">
        <w:rPr>
          <w:rFonts w:ascii="Sylfaen" w:hAnsi="Sylfaen"/>
          <w:sz w:val="22"/>
          <w:szCs w:val="22"/>
        </w:rPr>
        <w:t>Describe just-in-time (JIT) inventory systems</w:t>
      </w:r>
      <w:del w:id="368" w:author="Author">
        <w:r w:rsidRPr="00BA0B98" w:rsidDel="004B0EB8">
          <w:rPr>
            <w:rFonts w:ascii="Sylfaen" w:hAnsi="Sylfaen"/>
            <w:sz w:val="22"/>
            <w:szCs w:val="22"/>
          </w:rPr>
          <w:delText xml:space="preserve">, and discuss </w:delText>
        </w:r>
        <w:r w:rsidRPr="0059214A" w:rsidDel="004B0EB8">
          <w:rPr>
            <w:rFonts w:ascii="Sylfaen" w:hAnsi="Sylfaen"/>
            <w:sz w:val="22"/>
            <w:szCs w:val="22"/>
          </w:rPr>
          <w:delText>Figure 2-</w:delText>
        </w:r>
        <w:r w:rsidDel="004B0EB8">
          <w:rPr>
            <w:rFonts w:ascii="Sylfaen" w:hAnsi="Sylfaen"/>
            <w:sz w:val="22"/>
            <w:szCs w:val="22"/>
          </w:rPr>
          <w:delText>11</w:delText>
        </w:r>
      </w:del>
    </w:p>
    <w:p w14:paraId="7CFEBACE" w14:textId="77777777" w:rsidR="009E726D" w:rsidRPr="00836557" w:rsidDel="00B12539" w:rsidRDefault="009E726D" w:rsidP="009E726D">
      <w:pPr>
        <w:numPr>
          <w:ilvl w:val="0"/>
          <w:numId w:val="2"/>
        </w:numPr>
        <w:rPr>
          <w:del w:id="369" w:author="Author"/>
          <w:rFonts w:ascii="Sylfaen" w:hAnsi="Sylfaen"/>
          <w:sz w:val="22"/>
          <w:szCs w:val="22"/>
        </w:rPr>
      </w:pPr>
      <w:del w:id="370" w:author="Author">
        <w:r w:rsidRPr="00836557" w:rsidDel="00B12539">
          <w:rPr>
            <w:rFonts w:ascii="Sylfaen" w:hAnsi="Sylfaen"/>
            <w:sz w:val="22"/>
            <w:szCs w:val="22"/>
          </w:rPr>
          <w:delText>Tell why information systems that interact with customers are given top priority</w:delText>
        </w:r>
      </w:del>
    </w:p>
    <w:p w14:paraId="53515FE1" w14:textId="77777777" w:rsidR="009E726D" w:rsidRPr="00836557" w:rsidRDefault="009E726D" w:rsidP="009E726D">
      <w:pPr>
        <w:numPr>
          <w:ilvl w:val="0"/>
          <w:numId w:val="2"/>
        </w:numPr>
        <w:rPr>
          <w:rFonts w:ascii="Sylfaen" w:hAnsi="Sylfaen"/>
          <w:sz w:val="22"/>
          <w:szCs w:val="22"/>
        </w:rPr>
      </w:pPr>
      <w:del w:id="371" w:author="Barath Srinivasan.T.S" w:date="2015-10-31T12:17:00Z">
        <w:r w:rsidRPr="00836557" w:rsidDel="00D1642A">
          <w:rPr>
            <w:rFonts w:ascii="Sylfaen" w:hAnsi="Sylfaen"/>
            <w:sz w:val="22"/>
            <w:szCs w:val="22"/>
          </w:rPr>
          <w:delText>Describe</w:delText>
        </w:r>
      </w:del>
      <w:ins w:id="372" w:author="Barath Srinivasan.T.S" w:date="2015-10-31T12:17:00Z">
        <w:r w:rsidR="00D1642A">
          <w:rPr>
            <w:rFonts w:ascii="Sylfaen" w:hAnsi="Sylfaen"/>
            <w:sz w:val="22"/>
            <w:szCs w:val="22"/>
          </w:rPr>
          <w:t>Discuss</w:t>
        </w:r>
      </w:ins>
      <w:r w:rsidRPr="00836557">
        <w:rPr>
          <w:rFonts w:ascii="Sylfaen" w:hAnsi="Sylfaen"/>
          <w:sz w:val="22"/>
          <w:szCs w:val="22"/>
        </w:rPr>
        <w:t xml:space="preserve"> customer relationship management (CRM) systems</w:t>
      </w:r>
      <w:ins w:id="373" w:author="Barath Srinivasan.T.S" w:date="2015-10-31T12:17:00Z">
        <w:r w:rsidR="00D1642A">
          <w:rPr>
            <w:rFonts w:ascii="Sylfaen" w:hAnsi="Sylfaen"/>
            <w:sz w:val="22"/>
            <w:szCs w:val="22"/>
          </w:rPr>
          <w:t xml:space="preserve"> using Figure</w:t>
        </w:r>
      </w:ins>
      <w:ins w:id="374" w:author="Barath Srinivasan.T.S" w:date="2015-10-31T12:18:00Z">
        <w:r w:rsidR="00D1642A">
          <w:rPr>
            <w:rFonts w:ascii="Sylfaen" w:hAnsi="Sylfaen"/>
            <w:sz w:val="22"/>
            <w:szCs w:val="22"/>
          </w:rPr>
          <w:t>s</w:t>
        </w:r>
      </w:ins>
      <w:ins w:id="375" w:author="Barath Srinivasan.T.S" w:date="2015-10-31T12:17:00Z">
        <w:r w:rsidR="00D1642A">
          <w:rPr>
            <w:rFonts w:ascii="Sylfaen" w:hAnsi="Sylfaen"/>
            <w:sz w:val="22"/>
            <w:szCs w:val="22"/>
          </w:rPr>
          <w:t xml:space="preserve"> 2-8</w:t>
        </w:r>
      </w:ins>
      <w:ins w:id="376" w:author="Barath Srinivasan.T.S" w:date="2015-10-31T12:18:00Z">
        <w:r w:rsidR="00D1642A">
          <w:rPr>
            <w:rFonts w:ascii="Sylfaen" w:hAnsi="Sylfaen"/>
            <w:sz w:val="22"/>
            <w:szCs w:val="22"/>
          </w:rPr>
          <w:t xml:space="preserve"> and 2-9</w:t>
        </w:r>
      </w:ins>
    </w:p>
    <w:p w14:paraId="73D81C11" w14:textId="77777777" w:rsidR="009E726D" w:rsidRPr="00BA0B98" w:rsidDel="00B12539" w:rsidRDefault="009E726D" w:rsidP="009E726D">
      <w:pPr>
        <w:numPr>
          <w:ilvl w:val="0"/>
          <w:numId w:val="2"/>
        </w:numPr>
        <w:rPr>
          <w:del w:id="377" w:author="Author"/>
          <w:rFonts w:ascii="Sylfaen" w:hAnsi="Sylfaen"/>
          <w:sz w:val="22"/>
          <w:szCs w:val="22"/>
        </w:rPr>
      </w:pPr>
      <w:del w:id="378" w:author="Author">
        <w:r w:rsidRPr="00BA0B98" w:rsidDel="00B12539">
          <w:rPr>
            <w:rFonts w:ascii="Sylfaen" w:hAnsi="Sylfaen"/>
            <w:sz w:val="22"/>
            <w:szCs w:val="22"/>
          </w:rPr>
          <w:delText>Discuss the replacement of bar code technology with electronic product code (EPC) technology and RFID tags</w:delText>
        </w:r>
        <w:r w:rsidDel="00B12539">
          <w:rPr>
            <w:rFonts w:ascii="Sylfaen" w:hAnsi="Sylfaen"/>
            <w:sz w:val="22"/>
            <w:szCs w:val="22"/>
          </w:rPr>
          <w:delText xml:space="preserve"> in Figure 2-12</w:delText>
        </w:r>
      </w:del>
    </w:p>
    <w:p w14:paraId="44B9B681" w14:textId="77777777" w:rsidR="009E726D" w:rsidRDefault="009E726D" w:rsidP="009E726D">
      <w:pPr>
        <w:numPr>
          <w:ilvl w:val="0"/>
          <w:numId w:val="2"/>
        </w:numPr>
        <w:rPr>
          <w:rFonts w:ascii="Sylfaen" w:hAnsi="Sylfaen"/>
          <w:sz w:val="22"/>
          <w:szCs w:val="22"/>
        </w:rPr>
      </w:pPr>
      <w:r w:rsidRPr="00836557">
        <w:rPr>
          <w:rFonts w:ascii="Sylfaen" w:hAnsi="Sylfaen"/>
          <w:sz w:val="22"/>
          <w:szCs w:val="22"/>
        </w:rPr>
        <w:t>Discuss electronic proof of delivery (EPOD) as a technology-related cost control</w:t>
      </w:r>
      <w:ins w:id="379" w:author="Barath Srinivasan.T.S" w:date="2015-10-31T11:40:00Z">
        <w:r w:rsidR="00213DDA">
          <w:rPr>
            <w:rFonts w:ascii="Sylfaen" w:hAnsi="Sylfaen"/>
            <w:sz w:val="22"/>
            <w:szCs w:val="22"/>
          </w:rPr>
          <w:t xml:space="preserve"> </w:t>
        </w:r>
      </w:ins>
    </w:p>
    <w:p w14:paraId="239B564C" w14:textId="77777777" w:rsidR="009E726D" w:rsidRPr="00502151" w:rsidRDefault="009E726D" w:rsidP="009E726D">
      <w:pPr>
        <w:numPr>
          <w:ilvl w:val="0"/>
          <w:numId w:val="2"/>
        </w:numPr>
        <w:rPr>
          <w:rFonts w:ascii="Sylfaen" w:hAnsi="Sylfaen"/>
          <w:sz w:val="22"/>
          <w:szCs w:val="22"/>
        </w:rPr>
      </w:pPr>
      <w:r w:rsidRPr="00502151">
        <w:rPr>
          <w:rFonts w:ascii="Sylfaen" w:hAnsi="Sylfaen"/>
          <w:sz w:val="22"/>
          <w:szCs w:val="22"/>
        </w:rPr>
        <w:t xml:space="preserve">Explain </w:t>
      </w:r>
      <w:del w:id="380" w:author="Author">
        <w:r w:rsidRPr="00502151" w:rsidDel="004B0EB8">
          <w:rPr>
            <w:rFonts w:ascii="Sylfaen" w:hAnsi="Sylfaen"/>
            <w:sz w:val="22"/>
            <w:szCs w:val="22"/>
          </w:rPr>
          <w:delText xml:space="preserve">how </w:delText>
        </w:r>
      </w:del>
      <w:ins w:id="381" w:author="Author">
        <w:r>
          <w:rPr>
            <w:rFonts w:ascii="Sylfaen" w:hAnsi="Sylfaen"/>
            <w:sz w:val="22"/>
            <w:szCs w:val="22"/>
          </w:rPr>
          <w:t>the role of</w:t>
        </w:r>
        <w:r w:rsidRPr="00502151">
          <w:rPr>
            <w:rFonts w:ascii="Sylfaen" w:hAnsi="Sylfaen"/>
            <w:sz w:val="22"/>
            <w:szCs w:val="22"/>
          </w:rPr>
          <w:t xml:space="preserve"> </w:t>
        </w:r>
      </w:ins>
      <w:del w:id="382" w:author="Author">
        <w:r w:rsidRPr="00502151" w:rsidDel="004B0EB8">
          <w:rPr>
            <w:rFonts w:ascii="Sylfaen" w:hAnsi="Sylfaen"/>
            <w:sz w:val="22"/>
            <w:szCs w:val="22"/>
          </w:rPr>
          <w:delText xml:space="preserve">competition </w:delText>
        </w:r>
      </w:del>
      <w:ins w:id="383" w:author="Author">
        <w:r>
          <w:rPr>
            <w:rFonts w:ascii="Sylfaen" w:hAnsi="Sylfaen"/>
            <w:sz w:val="22"/>
            <w:szCs w:val="22"/>
          </w:rPr>
          <w:t>competitors in</w:t>
        </w:r>
        <w:r w:rsidRPr="00502151">
          <w:rPr>
            <w:rFonts w:ascii="Sylfaen" w:hAnsi="Sylfaen"/>
            <w:sz w:val="22"/>
            <w:szCs w:val="22"/>
          </w:rPr>
          <w:t xml:space="preserve"> </w:t>
        </w:r>
      </w:ins>
      <w:r w:rsidRPr="00502151">
        <w:rPr>
          <w:rFonts w:ascii="Sylfaen" w:hAnsi="Sylfaen"/>
          <w:sz w:val="22"/>
          <w:szCs w:val="22"/>
        </w:rPr>
        <w:t>driv</w:t>
      </w:r>
      <w:ins w:id="384" w:author="Author">
        <w:r>
          <w:rPr>
            <w:rFonts w:ascii="Sylfaen" w:hAnsi="Sylfaen"/>
            <w:sz w:val="22"/>
            <w:szCs w:val="22"/>
          </w:rPr>
          <w:t>ing</w:t>
        </w:r>
      </w:ins>
      <w:del w:id="385" w:author="Author">
        <w:r w:rsidRPr="00502151" w:rsidDel="004B0EB8">
          <w:rPr>
            <w:rFonts w:ascii="Sylfaen" w:hAnsi="Sylfaen"/>
            <w:sz w:val="22"/>
            <w:szCs w:val="22"/>
          </w:rPr>
          <w:delText>es</w:delText>
        </w:r>
      </w:del>
      <w:r w:rsidRPr="00502151">
        <w:rPr>
          <w:rFonts w:ascii="Sylfaen" w:hAnsi="Sylfaen"/>
          <w:sz w:val="22"/>
          <w:szCs w:val="22"/>
        </w:rPr>
        <w:t xml:space="preserve"> information systems decisions</w:t>
      </w:r>
    </w:p>
    <w:p w14:paraId="194A5683" w14:textId="77777777" w:rsidR="009E726D" w:rsidRPr="00502151" w:rsidRDefault="009E726D" w:rsidP="009E726D">
      <w:pPr>
        <w:numPr>
          <w:ilvl w:val="0"/>
          <w:numId w:val="2"/>
        </w:numPr>
        <w:rPr>
          <w:rFonts w:ascii="Sylfaen" w:hAnsi="Sylfaen"/>
          <w:sz w:val="22"/>
          <w:szCs w:val="22"/>
        </w:rPr>
      </w:pPr>
      <w:del w:id="386" w:author="Author">
        <w:r w:rsidRPr="00502151" w:rsidDel="0039672E">
          <w:rPr>
            <w:rFonts w:ascii="Sylfaen" w:hAnsi="Sylfaen"/>
            <w:sz w:val="22"/>
            <w:szCs w:val="22"/>
          </w:rPr>
          <w:delText xml:space="preserve">Note </w:delText>
        </w:r>
      </w:del>
      <w:ins w:id="387" w:author="Author">
        <w:r>
          <w:rPr>
            <w:rFonts w:ascii="Sylfaen" w:hAnsi="Sylfaen"/>
            <w:sz w:val="22"/>
            <w:szCs w:val="22"/>
          </w:rPr>
          <w:t>Discuss</w:t>
        </w:r>
        <w:r w:rsidRPr="00502151">
          <w:rPr>
            <w:rFonts w:ascii="Sylfaen" w:hAnsi="Sylfaen"/>
            <w:sz w:val="22"/>
            <w:szCs w:val="22"/>
          </w:rPr>
          <w:t xml:space="preserve"> </w:t>
        </w:r>
      </w:ins>
      <w:r w:rsidRPr="00502151">
        <w:rPr>
          <w:rFonts w:ascii="Sylfaen" w:hAnsi="Sylfaen"/>
          <w:sz w:val="22"/>
          <w:szCs w:val="22"/>
        </w:rPr>
        <w:t>the influence of economic activity on corporate information management</w:t>
      </w:r>
    </w:p>
    <w:p w14:paraId="53E59C35" w14:textId="77777777" w:rsidR="009E726D" w:rsidRPr="00502151" w:rsidRDefault="009E726D" w:rsidP="009E726D">
      <w:pPr>
        <w:numPr>
          <w:ilvl w:val="0"/>
          <w:numId w:val="2"/>
        </w:numPr>
        <w:rPr>
          <w:rFonts w:ascii="Sylfaen" w:hAnsi="Sylfaen"/>
          <w:sz w:val="22"/>
          <w:szCs w:val="22"/>
        </w:rPr>
      </w:pPr>
      <w:del w:id="388" w:author="Author">
        <w:r w:rsidRPr="00502151" w:rsidDel="004B0EB8">
          <w:rPr>
            <w:rFonts w:ascii="Sylfaen" w:hAnsi="Sylfaen"/>
            <w:sz w:val="22"/>
            <w:szCs w:val="22"/>
          </w:rPr>
          <w:delText>Tell how</w:delText>
        </w:r>
      </w:del>
      <w:ins w:id="389" w:author="Author">
        <w:r>
          <w:rPr>
            <w:rFonts w:ascii="Sylfaen" w:hAnsi="Sylfaen"/>
            <w:sz w:val="22"/>
            <w:szCs w:val="22"/>
          </w:rPr>
          <w:t xml:space="preserve">Discuss the </w:t>
        </w:r>
        <w:del w:id="390" w:author="Barath Srinivasan.T.S" w:date="2015-10-31T12:10:00Z">
          <w:r w:rsidDel="002145CF">
            <w:rPr>
              <w:rFonts w:ascii="Sylfaen" w:hAnsi="Sylfaen"/>
              <w:sz w:val="22"/>
              <w:szCs w:val="22"/>
            </w:rPr>
            <w:delText>influence</w:delText>
          </w:r>
        </w:del>
      </w:ins>
      <w:ins w:id="391" w:author="Barath Srinivasan.T.S" w:date="2015-10-31T12:10:00Z">
        <w:r w:rsidR="002145CF">
          <w:rPr>
            <w:rFonts w:ascii="Sylfaen" w:hAnsi="Sylfaen"/>
            <w:sz w:val="22"/>
            <w:szCs w:val="22"/>
          </w:rPr>
          <w:t>role</w:t>
        </w:r>
      </w:ins>
      <w:ins w:id="392" w:author="Author">
        <w:r>
          <w:rPr>
            <w:rFonts w:ascii="Sylfaen" w:hAnsi="Sylfaen"/>
            <w:sz w:val="22"/>
            <w:szCs w:val="22"/>
          </w:rPr>
          <w:t xml:space="preserve"> of </w:t>
        </w:r>
      </w:ins>
      <w:r w:rsidRPr="00502151">
        <w:rPr>
          <w:rFonts w:ascii="Sylfaen" w:hAnsi="Sylfaen"/>
          <w:sz w:val="22"/>
          <w:szCs w:val="22"/>
        </w:rPr>
        <w:t xml:space="preserve"> government </w:t>
      </w:r>
      <w:del w:id="393" w:author="Author">
        <w:r w:rsidRPr="00502151" w:rsidDel="004B0EB8">
          <w:rPr>
            <w:rFonts w:ascii="Sylfaen" w:hAnsi="Sylfaen"/>
            <w:sz w:val="22"/>
            <w:szCs w:val="22"/>
          </w:rPr>
          <w:delText xml:space="preserve">affects </w:delText>
        </w:r>
      </w:del>
      <w:ins w:id="394" w:author="Author">
        <w:r>
          <w:rPr>
            <w:rFonts w:ascii="Sylfaen" w:hAnsi="Sylfaen"/>
            <w:sz w:val="22"/>
            <w:szCs w:val="22"/>
          </w:rPr>
          <w:t>in</w:t>
        </w:r>
        <w:r w:rsidRPr="00502151">
          <w:rPr>
            <w:rFonts w:ascii="Sylfaen" w:hAnsi="Sylfaen"/>
            <w:sz w:val="22"/>
            <w:szCs w:val="22"/>
          </w:rPr>
          <w:t xml:space="preserve"> </w:t>
        </w:r>
      </w:ins>
      <w:r w:rsidRPr="00502151">
        <w:rPr>
          <w:rFonts w:ascii="Sylfaen" w:hAnsi="Sylfaen"/>
          <w:sz w:val="22"/>
          <w:szCs w:val="22"/>
        </w:rPr>
        <w:t>the design of corporate information systems</w:t>
      </w:r>
      <w:del w:id="395" w:author="Author">
        <w:r w:rsidDel="00B12539">
          <w:rPr>
            <w:rFonts w:ascii="Sylfaen" w:hAnsi="Sylfaen"/>
            <w:sz w:val="22"/>
            <w:szCs w:val="22"/>
          </w:rPr>
          <w:delText>;</w:delText>
        </w:r>
        <w:r w:rsidRPr="00502151" w:rsidDel="00B12539">
          <w:rPr>
            <w:rFonts w:ascii="Sylfaen" w:hAnsi="Sylfaen"/>
            <w:sz w:val="22"/>
            <w:szCs w:val="22"/>
          </w:rPr>
          <w:delText xml:space="preserve"> </w:delText>
        </w:r>
        <w:r w:rsidDel="00B12539">
          <w:rPr>
            <w:rFonts w:ascii="Sylfaen" w:hAnsi="Sylfaen"/>
            <w:sz w:val="22"/>
            <w:szCs w:val="22"/>
          </w:rPr>
          <w:delText>p</w:delText>
        </w:r>
        <w:r w:rsidRPr="00502151" w:rsidDel="00B12539">
          <w:rPr>
            <w:rFonts w:ascii="Sylfaen" w:hAnsi="Sylfaen"/>
            <w:sz w:val="22"/>
            <w:szCs w:val="22"/>
          </w:rPr>
          <w:delText>rojects mandated by a governing body receive high priority</w:delText>
        </w:r>
      </w:del>
    </w:p>
    <w:p w14:paraId="2AA67512" w14:textId="77777777" w:rsidR="009E726D" w:rsidRPr="00AA5D3D" w:rsidRDefault="009E726D" w:rsidP="009E726D">
      <w:pPr>
        <w:rPr>
          <w:rFonts w:ascii="Sylfaen" w:hAnsi="Sylfaen"/>
          <w:sz w:val="22"/>
          <w:szCs w:val="22"/>
        </w:rPr>
      </w:pPr>
    </w:p>
    <w:p w14:paraId="4EE608E2" w14:textId="77777777" w:rsidR="009E726D" w:rsidRPr="00120564" w:rsidRDefault="009E726D" w:rsidP="009E726D">
      <w:pPr>
        <w:rPr>
          <w:rFonts w:ascii="Sylfaen" w:hAnsi="Sylfaen"/>
          <w:sz w:val="22"/>
          <w:szCs w:val="22"/>
        </w:rPr>
      </w:pPr>
      <w:r w:rsidRPr="00120564">
        <w:rPr>
          <w:rFonts w:ascii="Sylfaen" w:hAnsi="Sylfaen"/>
          <w:sz w:val="22"/>
          <w:szCs w:val="22"/>
        </w:rPr>
        <w:t xml:space="preserve">FIGURES: </w:t>
      </w:r>
      <w:ins w:id="396" w:author="Author">
        <w:r>
          <w:rPr>
            <w:rFonts w:ascii="Sylfaen" w:hAnsi="Sylfaen"/>
            <w:sz w:val="22"/>
            <w:szCs w:val="22"/>
          </w:rPr>
          <w:t xml:space="preserve">2-4, 2-5, 2-6, 2-7, </w:t>
        </w:r>
      </w:ins>
      <w:r>
        <w:rPr>
          <w:rFonts w:ascii="Sylfaen" w:hAnsi="Sylfaen"/>
          <w:sz w:val="22"/>
          <w:szCs w:val="22"/>
        </w:rPr>
        <w:t>2-8, 2-9</w:t>
      </w:r>
      <w:del w:id="397" w:author="Author">
        <w:r w:rsidDel="008A0032">
          <w:rPr>
            <w:rFonts w:ascii="Sylfaen" w:hAnsi="Sylfaen"/>
            <w:sz w:val="22"/>
            <w:szCs w:val="22"/>
          </w:rPr>
          <w:delText>, 2-10, 2-11, 2-12</w:delText>
        </w:r>
      </w:del>
    </w:p>
    <w:p w14:paraId="69EF9BAB" w14:textId="77777777" w:rsidR="009E726D" w:rsidRPr="00534F81" w:rsidRDefault="009E726D" w:rsidP="009E726D">
      <w:pPr>
        <w:rPr>
          <w:rFonts w:ascii="Sylfaen" w:hAnsi="Sylfaen"/>
          <w:sz w:val="22"/>
          <w:szCs w:val="22"/>
        </w:rPr>
      </w:pPr>
    </w:p>
    <w:p w14:paraId="2833D999" w14:textId="77777777" w:rsidR="009E726D" w:rsidRDefault="009E726D" w:rsidP="009E726D">
      <w:pPr>
        <w:shd w:val="clear" w:color="auto" w:fill="A6A6A6"/>
        <w:rPr>
          <w:rFonts w:ascii="Sylfaen" w:hAnsi="Sylfaen"/>
          <w:sz w:val="22"/>
          <w:szCs w:val="22"/>
        </w:rPr>
      </w:pPr>
      <w:r>
        <w:rPr>
          <w:rFonts w:ascii="Sylfaen" w:hAnsi="Sylfaen"/>
          <w:sz w:val="22"/>
          <w:szCs w:val="22"/>
        </w:rPr>
        <w:t>TEACHING TIPS</w:t>
      </w:r>
    </w:p>
    <w:p w14:paraId="682F7A54" w14:textId="77777777" w:rsidR="009E726D" w:rsidRPr="00FD2E66" w:rsidRDefault="009E726D" w:rsidP="009E726D">
      <w:pPr>
        <w:shd w:val="clear" w:color="auto" w:fill="A6A6A6"/>
        <w:rPr>
          <w:rFonts w:ascii="Sylfaen" w:hAnsi="Sylfaen"/>
          <w:sz w:val="22"/>
          <w:szCs w:val="22"/>
        </w:rPr>
      </w:pPr>
      <w:r>
        <w:rPr>
          <w:rFonts w:ascii="Sylfaen" w:hAnsi="Sylfaen"/>
          <w:sz w:val="22"/>
          <w:szCs w:val="22"/>
        </w:rPr>
        <w:t>P</w:t>
      </w:r>
      <w:r w:rsidRPr="00FD2E66">
        <w:rPr>
          <w:rFonts w:ascii="Sylfaen" w:hAnsi="Sylfaen"/>
          <w:sz w:val="22"/>
          <w:szCs w:val="22"/>
        </w:rPr>
        <w:t xml:space="preserve">oint out that a systems request can ask for an improvement or a correction in a current system, or an entirely new system. </w:t>
      </w:r>
      <w:del w:id="398" w:author="Barath Srinivasan.T.S" w:date="2015-10-31T12:13:00Z">
        <w:r w:rsidRPr="00FD2E66" w:rsidDel="00D1642A">
          <w:rPr>
            <w:rFonts w:ascii="Sylfaen" w:hAnsi="Sylfaen"/>
            <w:sz w:val="22"/>
            <w:szCs w:val="22"/>
          </w:rPr>
          <w:delText xml:space="preserve">Three </w:delText>
        </w:r>
      </w:del>
      <w:ins w:id="399" w:author="Barath Srinivasan.T.S" w:date="2015-10-31T12:13:00Z">
        <w:r w:rsidR="00D1642A">
          <w:rPr>
            <w:rFonts w:ascii="Sylfaen" w:hAnsi="Sylfaen"/>
            <w:sz w:val="22"/>
            <w:szCs w:val="22"/>
          </w:rPr>
          <w:t xml:space="preserve">The </w:t>
        </w:r>
      </w:ins>
      <w:del w:id="400" w:author="Barath Srinivasan.T.S" w:date="2015-10-31T12:14:00Z">
        <w:r w:rsidRPr="00FD2E66" w:rsidDel="00D1642A">
          <w:rPr>
            <w:rFonts w:ascii="Sylfaen" w:hAnsi="Sylfaen"/>
            <w:sz w:val="22"/>
            <w:szCs w:val="22"/>
          </w:rPr>
          <w:delText xml:space="preserve">general </w:delText>
        </w:r>
      </w:del>
      <w:r w:rsidRPr="00FD2E66">
        <w:rPr>
          <w:rFonts w:ascii="Sylfaen" w:hAnsi="Sylfaen"/>
          <w:sz w:val="22"/>
          <w:szCs w:val="22"/>
        </w:rPr>
        <w:t xml:space="preserve">forces </w:t>
      </w:r>
      <w:ins w:id="401" w:author="Barath Srinivasan.T.S" w:date="2015-10-31T12:14:00Z">
        <w:r w:rsidR="00D1642A">
          <w:rPr>
            <w:rFonts w:ascii="Sylfaen" w:hAnsi="Sylfaen"/>
            <w:sz w:val="22"/>
            <w:szCs w:val="22"/>
          </w:rPr>
          <w:t xml:space="preserve">that </w:t>
        </w:r>
      </w:ins>
      <w:r w:rsidRPr="00FD2E66">
        <w:rPr>
          <w:rFonts w:ascii="Sylfaen" w:hAnsi="Sylfaen"/>
          <w:sz w:val="22"/>
          <w:szCs w:val="22"/>
        </w:rPr>
        <w:t>drive systems requests</w:t>
      </w:r>
      <w:ins w:id="402" w:author="Barath Srinivasan.T.S" w:date="2015-10-31T12:14:00Z">
        <w:r w:rsidR="00D1642A">
          <w:rPr>
            <w:rFonts w:ascii="Sylfaen" w:hAnsi="Sylfaen"/>
            <w:sz w:val="22"/>
            <w:szCs w:val="22"/>
          </w:rPr>
          <w:t xml:space="preserve"> are</w:t>
        </w:r>
      </w:ins>
      <w:r w:rsidRPr="00FD2E66">
        <w:rPr>
          <w:rFonts w:ascii="Sylfaen" w:hAnsi="Sylfaen"/>
          <w:sz w:val="22"/>
          <w:szCs w:val="22"/>
        </w:rPr>
        <w:t>:</w:t>
      </w:r>
    </w:p>
    <w:p w14:paraId="0074C7C1" w14:textId="77777777" w:rsidR="009E726D" w:rsidRPr="00FD2E66" w:rsidRDefault="009E726D" w:rsidP="009E726D">
      <w:pPr>
        <w:shd w:val="clear" w:color="auto" w:fill="A6A6A6"/>
        <w:tabs>
          <w:tab w:val="num" w:pos="360"/>
        </w:tabs>
        <w:rPr>
          <w:rFonts w:ascii="Sylfaen" w:hAnsi="Sylfaen"/>
          <w:sz w:val="22"/>
          <w:szCs w:val="22"/>
        </w:rPr>
      </w:pPr>
      <w:r>
        <w:rPr>
          <w:rFonts w:ascii="Sylfaen" w:hAnsi="Sylfaen"/>
          <w:sz w:val="22"/>
          <w:szCs w:val="22"/>
        </w:rPr>
        <w:t xml:space="preserve">1) </w:t>
      </w:r>
      <w:r w:rsidRPr="00FD2E66">
        <w:rPr>
          <w:rFonts w:ascii="Sylfaen" w:hAnsi="Sylfaen"/>
          <w:sz w:val="22"/>
          <w:szCs w:val="22"/>
        </w:rPr>
        <w:t>Reaction to an opportunity</w:t>
      </w:r>
    </w:p>
    <w:p w14:paraId="1B1FE56C" w14:textId="77777777" w:rsidR="009E726D" w:rsidRPr="00FD2E66" w:rsidRDefault="009E726D" w:rsidP="009E726D">
      <w:pPr>
        <w:shd w:val="clear" w:color="auto" w:fill="A6A6A6"/>
        <w:tabs>
          <w:tab w:val="num" w:pos="360"/>
        </w:tabs>
        <w:rPr>
          <w:rFonts w:ascii="Sylfaen" w:hAnsi="Sylfaen"/>
          <w:sz w:val="22"/>
          <w:szCs w:val="22"/>
        </w:rPr>
      </w:pPr>
      <w:r>
        <w:rPr>
          <w:rFonts w:ascii="Sylfaen" w:hAnsi="Sylfaen"/>
          <w:sz w:val="22"/>
          <w:szCs w:val="22"/>
        </w:rPr>
        <w:t xml:space="preserve">2) </w:t>
      </w:r>
      <w:r w:rsidRPr="00FD2E66">
        <w:rPr>
          <w:rFonts w:ascii="Sylfaen" w:hAnsi="Sylfaen"/>
          <w:sz w:val="22"/>
          <w:szCs w:val="22"/>
        </w:rPr>
        <w:t>Resolution of a problem</w:t>
      </w:r>
    </w:p>
    <w:p w14:paraId="31B11D74" w14:textId="77777777" w:rsidR="009E726D" w:rsidRDefault="009E726D" w:rsidP="009E726D">
      <w:pPr>
        <w:shd w:val="clear" w:color="auto" w:fill="A6A6A6"/>
        <w:tabs>
          <w:tab w:val="num" w:pos="360"/>
        </w:tabs>
        <w:rPr>
          <w:rFonts w:ascii="Sylfaen" w:hAnsi="Sylfaen"/>
          <w:sz w:val="22"/>
          <w:szCs w:val="22"/>
        </w:rPr>
      </w:pPr>
      <w:r>
        <w:rPr>
          <w:rFonts w:ascii="Sylfaen" w:hAnsi="Sylfaen"/>
          <w:sz w:val="22"/>
          <w:szCs w:val="22"/>
        </w:rPr>
        <w:t xml:space="preserve">3) </w:t>
      </w:r>
      <w:r w:rsidRPr="00FD2E66">
        <w:rPr>
          <w:rFonts w:ascii="Sylfaen" w:hAnsi="Sylfaen"/>
          <w:sz w:val="22"/>
          <w:szCs w:val="22"/>
        </w:rPr>
        <w:t>Response to a directive</w:t>
      </w:r>
    </w:p>
    <w:p w14:paraId="72C3B97A" w14:textId="77777777" w:rsidR="009E726D" w:rsidRDefault="009E726D" w:rsidP="009E726D">
      <w:pPr>
        <w:shd w:val="clear" w:color="auto" w:fill="A6A6A6"/>
        <w:rPr>
          <w:rFonts w:ascii="Sylfaen" w:hAnsi="Sylfaen"/>
          <w:sz w:val="22"/>
          <w:szCs w:val="22"/>
        </w:rPr>
      </w:pPr>
    </w:p>
    <w:p w14:paraId="59AF66B5" w14:textId="77777777" w:rsidR="0025562A" w:rsidRDefault="009E726D" w:rsidP="009E726D">
      <w:pPr>
        <w:shd w:val="clear" w:color="auto" w:fill="A6A6A6"/>
        <w:rPr>
          <w:ins w:id="403" w:author="Barath Srinivasan.T.S" w:date="2015-10-31T12:18:00Z"/>
          <w:rFonts w:ascii="Sylfaen" w:hAnsi="Sylfaen"/>
          <w:sz w:val="22"/>
          <w:szCs w:val="22"/>
        </w:rPr>
      </w:pPr>
      <w:r w:rsidRPr="000079ED">
        <w:rPr>
          <w:rFonts w:ascii="Sylfaen" w:hAnsi="Sylfaen"/>
          <w:sz w:val="22"/>
          <w:szCs w:val="22"/>
        </w:rPr>
        <w:t xml:space="preserve">Explain that because passwords can be forgotten, and both passwords and encryption codes can be guessed, many organizations are turning to biometric devices to ensure security. </w:t>
      </w:r>
      <w:ins w:id="404" w:author="Author">
        <w:r>
          <w:rPr>
            <w:rFonts w:ascii="Sylfaen" w:hAnsi="Sylfaen"/>
            <w:sz w:val="22"/>
            <w:szCs w:val="22"/>
          </w:rPr>
          <w:t xml:space="preserve">Prepare a few images from the web to explain the different biometric </w:t>
        </w:r>
        <w:del w:id="405" w:author="Barath Srinivasan.T.S" w:date="2015-10-31T12:14:00Z">
          <w:r w:rsidDel="00D1642A">
            <w:rPr>
              <w:rFonts w:ascii="Sylfaen" w:hAnsi="Sylfaen"/>
              <w:sz w:val="22"/>
              <w:szCs w:val="22"/>
            </w:rPr>
            <w:delText>identifiers</w:delText>
          </w:r>
        </w:del>
      </w:ins>
      <w:ins w:id="406" w:author="Barath Srinivasan.T.S" w:date="2015-10-31T12:14:00Z">
        <w:r w:rsidR="00D1642A">
          <w:rPr>
            <w:rFonts w:ascii="Sylfaen" w:hAnsi="Sylfaen"/>
            <w:sz w:val="22"/>
            <w:szCs w:val="22"/>
          </w:rPr>
          <w:t>devices</w:t>
        </w:r>
      </w:ins>
      <w:ins w:id="407" w:author="Author">
        <w:r>
          <w:rPr>
            <w:rFonts w:ascii="Sylfaen" w:hAnsi="Sylfaen"/>
            <w:sz w:val="22"/>
            <w:szCs w:val="22"/>
          </w:rPr>
          <w:t xml:space="preserve"> available.</w:t>
        </w:r>
        <w:r w:rsidRPr="000079ED" w:rsidDel="00EB0CE8">
          <w:rPr>
            <w:rFonts w:ascii="Sylfaen" w:hAnsi="Sylfaen"/>
            <w:sz w:val="22"/>
            <w:szCs w:val="22"/>
          </w:rPr>
          <w:t xml:space="preserve"> </w:t>
        </w:r>
      </w:ins>
    </w:p>
    <w:p w14:paraId="390406D8" w14:textId="77777777" w:rsidR="009E726D" w:rsidRDefault="009E726D" w:rsidP="009E726D">
      <w:pPr>
        <w:shd w:val="clear" w:color="auto" w:fill="A6A6A6"/>
        <w:rPr>
          <w:rFonts w:ascii="Sylfaen" w:hAnsi="Sylfaen"/>
          <w:sz w:val="22"/>
          <w:szCs w:val="22"/>
        </w:rPr>
      </w:pPr>
      <w:r w:rsidRPr="000079ED">
        <w:rPr>
          <w:rFonts w:ascii="Sylfaen" w:hAnsi="Sylfaen"/>
          <w:sz w:val="22"/>
          <w:szCs w:val="22"/>
        </w:rPr>
        <w:t xml:space="preserve">Biometric devices authenticate a person’s identity by verifying a personal characteristic, called a biometric identifier. Biometric identifiers include fingerprints, hand geometry, facial features, voice, signatures, and retinal (eye) patterns. </w:t>
      </w:r>
      <w:del w:id="408" w:author="Barath Srinivasan.T.S" w:date="2015-10-31T12:20:00Z">
        <w:r w:rsidRPr="000079ED" w:rsidDel="0025562A">
          <w:rPr>
            <w:rFonts w:ascii="Sylfaen" w:hAnsi="Sylfaen"/>
            <w:sz w:val="22"/>
            <w:szCs w:val="22"/>
          </w:rPr>
          <w:delText>Explain how controls can improve the accuracy of data. Mention that controls must be effective without being excessive</w:delText>
        </w:r>
        <w:r w:rsidDel="0025562A">
          <w:rPr>
            <w:rFonts w:ascii="Sylfaen" w:hAnsi="Sylfaen"/>
            <w:sz w:val="22"/>
            <w:szCs w:val="22"/>
          </w:rPr>
          <w:delText>.</w:delText>
        </w:r>
      </w:del>
    </w:p>
    <w:p w14:paraId="6A87652E" w14:textId="77777777" w:rsidR="009E726D" w:rsidRDefault="009E726D" w:rsidP="009E726D">
      <w:pPr>
        <w:shd w:val="clear" w:color="auto" w:fill="A6A6A6"/>
        <w:rPr>
          <w:ins w:id="409" w:author="Barath Srinivasan.T.S" w:date="2015-10-31T12:20:00Z"/>
          <w:rFonts w:ascii="Sylfaen" w:hAnsi="Sylfaen"/>
          <w:sz w:val="22"/>
          <w:szCs w:val="22"/>
        </w:rPr>
      </w:pPr>
    </w:p>
    <w:p w14:paraId="6741984F" w14:textId="77777777" w:rsidR="0025562A" w:rsidRDefault="0025562A" w:rsidP="009E726D">
      <w:pPr>
        <w:shd w:val="clear" w:color="auto" w:fill="A6A6A6"/>
        <w:rPr>
          <w:rFonts w:ascii="Sylfaen" w:hAnsi="Sylfaen"/>
          <w:sz w:val="22"/>
          <w:szCs w:val="22"/>
        </w:rPr>
      </w:pPr>
      <w:ins w:id="410" w:author="Barath Srinivasan.T.S" w:date="2015-10-31T12:20:00Z">
        <w:r>
          <w:rPr>
            <w:rFonts w:ascii="Sylfaen" w:hAnsi="Sylfaen"/>
            <w:sz w:val="22"/>
            <w:szCs w:val="22"/>
          </w:rPr>
          <w:t>Explain Quick Response codes using Figure 2-7.</w:t>
        </w:r>
      </w:ins>
    </w:p>
    <w:p w14:paraId="5A7CFF8A" w14:textId="77777777" w:rsidR="009E726D" w:rsidDel="00D1642A" w:rsidRDefault="009E726D">
      <w:pPr>
        <w:shd w:val="clear" w:color="auto" w:fill="A6A6A6"/>
        <w:rPr>
          <w:ins w:id="411" w:author="Author"/>
          <w:del w:id="412" w:author="Barath Srinivasan.T.S" w:date="2015-10-31T12:14:00Z"/>
          <w:rFonts w:ascii="Sylfaen" w:hAnsi="Sylfaen"/>
          <w:sz w:val="22"/>
          <w:szCs w:val="22"/>
        </w:rPr>
        <w:pPrChange w:id="413" w:author="Author">
          <w:pPr/>
        </w:pPrChange>
      </w:pPr>
    </w:p>
    <w:p w14:paraId="0864401B" w14:textId="77777777" w:rsidR="009E726D" w:rsidDel="00D1642A" w:rsidRDefault="009E726D">
      <w:pPr>
        <w:shd w:val="clear" w:color="auto" w:fill="A6A6A6"/>
        <w:rPr>
          <w:del w:id="414" w:author="Barath Srinivasan.T.S" w:date="2015-10-31T12:14:00Z"/>
          <w:rFonts w:ascii="Sylfaen" w:hAnsi="Sylfaen"/>
          <w:sz w:val="22"/>
          <w:szCs w:val="22"/>
        </w:rPr>
        <w:pPrChange w:id="415" w:author="Author">
          <w:pPr/>
        </w:pPrChange>
      </w:pPr>
      <w:del w:id="416" w:author="Barath Srinivasan.T.S" w:date="2015-10-31T12:14:00Z">
        <w:r w:rsidRPr="000445C4" w:rsidDel="00D1642A">
          <w:rPr>
            <w:rFonts w:ascii="Sylfaen" w:hAnsi="Sylfaen"/>
            <w:sz w:val="22"/>
            <w:szCs w:val="22"/>
          </w:rPr>
          <w:delText>As you discuss competition, offer this anecdote: Don Wetzel, developer of the ubiquitous ATM machine, says that competition among banks drove early ATM sales. “Be the first!” he would tell bank managers. “Get those machines in, you have something the other banks don’t have, and all you need is x-number and you have a real winner. And that's why the majority of the early users bought. Then it was follow the leader. ‘If he's got it, then we had better get it.’ So the next bank ordered it.”</w:delText>
        </w:r>
      </w:del>
    </w:p>
    <w:p w14:paraId="08FBFFAA" w14:textId="77777777" w:rsidR="009E726D" w:rsidRDefault="009E726D" w:rsidP="009E726D">
      <w:pPr>
        <w:keepNext/>
        <w:rPr>
          <w:ins w:id="417" w:author="Author"/>
          <w:rFonts w:ascii="Sylfaen" w:hAnsi="Sylfaen"/>
          <w:sz w:val="22"/>
          <w:szCs w:val="22"/>
        </w:rPr>
      </w:pPr>
    </w:p>
    <w:p w14:paraId="468BC48B" w14:textId="77777777" w:rsidR="009E726D" w:rsidRDefault="009E726D" w:rsidP="009E726D">
      <w:pPr>
        <w:keepNext/>
        <w:rPr>
          <w:rFonts w:ascii="Sylfaen" w:hAnsi="Sylfaen"/>
          <w:sz w:val="22"/>
          <w:szCs w:val="22"/>
        </w:rPr>
      </w:pPr>
      <w:r>
        <w:rPr>
          <w:rFonts w:ascii="Sylfaen" w:hAnsi="Sylfaen"/>
          <w:sz w:val="22"/>
          <w:szCs w:val="22"/>
        </w:rPr>
        <w:t>CLASSROOM ACTIVITIES</w:t>
      </w:r>
    </w:p>
    <w:p w14:paraId="7AFFF3A4" w14:textId="77777777" w:rsidR="009E726D" w:rsidRPr="00C66662" w:rsidRDefault="009E726D" w:rsidP="009E726D">
      <w:pPr>
        <w:rPr>
          <w:rFonts w:ascii="Sylfaen" w:hAnsi="Sylfaen"/>
          <w:sz w:val="22"/>
          <w:szCs w:val="22"/>
        </w:rPr>
      </w:pPr>
      <w:r>
        <w:rPr>
          <w:rFonts w:ascii="Sylfaen" w:hAnsi="Sylfaen"/>
          <w:sz w:val="22"/>
          <w:szCs w:val="22"/>
        </w:rPr>
        <w:t>1</w:t>
      </w:r>
      <w:r w:rsidRPr="006E0462">
        <w:rPr>
          <w:rFonts w:ascii="Sylfaen" w:hAnsi="Sylfaen"/>
          <w:sz w:val="22"/>
          <w:szCs w:val="22"/>
        </w:rPr>
        <w:t xml:space="preserve">. </w:t>
      </w:r>
      <w:r>
        <w:rPr>
          <w:rFonts w:ascii="Sylfaen" w:hAnsi="Sylfaen"/>
          <w:sz w:val="22"/>
          <w:szCs w:val="22"/>
        </w:rPr>
        <w:t xml:space="preserve">Class Discussion: </w:t>
      </w:r>
      <w:r w:rsidRPr="00C66662">
        <w:rPr>
          <w:rFonts w:ascii="Sylfaen" w:hAnsi="Sylfaen"/>
          <w:sz w:val="22"/>
          <w:szCs w:val="22"/>
        </w:rPr>
        <w:t>Ask students how internal factors are different from external factors. Which would have a greater impact on systems projects? Why?</w:t>
      </w:r>
    </w:p>
    <w:p w14:paraId="4832D10A" w14:textId="77777777" w:rsidR="009E726D" w:rsidRDefault="009E726D" w:rsidP="009E726D">
      <w:pPr>
        <w:rPr>
          <w:rFonts w:ascii="Sylfaen" w:hAnsi="Sylfaen"/>
          <w:sz w:val="22"/>
          <w:szCs w:val="22"/>
        </w:rPr>
      </w:pPr>
    </w:p>
    <w:p w14:paraId="608A4D37" w14:textId="77777777" w:rsidR="009E726D" w:rsidRDefault="009E726D" w:rsidP="009E726D">
      <w:pPr>
        <w:rPr>
          <w:rFonts w:ascii="Sylfaen" w:hAnsi="Sylfaen"/>
          <w:sz w:val="22"/>
          <w:szCs w:val="22"/>
        </w:rPr>
      </w:pPr>
      <w:r>
        <w:rPr>
          <w:rFonts w:ascii="Sylfaen" w:hAnsi="Sylfaen"/>
          <w:sz w:val="22"/>
          <w:szCs w:val="22"/>
        </w:rPr>
        <w:t xml:space="preserve">2. Group Activity: </w:t>
      </w:r>
      <w:r w:rsidRPr="00BA0B98">
        <w:rPr>
          <w:rFonts w:ascii="Sylfaen" w:hAnsi="Sylfaen"/>
          <w:sz w:val="22"/>
          <w:szCs w:val="22"/>
        </w:rPr>
        <w:t>Ask students to suggest examples of technological changes that probably triggered information systems requests.</w:t>
      </w:r>
    </w:p>
    <w:p w14:paraId="34C115FE" w14:textId="77777777" w:rsidR="009E726D" w:rsidRDefault="009E726D" w:rsidP="009E726D">
      <w:pPr>
        <w:rPr>
          <w:rFonts w:ascii="Sylfaen" w:hAnsi="Sylfaen"/>
          <w:sz w:val="22"/>
          <w:szCs w:val="22"/>
        </w:rPr>
      </w:pPr>
    </w:p>
    <w:p w14:paraId="6E757109" w14:textId="77777777" w:rsidR="009E726D" w:rsidRDefault="009E726D" w:rsidP="009E726D">
      <w:pPr>
        <w:rPr>
          <w:rFonts w:ascii="Sylfaen" w:hAnsi="Sylfaen"/>
          <w:sz w:val="22"/>
          <w:szCs w:val="22"/>
        </w:rPr>
      </w:pPr>
      <w:r>
        <w:rPr>
          <w:rFonts w:ascii="Sylfaen" w:hAnsi="Sylfaen"/>
          <w:sz w:val="22"/>
          <w:szCs w:val="22"/>
        </w:rPr>
        <w:t xml:space="preserve">3. Critical Thinking: Assign Discussion Topic 2 on page </w:t>
      </w:r>
      <w:del w:id="418" w:author="Author">
        <w:r w:rsidDel="00235E87">
          <w:rPr>
            <w:rFonts w:ascii="Sylfaen" w:hAnsi="Sylfaen"/>
            <w:sz w:val="22"/>
            <w:szCs w:val="22"/>
          </w:rPr>
          <w:delText>77</w:delText>
        </w:r>
      </w:del>
      <w:ins w:id="419" w:author="Author">
        <w:r>
          <w:rPr>
            <w:rFonts w:ascii="Sylfaen" w:hAnsi="Sylfaen"/>
            <w:sz w:val="22"/>
            <w:szCs w:val="22"/>
          </w:rPr>
          <w:t>69</w:t>
        </w:r>
      </w:ins>
      <w:r>
        <w:rPr>
          <w:rFonts w:ascii="Sylfaen" w:hAnsi="Sylfaen"/>
          <w:sz w:val="22"/>
          <w:szCs w:val="22"/>
        </w:rPr>
        <w:t>.</w:t>
      </w:r>
    </w:p>
    <w:p w14:paraId="2A7E5637" w14:textId="77777777" w:rsidR="009E726D" w:rsidRDefault="009E726D" w:rsidP="009E726D">
      <w:pPr>
        <w:rPr>
          <w:rFonts w:ascii="Sylfaen" w:hAnsi="Sylfaen"/>
          <w:sz w:val="22"/>
          <w:szCs w:val="22"/>
        </w:rPr>
      </w:pPr>
    </w:p>
    <w:p w14:paraId="4BBE3DD8" w14:textId="77777777" w:rsidR="009E726D" w:rsidRDefault="009E726D" w:rsidP="009E726D">
      <w:pPr>
        <w:rPr>
          <w:rFonts w:ascii="Sylfaen" w:hAnsi="Sylfaen"/>
          <w:sz w:val="22"/>
          <w:szCs w:val="22"/>
        </w:rPr>
      </w:pPr>
      <w:r>
        <w:rPr>
          <w:rFonts w:ascii="Sylfaen" w:hAnsi="Sylfaen"/>
          <w:sz w:val="22"/>
          <w:szCs w:val="22"/>
        </w:rPr>
        <w:t xml:space="preserve">4. Critical Thinking: </w:t>
      </w:r>
      <w:r w:rsidRPr="00FD2E66">
        <w:rPr>
          <w:rFonts w:ascii="Sylfaen" w:hAnsi="Sylfaen"/>
          <w:sz w:val="22"/>
          <w:szCs w:val="22"/>
        </w:rPr>
        <w:t xml:space="preserve">What </w:t>
      </w:r>
      <w:r>
        <w:rPr>
          <w:rFonts w:ascii="Sylfaen" w:hAnsi="Sylfaen"/>
          <w:sz w:val="22"/>
          <w:szCs w:val="22"/>
        </w:rPr>
        <w:t xml:space="preserve">kind of </w:t>
      </w:r>
      <w:r w:rsidRPr="00FD2E66">
        <w:rPr>
          <w:rFonts w:ascii="Sylfaen" w:hAnsi="Sylfaen"/>
          <w:sz w:val="22"/>
          <w:szCs w:val="22"/>
        </w:rPr>
        <w:t>business benefits result from improved service?</w:t>
      </w:r>
      <w:del w:id="420" w:author="Barath Srinivasan.T.S" w:date="2015-10-31T12:25:00Z">
        <w:r w:rsidDel="0025562A">
          <w:rPr>
            <w:rFonts w:ascii="Sylfaen" w:hAnsi="Sylfaen"/>
            <w:sz w:val="22"/>
            <w:szCs w:val="22"/>
          </w:rPr>
          <w:delText xml:space="preserve"> </w:delText>
        </w:r>
        <w:r w:rsidRPr="00FD2E66" w:rsidDel="0025562A">
          <w:rPr>
            <w:rFonts w:ascii="Sylfaen" w:hAnsi="Sylfaen"/>
            <w:sz w:val="22"/>
            <w:szCs w:val="22"/>
          </w:rPr>
          <w:delText>From increased support for new services and products</w:delText>
        </w:r>
      </w:del>
      <w:del w:id="421" w:author="Barath Srinivasan.T.S" w:date="2015-10-31T12:24:00Z">
        <w:r w:rsidRPr="00FD2E66" w:rsidDel="0025562A">
          <w:rPr>
            <w:rFonts w:ascii="Sylfaen" w:hAnsi="Sylfaen"/>
            <w:sz w:val="22"/>
            <w:szCs w:val="22"/>
          </w:rPr>
          <w:delText>?</w:delText>
        </w:r>
        <w:r w:rsidDel="0025562A">
          <w:rPr>
            <w:rFonts w:ascii="Sylfaen" w:hAnsi="Sylfaen"/>
            <w:sz w:val="22"/>
            <w:szCs w:val="22"/>
          </w:rPr>
          <w:delText xml:space="preserve"> From </w:delText>
        </w:r>
      </w:del>
      <w:del w:id="422" w:author="Barath Srinivasan.T.S" w:date="2015-10-31T12:25:00Z">
        <w:r w:rsidDel="0025562A">
          <w:rPr>
            <w:rFonts w:ascii="Sylfaen" w:hAnsi="Sylfaen"/>
            <w:sz w:val="22"/>
            <w:szCs w:val="22"/>
          </w:rPr>
          <w:delText>better performance</w:delText>
        </w:r>
      </w:del>
      <w:del w:id="423" w:author="Barath Srinivasan.T.S" w:date="2015-10-31T12:24:00Z">
        <w:r w:rsidDel="0025562A">
          <w:rPr>
            <w:rFonts w:ascii="Sylfaen" w:hAnsi="Sylfaen"/>
            <w:sz w:val="22"/>
            <w:szCs w:val="22"/>
          </w:rPr>
          <w:delText xml:space="preserve">? From </w:delText>
        </w:r>
      </w:del>
      <w:del w:id="424" w:author="Barath Srinivasan.T.S" w:date="2015-10-31T12:25:00Z">
        <w:r w:rsidDel="0025562A">
          <w:rPr>
            <w:rFonts w:ascii="Sylfaen" w:hAnsi="Sylfaen"/>
            <w:sz w:val="22"/>
            <w:szCs w:val="22"/>
          </w:rPr>
          <w:delText>information</w:delText>
        </w:r>
      </w:del>
      <w:del w:id="425" w:author="Barath Srinivasan.T.S" w:date="2015-10-31T12:24:00Z">
        <w:r w:rsidDel="0025562A">
          <w:rPr>
            <w:rFonts w:ascii="Sylfaen" w:hAnsi="Sylfaen"/>
            <w:sz w:val="22"/>
            <w:szCs w:val="22"/>
          </w:rPr>
          <w:delText>? F</w:delText>
        </w:r>
      </w:del>
      <w:del w:id="426" w:author="Barath Srinivasan.T.S" w:date="2015-10-31T12:25:00Z">
        <w:r w:rsidDel="0025562A">
          <w:rPr>
            <w:rFonts w:ascii="Sylfaen" w:hAnsi="Sylfaen"/>
            <w:sz w:val="22"/>
            <w:szCs w:val="22"/>
          </w:rPr>
          <w:delText>rom stronger controls</w:delText>
        </w:r>
      </w:del>
      <w:del w:id="427" w:author="Barath Srinivasan.T.S" w:date="2015-10-31T12:24:00Z">
        <w:r w:rsidDel="0025562A">
          <w:rPr>
            <w:rFonts w:ascii="Sylfaen" w:hAnsi="Sylfaen"/>
            <w:sz w:val="22"/>
            <w:szCs w:val="22"/>
          </w:rPr>
          <w:delText xml:space="preserve">? </w:delText>
        </w:r>
      </w:del>
      <w:del w:id="428" w:author="Barath Srinivasan.T.S" w:date="2015-10-31T12:25:00Z">
        <w:r w:rsidDel="0025562A">
          <w:rPr>
            <w:rFonts w:ascii="Sylfaen" w:hAnsi="Sylfaen"/>
            <w:sz w:val="22"/>
            <w:szCs w:val="22"/>
          </w:rPr>
          <w:delText>From reduced costs?</w:delText>
        </w:r>
      </w:del>
    </w:p>
    <w:p w14:paraId="5C575458" w14:textId="77777777" w:rsidR="009E726D" w:rsidRDefault="009E726D" w:rsidP="009E726D">
      <w:pPr>
        <w:rPr>
          <w:rFonts w:ascii="Sylfaen" w:hAnsi="Sylfaen"/>
          <w:sz w:val="22"/>
          <w:szCs w:val="22"/>
        </w:rPr>
      </w:pPr>
    </w:p>
    <w:p w14:paraId="1D4B9BBF" w14:textId="77777777" w:rsidR="009E726D" w:rsidRDefault="009E726D" w:rsidP="009E726D">
      <w:pPr>
        <w:rPr>
          <w:ins w:id="429" w:author="Varsha Chopra .K" w:date="2015-11-06T17:28:00Z"/>
          <w:rFonts w:ascii="Sylfaen" w:hAnsi="Sylfaen"/>
          <w:sz w:val="22"/>
          <w:szCs w:val="22"/>
        </w:rPr>
      </w:pPr>
      <w:r>
        <w:rPr>
          <w:rFonts w:ascii="Sylfaen" w:hAnsi="Sylfaen"/>
          <w:sz w:val="22"/>
          <w:szCs w:val="22"/>
        </w:rPr>
        <w:t xml:space="preserve">5. Critical Thinking: </w:t>
      </w:r>
      <w:r w:rsidRPr="00E63F16">
        <w:rPr>
          <w:rFonts w:ascii="Sylfaen" w:hAnsi="Sylfaen"/>
          <w:sz w:val="22"/>
          <w:szCs w:val="22"/>
        </w:rPr>
        <w:t>Considering the reasons for systems projects, is it possible to have too much of a good thing? Can service ever be too good? Can performance be too strong? Can there ever be too much information? Can controls be too strong? Can costs be reduced too much? Why or why not? If so, where should a line be drawn?</w:t>
      </w:r>
    </w:p>
    <w:p w14:paraId="045C5734" w14:textId="77777777" w:rsidR="004A2EA4" w:rsidRDefault="004A2EA4" w:rsidP="009E726D">
      <w:pPr>
        <w:rPr>
          <w:ins w:id="430" w:author="Varsha Chopra .K" w:date="2015-11-06T17:28:00Z"/>
          <w:rFonts w:ascii="Sylfaen" w:hAnsi="Sylfaen"/>
          <w:sz w:val="22"/>
          <w:szCs w:val="22"/>
        </w:rPr>
      </w:pPr>
    </w:p>
    <w:p w14:paraId="658A20DB" w14:textId="78294212" w:rsidR="004A2EA4" w:rsidRDefault="004A2EA4" w:rsidP="009E726D">
      <w:pPr>
        <w:rPr>
          <w:rFonts w:ascii="Sylfaen" w:hAnsi="Sylfaen"/>
          <w:sz w:val="22"/>
          <w:szCs w:val="22"/>
        </w:rPr>
      </w:pPr>
      <w:ins w:id="431" w:author="Varsha Chopra .K" w:date="2015-11-06T17:28:00Z">
        <w:r>
          <w:rPr>
            <w:rFonts w:ascii="Sylfaen" w:hAnsi="Sylfaen"/>
            <w:sz w:val="22"/>
            <w:szCs w:val="22"/>
          </w:rPr>
          <w:t xml:space="preserve">6. Critical Thinking: </w:t>
        </w:r>
        <w:r w:rsidRPr="00534F81">
          <w:rPr>
            <w:rFonts w:ascii="Sylfaen" w:hAnsi="Sylfaen"/>
            <w:sz w:val="22"/>
            <w:szCs w:val="22"/>
          </w:rPr>
          <w:t xml:space="preserve">Assign </w:t>
        </w:r>
        <w:r>
          <w:rPr>
            <w:rFonts w:ascii="Sylfaen" w:hAnsi="Sylfaen"/>
            <w:sz w:val="22"/>
            <w:szCs w:val="22"/>
          </w:rPr>
          <w:t>Project 5</w:t>
        </w:r>
        <w:r w:rsidRPr="00534F81">
          <w:rPr>
            <w:rFonts w:ascii="Sylfaen" w:hAnsi="Sylfaen"/>
            <w:sz w:val="22"/>
            <w:szCs w:val="22"/>
          </w:rPr>
          <w:t xml:space="preserve"> </w:t>
        </w:r>
        <w:r>
          <w:rPr>
            <w:rFonts w:ascii="Sylfaen" w:hAnsi="Sylfaen"/>
            <w:sz w:val="22"/>
            <w:szCs w:val="22"/>
          </w:rPr>
          <w:t>on page 69.</w:t>
        </w:r>
      </w:ins>
    </w:p>
    <w:p w14:paraId="78A2B7D0"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432" w:name="_EX_47:_Starting_Excel_and_opening_a"/>
      <w:bookmarkStart w:id="433" w:name="_End_of_Chapter_Material"/>
      <w:bookmarkStart w:id="434" w:name="_End_of_Chapter"/>
      <w:bookmarkStart w:id="435" w:name="_26:_Types_of"/>
      <w:bookmarkStart w:id="436" w:name="_898:_Guided_Program"/>
      <w:bookmarkStart w:id="437" w:name="_61:_Case_In"/>
      <w:bookmarkEnd w:id="432"/>
      <w:bookmarkEnd w:id="433"/>
      <w:bookmarkEnd w:id="434"/>
      <w:bookmarkEnd w:id="435"/>
      <w:bookmarkEnd w:id="436"/>
      <w:bookmarkEnd w:id="437"/>
      <w:del w:id="438" w:author="Author">
        <w:r w:rsidDel="008933DC">
          <w:rPr>
            <w:rFonts w:ascii="Sylfaen" w:hAnsi="Sylfaen"/>
            <w:b/>
            <w:caps w:val="0"/>
            <w:color w:val="FF0000"/>
            <w:sz w:val="24"/>
            <w:szCs w:val="24"/>
            <w:u w:val="thick"/>
          </w:rPr>
          <w:lastRenderedPageBreak/>
          <w:delText>56</w:delText>
        </w:r>
      </w:del>
      <w:ins w:id="439" w:author="Author">
        <w:r>
          <w:rPr>
            <w:rFonts w:ascii="Sylfaen" w:hAnsi="Sylfaen"/>
            <w:b/>
            <w:caps w:val="0"/>
            <w:color w:val="FF0000"/>
            <w:sz w:val="24"/>
            <w:szCs w:val="24"/>
            <w:u w:val="thick"/>
          </w:rPr>
          <w:t>47</w:t>
        </w:r>
      </w:ins>
      <w:r w:rsidRPr="00C623BB">
        <w:rPr>
          <w:rFonts w:ascii="Sylfaen" w:hAnsi="Sylfaen"/>
          <w:b/>
          <w:caps w:val="0"/>
          <w:color w:val="FF0000"/>
          <w:sz w:val="24"/>
          <w:szCs w:val="24"/>
          <w:u w:val="thick"/>
        </w:rPr>
        <w:t xml:space="preserve">: </w:t>
      </w:r>
      <w:r>
        <w:rPr>
          <w:rFonts w:ascii="Sylfaen" w:hAnsi="Sylfaen"/>
          <w:b/>
          <w:caps w:val="0"/>
          <w:color w:val="FF0000"/>
          <w:sz w:val="24"/>
          <w:szCs w:val="24"/>
          <w:u w:val="thick"/>
        </w:rPr>
        <w:t>Case In Point 2.3: Trent College</w:t>
      </w:r>
    </w:p>
    <w:p w14:paraId="1572A711" w14:textId="77777777" w:rsidR="009E726D" w:rsidRPr="00771DF3" w:rsidRDefault="009E726D" w:rsidP="009E726D">
      <w:pPr>
        <w:autoSpaceDE w:val="0"/>
        <w:autoSpaceDN w:val="0"/>
        <w:adjustRightInd w:val="0"/>
        <w:rPr>
          <w:rFonts w:ascii="Sylfaen" w:hAnsi="Sylfaen"/>
          <w:sz w:val="22"/>
          <w:szCs w:val="22"/>
        </w:rPr>
      </w:pPr>
      <w:r w:rsidRPr="00771DF3">
        <w:rPr>
          <w:rFonts w:ascii="Sylfaen" w:hAnsi="Sylfaen"/>
          <w:sz w:val="22"/>
          <w:szCs w:val="22"/>
        </w:rPr>
        <w:t>Trent College is a private school in a small Maryland town. The college has outgrown its computerized registration system and is considering a new system. Althea Riddick, the college president, has asked you to list the reasons for systems projects,</w:t>
      </w:r>
      <w:r>
        <w:rPr>
          <w:rFonts w:ascii="Sylfaen" w:hAnsi="Sylfaen"/>
          <w:sz w:val="22"/>
          <w:szCs w:val="22"/>
        </w:rPr>
        <w:t xml:space="preserve"> which are described </w:t>
      </w:r>
      <w:del w:id="440" w:author="Author">
        <w:r w:rsidDel="00CD595B">
          <w:rPr>
            <w:rFonts w:ascii="Sylfaen" w:hAnsi="Sylfaen"/>
            <w:sz w:val="22"/>
            <w:szCs w:val="22"/>
          </w:rPr>
          <w:delText>on pages 55</w:delText>
        </w:r>
        <w:r w:rsidRPr="00771DF3" w:rsidDel="00CD595B">
          <w:rPr>
            <w:rFonts w:ascii="Sylfaen" w:hAnsi="Sylfaen"/>
            <w:sz w:val="22"/>
            <w:szCs w:val="22"/>
          </w:rPr>
          <w:delText>–</w:delText>
        </w:r>
        <w:r w:rsidDel="00CD595B">
          <w:rPr>
            <w:rFonts w:ascii="Sylfaen" w:hAnsi="Sylfaen"/>
            <w:sz w:val="22"/>
            <w:szCs w:val="22"/>
          </w:rPr>
          <w:delText>56</w:delText>
        </w:r>
        <w:r w:rsidRPr="00771DF3" w:rsidDel="00CD595B">
          <w:rPr>
            <w:rFonts w:ascii="Sylfaen" w:hAnsi="Sylfaen"/>
            <w:sz w:val="22"/>
            <w:szCs w:val="22"/>
          </w:rPr>
          <w:delText>,</w:delText>
        </w:r>
      </w:del>
      <w:ins w:id="441" w:author="Author">
        <w:r>
          <w:rPr>
            <w:rFonts w:ascii="Sylfaen" w:hAnsi="Sylfaen"/>
            <w:sz w:val="22"/>
            <w:szCs w:val="22"/>
          </w:rPr>
          <w:t>in Section 2.4.1,</w:t>
        </w:r>
      </w:ins>
      <w:r w:rsidRPr="00771DF3">
        <w:rPr>
          <w:rFonts w:ascii="Sylfaen" w:hAnsi="Sylfaen"/>
          <w:sz w:val="22"/>
          <w:szCs w:val="22"/>
        </w:rPr>
        <w:t xml:space="preserve"> and assign a relative weight to each reason, using a scale of 1–10, low to high. She said to use your best judgment</w:t>
      </w:r>
      <w:del w:id="442" w:author="Barath Srinivasan.T.S" w:date="2015-10-31T12:26:00Z">
        <w:r w:rsidRPr="00771DF3" w:rsidDel="0025562A">
          <w:rPr>
            <w:rFonts w:ascii="Sylfaen" w:hAnsi="Sylfaen"/>
            <w:sz w:val="22"/>
            <w:szCs w:val="22"/>
          </w:rPr>
          <w:delText>,</w:delText>
        </w:r>
      </w:del>
      <w:r w:rsidRPr="00771DF3">
        <w:rPr>
          <w:rFonts w:ascii="Sylfaen" w:hAnsi="Sylfaen"/>
          <w:sz w:val="22"/>
          <w:szCs w:val="22"/>
        </w:rPr>
        <w:t xml:space="preserve"> and support your conclusions in a brief memo to her. She also wants you to create a Microsoft Excel spreadsheet that will calculate the weighted values automatically for each reason.</w:t>
      </w:r>
    </w:p>
    <w:p w14:paraId="6A7FFE6E" w14:textId="77777777" w:rsidR="009E726D" w:rsidRPr="00771DF3" w:rsidRDefault="009E726D" w:rsidP="009E726D">
      <w:pPr>
        <w:rPr>
          <w:rFonts w:ascii="Sylfaen" w:hAnsi="Sylfaen"/>
          <w:sz w:val="22"/>
          <w:szCs w:val="22"/>
        </w:rPr>
      </w:pPr>
    </w:p>
    <w:p w14:paraId="4B50B833" w14:textId="0487CBC7" w:rsidR="009E726D" w:rsidRPr="00771DF3" w:rsidRDefault="009E726D" w:rsidP="009E726D">
      <w:pPr>
        <w:pStyle w:val="WhatbodyLast"/>
        <w:spacing w:after="0" w:line="240" w:lineRule="auto"/>
        <w:ind w:left="0" w:right="0"/>
        <w:rPr>
          <w:rFonts w:ascii="Sylfaen" w:hAnsi="Sylfaen"/>
          <w:i/>
          <w:szCs w:val="22"/>
        </w:rPr>
      </w:pPr>
      <w:r w:rsidRPr="00771DF3">
        <w:rPr>
          <w:rFonts w:ascii="Sylfaen" w:hAnsi="Sylfaen"/>
          <w:b/>
          <w:i/>
          <w:iCs/>
          <w:szCs w:val="22"/>
        </w:rPr>
        <w:t>Comments</w:t>
      </w:r>
      <w:r w:rsidRPr="00771DF3">
        <w:rPr>
          <w:rFonts w:ascii="Sylfaen" w:hAnsi="Sylfaen"/>
          <w:i/>
          <w:iCs/>
          <w:szCs w:val="22"/>
        </w:rPr>
        <w:t>:</w:t>
      </w:r>
      <w:r w:rsidRPr="00771DF3">
        <w:rPr>
          <w:rFonts w:ascii="Sylfaen" w:hAnsi="Sylfaen"/>
          <w:i/>
          <w:szCs w:val="22"/>
        </w:rPr>
        <w:t xml:space="preserve"> The main reasons for systems requests are improved service to customers, better performance, support for new products and services, more information, stronger controls, and reduced cost. The objective is to assign a relative weight, on a scale of 1</w:t>
      </w:r>
      <w:r w:rsidRPr="00771DF3">
        <w:rPr>
          <w:rFonts w:ascii="Sylfaen" w:hAnsi="Sylfaen"/>
          <w:szCs w:val="22"/>
        </w:rPr>
        <w:t>–</w:t>
      </w:r>
      <w:r w:rsidRPr="00771DF3">
        <w:rPr>
          <w:rFonts w:ascii="Sylfaen" w:hAnsi="Sylfaen"/>
          <w:i/>
          <w:szCs w:val="22"/>
        </w:rPr>
        <w:t xml:space="preserve">10, for each item. Answers will vary, but students should be encouraged to think about the context—a small college—and to come up with reasons for their responses. For example, in a college setting, improved service might include an online course registration system, off-campus access to computing lab </w:t>
      </w:r>
      <w:r w:rsidRPr="00E32094">
        <w:rPr>
          <w:rFonts w:ascii="Sylfaen" w:hAnsi="Sylfaen"/>
          <w:i/>
          <w:szCs w:val="22"/>
        </w:rPr>
        <w:t>facilities, or a student</w:t>
      </w:r>
      <w:ins w:id="443" w:author="Jeevak Ghosh" w:date="2015-11-04T12:33:00Z">
        <w:r w:rsidR="00E32094">
          <w:rPr>
            <w:rFonts w:ascii="Sylfaen" w:hAnsi="Sylfaen"/>
            <w:i/>
            <w:szCs w:val="22"/>
          </w:rPr>
          <w:t>-f</w:t>
        </w:r>
      </w:ins>
      <w:del w:id="444" w:author="Jeevak Ghosh" w:date="2015-11-04T12:33:00Z">
        <w:r w:rsidRPr="00E32094" w:rsidDel="00E32094">
          <w:rPr>
            <w:rFonts w:ascii="Sylfaen" w:hAnsi="Sylfaen"/>
            <w:i/>
            <w:szCs w:val="22"/>
          </w:rPr>
          <w:delText>—f</w:delText>
        </w:r>
      </w:del>
      <w:r w:rsidRPr="00E32094">
        <w:rPr>
          <w:rFonts w:ascii="Sylfaen" w:hAnsi="Sylfaen"/>
          <w:i/>
          <w:szCs w:val="22"/>
        </w:rPr>
        <w:t>aculty network</w:t>
      </w:r>
      <w:r w:rsidRPr="00771DF3">
        <w:rPr>
          <w:rFonts w:ascii="Sylfaen" w:hAnsi="Sylfaen"/>
          <w:i/>
          <w:szCs w:val="22"/>
        </w:rPr>
        <w:t xml:space="preserve"> to facilitate communications and homework submissions.</w:t>
      </w:r>
    </w:p>
    <w:p w14:paraId="72B74821" w14:textId="77777777" w:rsidR="009E726D" w:rsidRPr="00771DF3" w:rsidRDefault="009E726D" w:rsidP="009E726D">
      <w:pPr>
        <w:pStyle w:val="WhatbodyLast"/>
        <w:tabs>
          <w:tab w:val="left" w:pos="741"/>
        </w:tabs>
        <w:spacing w:after="0" w:line="240" w:lineRule="auto"/>
        <w:ind w:left="0" w:right="0"/>
        <w:rPr>
          <w:rFonts w:ascii="Sylfaen" w:hAnsi="Sylfaen"/>
          <w:i/>
          <w:szCs w:val="22"/>
        </w:rPr>
      </w:pPr>
      <w:del w:id="445" w:author="Jeevak Ghosh" w:date="2015-11-04T12:30:00Z">
        <w:r w:rsidRPr="00771DF3" w:rsidDel="00E32094">
          <w:rPr>
            <w:rFonts w:ascii="Sylfaen" w:hAnsi="Sylfaen"/>
            <w:i/>
            <w:szCs w:val="22"/>
          </w:rPr>
          <w:tab/>
        </w:r>
      </w:del>
      <w:r w:rsidRPr="00771DF3">
        <w:rPr>
          <w:rFonts w:ascii="Sylfaen" w:hAnsi="Sylfaen"/>
          <w:i/>
          <w:szCs w:val="22"/>
        </w:rPr>
        <w:t>Whatever the ratings, students should be able to construct a simple spreadsheet that can serve as a weighted model.</w:t>
      </w:r>
      <w:del w:id="446" w:author="Barath Srinivasan.T.S" w:date="2015-10-31T12:27:00Z">
        <w:r w:rsidRPr="00771DF3" w:rsidDel="0025562A">
          <w:rPr>
            <w:rFonts w:ascii="Sylfaen" w:hAnsi="Sylfaen"/>
            <w:i/>
            <w:szCs w:val="22"/>
          </w:rPr>
          <w:delText xml:space="preserve"> A sample spreadsheet might look like this:</w:delText>
        </w:r>
      </w:del>
    </w:p>
    <w:p w14:paraId="7C56FE64" w14:textId="77777777" w:rsidR="009E726D" w:rsidRPr="00771DF3" w:rsidDel="008452F6" w:rsidRDefault="009E726D" w:rsidP="009E726D">
      <w:pPr>
        <w:pStyle w:val="WhatbodyLast"/>
        <w:tabs>
          <w:tab w:val="left" w:pos="741"/>
        </w:tabs>
        <w:spacing w:after="0" w:line="240" w:lineRule="auto"/>
        <w:ind w:left="0" w:right="0"/>
        <w:rPr>
          <w:del w:id="447" w:author="Barath Srinivasan.T.S" w:date="2015-10-31T12:28:00Z"/>
          <w:rFonts w:ascii="Sylfaen" w:hAnsi="Sylfaen"/>
          <w:i/>
          <w:szCs w:val="22"/>
        </w:rPr>
      </w:pPr>
    </w:p>
    <w:p w14:paraId="306A2B74" w14:textId="77777777" w:rsidR="009E726D" w:rsidRPr="00771DF3" w:rsidDel="008452F6" w:rsidRDefault="009E726D" w:rsidP="009E726D">
      <w:pPr>
        <w:pStyle w:val="WhatbodyLast"/>
        <w:tabs>
          <w:tab w:val="left" w:pos="1905"/>
        </w:tabs>
        <w:spacing w:after="0" w:line="240" w:lineRule="auto"/>
        <w:ind w:left="0" w:right="0"/>
        <w:jc w:val="center"/>
        <w:rPr>
          <w:del w:id="448" w:author="Barath Srinivasan.T.S" w:date="2015-10-31T12:28:00Z"/>
          <w:rFonts w:ascii="Sylfaen" w:hAnsi="Sylfaen"/>
          <w:szCs w:val="22"/>
        </w:rPr>
      </w:pPr>
      <w:del w:id="449" w:author="Barath Srinivasan.T.S" w:date="2015-10-31T12:27:00Z">
        <w:r w:rsidDel="0025562A">
          <w:rPr>
            <w:noProof/>
          </w:rPr>
          <w:drawing>
            <wp:inline distT="0" distB="0" distL="0" distR="0" wp14:anchorId="6F2B0B7C" wp14:editId="61647AFF">
              <wp:extent cx="4610100" cy="3600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100" cy="3600450"/>
                      </a:xfrm>
                      <a:prstGeom prst="rect">
                        <a:avLst/>
                      </a:prstGeom>
                      <a:noFill/>
                      <a:ln>
                        <a:noFill/>
                      </a:ln>
                    </pic:spPr>
                  </pic:pic>
                </a:graphicData>
              </a:graphic>
            </wp:inline>
          </w:drawing>
        </w:r>
      </w:del>
    </w:p>
    <w:p w14:paraId="7411D4FC" w14:textId="77777777" w:rsidR="009E726D" w:rsidRPr="00771DF3" w:rsidDel="008452F6" w:rsidRDefault="009E726D" w:rsidP="009E726D">
      <w:pPr>
        <w:rPr>
          <w:del w:id="450" w:author="Barath Srinivasan.T.S" w:date="2015-10-31T12:28:00Z"/>
          <w:rFonts w:ascii="Sylfaen" w:hAnsi="Sylfaen"/>
          <w:sz w:val="22"/>
          <w:szCs w:val="22"/>
        </w:rPr>
      </w:pPr>
    </w:p>
    <w:p w14:paraId="6B24AB33"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451" w:name="_65:_Evaluation_of"/>
      <w:bookmarkEnd w:id="451"/>
      <w:del w:id="452" w:author="Author">
        <w:r w:rsidDel="008933DC">
          <w:rPr>
            <w:rFonts w:ascii="Sylfaen" w:hAnsi="Sylfaen"/>
            <w:b/>
            <w:caps w:val="0"/>
            <w:color w:val="FF0000"/>
            <w:sz w:val="24"/>
            <w:szCs w:val="24"/>
            <w:u w:val="thick"/>
          </w:rPr>
          <w:delText>59</w:delText>
        </w:r>
      </w:del>
      <w:ins w:id="453" w:author="Author">
        <w:r>
          <w:rPr>
            <w:rFonts w:ascii="Sylfaen" w:hAnsi="Sylfaen"/>
            <w:b/>
            <w:caps w:val="0"/>
            <w:color w:val="FF0000"/>
            <w:sz w:val="24"/>
            <w:szCs w:val="24"/>
            <w:u w:val="thick"/>
          </w:rPr>
          <w:t>51</w:t>
        </w:r>
      </w:ins>
      <w:r w:rsidRPr="00C623BB">
        <w:rPr>
          <w:rFonts w:ascii="Sylfaen" w:hAnsi="Sylfaen"/>
          <w:b/>
          <w:caps w:val="0"/>
          <w:color w:val="FF0000"/>
          <w:sz w:val="24"/>
          <w:szCs w:val="24"/>
          <w:u w:val="thick"/>
        </w:rPr>
        <w:t xml:space="preserve">: Evaluation of Systems </w:t>
      </w:r>
      <w:del w:id="454" w:author="Author">
        <w:r w:rsidRPr="00C623BB" w:rsidDel="0039672E">
          <w:rPr>
            <w:rFonts w:ascii="Sylfaen" w:hAnsi="Sylfaen"/>
            <w:b/>
            <w:caps w:val="0"/>
            <w:color w:val="FF0000"/>
            <w:sz w:val="24"/>
            <w:szCs w:val="24"/>
            <w:u w:val="thick"/>
          </w:rPr>
          <w:delText>Requests</w:delText>
        </w:r>
      </w:del>
      <w:ins w:id="455" w:author="Author">
        <w:r w:rsidRPr="00C623BB">
          <w:rPr>
            <w:rFonts w:ascii="Sylfaen" w:hAnsi="Sylfaen"/>
            <w:b/>
            <w:caps w:val="0"/>
            <w:color w:val="FF0000"/>
            <w:sz w:val="24"/>
            <w:szCs w:val="24"/>
            <w:u w:val="thick"/>
          </w:rPr>
          <w:t>Requ</w:t>
        </w:r>
        <w:r>
          <w:rPr>
            <w:rFonts w:ascii="Sylfaen" w:hAnsi="Sylfaen"/>
            <w:b/>
            <w:caps w:val="0"/>
            <w:color w:val="FF0000"/>
            <w:sz w:val="24"/>
            <w:szCs w:val="24"/>
            <w:u w:val="thick"/>
          </w:rPr>
          <w:t>irements</w:t>
        </w:r>
      </w:ins>
    </w:p>
    <w:p w14:paraId="78C8B3D7" w14:textId="77777777" w:rsidR="009E726D" w:rsidRPr="00AA5D3D" w:rsidRDefault="009E726D" w:rsidP="009E726D">
      <w:pPr>
        <w:keepNext/>
        <w:rPr>
          <w:rFonts w:ascii="Sylfaen" w:hAnsi="Sylfaen"/>
          <w:sz w:val="22"/>
          <w:szCs w:val="22"/>
        </w:rPr>
      </w:pPr>
      <w:r w:rsidRPr="00AA5D3D">
        <w:rPr>
          <w:rFonts w:ascii="Sylfaen" w:hAnsi="Sylfaen"/>
          <w:sz w:val="22"/>
          <w:szCs w:val="22"/>
        </w:rPr>
        <w:t>LECTURE NOTES</w:t>
      </w:r>
    </w:p>
    <w:p w14:paraId="46A84A19" w14:textId="77777777" w:rsidR="009E726D" w:rsidRDefault="009E726D" w:rsidP="009E726D">
      <w:pPr>
        <w:numPr>
          <w:ilvl w:val="0"/>
          <w:numId w:val="2"/>
        </w:numPr>
        <w:rPr>
          <w:rFonts w:ascii="Sylfaen" w:hAnsi="Sylfaen"/>
          <w:sz w:val="22"/>
          <w:szCs w:val="22"/>
        </w:rPr>
      </w:pPr>
      <w:del w:id="456" w:author="Author">
        <w:r w:rsidDel="00A7396E">
          <w:rPr>
            <w:rFonts w:ascii="Sylfaen" w:hAnsi="Sylfaen"/>
            <w:sz w:val="22"/>
            <w:szCs w:val="22"/>
          </w:rPr>
          <w:delText xml:space="preserve">Define </w:delText>
        </w:r>
      </w:del>
      <w:ins w:id="457" w:author="Author">
        <w:r>
          <w:rPr>
            <w:rFonts w:ascii="Sylfaen" w:hAnsi="Sylfaen"/>
            <w:sz w:val="22"/>
            <w:szCs w:val="22"/>
          </w:rPr>
          <w:t xml:space="preserve">Define </w:t>
        </w:r>
      </w:ins>
      <w:r>
        <w:rPr>
          <w:rFonts w:ascii="Sylfaen" w:hAnsi="Sylfaen"/>
          <w:sz w:val="22"/>
          <w:szCs w:val="22"/>
        </w:rPr>
        <w:t>system</w:t>
      </w:r>
      <w:ins w:id="458" w:author="Author">
        <w:r>
          <w:rPr>
            <w:rFonts w:ascii="Sylfaen" w:hAnsi="Sylfaen"/>
            <w:sz w:val="22"/>
            <w:szCs w:val="22"/>
          </w:rPr>
          <w:t>s</w:t>
        </w:r>
      </w:ins>
      <w:r>
        <w:rPr>
          <w:rFonts w:ascii="Sylfaen" w:hAnsi="Sylfaen"/>
          <w:sz w:val="22"/>
          <w:szCs w:val="22"/>
        </w:rPr>
        <w:t xml:space="preserve"> review committee</w:t>
      </w:r>
      <w:ins w:id="459" w:author="Author">
        <w:r>
          <w:rPr>
            <w:rFonts w:ascii="Sylfaen" w:hAnsi="Sylfaen"/>
            <w:sz w:val="22"/>
            <w:szCs w:val="22"/>
          </w:rPr>
          <w:t xml:space="preserve"> or a computer resources committee</w:t>
        </w:r>
      </w:ins>
    </w:p>
    <w:p w14:paraId="412F78D3" w14:textId="77777777" w:rsidR="009E726D" w:rsidRDefault="009E726D" w:rsidP="009E726D">
      <w:pPr>
        <w:numPr>
          <w:ilvl w:val="0"/>
          <w:numId w:val="2"/>
        </w:numPr>
        <w:rPr>
          <w:rFonts w:ascii="Sylfaen" w:hAnsi="Sylfaen"/>
          <w:sz w:val="22"/>
          <w:szCs w:val="22"/>
        </w:rPr>
      </w:pPr>
      <w:del w:id="460" w:author="Barath Srinivasan.T.S" w:date="2015-10-31T12:30:00Z">
        <w:r w:rsidDel="007615E2">
          <w:rPr>
            <w:rFonts w:ascii="Sylfaen" w:hAnsi="Sylfaen"/>
            <w:sz w:val="22"/>
            <w:szCs w:val="22"/>
          </w:rPr>
          <w:delText xml:space="preserve">Use Figure 2-13 </w:delText>
        </w:r>
      </w:del>
      <w:ins w:id="461" w:author="Author">
        <w:del w:id="462" w:author="Barath Srinivasan.T.S" w:date="2015-10-31T12:30:00Z">
          <w:r w:rsidDel="007615E2">
            <w:rPr>
              <w:rFonts w:ascii="Sylfaen" w:hAnsi="Sylfaen"/>
              <w:sz w:val="22"/>
              <w:szCs w:val="22"/>
            </w:rPr>
            <w:delText xml:space="preserve">10 </w:delText>
          </w:r>
        </w:del>
      </w:ins>
      <w:del w:id="463" w:author="Barath Srinivasan.T.S" w:date="2015-10-31T12:30:00Z">
        <w:r w:rsidDel="007615E2">
          <w:rPr>
            <w:rFonts w:ascii="Sylfaen" w:hAnsi="Sylfaen"/>
            <w:sz w:val="22"/>
            <w:szCs w:val="22"/>
          </w:rPr>
          <w:delText xml:space="preserve">to discuss </w:delText>
        </w:r>
      </w:del>
      <w:ins w:id="464" w:author="Barath Srinivasan.T.S" w:date="2015-10-31T12:30:00Z">
        <w:r w:rsidR="007615E2">
          <w:rPr>
            <w:rFonts w:ascii="Sylfaen" w:hAnsi="Sylfaen"/>
            <w:sz w:val="22"/>
            <w:szCs w:val="22"/>
          </w:rPr>
          <w:t xml:space="preserve">Discuss </w:t>
        </w:r>
      </w:ins>
      <w:del w:id="465" w:author="Barath Srinivasan.T.S" w:date="2015-10-31T12:30:00Z">
        <w:r w:rsidDel="007615E2">
          <w:rPr>
            <w:rFonts w:ascii="Sylfaen" w:hAnsi="Sylfaen"/>
            <w:sz w:val="22"/>
            <w:szCs w:val="22"/>
          </w:rPr>
          <w:delText xml:space="preserve">how </w:delText>
        </w:r>
      </w:del>
      <w:ins w:id="466" w:author="Barath Srinivasan.T.S" w:date="2015-10-31T12:30:00Z">
        <w:r w:rsidR="007615E2">
          <w:rPr>
            <w:rFonts w:ascii="Sylfaen" w:hAnsi="Sylfaen"/>
            <w:sz w:val="22"/>
            <w:szCs w:val="22"/>
          </w:rPr>
          <w:t xml:space="preserve">the ways in which </w:t>
        </w:r>
      </w:ins>
      <w:r>
        <w:rPr>
          <w:rFonts w:ascii="Sylfaen" w:hAnsi="Sylfaen"/>
          <w:sz w:val="22"/>
          <w:szCs w:val="22"/>
        </w:rPr>
        <w:t xml:space="preserve">many organizations use a special form for systems requests such as </w:t>
      </w:r>
      <w:del w:id="467" w:author="Barath Srinivasan.T.S" w:date="2015-10-31T12:30:00Z">
        <w:r w:rsidDel="007615E2">
          <w:rPr>
            <w:rFonts w:ascii="Sylfaen" w:hAnsi="Sylfaen"/>
            <w:sz w:val="22"/>
            <w:szCs w:val="22"/>
          </w:rPr>
          <w:delText xml:space="preserve">this </w:delText>
        </w:r>
      </w:del>
      <w:ins w:id="468" w:author="Barath Srinivasan.T.S" w:date="2015-10-31T12:30:00Z">
        <w:r w:rsidR="007615E2">
          <w:rPr>
            <w:rFonts w:ascii="Sylfaen" w:hAnsi="Sylfaen"/>
            <w:sz w:val="22"/>
            <w:szCs w:val="22"/>
          </w:rPr>
          <w:t xml:space="preserve">the </w:t>
        </w:r>
      </w:ins>
      <w:r>
        <w:rPr>
          <w:rFonts w:ascii="Sylfaen" w:hAnsi="Sylfaen"/>
          <w:sz w:val="22"/>
          <w:szCs w:val="22"/>
        </w:rPr>
        <w:t>online form</w:t>
      </w:r>
      <w:ins w:id="469" w:author="Barath Srinivasan.T.S" w:date="2015-10-31T12:30:00Z">
        <w:r w:rsidR="007615E2">
          <w:rPr>
            <w:rFonts w:ascii="Sylfaen" w:hAnsi="Sylfaen"/>
            <w:sz w:val="22"/>
            <w:szCs w:val="22"/>
          </w:rPr>
          <w:t xml:space="preserve"> in Figure 2-10</w:t>
        </w:r>
      </w:ins>
    </w:p>
    <w:p w14:paraId="553B0507" w14:textId="77777777" w:rsidR="009E726D" w:rsidRPr="005211FD" w:rsidRDefault="009E726D" w:rsidP="009E726D">
      <w:pPr>
        <w:numPr>
          <w:ilvl w:val="0"/>
          <w:numId w:val="2"/>
        </w:numPr>
        <w:rPr>
          <w:rFonts w:ascii="Sylfaen" w:hAnsi="Sylfaen"/>
          <w:sz w:val="22"/>
          <w:szCs w:val="22"/>
        </w:rPr>
      </w:pPr>
      <w:del w:id="470" w:author="Author">
        <w:r w:rsidRPr="00210E6E" w:rsidDel="0039672E">
          <w:rPr>
            <w:rFonts w:ascii="Sylfaen" w:hAnsi="Sylfaen"/>
            <w:sz w:val="22"/>
            <w:szCs w:val="22"/>
          </w:rPr>
          <w:delText xml:space="preserve">Note </w:delText>
        </w:r>
      </w:del>
      <w:ins w:id="471" w:author="Author">
        <w:r>
          <w:rPr>
            <w:rFonts w:ascii="Sylfaen" w:hAnsi="Sylfaen"/>
            <w:sz w:val="22"/>
            <w:szCs w:val="22"/>
          </w:rPr>
          <w:t>Point out</w:t>
        </w:r>
        <w:r w:rsidRPr="00210E6E">
          <w:rPr>
            <w:rFonts w:ascii="Sylfaen" w:hAnsi="Sylfaen"/>
            <w:sz w:val="22"/>
            <w:szCs w:val="22"/>
          </w:rPr>
          <w:t xml:space="preserve"> </w:t>
        </w:r>
      </w:ins>
      <w:r w:rsidRPr="00210E6E">
        <w:rPr>
          <w:rFonts w:ascii="Sylfaen" w:hAnsi="Sylfaen"/>
          <w:sz w:val="22"/>
          <w:szCs w:val="22"/>
        </w:rPr>
        <w:t>the characteristics of a</w:t>
      </w:r>
      <w:del w:id="472" w:author="Author">
        <w:r w:rsidRPr="00210E6E" w:rsidDel="0039672E">
          <w:rPr>
            <w:rFonts w:ascii="Sylfaen" w:hAnsi="Sylfaen"/>
            <w:sz w:val="22"/>
            <w:szCs w:val="22"/>
          </w:rPr>
          <w:delText xml:space="preserve">n effective </w:delText>
        </w:r>
      </w:del>
      <w:ins w:id="473" w:author="Author">
        <w:r>
          <w:rPr>
            <w:rFonts w:ascii="Sylfaen" w:hAnsi="Sylfaen"/>
            <w:sz w:val="22"/>
            <w:szCs w:val="22"/>
          </w:rPr>
          <w:t xml:space="preserve"> properly designed </w:t>
        </w:r>
      </w:ins>
      <w:r w:rsidRPr="00210E6E">
        <w:rPr>
          <w:rFonts w:ascii="Sylfaen" w:hAnsi="Sylfaen"/>
          <w:sz w:val="22"/>
          <w:szCs w:val="22"/>
        </w:rPr>
        <w:t>systems request form</w:t>
      </w:r>
    </w:p>
    <w:p w14:paraId="543CB73B" w14:textId="77777777" w:rsidR="009E726D" w:rsidRPr="00242E82" w:rsidDel="00A7396E" w:rsidRDefault="009E726D" w:rsidP="009E726D">
      <w:pPr>
        <w:numPr>
          <w:ilvl w:val="0"/>
          <w:numId w:val="2"/>
        </w:numPr>
        <w:rPr>
          <w:del w:id="474" w:author="Author"/>
          <w:rFonts w:ascii="Sylfaen" w:hAnsi="Sylfaen"/>
          <w:sz w:val="22"/>
          <w:szCs w:val="22"/>
        </w:rPr>
      </w:pPr>
      <w:del w:id="475" w:author="Author">
        <w:r w:rsidDel="00A7396E">
          <w:rPr>
            <w:rFonts w:ascii="Sylfaen" w:hAnsi="Sylfaen"/>
            <w:sz w:val="22"/>
            <w:szCs w:val="22"/>
          </w:rPr>
          <w:delText>Describe how</w:delText>
        </w:r>
        <w:r w:rsidRPr="00242E82" w:rsidDel="00A7396E">
          <w:rPr>
            <w:rFonts w:ascii="Sylfaen" w:hAnsi="Sylfaen"/>
            <w:sz w:val="22"/>
            <w:szCs w:val="22"/>
          </w:rPr>
          <w:delText xml:space="preserve"> most IT departments receive more systems requests than they can handle</w:delText>
        </w:r>
      </w:del>
    </w:p>
    <w:p w14:paraId="384E3C88" w14:textId="77777777" w:rsidR="009E726D" w:rsidRDefault="009E726D" w:rsidP="009E726D">
      <w:pPr>
        <w:numPr>
          <w:ilvl w:val="0"/>
          <w:numId w:val="2"/>
        </w:numPr>
        <w:rPr>
          <w:ins w:id="476" w:author="Author"/>
          <w:rFonts w:ascii="Sylfaen" w:hAnsi="Sylfaen"/>
          <w:sz w:val="22"/>
          <w:szCs w:val="22"/>
        </w:rPr>
      </w:pPr>
      <w:ins w:id="477" w:author="Author">
        <w:del w:id="478" w:author="Author">
          <w:r w:rsidRPr="00210E6E" w:rsidDel="0039672E">
            <w:rPr>
              <w:rFonts w:ascii="Sylfaen" w:hAnsi="Sylfaen"/>
              <w:sz w:val="22"/>
              <w:szCs w:val="22"/>
            </w:rPr>
            <w:delText>Tell how a</w:delText>
          </w:r>
        </w:del>
        <w:r>
          <w:rPr>
            <w:rFonts w:ascii="Sylfaen" w:hAnsi="Sylfaen"/>
            <w:sz w:val="22"/>
            <w:szCs w:val="22"/>
          </w:rPr>
          <w:t>Discuss the steps that are taken when</w:t>
        </w:r>
        <w:r w:rsidRPr="00210E6E">
          <w:rPr>
            <w:rFonts w:ascii="Sylfaen" w:hAnsi="Sylfaen"/>
            <w:sz w:val="22"/>
            <w:szCs w:val="22"/>
          </w:rPr>
          <w:t xml:space="preserve"> </w:t>
        </w:r>
        <w:r>
          <w:rPr>
            <w:rFonts w:ascii="Sylfaen" w:hAnsi="Sylfaen"/>
            <w:sz w:val="22"/>
            <w:szCs w:val="22"/>
          </w:rPr>
          <w:t xml:space="preserve">a </w:t>
        </w:r>
        <w:r w:rsidRPr="00210E6E">
          <w:rPr>
            <w:rFonts w:ascii="Sylfaen" w:hAnsi="Sylfaen"/>
            <w:sz w:val="22"/>
            <w:szCs w:val="22"/>
          </w:rPr>
          <w:t xml:space="preserve">systems request form is </w:t>
        </w:r>
        <w:del w:id="479" w:author="Author">
          <w:r w:rsidRPr="00210E6E" w:rsidDel="009214FE">
            <w:rPr>
              <w:rFonts w:ascii="Sylfaen" w:hAnsi="Sylfaen"/>
              <w:sz w:val="22"/>
              <w:szCs w:val="22"/>
            </w:rPr>
            <w:delText>dealt with when it is received</w:delText>
          </w:r>
        </w:del>
        <w:r>
          <w:rPr>
            <w:rFonts w:ascii="Sylfaen" w:hAnsi="Sylfaen"/>
            <w:sz w:val="22"/>
            <w:szCs w:val="22"/>
          </w:rPr>
          <w:t>received</w:t>
        </w:r>
      </w:ins>
    </w:p>
    <w:p w14:paraId="2C750F0A" w14:textId="77777777" w:rsidR="009E726D" w:rsidRPr="00242E82" w:rsidDel="00A7396E" w:rsidRDefault="009E726D" w:rsidP="009E726D">
      <w:pPr>
        <w:numPr>
          <w:ilvl w:val="0"/>
          <w:numId w:val="2"/>
        </w:numPr>
        <w:rPr>
          <w:del w:id="480" w:author="Author"/>
          <w:rFonts w:ascii="Sylfaen" w:hAnsi="Sylfaen"/>
          <w:sz w:val="22"/>
          <w:szCs w:val="22"/>
        </w:rPr>
      </w:pPr>
      <w:del w:id="481" w:author="Author">
        <w:r w:rsidRPr="00242E82" w:rsidDel="00A7396E">
          <w:rPr>
            <w:rFonts w:ascii="Sylfaen" w:hAnsi="Sylfaen"/>
            <w:sz w:val="22"/>
            <w:szCs w:val="22"/>
          </w:rPr>
          <w:delText>Explain how many organizations assign responsibility for evaluating systems requests</w:delText>
        </w:r>
      </w:del>
    </w:p>
    <w:p w14:paraId="21CEC01C" w14:textId="77777777" w:rsidR="009E726D" w:rsidRDefault="009E726D" w:rsidP="009E726D">
      <w:pPr>
        <w:numPr>
          <w:ilvl w:val="0"/>
          <w:numId w:val="2"/>
        </w:numPr>
        <w:rPr>
          <w:rFonts w:ascii="Sylfaen" w:hAnsi="Sylfaen"/>
          <w:sz w:val="22"/>
          <w:szCs w:val="22"/>
        </w:rPr>
      </w:pPr>
      <w:r>
        <w:rPr>
          <w:rFonts w:ascii="Sylfaen" w:hAnsi="Sylfaen"/>
          <w:sz w:val="22"/>
          <w:szCs w:val="22"/>
        </w:rPr>
        <w:t>Discuss the functions of</w:t>
      </w:r>
      <w:r w:rsidRPr="00242E82">
        <w:rPr>
          <w:rFonts w:ascii="Sylfaen" w:hAnsi="Sylfaen"/>
          <w:sz w:val="22"/>
          <w:szCs w:val="22"/>
        </w:rPr>
        <w:t xml:space="preserve"> a systems review committee</w:t>
      </w:r>
      <w:del w:id="482" w:author="Author">
        <w:r w:rsidRPr="00242E82" w:rsidDel="009214FE">
          <w:rPr>
            <w:rFonts w:ascii="Sylfaen" w:hAnsi="Sylfaen"/>
            <w:sz w:val="22"/>
            <w:szCs w:val="22"/>
          </w:rPr>
          <w:delText xml:space="preserve"> or a computer resources committee</w:delText>
        </w:r>
      </w:del>
    </w:p>
    <w:p w14:paraId="13ACC4F8" w14:textId="77777777" w:rsidR="009E726D" w:rsidDel="00A7396E" w:rsidRDefault="009E726D" w:rsidP="009E726D">
      <w:pPr>
        <w:numPr>
          <w:ilvl w:val="0"/>
          <w:numId w:val="2"/>
        </w:numPr>
        <w:rPr>
          <w:del w:id="483" w:author="Author"/>
          <w:rFonts w:ascii="Sylfaen" w:hAnsi="Sylfaen"/>
          <w:sz w:val="22"/>
          <w:szCs w:val="22"/>
        </w:rPr>
      </w:pPr>
      <w:del w:id="484" w:author="Author">
        <w:r w:rsidRPr="00210E6E" w:rsidDel="00A7396E">
          <w:rPr>
            <w:rFonts w:ascii="Sylfaen" w:hAnsi="Sylfaen"/>
            <w:sz w:val="22"/>
            <w:szCs w:val="22"/>
          </w:rPr>
          <w:delText>Tell how a systems request form is dealt with when it is received</w:delText>
        </w:r>
      </w:del>
    </w:p>
    <w:p w14:paraId="660D2CEB" w14:textId="77777777" w:rsidR="009E726D" w:rsidRPr="00210E6E" w:rsidDel="00180A85" w:rsidRDefault="009E726D" w:rsidP="009E726D">
      <w:pPr>
        <w:numPr>
          <w:ilvl w:val="0"/>
          <w:numId w:val="2"/>
        </w:numPr>
        <w:rPr>
          <w:del w:id="485" w:author="Author"/>
          <w:rFonts w:ascii="Sylfaen" w:hAnsi="Sylfaen"/>
          <w:sz w:val="22"/>
          <w:szCs w:val="22"/>
        </w:rPr>
      </w:pPr>
      <w:del w:id="486" w:author="Author">
        <w:r w:rsidRPr="00210E6E" w:rsidDel="00180A85">
          <w:rPr>
            <w:rFonts w:ascii="Sylfaen" w:hAnsi="Sylfaen"/>
            <w:sz w:val="22"/>
            <w:szCs w:val="22"/>
          </w:rPr>
          <w:delText>Recall that most large companies have a systems review committee evaluate systems requests</w:delText>
        </w:r>
      </w:del>
    </w:p>
    <w:p w14:paraId="22811082" w14:textId="77777777" w:rsidR="009E726D" w:rsidRPr="00210E6E" w:rsidRDefault="009E726D" w:rsidP="009E726D">
      <w:pPr>
        <w:numPr>
          <w:ilvl w:val="0"/>
          <w:numId w:val="2"/>
        </w:numPr>
        <w:rPr>
          <w:rFonts w:ascii="Sylfaen" w:hAnsi="Sylfaen"/>
          <w:sz w:val="22"/>
          <w:szCs w:val="22"/>
        </w:rPr>
      </w:pPr>
      <w:r w:rsidRPr="00210E6E">
        <w:rPr>
          <w:rFonts w:ascii="Sylfaen" w:hAnsi="Sylfaen"/>
          <w:sz w:val="22"/>
          <w:szCs w:val="22"/>
        </w:rPr>
        <w:t>Consider the advantages and disadvantages of using a systems review committee</w:t>
      </w:r>
    </w:p>
    <w:p w14:paraId="4C631C99" w14:textId="77777777" w:rsidR="009E726D" w:rsidRPr="00210E6E" w:rsidRDefault="009E726D" w:rsidP="009E726D">
      <w:pPr>
        <w:numPr>
          <w:ilvl w:val="0"/>
          <w:numId w:val="2"/>
        </w:numPr>
        <w:rPr>
          <w:rFonts w:ascii="Sylfaen" w:hAnsi="Sylfaen"/>
          <w:sz w:val="22"/>
          <w:szCs w:val="22"/>
        </w:rPr>
      </w:pPr>
      <w:r w:rsidRPr="00210E6E">
        <w:rPr>
          <w:rFonts w:ascii="Sylfaen" w:hAnsi="Sylfaen"/>
          <w:sz w:val="22"/>
          <w:szCs w:val="22"/>
        </w:rPr>
        <w:t>Mention circumstances when a single person reviews systems requests</w:t>
      </w:r>
    </w:p>
    <w:p w14:paraId="114CFD77" w14:textId="77777777" w:rsidR="009E726D" w:rsidRPr="00B94FB7" w:rsidRDefault="009E726D" w:rsidP="009E726D">
      <w:pPr>
        <w:numPr>
          <w:ilvl w:val="0"/>
          <w:numId w:val="2"/>
        </w:numPr>
        <w:rPr>
          <w:rFonts w:ascii="Sylfaen" w:hAnsi="Sylfaen"/>
          <w:sz w:val="22"/>
          <w:szCs w:val="22"/>
        </w:rPr>
      </w:pPr>
      <w:del w:id="487" w:author="Author">
        <w:r w:rsidRPr="00210E6E" w:rsidDel="003F3FCD">
          <w:rPr>
            <w:rFonts w:ascii="Sylfaen" w:hAnsi="Sylfaen"/>
            <w:sz w:val="22"/>
            <w:szCs w:val="22"/>
          </w:rPr>
          <w:delText xml:space="preserve">Emphasize </w:delText>
        </w:r>
      </w:del>
      <w:ins w:id="488" w:author="Author">
        <w:r w:rsidRPr="00210E6E">
          <w:rPr>
            <w:rFonts w:ascii="Sylfaen" w:hAnsi="Sylfaen"/>
            <w:sz w:val="22"/>
            <w:szCs w:val="22"/>
          </w:rPr>
          <w:t>E</w:t>
        </w:r>
        <w:r>
          <w:rPr>
            <w:rFonts w:ascii="Sylfaen" w:hAnsi="Sylfaen"/>
            <w:sz w:val="22"/>
            <w:szCs w:val="22"/>
          </w:rPr>
          <w:t>xplain</w:t>
        </w:r>
        <w:r w:rsidRPr="00210E6E">
          <w:rPr>
            <w:rFonts w:ascii="Sylfaen" w:hAnsi="Sylfaen"/>
            <w:sz w:val="22"/>
            <w:szCs w:val="22"/>
          </w:rPr>
          <w:t xml:space="preserve"> </w:t>
        </w:r>
      </w:ins>
      <w:r w:rsidRPr="00210E6E">
        <w:rPr>
          <w:rFonts w:ascii="Sylfaen" w:hAnsi="Sylfaen"/>
          <w:sz w:val="22"/>
          <w:szCs w:val="22"/>
        </w:rPr>
        <w:t>that the goal of a systems review is to evaluate requests and set priorities</w:t>
      </w:r>
      <w:del w:id="489" w:author="Author">
        <w:r w:rsidRPr="00210E6E" w:rsidDel="00180A85">
          <w:rPr>
            <w:rFonts w:ascii="Sylfaen" w:hAnsi="Sylfaen"/>
            <w:sz w:val="22"/>
            <w:szCs w:val="22"/>
          </w:rPr>
          <w:delText>, explaining that a systems request form often makes these tasks easier by ensuring consistency among systems requests</w:delText>
        </w:r>
      </w:del>
    </w:p>
    <w:p w14:paraId="51A47693" w14:textId="77777777" w:rsidR="009E726D" w:rsidRPr="004F7AC0" w:rsidRDefault="009E726D" w:rsidP="009E726D">
      <w:pPr>
        <w:rPr>
          <w:rFonts w:ascii="Sylfaen" w:hAnsi="Sylfaen"/>
          <w:sz w:val="22"/>
          <w:szCs w:val="22"/>
        </w:rPr>
      </w:pPr>
      <w:bookmarkStart w:id="490" w:name="_159:_Guided_Program"/>
      <w:bookmarkEnd w:id="490"/>
    </w:p>
    <w:p w14:paraId="2D65D605" w14:textId="77777777" w:rsidR="009E726D" w:rsidRPr="00000DCF" w:rsidRDefault="009E726D" w:rsidP="009E726D">
      <w:pPr>
        <w:rPr>
          <w:rFonts w:ascii="Sylfaen" w:hAnsi="Sylfaen"/>
          <w:sz w:val="22"/>
          <w:szCs w:val="22"/>
        </w:rPr>
      </w:pPr>
      <w:r w:rsidRPr="00000DCF">
        <w:rPr>
          <w:rFonts w:ascii="Sylfaen" w:hAnsi="Sylfaen"/>
          <w:sz w:val="22"/>
          <w:szCs w:val="22"/>
        </w:rPr>
        <w:t>FIGURE: 2-</w:t>
      </w:r>
      <w:del w:id="491" w:author="Author">
        <w:r w:rsidDel="0055557C">
          <w:rPr>
            <w:rFonts w:ascii="Sylfaen" w:hAnsi="Sylfaen"/>
            <w:sz w:val="22"/>
            <w:szCs w:val="22"/>
          </w:rPr>
          <w:delText>13</w:delText>
        </w:r>
      </w:del>
      <w:ins w:id="492" w:author="Author">
        <w:r>
          <w:rPr>
            <w:rFonts w:ascii="Sylfaen" w:hAnsi="Sylfaen"/>
            <w:sz w:val="22"/>
            <w:szCs w:val="22"/>
          </w:rPr>
          <w:t>10</w:t>
        </w:r>
      </w:ins>
    </w:p>
    <w:p w14:paraId="36D057E2" w14:textId="77777777" w:rsidR="009E726D" w:rsidRPr="004F7AC0" w:rsidRDefault="009E726D" w:rsidP="009E726D">
      <w:pPr>
        <w:rPr>
          <w:rFonts w:ascii="Sylfaen" w:hAnsi="Sylfaen"/>
          <w:sz w:val="22"/>
          <w:szCs w:val="22"/>
        </w:rPr>
      </w:pPr>
    </w:p>
    <w:p w14:paraId="71C83950" w14:textId="77777777" w:rsidR="009E726D" w:rsidRDefault="009E726D" w:rsidP="009E726D">
      <w:pPr>
        <w:shd w:val="clear" w:color="auto" w:fill="A6A6A6"/>
        <w:rPr>
          <w:rFonts w:ascii="Sylfaen" w:hAnsi="Sylfaen"/>
          <w:sz w:val="22"/>
          <w:szCs w:val="22"/>
        </w:rPr>
      </w:pPr>
      <w:r>
        <w:rPr>
          <w:rFonts w:ascii="Sylfaen" w:hAnsi="Sylfaen"/>
          <w:sz w:val="22"/>
          <w:szCs w:val="22"/>
        </w:rPr>
        <w:t>TEACHING TIPS</w:t>
      </w:r>
    </w:p>
    <w:p w14:paraId="294BA574" w14:textId="5EE6317D" w:rsidR="009E726D" w:rsidDel="009214FE" w:rsidRDefault="009E726D" w:rsidP="009E726D">
      <w:pPr>
        <w:shd w:val="clear" w:color="auto" w:fill="A6A6A6"/>
        <w:rPr>
          <w:del w:id="493" w:author="Author"/>
          <w:rFonts w:ascii="Sylfaen" w:hAnsi="Sylfaen"/>
          <w:sz w:val="22"/>
          <w:szCs w:val="22"/>
        </w:rPr>
      </w:pPr>
      <w:r>
        <w:rPr>
          <w:rFonts w:ascii="Sylfaen" w:hAnsi="Sylfaen"/>
          <w:sz w:val="22"/>
          <w:szCs w:val="22"/>
        </w:rPr>
        <w:t>Explain that i</w:t>
      </w:r>
      <w:r w:rsidRPr="00210E6E">
        <w:rPr>
          <w:rFonts w:ascii="Sylfaen" w:hAnsi="Sylfaen"/>
          <w:sz w:val="22"/>
          <w:szCs w:val="22"/>
        </w:rPr>
        <w:t xml:space="preserve">n small organizations </w:t>
      </w:r>
      <w:del w:id="494" w:author="Barath Srinivasan.T.S" w:date="2015-10-31T12:32:00Z">
        <w:r w:rsidRPr="00210E6E" w:rsidDel="007615E2">
          <w:rPr>
            <w:rFonts w:ascii="Sylfaen" w:hAnsi="Sylfaen"/>
            <w:sz w:val="22"/>
            <w:szCs w:val="22"/>
          </w:rPr>
          <w:delText xml:space="preserve">a </w:delText>
        </w:r>
      </w:del>
      <w:r w:rsidRPr="00210E6E">
        <w:rPr>
          <w:rFonts w:ascii="Sylfaen" w:hAnsi="Sylfaen"/>
          <w:sz w:val="22"/>
          <w:szCs w:val="22"/>
        </w:rPr>
        <w:t>systems request can be made in a telephone conversation or as part of</w:t>
      </w:r>
      <w:r>
        <w:rPr>
          <w:rFonts w:ascii="Sylfaen" w:hAnsi="Sylfaen"/>
          <w:sz w:val="22"/>
          <w:szCs w:val="22"/>
        </w:rPr>
        <w:t xml:space="preserve"> an e</w:t>
      </w:r>
      <w:del w:id="495" w:author="Barath Srinivasan.T.S" w:date="2015-10-31T12:32:00Z">
        <w:r w:rsidDel="007615E2">
          <w:rPr>
            <w:rFonts w:ascii="Sylfaen" w:hAnsi="Sylfaen"/>
            <w:sz w:val="22"/>
            <w:szCs w:val="22"/>
          </w:rPr>
          <w:delText>-</w:delText>
        </w:r>
      </w:del>
      <w:r>
        <w:rPr>
          <w:rFonts w:ascii="Sylfaen" w:hAnsi="Sylfaen"/>
          <w:sz w:val="22"/>
          <w:szCs w:val="22"/>
        </w:rPr>
        <w:t xml:space="preserve">mail message. Most large </w:t>
      </w:r>
      <w:r w:rsidRPr="00210E6E">
        <w:rPr>
          <w:rFonts w:ascii="Sylfaen" w:hAnsi="Sylfaen"/>
          <w:sz w:val="22"/>
          <w:szCs w:val="22"/>
        </w:rPr>
        <w:t>organizations, however, use a systems request form.</w:t>
      </w:r>
    </w:p>
    <w:p w14:paraId="5617227D" w14:textId="77777777" w:rsidR="009E726D" w:rsidRDefault="009E726D" w:rsidP="009E726D">
      <w:pPr>
        <w:shd w:val="clear" w:color="auto" w:fill="A6A6A6"/>
        <w:rPr>
          <w:rFonts w:ascii="Sylfaen" w:hAnsi="Sylfaen"/>
          <w:sz w:val="22"/>
          <w:szCs w:val="22"/>
        </w:rPr>
      </w:pPr>
    </w:p>
    <w:p w14:paraId="5092FCF6" w14:textId="77777777" w:rsidR="009E726D" w:rsidDel="009214FE" w:rsidRDefault="009E726D" w:rsidP="009E726D">
      <w:pPr>
        <w:shd w:val="clear" w:color="auto" w:fill="A6A6A6"/>
        <w:rPr>
          <w:del w:id="496" w:author="Author"/>
          <w:rFonts w:ascii="Sylfaen" w:hAnsi="Sylfaen"/>
          <w:sz w:val="22"/>
          <w:szCs w:val="22"/>
        </w:rPr>
      </w:pPr>
      <w:del w:id="497" w:author="Author">
        <w:r w:rsidDel="009214FE">
          <w:rPr>
            <w:rFonts w:ascii="Sylfaen" w:hAnsi="Sylfaen"/>
            <w:sz w:val="22"/>
            <w:szCs w:val="22"/>
          </w:rPr>
          <w:delText>It would be interesting to discuss the potential conflicts of interest that might arise during the review of systems requests by a systems review committee. For example, what conflicts might arise if a committee member favors projects requested by their own departments?</w:delText>
        </w:r>
      </w:del>
    </w:p>
    <w:p w14:paraId="31FF4442" w14:textId="77777777" w:rsidR="009E726D" w:rsidRPr="006C560C" w:rsidRDefault="009E726D" w:rsidP="009E726D">
      <w:pPr>
        <w:rPr>
          <w:rFonts w:ascii="Sylfaen" w:hAnsi="Sylfaen"/>
          <w:sz w:val="22"/>
          <w:szCs w:val="22"/>
        </w:rPr>
      </w:pPr>
    </w:p>
    <w:p w14:paraId="28EA581E" w14:textId="77777777" w:rsidR="009E726D" w:rsidRPr="004D4785" w:rsidRDefault="009E726D" w:rsidP="009E726D">
      <w:pPr>
        <w:rPr>
          <w:rFonts w:ascii="Sylfaen" w:hAnsi="Sylfaen"/>
          <w:sz w:val="22"/>
          <w:szCs w:val="22"/>
        </w:rPr>
      </w:pPr>
      <w:r w:rsidRPr="004D4785">
        <w:rPr>
          <w:rFonts w:ascii="Sylfaen" w:hAnsi="Sylfaen"/>
          <w:sz w:val="22"/>
          <w:szCs w:val="22"/>
        </w:rPr>
        <w:t>CLASSROOM ACTIVITIES</w:t>
      </w:r>
    </w:p>
    <w:p w14:paraId="41433CF5" w14:textId="4139BAC5" w:rsidR="009E726D" w:rsidRPr="00605C4A" w:rsidRDefault="009E726D" w:rsidP="009E726D">
      <w:pPr>
        <w:rPr>
          <w:rFonts w:ascii="Sylfaen" w:hAnsi="Sylfaen"/>
          <w:sz w:val="22"/>
          <w:szCs w:val="22"/>
        </w:rPr>
      </w:pPr>
      <w:r w:rsidRPr="004D4785">
        <w:rPr>
          <w:rFonts w:ascii="Sylfaen" w:hAnsi="Sylfaen"/>
          <w:sz w:val="22"/>
          <w:szCs w:val="22"/>
        </w:rPr>
        <w:t xml:space="preserve">1. </w:t>
      </w:r>
      <w:r>
        <w:rPr>
          <w:rFonts w:ascii="Sylfaen" w:hAnsi="Sylfaen"/>
          <w:sz w:val="22"/>
          <w:szCs w:val="22"/>
        </w:rPr>
        <w:t>Class Discussion</w:t>
      </w:r>
      <w:r w:rsidRPr="004D4785">
        <w:rPr>
          <w:rFonts w:ascii="Sylfaen" w:hAnsi="Sylfaen"/>
          <w:sz w:val="22"/>
          <w:szCs w:val="22"/>
        </w:rPr>
        <w:t xml:space="preserve">: </w:t>
      </w:r>
      <w:r w:rsidRPr="00605C4A">
        <w:rPr>
          <w:rFonts w:ascii="Sylfaen" w:hAnsi="Sylfaen"/>
          <w:sz w:val="22"/>
          <w:szCs w:val="22"/>
        </w:rPr>
        <w:t xml:space="preserve">With the advantages and disadvantages of using a systems review committee in mind, ask students when </w:t>
      </w:r>
      <w:r>
        <w:rPr>
          <w:rFonts w:ascii="Sylfaen" w:hAnsi="Sylfaen"/>
          <w:sz w:val="22"/>
          <w:szCs w:val="22"/>
        </w:rPr>
        <w:t xml:space="preserve">it is better for </w:t>
      </w:r>
      <w:r w:rsidRPr="00605C4A">
        <w:rPr>
          <w:rFonts w:ascii="Sylfaen" w:hAnsi="Sylfaen"/>
          <w:sz w:val="22"/>
          <w:szCs w:val="22"/>
        </w:rPr>
        <w:t xml:space="preserve">systems requests </w:t>
      </w:r>
      <w:r>
        <w:rPr>
          <w:rFonts w:ascii="Sylfaen" w:hAnsi="Sylfaen"/>
          <w:sz w:val="22"/>
          <w:szCs w:val="22"/>
        </w:rPr>
        <w:t>to be</w:t>
      </w:r>
      <w:r w:rsidRPr="00605C4A">
        <w:rPr>
          <w:rFonts w:ascii="Sylfaen" w:hAnsi="Sylfaen"/>
          <w:sz w:val="22"/>
          <w:szCs w:val="22"/>
        </w:rPr>
        <w:t xml:space="preserve"> reviewed by a committee and when requests are better reviewed by an individual. Does the answer depend on the size of the company?</w:t>
      </w:r>
      <w:ins w:id="498" w:author="Author">
        <w:r>
          <w:rPr>
            <w:rFonts w:ascii="Sylfaen" w:hAnsi="Sylfaen"/>
            <w:sz w:val="22"/>
            <w:szCs w:val="22"/>
          </w:rPr>
          <w:t xml:space="preserve"> Ask them if their answer is dependent on the anticipated impact and expense of the system.</w:t>
        </w:r>
      </w:ins>
      <w:r w:rsidRPr="00605C4A">
        <w:rPr>
          <w:rFonts w:ascii="Sylfaen" w:hAnsi="Sylfaen"/>
          <w:sz w:val="22"/>
          <w:szCs w:val="22"/>
        </w:rPr>
        <w:t xml:space="preserve"> </w:t>
      </w:r>
      <w:del w:id="499" w:author="Author">
        <w:r w:rsidRPr="00605C4A" w:rsidDel="00565E13">
          <w:rPr>
            <w:rFonts w:ascii="Sylfaen" w:hAnsi="Sylfaen"/>
            <w:sz w:val="22"/>
            <w:szCs w:val="22"/>
          </w:rPr>
          <w:delText xml:space="preserve">The anticipated impact of the system? The anticipated expense of the system? </w:delText>
        </w:r>
      </w:del>
      <w:r w:rsidRPr="00605C4A">
        <w:rPr>
          <w:rFonts w:ascii="Sylfaen" w:hAnsi="Sylfaen"/>
          <w:sz w:val="22"/>
          <w:szCs w:val="22"/>
        </w:rPr>
        <w:t>When evaluating a systems request, what criteria should be applied and how should priorities be determined?</w:t>
      </w:r>
    </w:p>
    <w:p w14:paraId="4B865679" w14:textId="77777777" w:rsidR="009E726D" w:rsidRPr="004D4785" w:rsidRDefault="009E726D" w:rsidP="009E726D">
      <w:pPr>
        <w:rPr>
          <w:rFonts w:ascii="Sylfaen" w:hAnsi="Sylfaen"/>
          <w:sz w:val="22"/>
          <w:szCs w:val="22"/>
        </w:rPr>
      </w:pPr>
    </w:p>
    <w:p w14:paraId="7BB04721" w14:textId="77777777" w:rsidR="009E726D" w:rsidRPr="00CB1787" w:rsidRDefault="009E726D" w:rsidP="009E726D">
      <w:pPr>
        <w:keepNext/>
        <w:rPr>
          <w:rFonts w:ascii="Sylfaen" w:hAnsi="Sylfaen"/>
          <w:sz w:val="22"/>
          <w:szCs w:val="22"/>
        </w:rPr>
      </w:pPr>
      <w:r>
        <w:rPr>
          <w:rFonts w:ascii="Sylfaen" w:hAnsi="Sylfaen"/>
          <w:sz w:val="22"/>
          <w:szCs w:val="22"/>
        </w:rPr>
        <w:lastRenderedPageBreak/>
        <w:t>2</w:t>
      </w:r>
      <w:r w:rsidRPr="006C560C">
        <w:rPr>
          <w:rFonts w:ascii="Sylfaen" w:hAnsi="Sylfaen"/>
          <w:sz w:val="22"/>
          <w:szCs w:val="22"/>
        </w:rPr>
        <w:t xml:space="preserve">. </w:t>
      </w:r>
      <w:r w:rsidRPr="00CB1787">
        <w:rPr>
          <w:rFonts w:ascii="Sylfaen" w:hAnsi="Sylfaen"/>
          <w:sz w:val="22"/>
          <w:szCs w:val="22"/>
        </w:rPr>
        <w:t xml:space="preserve">Group Activity: Consider assigning students to </w:t>
      </w:r>
      <w:r>
        <w:rPr>
          <w:rFonts w:ascii="Sylfaen" w:hAnsi="Sylfaen"/>
          <w:sz w:val="22"/>
          <w:szCs w:val="22"/>
        </w:rPr>
        <w:t>different</w:t>
      </w:r>
      <w:r w:rsidRPr="00CB1787">
        <w:rPr>
          <w:rFonts w:ascii="Sylfaen" w:hAnsi="Sylfaen"/>
          <w:sz w:val="22"/>
          <w:szCs w:val="22"/>
        </w:rPr>
        <w:t xml:space="preserve"> role</w:t>
      </w:r>
      <w:r>
        <w:rPr>
          <w:rFonts w:ascii="Sylfaen" w:hAnsi="Sylfaen"/>
          <w:sz w:val="22"/>
          <w:szCs w:val="22"/>
        </w:rPr>
        <w:t>s o</w:t>
      </w:r>
      <w:r w:rsidRPr="00CB1787">
        <w:rPr>
          <w:rFonts w:ascii="Sylfaen" w:hAnsi="Sylfaen"/>
          <w:sz w:val="22"/>
          <w:szCs w:val="22"/>
        </w:rPr>
        <w:t xml:space="preserve">n </w:t>
      </w:r>
      <w:r>
        <w:rPr>
          <w:rFonts w:ascii="Sylfaen" w:hAnsi="Sylfaen"/>
          <w:sz w:val="22"/>
          <w:szCs w:val="22"/>
        </w:rPr>
        <w:t>a systems review committee as discussed</w:t>
      </w:r>
      <w:r w:rsidRPr="00CB1787">
        <w:rPr>
          <w:rFonts w:ascii="Sylfaen" w:hAnsi="Sylfaen"/>
          <w:sz w:val="22"/>
          <w:szCs w:val="22"/>
        </w:rPr>
        <w:t xml:space="preserve"> </w:t>
      </w:r>
      <w:r w:rsidRPr="00AE702B">
        <w:rPr>
          <w:rFonts w:ascii="Sylfaen" w:hAnsi="Sylfaen"/>
          <w:sz w:val="22"/>
          <w:szCs w:val="22"/>
        </w:rPr>
        <w:t>on page</w:t>
      </w:r>
      <w:r>
        <w:rPr>
          <w:rFonts w:ascii="Sylfaen" w:hAnsi="Sylfaen"/>
          <w:sz w:val="22"/>
          <w:szCs w:val="22"/>
        </w:rPr>
        <w:t xml:space="preserve"> </w:t>
      </w:r>
      <w:del w:id="500" w:author="Author">
        <w:r w:rsidDel="009214FE">
          <w:rPr>
            <w:rFonts w:ascii="Sylfaen" w:hAnsi="Sylfaen"/>
            <w:sz w:val="22"/>
            <w:szCs w:val="22"/>
          </w:rPr>
          <w:delText>60</w:delText>
        </w:r>
      </w:del>
      <w:ins w:id="501" w:author="Author">
        <w:r>
          <w:rPr>
            <w:rFonts w:ascii="Sylfaen" w:hAnsi="Sylfaen"/>
            <w:sz w:val="22"/>
            <w:szCs w:val="22"/>
          </w:rPr>
          <w:t>51</w:t>
        </w:r>
      </w:ins>
      <w:r>
        <w:rPr>
          <w:rFonts w:ascii="Sylfaen" w:hAnsi="Sylfaen"/>
          <w:sz w:val="22"/>
          <w:szCs w:val="22"/>
        </w:rPr>
        <w:t>. Have</w:t>
      </w:r>
      <w:r w:rsidRPr="00CB1787">
        <w:rPr>
          <w:rFonts w:ascii="Sylfaen" w:hAnsi="Sylfaen"/>
          <w:sz w:val="22"/>
          <w:szCs w:val="22"/>
        </w:rPr>
        <w:t xml:space="preserve"> them </w:t>
      </w:r>
      <w:r>
        <w:rPr>
          <w:rFonts w:ascii="Sylfaen" w:hAnsi="Sylfaen"/>
          <w:sz w:val="22"/>
          <w:szCs w:val="22"/>
        </w:rPr>
        <w:t>discuss how their roles might introduce bias or create internal conflict when evaluating and prioritizing systems requests.</w:t>
      </w:r>
    </w:p>
    <w:p w14:paraId="34A5C1C3" w14:textId="77777777" w:rsidR="009E726D" w:rsidRDefault="009E726D" w:rsidP="009E726D">
      <w:pPr>
        <w:rPr>
          <w:rFonts w:ascii="Sylfaen" w:hAnsi="Sylfaen"/>
          <w:sz w:val="22"/>
          <w:szCs w:val="22"/>
        </w:rPr>
      </w:pPr>
    </w:p>
    <w:p w14:paraId="56072A95" w14:textId="77777777" w:rsidR="009E726D" w:rsidRPr="006C560C" w:rsidDel="00E72BAB" w:rsidRDefault="009E726D" w:rsidP="009E726D">
      <w:pPr>
        <w:rPr>
          <w:del w:id="502" w:author="Barath Srinivasan.T.S" w:date="2015-10-31T12:35:00Z"/>
          <w:rFonts w:ascii="Sylfaen" w:hAnsi="Sylfaen"/>
          <w:sz w:val="22"/>
          <w:szCs w:val="22"/>
        </w:rPr>
      </w:pPr>
      <w:r>
        <w:rPr>
          <w:rFonts w:ascii="Sylfaen" w:hAnsi="Sylfaen"/>
          <w:sz w:val="22"/>
          <w:szCs w:val="22"/>
        </w:rPr>
        <w:t xml:space="preserve">3. </w:t>
      </w:r>
      <w:r w:rsidRPr="006C560C">
        <w:rPr>
          <w:rFonts w:ascii="Sylfaen" w:hAnsi="Sylfaen"/>
          <w:sz w:val="22"/>
          <w:szCs w:val="22"/>
        </w:rPr>
        <w:t>Quick Quiz:</w:t>
      </w:r>
      <w:ins w:id="503" w:author="Barath Srinivasan.T.S" w:date="2015-10-31T12:35:00Z">
        <w:r w:rsidR="00E72BAB">
          <w:rPr>
            <w:rFonts w:ascii="Sylfaen" w:hAnsi="Sylfaen"/>
            <w:sz w:val="22"/>
            <w:szCs w:val="22"/>
          </w:rPr>
          <w:t xml:space="preserve"> </w:t>
        </w:r>
      </w:ins>
    </w:p>
    <w:p w14:paraId="6BF980AD" w14:textId="77777777" w:rsidR="009E726D" w:rsidRPr="00B1541E" w:rsidRDefault="009E726D">
      <w:pPr>
        <w:rPr>
          <w:rFonts w:ascii="Sylfaen" w:hAnsi="Sylfaen"/>
          <w:sz w:val="22"/>
          <w:szCs w:val="22"/>
        </w:rPr>
        <w:pPrChange w:id="504" w:author="Barath Srinivasan.T.S" w:date="2015-10-31T12:35:00Z">
          <w:pPr>
            <w:numPr>
              <w:numId w:val="6"/>
            </w:numPr>
            <w:tabs>
              <w:tab w:val="num" w:pos="547"/>
              <w:tab w:val="num" w:pos="720"/>
            </w:tabs>
            <w:ind w:left="547" w:hanging="187"/>
          </w:pPr>
        </w:pPrChange>
      </w:pPr>
      <w:r w:rsidRPr="006C560C">
        <w:rPr>
          <w:rFonts w:ascii="Sylfaen" w:hAnsi="Sylfaen"/>
          <w:sz w:val="22"/>
          <w:szCs w:val="22"/>
        </w:rPr>
        <w:t xml:space="preserve">Assign Question </w:t>
      </w:r>
      <w:r>
        <w:rPr>
          <w:rFonts w:ascii="Sylfaen" w:hAnsi="Sylfaen"/>
          <w:sz w:val="22"/>
          <w:szCs w:val="22"/>
        </w:rPr>
        <w:t xml:space="preserve">3 on page </w:t>
      </w:r>
      <w:del w:id="505" w:author="Author">
        <w:r w:rsidDel="00235E87">
          <w:rPr>
            <w:rFonts w:ascii="Sylfaen" w:hAnsi="Sylfaen"/>
            <w:sz w:val="22"/>
            <w:szCs w:val="22"/>
          </w:rPr>
          <w:delText>77</w:delText>
        </w:r>
      </w:del>
      <w:ins w:id="506" w:author="Author">
        <w:r>
          <w:rPr>
            <w:rFonts w:ascii="Sylfaen" w:hAnsi="Sylfaen"/>
            <w:sz w:val="22"/>
            <w:szCs w:val="22"/>
          </w:rPr>
          <w:t>69</w:t>
        </w:r>
      </w:ins>
      <w:r w:rsidRPr="006C560C">
        <w:rPr>
          <w:rFonts w:ascii="Sylfaen" w:hAnsi="Sylfaen"/>
          <w:sz w:val="22"/>
          <w:szCs w:val="22"/>
        </w:rPr>
        <w:t>.</w:t>
      </w:r>
    </w:p>
    <w:p w14:paraId="5DCA51ED"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507" w:name="_905:_Web_Services"/>
      <w:bookmarkStart w:id="508" w:name="_66:_Overview_of"/>
      <w:bookmarkEnd w:id="507"/>
      <w:bookmarkEnd w:id="508"/>
      <w:del w:id="509" w:author="Author">
        <w:r w:rsidDel="008933DC">
          <w:rPr>
            <w:rFonts w:ascii="Sylfaen" w:hAnsi="Sylfaen"/>
            <w:b/>
            <w:caps w:val="0"/>
            <w:color w:val="FF0000"/>
            <w:sz w:val="24"/>
            <w:szCs w:val="24"/>
            <w:u w:val="thick"/>
          </w:rPr>
          <w:delText>61</w:delText>
        </w:r>
      </w:del>
      <w:ins w:id="510" w:author="Author">
        <w:r>
          <w:rPr>
            <w:rFonts w:ascii="Sylfaen" w:hAnsi="Sylfaen"/>
            <w:b/>
            <w:caps w:val="0"/>
            <w:color w:val="FF0000"/>
            <w:sz w:val="24"/>
            <w:szCs w:val="24"/>
            <w:u w:val="thick"/>
          </w:rPr>
          <w:t>52</w:t>
        </w:r>
      </w:ins>
      <w:r w:rsidRPr="00C623BB">
        <w:rPr>
          <w:rFonts w:ascii="Sylfaen" w:hAnsi="Sylfaen"/>
          <w:b/>
          <w:caps w:val="0"/>
          <w:color w:val="FF0000"/>
          <w:sz w:val="24"/>
          <w:szCs w:val="24"/>
          <w:u w:val="thick"/>
        </w:rPr>
        <w:t>: Overview of Feasibility</w:t>
      </w:r>
    </w:p>
    <w:p w14:paraId="35B5CC49" w14:textId="77777777" w:rsidR="009E726D" w:rsidRPr="00CC67C1" w:rsidRDefault="009E726D" w:rsidP="009E726D">
      <w:pPr>
        <w:keepNext/>
        <w:rPr>
          <w:rFonts w:ascii="Sylfaen" w:hAnsi="Sylfaen"/>
          <w:sz w:val="22"/>
          <w:szCs w:val="22"/>
        </w:rPr>
      </w:pPr>
      <w:r w:rsidRPr="00AA5D3D">
        <w:rPr>
          <w:rFonts w:ascii="Sylfaen" w:hAnsi="Sylfaen"/>
          <w:sz w:val="22"/>
          <w:szCs w:val="22"/>
        </w:rPr>
        <w:t>LECTURE NOTES</w:t>
      </w:r>
    </w:p>
    <w:p w14:paraId="1A6AE889" w14:textId="77777777" w:rsidR="009E726D" w:rsidRPr="00CC67C1" w:rsidRDefault="009E726D" w:rsidP="009E726D">
      <w:pPr>
        <w:numPr>
          <w:ilvl w:val="0"/>
          <w:numId w:val="3"/>
        </w:numPr>
        <w:rPr>
          <w:rFonts w:ascii="Sylfaen" w:hAnsi="Sylfaen"/>
          <w:sz w:val="22"/>
          <w:szCs w:val="22"/>
        </w:rPr>
      </w:pPr>
      <w:del w:id="511" w:author="Barath Srinivasan.T.S" w:date="2015-10-31T12:36:00Z">
        <w:r w:rsidRPr="00CC67C1" w:rsidDel="00E72BAB">
          <w:rPr>
            <w:rFonts w:ascii="Sylfaen" w:hAnsi="Sylfaen"/>
            <w:sz w:val="22"/>
            <w:szCs w:val="22"/>
          </w:rPr>
          <w:delText xml:space="preserve">Define </w:delText>
        </w:r>
      </w:del>
      <w:ins w:id="512" w:author="Barath Srinivasan.T.S" w:date="2015-10-31T12:36:00Z">
        <w:r w:rsidR="00E72BAB">
          <w:rPr>
            <w:rFonts w:ascii="Sylfaen" w:hAnsi="Sylfaen"/>
            <w:sz w:val="22"/>
            <w:szCs w:val="22"/>
          </w:rPr>
          <w:t>Discuss</w:t>
        </w:r>
        <w:r w:rsidR="00E72BAB" w:rsidRPr="00CC67C1">
          <w:rPr>
            <w:rFonts w:ascii="Sylfaen" w:hAnsi="Sylfaen"/>
            <w:sz w:val="22"/>
            <w:szCs w:val="22"/>
          </w:rPr>
          <w:t xml:space="preserve"> </w:t>
        </w:r>
      </w:ins>
      <w:r w:rsidRPr="00CC67C1">
        <w:rPr>
          <w:rFonts w:ascii="Sylfaen" w:hAnsi="Sylfaen"/>
          <w:bCs/>
          <w:sz w:val="22"/>
          <w:szCs w:val="22"/>
        </w:rPr>
        <w:t>feasibility study</w:t>
      </w:r>
    </w:p>
    <w:p w14:paraId="12678559" w14:textId="77777777" w:rsidR="009E726D" w:rsidRPr="00EF7236" w:rsidRDefault="009E726D" w:rsidP="009E726D">
      <w:pPr>
        <w:numPr>
          <w:ilvl w:val="0"/>
          <w:numId w:val="3"/>
        </w:numPr>
        <w:rPr>
          <w:rFonts w:ascii="Sylfaen" w:hAnsi="Sylfaen"/>
          <w:sz w:val="22"/>
          <w:szCs w:val="22"/>
        </w:rPr>
      </w:pPr>
      <w:r w:rsidRPr="00EF7236">
        <w:rPr>
          <w:rFonts w:ascii="Sylfaen" w:hAnsi="Sylfaen"/>
          <w:sz w:val="22"/>
          <w:szCs w:val="22"/>
        </w:rPr>
        <w:t>Use Figure 2-</w:t>
      </w:r>
      <w:del w:id="513" w:author="Author">
        <w:r w:rsidDel="009214FE">
          <w:rPr>
            <w:rFonts w:ascii="Sylfaen" w:hAnsi="Sylfaen"/>
            <w:sz w:val="22"/>
            <w:szCs w:val="22"/>
          </w:rPr>
          <w:delText>14</w:delText>
        </w:r>
        <w:r w:rsidRPr="00EF7236" w:rsidDel="009214FE">
          <w:rPr>
            <w:rFonts w:ascii="Sylfaen" w:hAnsi="Sylfaen"/>
            <w:sz w:val="22"/>
            <w:szCs w:val="22"/>
          </w:rPr>
          <w:delText xml:space="preserve"> </w:delText>
        </w:r>
      </w:del>
      <w:ins w:id="514" w:author="Author">
        <w:r>
          <w:rPr>
            <w:rFonts w:ascii="Sylfaen" w:hAnsi="Sylfaen"/>
            <w:sz w:val="22"/>
            <w:szCs w:val="22"/>
          </w:rPr>
          <w:t xml:space="preserve">11 </w:t>
        </w:r>
      </w:ins>
      <w:r w:rsidRPr="00EF7236">
        <w:rPr>
          <w:rFonts w:ascii="Sylfaen" w:hAnsi="Sylfaen"/>
          <w:sz w:val="22"/>
          <w:szCs w:val="22"/>
        </w:rPr>
        <w:t>to identify four yardsticks used to measure feasibility</w:t>
      </w:r>
    </w:p>
    <w:p w14:paraId="287355F0" w14:textId="77777777" w:rsidR="009E726D" w:rsidRPr="00EF7236" w:rsidRDefault="009E726D" w:rsidP="009E726D">
      <w:pPr>
        <w:numPr>
          <w:ilvl w:val="0"/>
          <w:numId w:val="3"/>
        </w:numPr>
        <w:rPr>
          <w:rFonts w:ascii="Sylfaen" w:hAnsi="Sylfaen"/>
          <w:sz w:val="22"/>
          <w:szCs w:val="22"/>
        </w:rPr>
      </w:pPr>
      <w:r w:rsidRPr="00EF7236">
        <w:rPr>
          <w:rFonts w:ascii="Sylfaen" w:hAnsi="Sylfaen"/>
          <w:sz w:val="22"/>
          <w:szCs w:val="22"/>
        </w:rPr>
        <w:t xml:space="preserve">Mention </w:t>
      </w:r>
      <w:ins w:id="515" w:author="Jothi Mariyam Thomas" w:date="2015-11-04T09:52:00Z">
        <w:r w:rsidR="00A24304">
          <w:rPr>
            <w:rFonts w:ascii="Sylfaen" w:hAnsi="Sylfaen"/>
            <w:sz w:val="22"/>
            <w:szCs w:val="22"/>
          </w:rPr>
          <w:t xml:space="preserve">the </w:t>
        </w:r>
      </w:ins>
      <w:r w:rsidRPr="00EF7236">
        <w:rPr>
          <w:rFonts w:ascii="Sylfaen" w:hAnsi="Sylfaen"/>
          <w:sz w:val="22"/>
          <w:szCs w:val="22"/>
        </w:rPr>
        <w:t>factors that determine the complexity of a feasibility study and the amount of effort that goes into a feasibility study</w:t>
      </w:r>
    </w:p>
    <w:p w14:paraId="6BB4B146" w14:textId="77777777" w:rsidR="009E726D" w:rsidRPr="00CC67C1" w:rsidRDefault="009E726D" w:rsidP="009E726D">
      <w:pPr>
        <w:numPr>
          <w:ilvl w:val="0"/>
          <w:numId w:val="3"/>
        </w:numPr>
        <w:rPr>
          <w:rFonts w:ascii="Sylfaen" w:hAnsi="Sylfaen"/>
          <w:sz w:val="22"/>
          <w:szCs w:val="22"/>
        </w:rPr>
      </w:pPr>
      <w:r w:rsidRPr="00CC67C1">
        <w:rPr>
          <w:rFonts w:ascii="Sylfaen" w:hAnsi="Sylfaen"/>
          <w:sz w:val="22"/>
          <w:szCs w:val="22"/>
        </w:rPr>
        <w:t xml:space="preserve">Point out </w:t>
      </w:r>
      <w:r>
        <w:rPr>
          <w:rFonts w:ascii="Sylfaen" w:hAnsi="Sylfaen"/>
          <w:sz w:val="22"/>
          <w:szCs w:val="22"/>
        </w:rPr>
        <w:t xml:space="preserve">the fact-finding activities that can be used to obtain </w:t>
      </w:r>
      <w:r w:rsidRPr="00CC67C1">
        <w:rPr>
          <w:rFonts w:ascii="Sylfaen" w:hAnsi="Sylfaen"/>
          <w:sz w:val="22"/>
          <w:szCs w:val="22"/>
        </w:rPr>
        <w:t>more information about a systems request</w:t>
      </w:r>
    </w:p>
    <w:p w14:paraId="0E01C983" w14:textId="77777777" w:rsidR="009E726D" w:rsidRPr="00CC67C1" w:rsidRDefault="009E726D" w:rsidP="009E726D">
      <w:pPr>
        <w:numPr>
          <w:ilvl w:val="0"/>
          <w:numId w:val="3"/>
        </w:numPr>
        <w:rPr>
          <w:rFonts w:ascii="Sylfaen" w:hAnsi="Sylfaen"/>
          <w:sz w:val="22"/>
          <w:szCs w:val="22"/>
        </w:rPr>
      </w:pPr>
      <w:r w:rsidRPr="00CC67C1">
        <w:rPr>
          <w:rFonts w:ascii="Sylfaen" w:hAnsi="Sylfaen"/>
          <w:sz w:val="22"/>
          <w:szCs w:val="22"/>
        </w:rPr>
        <w:t xml:space="preserve">Define </w:t>
      </w:r>
      <w:r w:rsidRPr="00CC67C1">
        <w:rPr>
          <w:rFonts w:ascii="Sylfaen" w:hAnsi="Sylfaen"/>
          <w:bCs/>
          <w:sz w:val="22"/>
          <w:szCs w:val="22"/>
        </w:rPr>
        <w:t>operational feasibility, and l</w:t>
      </w:r>
      <w:r w:rsidRPr="00CC67C1">
        <w:rPr>
          <w:rFonts w:ascii="Sylfaen" w:hAnsi="Sylfaen"/>
          <w:sz w:val="22"/>
          <w:szCs w:val="22"/>
        </w:rPr>
        <w:t xml:space="preserve">ist </w:t>
      </w:r>
      <w:ins w:id="516" w:author="Author">
        <w:r>
          <w:rPr>
            <w:rFonts w:ascii="Sylfaen" w:hAnsi="Sylfaen"/>
            <w:sz w:val="22"/>
            <w:szCs w:val="22"/>
          </w:rPr>
          <w:t xml:space="preserve">the </w:t>
        </w:r>
      </w:ins>
      <w:r w:rsidRPr="00CC67C1">
        <w:rPr>
          <w:rFonts w:ascii="Sylfaen" w:hAnsi="Sylfaen"/>
          <w:sz w:val="22"/>
          <w:szCs w:val="22"/>
        </w:rPr>
        <w:t>questions</w:t>
      </w:r>
      <w:ins w:id="517" w:author="Author">
        <w:r>
          <w:rPr>
            <w:rFonts w:ascii="Sylfaen" w:hAnsi="Sylfaen"/>
            <w:sz w:val="22"/>
            <w:szCs w:val="22"/>
          </w:rPr>
          <w:t xml:space="preserve"> that are to be</w:t>
        </w:r>
      </w:ins>
      <w:r w:rsidRPr="00CC67C1">
        <w:rPr>
          <w:rFonts w:ascii="Sylfaen" w:hAnsi="Sylfaen"/>
          <w:sz w:val="22"/>
          <w:szCs w:val="22"/>
        </w:rPr>
        <w:t xml:space="preserve"> considered when assessing operational feasibility</w:t>
      </w:r>
    </w:p>
    <w:p w14:paraId="759C5C76" w14:textId="77777777" w:rsidR="009E726D" w:rsidRPr="00CC67C1" w:rsidDel="003368F9" w:rsidRDefault="009E726D">
      <w:pPr>
        <w:numPr>
          <w:ilvl w:val="0"/>
          <w:numId w:val="3"/>
        </w:numPr>
        <w:rPr>
          <w:del w:id="518" w:author="Author"/>
          <w:rFonts w:ascii="Sylfaen" w:hAnsi="Sylfaen"/>
          <w:sz w:val="22"/>
          <w:szCs w:val="22"/>
        </w:rPr>
        <w:pPrChange w:id="519" w:author="Jeevak Ghosh" w:date="2015-10-29T19:04:00Z">
          <w:pPr>
            <w:numPr>
              <w:numId w:val="4"/>
            </w:numPr>
            <w:tabs>
              <w:tab w:val="num" w:pos="547"/>
            </w:tabs>
            <w:ind w:left="547" w:hanging="187"/>
          </w:pPr>
        </w:pPrChange>
      </w:pPr>
      <w:del w:id="520" w:author="Author">
        <w:r w:rsidRPr="003368F9" w:rsidDel="003368F9">
          <w:rPr>
            <w:rFonts w:ascii="Sylfaen" w:hAnsi="Sylfaen"/>
            <w:sz w:val="22"/>
            <w:szCs w:val="22"/>
          </w:rPr>
          <w:delText xml:space="preserve">Define </w:delText>
        </w:r>
        <w:r w:rsidRPr="0055557C" w:rsidDel="003368F9">
          <w:rPr>
            <w:rFonts w:ascii="Sylfaen" w:hAnsi="Sylfaen"/>
            <w:bCs/>
            <w:sz w:val="22"/>
            <w:szCs w:val="22"/>
          </w:rPr>
          <w:delText xml:space="preserve">technical feasibility, and </w:delText>
        </w:r>
        <w:r w:rsidRPr="0055557C" w:rsidDel="003368F9">
          <w:rPr>
            <w:rFonts w:ascii="Sylfaen" w:hAnsi="Sylfaen"/>
            <w:sz w:val="22"/>
            <w:szCs w:val="22"/>
          </w:rPr>
          <w:delText>list points</w:delText>
        </w:r>
      </w:del>
      <w:ins w:id="521" w:author="Author">
        <w:del w:id="522" w:author="Author">
          <w:r w:rsidRPr="0055557C" w:rsidDel="003368F9">
            <w:rPr>
              <w:rFonts w:ascii="Sylfaen" w:hAnsi="Sylfaen"/>
              <w:sz w:val="22"/>
              <w:szCs w:val="22"/>
            </w:rPr>
            <w:delText xml:space="preserve"> that are to be</w:delText>
          </w:r>
        </w:del>
      </w:ins>
      <w:del w:id="523" w:author="Author">
        <w:r w:rsidRPr="0055557C" w:rsidDel="003368F9">
          <w:rPr>
            <w:rFonts w:ascii="Sylfaen" w:hAnsi="Sylfaen"/>
            <w:sz w:val="22"/>
            <w:szCs w:val="22"/>
          </w:rPr>
          <w:delText xml:space="preserve"> considered when assessing technical feasibility</w:delText>
        </w:r>
      </w:del>
    </w:p>
    <w:p w14:paraId="0A940BB6" w14:textId="7D53B499" w:rsidR="009E726D" w:rsidRPr="00290631" w:rsidRDefault="009E726D" w:rsidP="009E726D">
      <w:pPr>
        <w:numPr>
          <w:ilvl w:val="0"/>
          <w:numId w:val="3"/>
        </w:numPr>
        <w:rPr>
          <w:rFonts w:ascii="Sylfaen" w:hAnsi="Sylfaen"/>
          <w:sz w:val="22"/>
          <w:szCs w:val="22"/>
        </w:rPr>
      </w:pPr>
      <w:r w:rsidRPr="003368F9">
        <w:rPr>
          <w:rFonts w:ascii="Sylfaen" w:hAnsi="Sylfaen"/>
          <w:sz w:val="22"/>
          <w:szCs w:val="22"/>
        </w:rPr>
        <w:t xml:space="preserve">Define </w:t>
      </w:r>
      <w:r w:rsidRPr="0055557C">
        <w:rPr>
          <w:rFonts w:ascii="Sylfaen" w:hAnsi="Sylfaen"/>
          <w:bCs/>
          <w:sz w:val="22"/>
          <w:szCs w:val="22"/>
        </w:rPr>
        <w:t>economic feasibility</w:t>
      </w:r>
      <w:r w:rsidRPr="0055557C">
        <w:rPr>
          <w:rFonts w:ascii="Sylfaen" w:hAnsi="Sylfaen"/>
          <w:sz w:val="22"/>
          <w:szCs w:val="22"/>
        </w:rPr>
        <w:t xml:space="preserve"> and </w:t>
      </w:r>
      <w:r w:rsidRPr="0055557C">
        <w:rPr>
          <w:rFonts w:ascii="Sylfaen" w:hAnsi="Sylfaen"/>
          <w:bCs/>
          <w:sz w:val="22"/>
          <w:szCs w:val="22"/>
        </w:rPr>
        <w:t>total cost of ownership</w:t>
      </w:r>
      <w:r w:rsidRPr="0055557C">
        <w:rPr>
          <w:rFonts w:ascii="Sylfaen" w:hAnsi="Sylfaen"/>
          <w:sz w:val="22"/>
          <w:szCs w:val="22"/>
        </w:rPr>
        <w:t xml:space="preserve"> (</w:t>
      </w:r>
      <w:r w:rsidRPr="0055557C">
        <w:rPr>
          <w:rFonts w:ascii="Sylfaen" w:hAnsi="Sylfaen"/>
          <w:bCs/>
          <w:sz w:val="22"/>
          <w:szCs w:val="22"/>
        </w:rPr>
        <w:t>TCO</w:t>
      </w:r>
      <w:r w:rsidRPr="0055557C">
        <w:rPr>
          <w:rFonts w:ascii="Sylfaen" w:hAnsi="Sylfaen"/>
          <w:sz w:val="22"/>
          <w:szCs w:val="22"/>
        </w:rPr>
        <w:t xml:space="preserve">), and list </w:t>
      </w:r>
      <w:ins w:id="524" w:author="Jothi Mariyam Thomas" w:date="2015-11-04T09:52:00Z">
        <w:del w:id="525" w:author="Jeevak Ghosh" w:date="2015-11-04T12:36:00Z">
          <w:r w:rsidR="00A24304" w:rsidDel="00E32094">
            <w:rPr>
              <w:rFonts w:ascii="Sylfaen" w:hAnsi="Sylfaen"/>
              <w:sz w:val="22"/>
              <w:szCs w:val="22"/>
            </w:rPr>
            <w:delText>the</w:delText>
          </w:r>
        </w:del>
      </w:ins>
      <w:ins w:id="526" w:author="Jeevak Ghosh" w:date="2015-11-04T12:36:00Z">
        <w:r w:rsidR="00E32094">
          <w:rPr>
            <w:rFonts w:ascii="Sylfaen" w:hAnsi="Sylfaen"/>
            <w:sz w:val="22"/>
            <w:szCs w:val="22"/>
          </w:rPr>
          <w:t>the</w:t>
        </w:r>
      </w:ins>
      <w:ins w:id="527" w:author="Jothi Mariyam Thomas" w:date="2015-11-04T09:52:00Z">
        <w:r w:rsidR="00A24304">
          <w:rPr>
            <w:rFonts w:ascii="Sylfaen" w:hAnsi="Sylfaen"/>
            <w:sz w:val="22"/>
            <w:szCs w:val="22"/>
          </w:rPr>
          <w:t xml:space="preserve"> </w:t>
        </w:r>
      </w:ins>
      <w:r w:rsidRPr="0055557C">
        <w:rPr>
          <w:rFonts w:ascii="Sylfaen" w:hAnsi="Sylfaen"/>
          <w:sz w:val="22"/>
          <w:szCs w:val="22"/>
        </w:rPr>
        <w:t>areas in which an analyst must make cost esti</w:t>
      </w:r>
      <w:r w:rsidRPr="00290631">
        <w:rPr>
          <w:rFonts w:ascii="Sylfaen" w:hAnsi="Sylfaen"/>
          <w:sz w:val="22"/>
          <w:szCs w:val="22"/>
        </w:rPr>
        <w:t>mates when determining TCO</w:t>
      </w:r>
    </w:p>
    <w:p w14:paraId="6C920DDF" w14:textId="459668D8" w:rsidR="009E726D" w:rsidRPr="00CC67C1" w:rsidRDefault="009E726D" w:rsidP="009E726D">
      <w:pPr>
        <w:numPr>
          <w:ilvl w:val="0"/>
          <w:numId w:val="3"/>
        </w:numPr>
        <w:rPr>
          <w:rFonts w:ascii="Sylfaen" w:hAnsi="Sylfaen"/>
          <w:sz w:val="22"/>
          <w:szCs w:val="22"/>
        </w:rPr>
      </w:pPr>
      <w:r w:rsidRPr="00CC67C1">
        <w:rPr>
          <w:rFonts w:ascii="Sylfaen" w:hAnsi="Sylfaen"/>
          <w:sz w:val="22"/>
          <w:szCs w:val="22"/>
        </w:rPr>
        <w:t xml:space="preserve">Differentiate between </w:t>
      </w:r>
      <w:r>
        <w:rPr>
          <w:rFonts w:ascii="Sylfaen" w:hAnsi="Sylfaen"/>
          <w:sz w:val="22"/>
          <w:szCs w:val="22"/>
        </w:rPr>
        <w:t xml:space="preserve">tangible costs and intangible costs and between </w:t>
      </w:r>
      <w:r w:rsidRPr="00CC67C1">
        <w:rPr>
          <w:rFonts w:ascii="Sylfaen" w:hAnsi="Sylfaen"/>
          <w:bCs/>
          <w:sz w:val="22"/>
          <w:szCs w:val="22"/>
        </w:rPr>
        <w:t>tangible benefits</w:t>
      </w:r>
      <w:r w:rsidRPr="00CC67C1">
        <w:rPr>
          <w:rFonts w:ascii="Sylfaen" w:hAnsi="Sylfaen"/>
          <w:sz w:val="22"/>
          <w:szCs w:val="22"/>
        </w:rPr>
        <w:t xml:space="preserve"> and </w:t>
      </w:r>
      <w:r w:rsidRPr="00CC67C1">
        <w:rPr>
          <w:rFonts w:ascii="Sylfaen" w:hAnsi="Sylfaen"/>
          <w:bCs/>
          <w:sz w:val="22"/>
          <w:szCs w:val="22"/>
        </w:rPr>
        <w:t>intangible benefits</w:t>
      </w:r>
    </w:p>
    <w:p w14:paraId="3A2B0C2A" w14:textId="77777777" w:rsidR="009E726D" w:rsidRPr="00CC67C1" w:rsidRDefault="009E726D" w:rsidP="009E726D">
      <w:pPr>
        <w:numPr>
          <w:ilvl w:val="0"/>
          <w:numId w:val="3"/>
        </w:numPr>
        <w:rPr>
          <w:rFonts w:ascii="Sylfaen" w:hAnsi="Sylfaen"/>
          <w:sz w:val="22"/>
          <w:szCs w:val="22"/>
        </w:rPr>
      </w:pPr>
      <w:r w:rsidRPr="00CC67C1">
        <w:rPr>
          <w:rFonts w:ascii="Sylfaen" w:hAnsi="Sylfaen"/>
          <w:sz w:val="22"/>
          <w:szCs w:val="22"/>
        </w:rPr>
        <w:t>List examples of tangible and intangible benefits</w:t>
      </w:r>
    </w:p>
    <w:p w14:paraId="207E6D51" w14:textId="77777777" w:rsidR="009E726D" w:rsidRDefault="009E726D" w:rsidP="009E726D">
      <w:pPr>
        <w:numPr>
          <w:ilvl w:val="0"/>
          <w:numId w:val="3"/>
        </w:numPr>
        <w:rPr>
          <w:ins w:id="528" w:author="Author"/>
          <w:rFonts w:ascii="Sylfaen" w:hAnsi="Sylfaen"/>
          <w:sz w:val="22"/>
          <w:szCs w:val="22"/>
        </w:rPr>
      </w:pPr>
      <w:ins w:id="529" w:author="Author">
        <w:r w:rsidRPr="00CC67C1">
          <w:rPr>
            <w:rFonts w:ascii="Sylfaen" w:hAnsi="Sylfaen"/>
            <w:sz w:val="22"/>
            <w:szCs w:val="22"/>
          </w:rPr>
          <w:t xml:space="preserve">Define </w:t>
        </w:r>
        <w:r w:rsidRPr="00CC67C1">
          <w:rPr>
            <w:rFonts w:ascii="Sylfaen" w:hAnsi="Sylfaen"/>
            <w:bCs/>
            <w:sz w:val="22"/>
            <w:szCs w:val="22"/>
          </w:rPr>
          <w:t>technical feasibility</w:t>
        </w:r>
        <w:r>
          <w:rPr>
            <w:rFonts w:ascii="Sylfaen" w:hAnsi="Sylfaen"/>
            <w:bCs/>
            <w:sz w:val="22"/>
            <w:szCs w:val="22"/>
          </w:rPr>
          <w:t xml:space="preserve">, and </w:t>
        </w:r>
        <w:r>
          <w:rPr>
            <w:rFonts w:ascii="Sylfaen" w:hAnsi="Sylfaen"/>
            <w:sz w:val="22"/>
            <w:szCs w:val="22"/>
          </w:rPr>
          <w:t>list</w:t>
        </w:r>
        <w:r w:rsidRPr="00461193">
          <w:rPr>
            <w:rFonts w:ascii="Sylfaen" w:hAnsi="Sylfaen"/>
            <w:sz w:val="22"/>
            <w:szCs w:val="22"/>
          </w:rPr>
          <w:t xml:space="preserve"> </w:t>
        </w:r>
        <w:del w:id="530" w:author="Barath Srinivasan.T.S" w:date="2015-10-31T12:38:00Z">
          <w:r w:rsidRPr="00461193" w:rsidDel="00E72BAB">
            <w:rPr>
              <w:rFonts w:ascii="Sylfaen" w:hAnsi="Sylfaen"/>
              <w:sz w:val="22"/>
              <w:szCs w:val="22"/>
            </w:rPr>
            <w:delText>points</w:delText>
          </w:r>
        </w:del>
      </w:ins>
      <w:ins w:id="531" w:author="Barath Srinivasan.T.S" w:date="2015-10-31T12:38:00Z">
        <w:r w:rsidR="00E72BAB">
          <w:rPr>
            <w:rFonts w:ascii="Sylfaen" w:hAnsi="Sylfaen"/>
            <w:sz w:val="22"/>
            <w:szCs w:val="22"/>
          </w:rPr>
          <w:t>the questions</w:t>
        </w:r>
      </w:ins>
      <w:ins w:id="532" w:author="Author">
        <w:r>
          <w:rPr>
            <w:rFonts w:ascii="Sylfaen" w:hAnsi="Sylfaen"/>
            <w:sz w:val="22"/>
            <w:szCs w:val="22"/>
          </w:rPr>
          <w:t xml:space="preserve"> that are to be</w:t>
        </w:r>
        <w:r w:rsidRPr="00461193">
          <w:rPr>
            <w:rFonts w:ascii="Sylfaen" w:hAnsi="Sylfaen"/>
            <w:sz w:val="22"/>
            <w:szCs w:val="22"/>
          </w:rPr>
          <w:t xml:space="preserve"> considered when assessin</w:t>
        </w:r>
        <w:r w:rsidRPr="00CC67C1">
          <w:rPr>
            <w:rFonts w:ascii="Sylfaen" w:hAnsi="Sylfaen"/>
            <w:sz w:val="22"/>
            <w:szCs w:val="22"/>
          </w:rPr>
          <w:t xml:space="preserve">g technical feasibility </w:t>
        </w:r>
      </w:ins>
    </w:p>
    <w:p w14:paraId="2D348FE6" w14:textId="1A3B9A1A" w:rsidR="009E726D" w:rsidRPr="00CC67C1" w:rsidRDefault="009E726D" w:rsidP="009E726D">
      <w:pPr>
        <w:numPr>
          <w:ilvl w:val="0"/>
          <w:numId w:val="3"/>
        </w:numPr>
        <w:rPr>
          <w:rFonts w:ascii="Sylfaen" w:hAnsi="Sylfaen"/>
          <w:sz w:val="22"/>
          <w:szCs w:val="22"/>
        </w:rPr>
      </w:pPr>
      <w:r w:rsidRPr="00CC67C1">
        <w:rPr>
          <w:rFonts w:ascii="Sylfaen" w:hAnsi="Sylfaen"/>
          <w:sz w:val="22"/>
          <w:szCs w:val="22"/>
        </w:rPr>
        <w:t xml:space="preserve">Define </w:t>
      </w:r>
      <w:r w:rsidRPr="00CC67C1">
        <w:rPr>
          <w:rFonts w:ascii="Sylfaen" w:hAnsi="Sylfaen"/>
          <w:bCs/>
          <w:sz w:val="22"/>
          <w:szCs w:val="22"/>
        </w:rPr>
        <w:t>schedule feasibility</w:t>
      </w:r>
      <w:r>
        <w:rPr>
          <w:rFonts w:ascii="Sylfaen" w:hAnsi="Sylfaen"/>
          <w:bCs/>
          <w:sz w:val="22"/>
          <w:szCs w:val="22"/>
        </w:rPr>
        <w:t>, and l</w:t>
      </w:r>
      <w:r w:rsidRPr="00461193">
        <w:rPr>
          <w:rFonts w:ascii="Sylfaen" w:hAnsi="Sylfaen"/>
          <w:sz w:val="22"/>
          <w:szCs w:val="22"/>
        </w:rPr>
        <w:t xml:space="preserve">ist </w:t>
      </w:r>
      <w:ins w:id="533" w:author="Jothi Mariyam Thomas" w:date="2015-11-04T09:53:00Z">
        <w:del w:id="534" w:author="Jeevak Ghosh" w:date="2015-11-04T12:36:00Z">
          <w:r w:rsidR="00A24304" w:rsidDel="00E32094">
            <w:rPr>
              <w:rFonts w:ascii="Sylfaen" w:hAnsi="Sylfaen"/>
              <w:sz w:val="22"/>
              <w:szCs w:val="22"/>
            </w:rPr>
            <w:delText>the</w:delText>
          </w:r>
        </w:del>
      </w:ins>
      <w:ins w:id="535" w:author="Jeevak Ghosh" w:date="2015-11-04T12:36:00Z">
        <w:r w:rsidR="00E32094">
          <w:rPr>
            <w:rFonts w:ascii="Sylfaen" w:hAnsi="Sylfaen"/>
            <w:sz w:val="22"/>
            <w:szCs w:val="22"/>
          </w:rPr>
          <w:t>the</w:t>
        </w:r>
      </w:ins>
      <w:ins w:id="536" w:author="Jothi Mariyam Thomas" w:date="2015-11-04T09:53:00Z">
        <w:r w:rsidR="00A24304">
          <w:rPr>
            <w:rFonts w:ascii="Sylfaen" w:hAnsi="Sylfaen"/>
            <w:sz w:val="22"/>
            <w:szCs w:val="22"/>
          </w:rPr>
          <w:t xml:space="preserve"> </w:t>
        </w:r>
      </w:ins>
      <w:r w:rsidRPr="00461193">
        <w:rPr>
          <w:rFonts w:ascii="Sylfaen" w:hAnsi="Sylfaen"/>
          <w:sz w:val="22"/>
          <w:szCs w:val="22"/>
        </w:rPr>
        <w:t>issues that relate to schedule feasibility</w:t>
      </w:r>
    </w:p>
    <w:p w14:paraId="54812B5E" w14:textId="77777777" w:rsidR="009E726D" w:rsidRPr="00CC67C1" w:rsidDel="00E72BAB" w:rsidRDefault="009E726D" w:rsidP="009E726D">
      <w:pPr>
        <w:numPr>
          <w:ilvl w:val="0"/>
          <w:numId w:val="3"/>
        </w:numPr>
        <w:rPr>
          <w:del w:id="537" w:author="Barath Srinivasan.T.S" w:date="2015-10-31T12:38:00Z"/>
          <w:rFonts w:ascii="Sylfaen" w:hAnsi="Sylfaen"/>
          <w:sz w:val="22"/>
          <w:szCs w:val="22"/>
        </w:rPr>
      </w:pPr>
      <w:del w:id="538" w:author="Barath Srinivasan.T.S" w:date="2015-10-31T12:38:00Z">
        <w:r w:rsidRPr="00461193" w:rsidDel="00E72BAB">
          <w:rPr>
            <w:rFonts w:ascii="Sylfaen" w:hAnsi="Sylfaen"/>
            <w:sz w:val="22"/>
            <w:szCs w:val="22"/>
          </w:rPr>
          <w:delText xml:space="preserve">Mention </w:delText>
        </w:r>
        <w:r w:rsidDel="00E72BAB">
          <w:rPr>
            <w:rFonts w:ascii="Sylfaen" w:hAnsi="Sylfaen"/>
            <w:sz w:val="22"/>
            <w:szCs w:val="22"/>
          </w:rPr>
          <w:delText xml:space="preserve">that </w:delText>
        </w:r>
        <w:r w:rsidRPr="00461193" w:rsidDel="00E72BAB">
          <w:rPr>
            <w:rFonts w:ascii="Sylfaen" w:hAnsi="Sylfaen"/>
            <w:sz w:val="22"/>
            <w:szCs w:val="22"/>
          </w:rPr>
          <w:delText>project management tools and techniques</w:delText>
        </w:r>
        <w:r w:rsidDel="00E72BAB">
          <w:rPr>
            <w:rFonts w:ascii="Sylfaen" w:hAnsi="Sylfaen"/>
            <w:sz w:val="22"/>
            <w:szCs w:val="22"/>
          </w:rPr>
          <w:delText xml:space="preserve"> will be covered in a future chapter</w:delText>
        </w:r>
      </w:del>
    </w:p>
    <w:p w14:paraId="7A69938E" w14:textId="77777777" w:rsidR="009E726D" w:rsidRPr="00EF7236" w:rsidDel="00E72BAB" w:rsidRDefault="009E726D" w:rsidP="009E726D">
      <w:pPr>
        <w:rPr>
          <w:del w:id="539" w:author="Barath Srinivasan.T.S" w:date="2015-10-31T12:38:00Z"/>
          <w:rFonts w:ascii="Sylfaen" w:hAnsi="Sylfaen"/>
          <w:sz w:val="22"/>
          <w:szCs w:val="22"/>
        </w:rPr>
      </w:pPr>
    </w:p>
    <w:p w14:paraId="3F4EA9B2" w14:textId="77777777" w:rsidR="00E72BAB" w:rsidRDefault="00E72BAB" w:rsidP="009E726D">
      <w:pPr>
        <w:rPr>
          <w:ins w:id="540" w:author="Barath Srinivasan.T.S" w:date="2015-10-31T12:38:00Z"/>
          <w:rFonts w:ascii="Sylfaen" w:hAnsi="Sylfaen"/>
          <w:sz w:val="22"/>
          <w:szCs w:val="22"/>
        </w:rPr>
      </w:pPr>
    </w:p>
    <w:p w14:paraId="47D0D5EC" w14:textId="77777777" w:rsidR="009E726D" w:rsidRPr="00EF7236" w:rsidRDefault="009E726D" w:rsidP="009E726D">
      <w:pPr>
        <w:rPr>
          <w:rFonts w:ascii="Sylfaen" w:hAnsi="Sylfaen"/>
          <w:sz w:val="22"/>
          <w:szCs w:val="22"/>
        </w:rPr>
      </w:pPr>
      <w:r w:rsidRPr="00EF7236">
        <w:rPr>
          <w:rFonts w:ascii="Sylfaen" w:hAnsi="Sylfaen"/>
          <w:sz w:val="22"/>
          <w:szCs w:val="22"/>
        </w:rPr>
        <w:t>FIGURE: 2-</w:t>
      </w:r>
      <w:del w:id="541" w:author="Author">
        <w:r w:rsidDel="0055557C">
          <w:rPr>
            <w:rFonts w:ascii="Sylfaen" w:hAnsi="Sylfaen"/>
            <w:sz w:val="22"/>
            <w:szCs w:val="22"/>
          </w:rPr>
          <w:delText>14</w:delText>
        </w:r>
      </w:del>
      <w:ins w:id="542" w:author="Author">
        <w:r>
          <w:rPr>
            <w:rFonts w:ascii="Sylfaen" w:hAnsi="Sylfaen"/>
            <w:sz w:val="22"/>
            <w:szCs w:val="22"/>
          </w:rPr>
          <w:t>11</w:t>
        </w:r>
      </w:ins>
    </w:p>
    <w:p w14:paraId="31ABAAC8" w14:textId="77777777" w:rsidR="009E726D" w:rsidRDefault="009E726D" w:rsidP="009E726D">
      <w:pPr>
        <w:rPr>
          <w:rFonts w:ascii="Sylfaen" w:hAnsi="Sylfaen"/>
          <w:sz w:val="22"/>
          <w:szCs w:val="22"/>
        </w:rPr>
      </w:pPr>
    </w:p>
    <w:p w14:paraId="21C391A6" w14:textId="77777777" w:rsidR="009E726D" w:rsidDel="0055557C" w:rsidRDefault="009E726D" w:rsidP="009E726D">
      <w:pPr>
        <w:keepNext/>
        <w:rPr>
          <w:del w:id="543" w:author="Author"/>
          <w:rFonts w:ascii="Sylfaen" w:hAnsi="Sylfaen"/>
          <w:sz w:val="22"/>
          <w:szCs w:val="22"/>
        </w:rPr>
      </w:pPr>
      <w:del w:id="544" w:author="Author">
        <w:r w:rsidDel="0055557C">
          <w:rPr>
            <w:rFonts w:ascii="Sylfaen" w:hAnsi="Sylfaen"/>
            <w:sz w:val="22"/>
            <w:szCs w:val="22"/>
          </w:rPr>
          <w:delText>BOXES</w:delText>
        </w:r>
      </w:del>
    </w:p>
    <w:p w14:paraId="66B762B9" w14:textId="77777777" w:rsidR="009E726D" w:rsidDel="0055557C" w:rsidRDefault="009E726D" w:rsidP="009E726D">
      <w:pPr>
        <w:rPr>
          <w:del w:id="545" w:author="Author"/>
          <w:rFonts w:ascii="Sylfaen" w:hAnsi="Sylfaen"/>
          <w:sz w:val="22"/>
          <w:szCs w:val="22"/>
        </w:rPr>
      </w:pPr>
      <w:del w:id="546" w:author="Author">
        <w:r w:rsidDel="0055557C">
          <w:rPr>
            <w:rFonts w:ascii="Sylfaen" w:hAnsi="Sylfaen"/>
            <w:sz w:val="22"/>
            <w:szCs w:val="22"/>
          </w:rPr>
          <w:delText xml:space="preserve">1. Video Learning Sessions: Introduce the Video Learning Session on Payback Analysis </w:delText>
        </w:r>
        <w:r w:rsidRPr="00B24A06" w:rsidDel="0055557C">
          <w:rPr>
            <w:rFonts w:ascii="Sylfaen" w:hAnsi="Sylfaen"/>
            <w:sz w:val="22"/>
            <w:szCs w:val="22"/>
          </w:rPr>
          <w:delText xml:space="preserve">and encourage students to </w:delText>
        </w:r>
        <w:r w:rsidDel="0055557C">
          <w:rPr>
            <w:rFonts w:ascii="Sylfaen" w:hAnsi="Sylfaen"/>
            <w:sz w:val="22"/>
            <w:szCs w:val="22"/>
          </w:rPr>
          <w:delText xml:space="preserve">visit the Web site mentioned </w:delText>
        </w:r>
        <w:r w:rsidRPr="00B24A06" w:rsidDel="0055557C">
          <w:rPr>
            <w:rFonts w:ascii="Sylfaen" w:hAnsi="Sylfaen"/>
            <w:sz w:val="22"/>
            <w:szCs w:val="22"/>
          </w:rPr>
          <w:delText>for more information</w:delText>
        </w:r>
      </w:del>
      <w:ins w:id="547" w:author="Author">
        <w:del w:id="548" w:author="Author">
          <w:r w:rsidDel="0055557C">
            <w:rPr>
              <w:rFonts w:ascii="Sylfaen" w:hAnsi="Sylfaen"/>
              <w:sz w:val="22"/>
              <w:szCs w:val="22"/>
            </w:rPr>
            <w:delText>.</w:delText>
          </w:r>
        </w:del>
      </w:ins>
      <w:del w:id="549" w:author="Author">
        <w:r w:rsidRPr="00B24A06" w:rsidDel="0055557C">
          <w:rPr>
            <w:rFonts w:ascii="Sylfaen" w:hAnsi="Sylfaen"/>
            <w:sz w:val="22"/>
            <w:szCs w:val="22"/>
          </w:rPr>
          <w:delText xml:space="preserve"> about </w:delText>
        </w:r>
        <w:r w:rsidDel="0055557C">
          <w:rPr>
            <w:rFonts w:ascii="Sylfaen" w:hAnsi="Sylfaen"/>
            <w:sz w:val="22"/>
            <w:szCs w:val="22"/>
          </w:rPr>
          <w:delText>financial tools</w:delText>
        </w:r>
        <w:r w:rsidRPr="00B24A06" w:rsidDel="0055557C">
          <w:rPr>
            <w:rFonts w:ascii="Sylfaen" w:hAnsi="Sylfaen"/>
            <w:sz w:val="22"/>
            <w:szCs w:val="22"/>
          </w:rPr>
          <w:delText>.</w:delText>
        </w:r>
      </w:del>
    </w:p>
    <w:p w14:paraId="24532FBF" w14:textId="77777777" w:rsidR="009E726D" w:rsidDel="0055557C" w:rsidRDefault="009E726D" w:rsidP="009E726D">
      <w:pPr>
        <w:keepNext/>
        <w:rPr>
          <w:del w:id="550" w:author="Author"/>
          <w:rFonts w:ascii="Sylfaen" w:hAnsi="Sylfaen"/>
          <w:sz w:val="22"/>
          <w:szCs w:val="22"/>
        </w:rPr>
      </w:pPr>
    </w:p>
    <w:p w14:paraId="265B7261" w14:textId="77777777" w:rsidR="009E726D" w:rsidDel="0055557C" w:rsidRDefault="009E726D" w:rsidP="009E726D">
      <w:pPr>
        <w:rPr>
          <w:del w:id="551" w:author="Author"/>
          <w:rFonts w:ascii="Sylfaen" w:hAnsi="Sylfaen"/>
          <w:sz w:val="22"/>
          <w:szCs w:val="22"/>
        </w:rPr>
      </w:pPr>
      <w:del w:id="552" w:author="Author">
        <w:r w:rsidDel="0055557C">
          <w:rPr>
            <w:rFonts w:ascii="Sylfaen" w:hAnsi="Sylfaen"/>
            <w:sz w:val="22"/>
            <w:szCs w:val="22"/>
          </w:rPr>
          <w:delText xml:space="preserve">2. Toolkit Time: Refer students to the Financial Analysis tools </w:delText>
        </w:r>
        <w:r w:rsidRPr="00CC67C1" w:rsidDel="0055557C">
          <w:rPr>
            <w:rFonts w:ascii="Sylfaen" w:hAnsi="Sylfaen"/>
            <w:sz w:val="22"/>
            <w:szCs w:val="22"/>
          </w:rPr>
          <w:delText>that can be used to assess economic feasibility</w:delText>
        </w:r>
        <w:r w:rsidDel="0055557C">
          <w:rPr>
            <w:rFonts w:ascii="Sylfaen" w:hAnsi="Sylfaen"/>
            <w:sz w:val="22"/>
            <w:szCs w:val="22"/>
          </w:rPr>
          <w:delText xml:space="preserve"> in Part C of the Systems Analyst's Toolkit that follows Chapter 12</w:delText>
        </w:r>
        <w:r w:rsidRPr="00B24A06" w:rsidDel="0055557C">
          <w:rPr>
            <w:rFonts w:ascii="Sylfaen" w:hAnsi="Sylfaen"/>
            <w:sz w:val="22"/>
            <w:szCs w:val="22"/>
          </w:rPr>
          <w:delText>.</w:delText>
        </w:r>
        <w:r w:rsidDel="0055557C">
          <w:rPr>
            <w:rFonts w:ascii="Sylfaen" w:hAnsi="Sylfaen"/>
            <w:sz w:val="22"/>
            <w:szCs w:val="22"/>
          </w:rPr>
          <w:delText xml:space="preserve"> </w:delText>
        </w:r>
      </w:del>
    </w:p>
    <w:p w14:paraId="1D3FAB5D" w14:textId="77777777" w:rsidR="009E726D" w:rsidDel="0055557C" w:rsidRDefault="009E726D" w:rsidP="009E726D">
      <w:pPr>
        <w:rPr>
          <w:del w:id="553" w:author="Author"/>
          <w:rFonts w:ascii="Sylfaen" w:hAnsi="Sylfaen"/>
          <w:sz w:val="22"/>
          <w:szCs w:val="22"/>
        </w:rPr>
      </w:pPr>
    </w:p>
    <w:p w14:paraId="2E9DC423" w14:textId="77777777" w:rsidR="009E726D" w:rsidRPr="00AA5D3D" w:rsidRDefault="009E726D" w:rsidP="009E726D">
      <w:pPr>
        <w:keepNext/>
        <w:shd w:val="clear" w:color="auto" w:fill="A6A6A6"/>
        <w:rPr>
          <w:rFonts w:ascii="Sylfaen" w:hAnsi="Sylfaen"/>
          <w:sz w:val="22"/>
          <w:szCs w:val="22"/>
        </w:rPr>
      </w:pPr>
      <w:r>
        <w:rPr>
          <w:rFonts w:ascii="Sylfaen" w:hAnsi="Sylfaen"/>
          <w:sz w:val="22"/>
          <w:szCs w:val="22"/>
        </w:rPr>
        <w:t>TEACHING TIPS</w:t>
      </w:r>
    </w:p>
    <w:p w14:paraId="757A32C7" w14:textId="77777777" w:rsidR="009E726D" w:rsidDel="0055557C" w:rsidRDefault="009E726D" w:rsidP="009E726D">
      <w:pPr>
        <w:shd w:val="clear" w:color="auto" w:fill="A6A6A6"/>
        <w:rPr>
          <w:del w:id="554" w:author="Author"/>
          <w:rFonts w:ascii="Sylfaen" w:hAnsi="Sylfaen"/>
          <w:sz w:val="22"/>
          <w:szCs w:val="22"/>
        </w:rPr>
      </w:pPr>
      <w:del w:id="555" w:author="Author">
        <w:r w:rsidDel="0055557C">
          <w:rPr>
            <w:rFonts w:ascii="Sylfaen" w:hAnsi="Sylfaen"/>
            <w:sz w:val="22"/>
            <w:szCs w:val="22"/>
          </w:rPr>
          <w:delText>Instructors who teach online will be especially interested in the Video Learning Session in this section, on financial tools</w:delText>
        </w:r>
      </w:del>
      <w:ins w:id="556" w:author="Author">
        <w:del w:id="557" w:author="Author">
          <w:r w:rsidDel="0055557C">
            <w:rPr>
              <w:rFonts w:ascii="Sylfaen" w:hAnsi="Sylfaen"/>
              <w:sz w:val="22"/>
              <w:szCs w:val="22"/>
            </w:rPr>
            <w:delText>payback analysis</w:delText>
          </w:r>
        </w:del>
      </w:ins>
      <w:del w:id="558" w:author="Author">
        <w:r w:rsidDel="0055557C">
          <w:rPr>
            <w:rFonts w:ascii="Sylfaen" w:hAnsi="Sylfaen"/>
            <w:sz w:val="22"/>
            <w:szCs w:val="22"/>
          </w:rPr>
          <w:delText>, as a resource to which they can send their distance-learning students.</w:delText>
        </w:r>
      </w:del>
    </w:p>
    <w:p w14:paraId="6BFAE1BE" w14:textId="77777777" w:rsidR="009E726D" w:rsidDel="0055557C" w:rsidRDefault="009E726D" w:rsidP="009E726D">
      <w:pPr>
        <w:shd w:val="clear" w:color="auto" w:fill="A6A6A6"/>
        <w:rPr>
          <w:del w:id="559" w:author="Author"/>
          <w:rFonts w:ascii="Sylfaen" w:hAnsi="Sylfaen"/>
          <w:sz w:val="22"/>
          <w:szCs w:val="22"/>
        </w:rPr>
      </w:pPr>
    </w:p>
    <w:p w14:paraId="12B33421" w14:textId="0B47DA8B" w:rsidR="009E726D" w:rsidRDefault="009E726D" w:rsidP="009E726D">
      <w:pPr>
        <w:shd w:val="clear" w:color="auto" w:fill="A6A6A6"/>
        <w:rPr>
          <w:rFonts w:ascii="Sylfaen" w:hAnsi="Sylfaen"/>
          <w:sz w:val="22"/>
          <w:szCs w:val="22"/>
        </w:rPr>
      </w:pPr>
      <w:del w:id="560" w:author="Barath Srinivasan.T.S" w:date="2015-10-31T12:39:00Z">
        <w:r w:rsidRPr="00CC67C1" w:rsidDel="00E72BAB">
          <w:rPr>
            <w:rFonts w:ascii="Sylfaen" w:hAnsi="Sylfaen"/>
            <w:sz w:val="22"/>
            <w:szCs w:val="22"/>
          </w:rPr>
          <w:delText xml:space="preserve">Some organizations also employ a </w:delText>
        </w:r>
      </w:del>
      <w:ins w:id="561" w:author="Barath Srinivasan.T.S" w:date="2015-10-31T12:39:00Z">
        <w:r w:rsidR="00E72BAB">
          <w:rPr>
            <w:rFonts w:ascii="Sylfaen" w:hAnsi="Sylfaen"/>
            <w:sz w:val="22"/>
            <w:szCs w:val="22"/>
          </w:rPr>
          <w:t>A</w:t>
        </w:r>
        <w:r w:rsidR="00E72BAB" w:rsidRPr="00CC67C1">
          <w:rPr>
            <w:rFonts w:ascii="Sylfaen" w:hAnsi="Sylfaen"/>
            <w:sz w:val="22"/>
            <w:szCs w:val="22"/>
          </w:rPr>
          <w:t xml:space="preserve"> </w:t>
        </w:r>
      </w:ins>
      <w:r w:rsidRPr="00CC67C1">
        <w:rPr>
          <w:rFonts w:ascii="Sylfaen" w:hAnsi="Sylfaen"/>
          <w:sz w:val="22"/>
          <w:szCs w:val="22"/>
        </w:rPr>
        <w:t>fifth yardstick</w:t>
      </w:r>
      <w:r w:rsidRPr="00CC67C1">
        <w:rPr>
          <w:rFonts w:ascii="Sylfaen" w:hAnsi="Sylfaen"/>
          <w:i/>
          <w:sz w:val="22"/>
          <w:szCs w:val="22"/>
        </w:rPr>
        <w:t>—</w:t>
      </w:r>
      <w:r w:rsidRPr="00CC67C1">
        <w:rPr>
          <w:rFonts w:ascii="Sylfaen" w:hAnsi="Sylfaen"/>
          <w:sz w:val="22"/>
          <w:szCs w:val="22"/>
        </w:rPr>
        <w:t xml:space="preserve"> organizational and cultural feasibility</w:t>
      </w:r>
      <w:r w:rsidRPr="00CC67C1">
        <w:rPr>
          <w:rFonts w:ascii="Sylfaen" w:hAnsi="Sylfaen"/>
          <w:i/>
          <w:sz w:val="22"/>
          <w:szCs w:val="22"/>
        </w:rPr>
        <w:t>—</w:t>
      </w:r>
      <w:r w:rsidRPr="00CC67C1">
        <w:rPr>
          <w:rFonts w:ascii="Sylfaen" w:hAnsi="Sylfaen"/>
          <w:sz w:val="22"/>
          <w:szCs w:val="22"/>
        </w:rPr>
        <w:t xml:space="preserve"> </w:t>
      </w:r>
      <w:ins w:id="562" w:author="Barath Srinivasan.T.S" w:date="2015-10-31T12:39:00Z">
        <w:r w:rsidR="00E72BAB">
          <w:rPr>
            <w:rFonts w:ascii="Sylfaen" w:hAnsi="Sylfaen"/>
            <w:sz w:val="22"/>
            <w:szCs w:val="22"/>
          </w:rPr>
          <w:t xml:space="preserve">is also employed by some organizations </w:t>
        </w:r>
      </w:ins>
      <w:r w:rsidRPr="00CC67C1">
        <w:rPr>
          <w:rFonts w:ascii="Sylfaen" w:hAnsi="Sylfaen"/>
          <w:sz w:val="22"/>
          <w:szCs w:val="22"/>
        </w:rPr>
        <w:t>when deciding whether a project is worthwhile. Organizational and cultural feasibility attempts to determine if a proposed project is consistent with corporate norms.</w:t>
      </w:r>
    </w:p>
    <w:p w14:paraId="7FE3A46F" w14:textId="77777777" w:rsidR="009E726D" w:rsidRDefault="009E726D" w:rsidP="009E726D">
      <w:pPr>
        <w:shd w:val="clear" w:color="auto" w:fill="A6A6A6"/>
        <w:rPr>
          <w:rFonts w:ascii="Sylfaen" w:hAnsi="Sylfaen"/>
          <w:sz w:val="22"/>
          <w:szCs w:val="22"/>
        </w:rPr>
      </w:pPr>
    </w:p>
    <w:p w14:paraId="5B283D58" w14:textId="5FFD2120" w:rsidR="009E726D" w:rsidRDefault="009E726D" w:rsidP="009E726D">
      <w:pPr>
        <w:shd w:val="clear" w:color="auto" w:fill="A6A6A6"/>
        <w:rPr>
          <w:rFonts w:ascii="Sylfaen" w:hAnsi="Sylfaen"/>
          <w:sz w:val="22"/>
          <w:szCs w:val="22"/>
        </w:rPr>
      </w:pPr>
      <w:del w:id="563" w:author="Author">
        <w:r w:rsidDel="0055557C">
          <w:rPr>
            <w:rFonts w:ascii="Sylfaen" w:hAnsi="Sylfaen"/>
            <w:sz w:val="22"/>
            <w:szCs w:val="22"/>
          </w:rPr>
          <w:delText>Explain that o</w:delText>
        </w:r>
        <w:r w:rsidRPr="00461193" w:rsidDel="0055557C">
          <w:rPr>
            <w:rFonts w:ascii="Sylfaen" w:hAnsi="Sylfaen"/>
            <w:sz w:val="22"/>
            <w:szCs w:val="22"/>
          </w:rPr>
          <w:delText>perational feasibility measures how well a proposed system will work.</w:delText>
        </w:r>
      </w:del>
      <w:ins w:id="564" w:author="Author">
        <w:r>
          <w:rPr>
            <w:rFonts w:ascii="Sylfaen" w:hAnsi="Sylfaen"/>
            <w:sz w:val="22"/>
            <w:szCs w:val="22"/>
          </w:rPr>
          <w:t xml:space="preserve">Inform </w:t>
        </w:r>
        <w:del w:id="565" w:author="Barath Srinivasan.T.S" w:date="2015-10-31T12:40:00Z">
          <w:r w:rsidDel="00BC6A5D">
            <w:rPr>
              <w:rFonts w:ascii="Sylfaen" w:hAnsi="Sylfaen"/>
              <w:sz w:val="22"/>
              <w:szCs w:val="22"/>
            </w:rPr>
            <w:delText xml:space="preserve">the students </w:delText>
          </w:r>
        </w:del>
        <w:r>
          <w:rPr>
            <w:rFonts w:ascii="Sylfaen" w:hAnsi="Sylfaen"/>
            <w:sz w:val="22"/>
            <w:szCs w:val="22"/>
          </w:rPr>
          <w:t>that</w:t>
        </w:r>
      </w:ins>
      <w:r w:rsidRPr="00461193">
        <w:rPr>
          <w:rFonts w:ascii="Sylfaen" w:hAnsi="Sylfaen"/>
          <w:sz w:val="22"/>
          <w:szCs w:val="22"/>
        </w:rPr>
        <w:t xml:space="preserve"> </w:t>
      </w:r>
      <w:ins w:id="566" w:author="Author">
        <w:r>
          <w:rPr>
            <w:rFonts w:ascii="Sylfaen" w:hAnsi="Sylfaen"/>
            <w:sz w:val="22"/>
            <w:szCs w:val="22"/>
          </w:rPr>
          <w:t>w</w:t>
        </w:r>
      </w:ins>
      <w:del w:id="567" w:author="Author">
        <w:r w:rsidRPr="00461193" w:rsidDel="0055557C">
          <w:rPr>
            <w:rFonts w:ascii="Sylfaen" w:hAnsi="Sylfaen"/>
            <w:sz w:val="22"/>
            <w:szCs w:val="22"/>
          </w:rPr>
          <w:delText>W</w:delText>
        </w:r>
      </w:del>
      <w:ins w:id="568" w:author="Author">
        <w:r>
          <w:rPr>
            <w:rFonts w:ascii="Sylfaen" w:hAnsi="Sylfaen"/>
            <w:sz w:val="22"/>
            <w:szCs w:val="22"/>
          </w:rPr>
          <w:t>h</w:t>
        </w:r>
      </w:ins>
      <w:del w:id="569" w:author="Author">
        <w:r w:rsidRPr="00461193" w:rsidDel="0055557C">
          <w:rPr>
            <w:rFonts w:ascii="Sylfaen" w:hAnsi="Sylfaen"/>
            <w:sz w:val="22"/>
            <w:szCs w:val="22"/>
          </w:rPr>
          <w:delText xml:space="preserve">hen </w:delText>
        </w:r>
      </w:del>
      <w:ins w:id="570" w:author="Author">
        <w:r>
          <w:rPr>
            <w:rFonts w:ascii="Sylfaen" w:hAnsi="Sylfaen"/>
            <w:sz w:val="22"/>
            <w:szCs w:val="22"/>
          </w:rPr>
          <w:t xml:space="preserve">ile </w:t>
        </w:r>
      </w:ins>
      <w:r w:rsidRPr="00461193">
        <w:rPr>
          <w:rFonts w:ascii="Sylfaen" w:hAnsi="Sylfaen"/>
          <w:sz w:val="22"/>
          <w:szCs w:val="22"/>
        </w:rPr>
        <w:t>evaluating operational feasibility the central theme is to determine the impact of a proposed system on people.</w:t>
      </w:r>
    </w:p>
    <w:p w14:paraId="31C63F19" w14:textId="77777777" w:rsidR="009E726D" w:rsidRDefault="009E726D" w:rsidP="009E726D">
      <w:pPr>
        <w:shd w:val="clear" w:color="auto" w:fill="A6A6A6"/>
        <w:rPr>
          <w:rFonts w:ascii="Sylfaen" w:hAnsi="Sylfaen"/>
          <w:sz w:val="22"/>
          <w:szCs w:val="22"/>
        </w:rPr>
      </w:pPr>
    </w:p>
    <w:p w14:paraId="1D6F6BAA" w14:textId="77777777" w:rsidR="009E726D" w:rsidRDefault="009E726D" w:rsidP="009E726D">
      <w:pPr>
        <w:shd w:val="clear" w:color="auto" w:fill="A6A6A6"/>
        <w:rPr>
          <w:rFonts w:ascii="Sylfaen" w:hAnsi="Sylfaen"/>
          <w:sz w:val="22"/>
          <w:szCs w:val="22"/>
        </w:rPr>
      </w:pPr>
      <w:r w:rsidRPr="00461193">
        <w:rPr>
          <w:rFonts w:ascii="Sylfaen" w:hAnsi="Sylfaen"/>
          <w:sz w:val="22"/>
          <w:szCs w:val="22"/>
        </w:rPr>
        <w:t>Technical feasibility measures whether the company has</w:t>
      </w:r>
      <w:del w:id="571" w:author="Barath Srinivasan.T.S" w:date="2015-10-31T12:40:00Z">
        <w:r w:rsidRPr="00461193" w:rsidDel="00E72BAB">
          <w:rPr>
            <w:rFonts w:ascii="Sylfaen" w:hAnsi="Sylfaen"/>
            <w:sz w:val="22"/>
            <w:szCs w:val="22"/>
          </w:rPr>
          <w:delText xml:space="preserve">, or can obtain, </w:delText>
        </w:r>
      </w:del>
      <w:ins w:id="572" w:author="Barath Srinivasan.T.S" w:date="2015-10-31T12:40:00Z">
        <w:r w:rsidR="00E72BAB">
          <w:rPr>
            <w:rFonts w:ascii="Sylfaen" w:hAnsi="Sylfaen"/>
            <w:sz w:val="22"/>
            <w:szCs w:val="22"/>
          </w:rPr>
          <w:t xml:space="preserve"> the ability to obtain </w:t>
        </w:r>
      </w:ins>
      <w:r w:rsidRPr="00461193">
        <w:rPr>
          <w:rFonts w:ascii="Sylfaen" w:hAnsi="Sylfaen"/>
          <w:sz w:val="22"/>
          <w:szCs w:val="22"/>
        </w:rPr>
        <w:t>the necessary hardware, software, and people to deliver a</w:t>
      </w:r>
      <w:r>
        <w:rPr>
          <w:rFonts w:ascii="Sylfaen" w:hAnsi="Sylfaen"/>
          <w:sz w:val="22"/>
          <w:szCs w:val="22"/>
        </w:rPr>
        <w:t>nd support the proposed project</w:t>
      </w:r>
      <w:r w:rsidRPr="00461193">
        <w:rPr>
          <w:rFonts w:ascii="Sylfaen" w:hAnsi="Sylfaen"/>
          <w:sz w:val="22"/>
          <w:szCs w:val="22"/>
        </w:rPr>
        <w:t>. Generally, technical considerations are fairly straightforward, and solutions to possible problems are clear. For most systems, the technology exists; the challenge is to obtain the funds to pay for the resources. This leads to economic feasibility.</w:t>
      </w:r>
    </w:p>
    <w:p w14:paraId="56821A78" w14:textId="77777777" w:rsidR="009E726D" w:rsidRDefault="009E726D" w:rsidP="009E726D">
      <w:pPr>
        <w:shd w:val="clear" w:color="auto" w:fill="A6A6A6"/>
        <w:rPr>
          <w:rFonts w:ascii="Sylfaen" w:hAnsi="Sylfaen"/>
          <w:sz w:val="22"/>
          <w:szCs w:val="22"/>
        </w:rPr>
      </w:pPr>
    </w:p>
    <w:p w14:paraId="583E52E5" w14:textId="77777777" w:rsidR="009E726D" w:rsidRDefault="009E726D" w:rsidP="009E726D">
      <w:pPr>
        <w:shd w:val="clear" w:color="auto" w:fill="A6A6A6"/>
        <w:rPr>
          <w:rFonts w:ascii="Sylfaen" w:hAnsi="Sylfaen"/>
          <w:sz w:val="22"/>
          <w:szCs w:val="22"/>
        </w:rPr>
      </w:pPr>
      <w:del w:id="573" w:author="Author">
        <w:r w:rsidRPr="00461193" w:rsidDel="008F7E46">
          <w:rPr>
            <w:rFonts w:ascii="Sylfaen" w:hAnsi="Sylfaen"/>
            <w:sz w:val="22"/>
            <w:szCs w:val="22"/>
          </w:rPr>
          <w:delText>When assessing economic feasibility, another consideration is whether the company has adequate cash flow to fund the project during its development.</w:delText>
        </w:r>
      </w:del>
      <w:ins w:id="574" w:author="Author">
        <w:r>
          <w:rPr>
            <w:rFonts w:ascii="Sylfaen" w:hAnsi="Sylfaen"/>
            <w:sz w:val="22"/>
            <w:szCs w:val="22"/>
          </w:rPr>
          <w:t xml:space="preserve">Inform </w:t>
        </w:r>
        <w:del w:id="575" w:author="Barath Srinivasan.T.S" w:date="2015-10-31T12:40:00Z">
          <w:r w:rsidDel="00BC6A5D">
            <w:rPr>
              <w:rFonts w:ascii="Sylfaen" w:hAnsi="Sylfaen"/>
              <w:sz w:val="22"/>
              <w:szCs w:val="22"/>
            </w:rPr>
            <w:delText xml:space="preserve">the students </w:delText>
          </w:r>
        </w:del>
        <w:r>
          <w:rPr>
            <w:rFonts w:ascii="Sylfaen" w:hAnsi="Sylfaen"/>
            <w:sz w:val="22"/>
            <w:szCs w:val="22"/>
          </w:rPr>
          <w:t>that</w:t>
        </w:r>
      </w:ins>
      <w:r w:rsidRPr="00461193">
        <w:rPr>
          <w:rFonts w:ascii="Sylfaen" w:hAnsi="Sylfaen"/>
          <w:sz w:val="22"/>
          <w:szCs w:val="22"/>
        </w:rPr>
        <w:t xml:space="preserve"> </w:t>
      </w:r>
      <w:ins w:id="576" w:author="Author">
        <w:r>
          <w:rPr>
            <w:rFonts w:ascii="Sylfaen" w:hAnsi="Sylfaen"/>
            <w:sz w:val="22"/>
            <w:szCs w:val="22"/>
          </w:rPr>
          <w:t>a</w:t>
        </w:r>
      </w:ins>
      <w:del w:id="577" w:author="Author">
        <w:r w:rsidRPr="00461193" w:rsidDel="008F7E46">
          <w:rPr>
            <w:rFonts w:ascii="Sylfaen" w:hAnsi="Sylfaen"/>
            <w:sz w:val="22"/>
            <w:szCs w:val="22"/>
          </w:rPr>
          <w:delText>A</w:delText>
        </w:r>
      </w:del>
      <w:r w:rsidRPr="00461193">
        <w:rPr>
          <w:rFonts w:ascii="Sylfaen" w:hAnsi="Sylfaen"/>
          <w:sz w:val="22"/>
          <w:szCs w:val="22"/>
        </w:rPr>
        <w:t xml:space="preserve">ssessing economic feasibility requires cost/benefit analysis. Cost/benefit analysis consists of estimating development and operational costs, </w:t>
      </w:r>
      <w:del w:id="578" w:author="Author">
        <w:r w:rsidRPr="00461193" w:rsidDel="008F7E46">
          <w:rPr>
            <w:rFonts w:ascii="Sylfaen" w:hAnsi="Sylfaen"/>
            <w:sz w:val="22"/>
            <w:szCs w:val="22"/>
          </w:rPr>
          <w:delText xml:space="preserve">estimating </w:delText>
        </w:r>
      </w:del>
      <w:r w:rsidRPr="00461193">
        <w:rPr>
          <w:rFonts w:ascii="Sylfaen" w:hAnsi="Sylfaen"/>
          <w:sz w:val="22"/>
          <w:szCs w:val="22"/>
        </w:rPr>
        <w:t>anticipated benefits</w:t>
      </w:r>
      <w:del w:id="579" w:author="Barath Srinivasan.T.S" w:date="2015-10-31T12:42:00Z">
        <w:r w:rsidRPr="00461193" w:rsidDel="00BC6A5D">
          <w:rPr>
            <w:rFonts w:ascii="Sylfaen" w:hAnsi="Sylfaen"/>
            <w:sz w:val="22"/>
            <w:szCs w:val="22"/>
          </w:rPr>
          <w:delText xml:space="preserve"> (preferably in terms of dollars)</w:delText>
        </w:r>
      </w:del>
      <w:r w:rsidRPr="00461193">
        <w:rPr>
          <w:rFonts w:ascii="Sylfaen" w:hAnsi="Sylfaen"/>
          <w:sz w:val="22"/>
          <w:szCs w:val="22"/>
        </w:rPr>
        <w:t>, and then comparing the two. Costs</w:t>
      </w:r>
      <w:del w:id="580" w:author="Author">
        <w:r w:rsidRPr="00461193" w:rsidDel="008F7E46">
          <w:rPr>
            <w:rFonts w:ascii="Sylfaen" w:hAnsi="Sylfaen"/>
            <w:sz w:val="22"/>
            <w:szCs w:val="22"/>
          </w:rPr>
          <w:delText xml:space="preserve"> also</w:delText>
        </w:r>
      </w:del>
      <w:r w:rsidRPr="00461193">
        <w:rPr>
          <w:rFonts w:ascii="Sylfaen" w:hAnsi="Sylfaen"/>
          <w:sz w:val="22"/>
          <w:szCs w:val="22"/>
        </w:rPr>
        <w:t xml:space="preserve"> can be intangible. For example, reduced employee morale would be an intangible cost.</w:t>
      </w:r>
    </w:p>
    <w:p w14:paraId="69FF0B35" w14:textId="77777777" w:rsidR="009E726D" w:rsidRDefault="009E726D" w:rsidP="009E726D">
      <w:pPr>
        <w:shd w:val="clear" w:color="auto" w:fill="A6A6A6"/>
        <w:rPr>
          <w:rFonts w:ascii="Sylfaen" w:hAnsi="Sylfaen"/>
          <w:sz w:val="22"/>
          <w:szCs w:val="22"/>
        </w:rPr>
      </w:pPr>
    </w:p>
    <w:p w14:paraId="785DDF4B" w14:textId="77777777" w:rsidR="009E726D" w:rsidRPr="00CC67C1" w:rsidRDefault="009E726D" w:rsidP="009E726D">
      <w:pPr>
        <w:shd w:val="clear" w:color="auto" w:fill="A6A6A6"/>
        <w:rPr>
          <w:rFonts w:ascii="Sylfaen" w:hAnsi="Sylfaen"/>
          <w:sz w:val="22"/>
          <w:szCs w:val="22"/>
        </w:rPr>
      </w:pPr>
      <w:del w:id="581" w:author="Author">
        <w:r w:rsidDel="0055557C">
          <w:rPr>
            <w:rFonts w:ascii="Sylfaen" w:hAnsi="Sylfaen"/>
            <w:sz w:val="22"/>
            <w:szCs w:val="22"/>
          </w:rPr>
          <w:lastRenderedPageBreak/>
          <w:delText>Explain that s</w:delText>
        </w:r>
        <w:r w:rsidRPr="00461193" w:rsidDel="0055557C">
          <w:rPr>
            <w:rFonts w:ascii="Sylfaen" w:hAnsi="Sylfaen"/>
            <w:sz w:val="22"/>
            <w:szCs w:val="22"/>
          </w:rPr>
          <w:delText>chedule feasibility measures whether the established deadlines for a proposed project are reasonable. Note</w:delText>
        </w:r>
      </w:del>
      <w:ins w:id="582" w:author="Author">
        <w:r>
          <w:rPr>
            <w:rFonts w:ascii="Sylfaen" w:hAnsi="Sylfaen"/>
            <w:sz w:val="22"/>
            <w:szCs w:val="22"/>
          </w:rPr>
          <w:t>Inform the students that it is very important to note</w:t>
        </w:r>
      </w:ins>
      <w:r w:rsidRPr="00461193">
        <w:rPr>
          <w:rFonts w:ascii="Sylfaen" w:hAnsi="Sylfaen"/>
          <w:sz w:val="22"/>
          <w:szCs w:val="22"/>
        </w:rPr>
        <w:t xml:space="preserve"> the relationship between time and cost</w:t>
      </w:r>
      <w:ins w:id="583" w:author="Author">
        <w:r>
          <w:rPr>
            <w:rFonts w:ascii="Sylfaen" w:hAnsi="Sylfaen"/>
            <w:sz w:val="22"/>
            <w:szCs w:val="22"/>
          </w:rPr>
          <w:t xml:space="preserve"> in schedule feasibility</w:t>
        </w:r>
      </w:ins>
      <w:r w:rsidRPr="00461193">
        <w:rPr>
          <w:rFonts w:ascii="Sylfaen" w:hAnsi="Sylfaen"/>
          <w:sz w:val="22"/>
          <w:szCs w:val="22"/>
        </w:rPr>
        <w:t xml:space="preserve">. </w:t>
      </w:r>
      <w:del w:id="584" w:author="Author">
        <w:r w:rsidRPr="00461193" w:rsidDel="00A86097">
          <w:rPr>
            <w:rFonts w:ascii="Sylfaen" w:hAnsi="Sylfaen"/>
            <w:sz w:val="22"/>
            <w:szCs w:val="22"/>
          </w:rPr>
          <w:delText>Because scheduling</w:delText>
        </w:r>
      </w:del>
      <w:ins w:id="585" w:author="Author">
        <w:r>
          <w:rPr>
            <w:rFonts w:ascii="Sylfaen" w:hAnsi="Sylfaen"/>
            <w:sz w:val="22"/>
            <w:szCs w:val="22"/>
          </w:rPr>
          <w:t>Scheduling is a high-risk task</w:t>
        </w:r>
      </w:ins>
      <w:r w:rsidRPr="00461193">
        <w:rPr>
          <w:rFonts w:ascii="Sylfaen" w:hAnsi="Sylfaen"/>
          <w:sz w:val="22"/>
          <w:szCs w:val="22"/>
        </w:rPr>
        <w:t xml:space="preserve"> </w:t>
      </w:r>
      <w:ins w:id="586" w:author="Author">
        <w:r>
          <w:rPr>
            <w:rFonts w:ascii="Sylfaen" w:hAnsi="Sylfaen"/>
            <w:sz w:val="22"/>
            <w:szCs w:val="22"/>
          </w:rPr>
          <w:t xml:space="preserve">as it </w:t>
        </w:r>
      </w:ins>
      <w:del w:id="587" w:author="Author">
        <w:r w:rsidRPr="00461193" w:rsidDel="00A86097">
          <w:rPr>
            <w:rFonts w:ascii="Sylfaen" w:hAnsi="Sylfaen"/>
            <w:sz w:val="22"/>
            <w:szCs w:val="22"/>
          </w:rPr>
          <w:delText xml:space="preserve">often </w:delText>
        </w:r>
      </w:del>
      <w:r w:rsidRPr="00461193">
        <w:rPr>
          <w:rFonts w:ascii="Sylfaen" w:hAnsi="Sylfaen"/>
          <w:sz w:val="22"/>
          <w:szCs w:val="22"/>
        </w:rPr>
        <w:t>requires a number of assumptions and estimates based on incomplete information</w:t>
      </w:r>
      <w:ins w:id="588" w:author="Author">
        <w:r>
          <w:rPr>
            <w:rFonts w:ascii="Sylfaen" w:hAnsi="Sylfaen"/>
            <w:sz w:val="22"/>
            <w:szCs w:val="22"/>
          </w:rPr>
          <w:t xml:space="preserve">. </w:t>
        </w:r>
      </w:ins>
      <w:del w:id="589" w:author="Author">
        <w:r w:rsidRPr="00461193" w:rsidDel="00A86097">
          <w:rPr>
            <w:rFonts w:ascii="Sylfaen" w:hAnsi="Sylfaen"/>
            <w:sz w:val="22"/>
            <w:szCs w:val="22"/>
          </w:rPr>
          <w:delText xml:space="preserve">, assessing schedule feasibility usually is a high-risk task. </w:delText>
        </w:r>
      </w:del>
      <w:r w:rsidRPr="00461193">
        <w:rPr>
          <w:rFonts w:ascii="Sylfaen" w:hAnsi="Sylfaen"/>
          <w:sz w:val="22"/>
          <w:szCs w:val="22"/>
        </w:rPr>
        <w:t>When a schedule proves unreasonable, either the schedule is revised or the scope of the project is modified</w:t>
      </w:r>
      <w:r>
        <w:rPr>
          <w:rFonts w:ascii="Sylfaen" w:hAnsi="Sylfaen"/>
          <w:sz w:val="22"/>
          <w:szCs w:val="22"/>
        </w:rPr>
        <w:t>.</w:t>
      </w:r>
    </w:p>
    <w:p w14:paraId="444C47CB" w14:textId="77777777" w:rsidR="009E726D" w:rsidRPr="00AA5D3D" w:rsidRDefault="009E726D" w:rsidP="009E726D"/>
    <w:p w14:paraId="3D6B00DA" w14:textId="77777777" w:rsidR="009E726D" w:rsidRPr="00AA5D3D" w:rsidRDefault="009E726D" w:rsidP="009E726D">
      <w:pPr>
        <w:keepNext/>
        <w:rPr>
          <w:rFonts w:ascii="Sylfaen" w:hAnsi="Sylfaen"/>
          <w:sz w:val="22"/>
          <w:szCs w:val="22"/>
        </w:rPr>
      </w:pPr>
      <w:r w:rsidRPr="00AA5D3D">
        <w:rPr>
          <w:rFonts w:ascii="Sylfaen" w:hAnsi="Sylfaen"/>
          <w:sz w:val="22"/>
          <w:szCs w:val="22"/>
        </w:rPr>
        <w:t>CLASSROOM ACTIVITIES</w:t>
      </w:r>
    </w:p>
    <w:p w14:paraId="4D0C7752" w14:textId="77777777" w:rsidR="009E726D" w:rsidRPr="005B4197" w:rsidRDefault="009E726D" w:rsidP="009E726D">
      <w:pPr>
        <w:rPr>
          <w:rFonts w:ascii="Sylfaen" w:hAnsi="Sylfaen"/>
          <w:sz w:val="22"/>
          <w:szCs w:val="22"/>
        </w:rPr>
      </w:pPr>
      <w:bookmarkStart w:id="590" w:name="_176:_Code_Listing"/>
      <w:bookmarkStart w:id="591" w:name="_916:_Program_Design"/>
      <w:bookmarkEnd w:id="590"/>
      <w:bookmarkEnd w:id="591"/>
      <w:r w:rsidRPr="005B4197">
        <w:rPr>
          <w:rFonts w:ascii="Sylfaen" w:hAnsi="Sylfaen"/>
          <w:sz w:val="22"/>
          <w:szCs w:val="22"/>
        </w:rPr>
        <w:t xml:space="preserve">1. </w:t>
      </w:r>
      <w:del w:id="592" w:author="Author">
        <w:r w:rsidRPr="005B4197" w:rsidDel="00A86097">
          <w:rPr>
            <w:rFonts w:ascii="Sylfaen" w:hAnsi="Sylfaen"/>
            <w:sz w:val="22"/>
            <w:szCs w:val="22"/>
          </w:rPr>
          <w:delText xml:space="preserve">Projects to Assign: </w:delText>
        </w:r>
        <w:r w:rsidRPr="00461193" w:rsidDel="00A86097">
          <w:rPr>
            <w:rFonts w:ascii="Sylfaen" w:hAnsi="Sylfaen"/>
            <w:sz w:val="22"/>
            <w:szCs w:val="22"/>
          </w:rPr>
          <w:delText xml:space="preserve">Point out the Toolkit Time. Refer students to </w:delText>
        </w:r>
        <w:r w:rsidRPr="00E40B35" w:rsidDel="00A86097">
          <w:rPr>
            <w:rFonts w:ascii="Sylfaen" w:hAnsi="Sylfaen"/>
            <w:sz w:val="22"/>
            <w:szCs w:val="22"/>
          </w:rPr>
          <w:delText xml:space="preserve">Part </w:delText>
        </w:r>
        <w:r w:rsidDel="00A86097">
          <w:rPr>
            <w:rFonts w:ascii="Sylfaen" w:hAnsi="Sylfaen"/>
            <w:sz w:val="22"/>
            <w:szCs w:val="22"/>
          </w:rPr>
          <w:delText>C</w:delText>
        </w:r>
        <w:r w:rsidRPr="00461193" w:rsidDel="00A86097">
          <w:rPr>
            <w:rFonts w:ascii="Sylfaen" w:hAnsi="Sylfaen"/>
            <w:sz w:val="22"/>
            <w:szCs w:val="22"/>
          </w:rPr>
          <w:delText xml:space="preserve"> of the </w:delText>
        </w:r>
        <w:r w:rsidDel="00A86097">
          <w:rPr>
            <w:rFonts w:ascii="Sylfaen" w:hAnsi="Sylfaen"/>
            <w:sz w:val="22"/>
            <w:szCs w:val="22"/>
          </w:rPr>
          <w:delText>four</w:delText>
        </w:r>
        <w:r w:rsidRPr="00461193" w:rsidDel="00A86097">
          <w:rPr>
            <w:rFonts w:ascii="Sylfaen" w:hAnsi="Sylfaen"/>
            <w:sz w:val="22"/>
            <w:szCs w:val="22"/>
          </w:rPr>
          <w:delText xml:space="preserve">-part Toolkit that follows </w:delText>
        </w:r>
        <w:r w:rsidRPr="00E40B35" w:rsidDel="00A86097">
          <w:rPr>
            <w:rFonts w:ascii="Sylfaen" w:hAnsi="Sylfaen"/>
            <w:sz w:val="22"/>
            <w:szCs w:val="22"/>
          </w:rPr>
          <w:delText>Chapter 12</w:delText>
        </w:r>
        <w:r w:rsidDel="00A86097">
          <w:rPr>
            <w:rFonts w:ascii="Sylfaen" w:hAnsi="Sylfaen"/>
            <w:sz w:val="22"/>
            <w:szCs w:val="22"/>
          </w:rPr>
          <w:delText xml:space="preserve">. </w:delText>
        </w:r>
      </w:del>
      <w:ins w:id="593" w:author="Author">
        <w:r>
          <w:rPr>
            <w:rFonts w:ascii="Sylfaen" w:hAnsi="Sylfaen"/>
            <w:sz w:val="22"/>
            <w:szCs w:val="22"/>
          </w:rPr>
          <w:t xml:space="preserve">Class Discussion: </w:t>
        </w:r>
      </w:ins>
      <w:r>
        <w:rPr>
          <w:rFonts w:ascii="Sylfaen" w:hAnsi="Sylfaen"/>
          <w:sz w:val="22"/>
          <w:szCs w:val="22"/>
        </w:rPr>
        <w:t xml:space="preserve">Discuss </w:t>
      </w:r>
      <w:del w:id="594" w:author="Barath Srinivasan.T.S" w:date="2015-10-31T13:44:00Z">
        <w:r w:rsidDel="00E45C44">
          <w:rPr>
            <w:rFonts w:ascii="Sylfaen" w:hAnsi="Sylfaen"/>
            <w:sz w:val="22"/>
            <w:szCs w:val="22"/>
          </w:rPr>
          <w:delText xml:space="preserve">how </w:delText>
        </w:r>
      </w:del>
      <w:ins w:id="595" w:author="Barath Srinivasan.T.S" w:date="2015-10-31T13:44:00Z">
        <w:r w:rsidR="00E45C44">
          <w:rPr>
            <w:rFonts w:ascii="Sylfaen" w:hAnsi="Sylfaen"/>
            <w:sz w:val="22"/>
            <w:szCs w:val="22"/>
          </w:rPr>
          <w:t xml:space="preserve">the way in which </w:t>
        </w:r>
      </w:ins>
      <w:r>
        <w:rPr>
          <w:rFonts w:ascii="Sylfaen" w:hAnsi="Sylfaen"/>
          <w:sz w:val="22"/>
          <w:szCs w:val="22"/>
        </w:rPr>
        <w:t>costs and benefits can be used to determine a project’s economic feasibility</w:t>
      </w:r>
      <w:r w:rsidRPr="005B4197">
        <w:rPr>
          <w:rFonts w:ascii="Sylfaen" w:hAnsi="Sylfaen"/>
          <w:sz w:val="22"/>
          <w:szCs w:val="22"/>
        </w:rPr>
        <w:t>.</w:t>
      </w:r>
    </w:p>
    <w:p w14:paraId="724A739B" w14:textId="77777777" w:rsidR="009E726D" w:rsidRPr="005B4197" w:rsidRDefault="009E726D" w:rsidP="009E726D">
      <w:pPr>
        <w:rPr>
          <w:rFonts w:ascii="Sylfaen" w:hAnsi="Sylfaen"/>
          <w:sz w:val="22"/>
          <w:szCs w:val="22"/>
        </w:rPr>
      </w:pPr>
    </w:p>
    <w:p w14:paraId="2D41F3F3" w14:textId="77777777" w:rsidR="009E726D" w:rsidRPr="005B4197" w:rsidDel="0058239C" w:rsidRDefault="009E726D" w:rsidP="009E726D">
      <w:pPr>
        <w:rPr>
          <w:del w:id="596" w:author="Barath Srinivasan.T.S" w:date="2015-10-31T15:04:00Z"/>
          <w:rFonts w:ascii="Sylfaen" w:hAnsi="Sylfaen"/>
          <w:sz w:val="22"/>
          <w:szCs w:val="22"/>
        </w:rPr>
      </w:pPr>
      <w:r>
        <w:rPr>
          <w:rFonts w:ascii="Sylfaen" w:hAnsi="Sylfaen"/>
          <w:sz w:val="22"/>
          <w:szCs w:val="22"/>
        </w:rPr>
        <w:t>2</w:t>
      </w:r>
      <w:r w:rsidRPr="005B4197">
        <w:rPr>
          <w:rFonts w:ascii="Sylfaen" w:hAnsi="Sylfaen"/>
          <w:sz w:val="22"/>
          <w:szCs w:val="22"/>
        </w:rPr>
        <w:t>. Quick Quiz:</w:t>
      </w:r>
    </w:p>
    <w:p w14:paraId="563887D2" w14:textId="77777777" w:rsidR="009E726D" w:rsidRPr="005B4197" w:rsidRDefault="0058239C">
      <w:pPr>
        <w:rPr>
          <w:rFonts w:ascii="Sylfaen" w:hAnsi="Sylfaen"/>
          <w:sz w:val="22"/>
          <w:szCs w:val="22"/>
        </w:rPr>
        <w:pPrChange w:id="597" w:author="Barath Srinivasan.T.S" w:date="2015-10-31T15:04:00Z">
          <w:pPr>
            <w:numPr>
              <w:numId w:val="7"/>
            </w:numPr>
            <w:tabs>
              <w:tab w:val="num" w:pos="547"/>
              <w:tab w:val="num" w:pos="720"/>
            </w:tabs>
            <w:ind w:left="547" w:hanging="187"/>
          </w:pPr>
        </w:pPrChange>
      </w:pPr>
      <w:ins w:id="598" w:author="Barath Srinivasan.T.S" w:date="2015-10-31T15:04:00Z">
        <w:r>
          <w:rPr>
            <w:rFonts w:ascii="Sylfaen" w:hAnsi="Sylfaen"/>
            <w:sz w:val="22"/>
            <w:szCs w:val="22"/>
          </w:rPr>
          <w:t xml:space="preserve"> </w:t>
        </w:r>
      </w:ins>
      <w:r w:rsidR="009E726D" w:rsidRPr="005B4197">
        <w:rPr>
          <w:rFonts w:ascii="Sylfaen" w:hAnsi="Sylfaen"/>
          <w:sz w:val="22"/>
          <w:szCs w:val="22"/>
        </w:rPr>
        <w:t>Ass</w:t>
      </w:r>
      <w:r w:rsidR="009E726D">
        <w:rPr>
          <w:rFonts w:ascii="Sylfaen" w:hAnsi="Sylfaen"/>
          <w:sz w:val="22"/>
          <w:szCs w:val="22"/>
        </w:rPr>
        <w:t xml:space="preserve">ign Question 4 on page </w:t>
      </w:r>
      <w:del w:id="599" w:author="Author">
        <w:r w:rsidR="009E726D" w:rsidDel="00235E87">
          <w:rPr>
            <w:rFonts w:ascii="Sylfaen" w:hAnsi="Sylfaen"/>
            <w:sz w:val="22"/>
            <w:szCs w:val="22"/>
          </w:rPr>
          <w:delText>77</w:delText>
        </w:r>
      </w:del>
      <w:ins w:id="600" w:author="Author">
        <w:r w:rsidR="009E726D">
          <w:rPr>
            <w:rFonts w:ascii="Sylfaen" w:hAnsi="Sylfaen"/>
            <w:sz w:val="22"/>
            <w:szCs w:val="22"/>
          </w:rPr>
          <w:t>69</w:t>
        </w:r>
      </w:ins>
      <w:r w:rsidR="009E726D" w:rsidRPr="005B4197">
        <w:rPr>
          <w:rFonts w:ascii="Sylfaen" w:hAnsi="Sylfaen"/>
          <w:sz w:val="22"/>
          <w:szCs w:val="22"/>
        </w:rPr>
        <w:t>.</w:t>
      </w:r>
    </w:p>
    <w:p w14:paraId="51BF5543" w14:textId="77777777" w:rsidR="009E726D" w:rsidRDefault="009E726D" w:rsidP="009E726D">
      <w:pPr>
        <w:rPr>
          <w:rFonts w:ascii="Sylfaen" w:hAnsi="Sylfaen"/>
          <w:sz w:val="22"/>
          <w:szCs w:val="22"/>
        </w:rPr>
      </w:pPr>
    </w:p>
    <w:p w14:paraId="3436BA3E" w14:textId="77777777" w:rsidR="009E726D" w:rsidRDefault="009E726D" w:rsidP="009E726D">
      <w:pPr>
        <w:rPr>
          <w:ins w:id="601" w:author="Varsha Chopra .K" w:date="2015-11-06T17:26:00Z"/>
          <w:rFonts w:ascii="Sylfaen" w:hAnsi="Sylfaen"/>
          <w:sz w:val="22"/>
          <w:szCs w:val="22"/>
        </w:rPr>
      </w:pPr>
      <w:r>
        <w:rPr>
          <w:rFonts w:ascii="Sylfaen" w:hAnsi="Sylfaen"/>
          <w:sz w:val="22"/>
          <w:szCs w:val="22"/>
        </w:rPr>
        <w:t>3</w:t>
      </w:r>
      <w:r w:rsidRPr="005B4197">
        <w:rPr>
          <w:rFonts w:ascii="Sylfaen" w:hAnsi="Sylfaen"/>
          <w:sz w:val="22"/>
          <w:szCs w:val="22"/>
        </w:rPr>
        <w:t xml:space="preserve">. Critical Thinking: </w:t>
      </w:r>
      <w:r>
        <w:rPr>
          <w:rFonts w:ascii="Sylfaen" w:hAnsi="Sylfaen"/>
          <w:sz w:val="22"/>
          <w:szCs w:val="22"/>
        </w:rPr>
        <w:t xml:space="preserve">How do </w:t>
      </w:r>
      <w:r w:rsidRPr="00461193">
        <w:rPr>
          <w:rFonts w:ascii="Sylfaen" w:hAnsi="Sylfaen"/>
          <w:sz w:val="22"/>
          <w:szCs w:val="22"/>
        </w:rPr>
        <w:t>intangible benefits lead to tangible benefits</w:t>
      </w:r>
      <w:r>
        <w:rPr>
          <w:rFonts w:ascii="Sylfaen" w:hAnsi="Sylfaen"/>
          <w:sz w:val="22"/>
          <w:szCs w:val="22"/>
        </w:rPr>
        <w:t>?</w:t>
      </w:r>
      <w:r w:rsidRPr="00461193">
        <w:rPr>
          <w:rFonts w:ascii="Sylfaen" w:hAnsi="Sylfaen"/>
          <w:sz w:val="22"/>
          <w:szCs w:val="22"/>
        </w:rPr>
        <w:t xml:space="preserve"> Can tangible benefits lead to intangible benefits</w:t>
      </w:r>
      <w:r>
        <w:rPr>
          <w:rFonts w:ascii="Sylfaen" w:hAnsi="Sylfaen"/>
          <w:sz w:val="22"/>
          <w:szCs w:val="22"/>
        </w:rPr>
        <w:t>?</w:t>
      </w:r>
    </w:p>
    <w:p w14:paraId="6286FF90" w14:textId="77777777" w:rsidR="004A2EA4" w:rsidRDefault="004A2EA4" w:rsidP="009E726D">
      <w:pPr>
        <w:rPr>
          <w:ins w:id="602" w:author="Varsha Chopra .K" w:date="2015-11-06T17:26:00Z"/>
          <w:rFonts w:ascii="Sylfaen" w:hAnsi="Sylfaen"/>
          <w:sz w:val="22"/>
          <w:szCs w:val="22"/>
        </w:rPr>
      </w:pPr>
    </w:p>
    <w:p w14:paraId="70070FF3" w14:textId="52807446" w:rsidR="004A2EA4" w:rsidRPr="005B4197" w:rsidRDefault="004A2EA4" w:rsidP="009E726D">
      <w:pPr>
        <w:rPr>
          <w:rFonts w:ascii="Sylfaen" w:hAnsi="Sylfaen"/>
          <w:sz w:val="22"/>
          <w:szCs w:val="22"/>
        </w:rPr>
      </w:pPr>
      <w:ins w:id="603" w:author="Varsha Chopra .K" w:date="2015-11-06T17:26:00Z">
        <w:r>
          <w:rPr>
            <w:rFonts w:ascii="Sylfaen" w:hAnsi="Sylfaen"/>
            <w:sz w:val="22"/>
            <w:szCs w:val="22"/>
          </w:rPr>
          <w:t xml:space="preserve">4. </w:t>
        </w:r>
      </w:ins>
      <w:ins w:id="604" w:author="Varsha Chopra .K" w:date="2015-11-06T17:27:00Z">
        <w:r>
          <w:rPr>
            <w:rFonts w:ascii="Sylfaen" w:hAnsi="Sylfaen"/>
            <w:sz w:val="22"/>
            <w:szCs w:val="22"/>
          </w:rPr>
          <w:t>Class Discussion</w:t>
        </w:r>
      </w:ins>
      <w:ins w:id="605" w:author="Varsha Chopra .K" w:date="2015-11-06T17:26:00Z">
        <w:r>
          <w:rPr>
            <w:rFonts w:ascii="Sylfaen" w:hAnsi="Sylfaen"/>
            <w:sz w:val="22"/>
            <w:szCs w:val="22"/>
          </w:rPr>
          <w:t xml:space="preserve">: </w:t>
        </w:r>
        <w:r w:rsidRPr="00534F81">
          <w:rPr>
            <w:rFonts w:ascii="Sylfaen" w:hAnsi="Sylfaen"/>
            <w:sz w:val="22"/>
            <w:szCs w:val="22"/>
          </w:rPr>
          <w:t xml:space="preserve">Assign </w:t>
        </w:r>
      </w:ins>
      <w:ins w:id="606" w:author="Varsha Chopra .K" w:date="2015-11-06T17:27:00Z">
        <w:r>
          <w:rPr>
            <w:rFonts w:ascii="Sylfaen" w:hAnsi="Sylfaen"/>
            <w:sz w:val="22"/>
            <w:szCs w:val="22"/>
          </w:rPr>
          <w:t>Discussion topic</w:t>
        </w:r>
      </w:ins>
      <w:ins w:id="607" w:author="Varsha Chopra .K" w:date="2015-11-06T17:26:00Z">
        <w:r>
          <w:rPr>
            <w:rFonts w:ascii="Sylfaen" w:hAnsi="Sylfaen"/>
            <w:sz w:val="22"/>
            <w:szCs w:val="22"/>
          </w:rPr>
          <w:t xml:space="preserve"> 5</w:t>
        </w:r>
        <w:r w:rsidRPr="00534F81">
          <w:rPr>
            <w:rFonts w:ascii="Sylfaen" w:hAnsi="Sylfaen"/>
            <w:sz w:val="22"/>
            <w:szCs w:val="22"/>
          </w:rPr>
          <w:t xml:space="preserve"> </w:t>
        </w:r>
        <w:r>
          <w:rPr>
            <w:rFonts w:ascii="Sylfaen" w:hAnsi="Sylfaen"/>
            <w:sz w:val="22"/>
            <w:szCs w:val="22"/>
          </w:rPr>
          <w:t>on page 69</w:t>
        </w:r>
      </w:ins>
    </w:p>
    <w:p w14:paraId="32939A44"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608" w:name="_69:_Evaluating_Feasibility"/>
      <w:bookmarkEnd w:id="608"/>
      <w:del w:id="609" w:author="Author">
        <w:r w:rsidDel="008933DC">
          <w:rPr>
            <w:rFonts w:ascii="Sylfaen" w:hAnsi="Sylfaen"/>
            <w:b/>
            <w:caps w:val="0"/>
            <w:color w:val="FF0000"/>
            <w:sz w:val="24"/>
            <w:szCs w:val="24"/>
            <w:u w:val="thick"/>
          </w:rPr>
          <w:delText>64</w:delText>
        </w:r>
      </w:del>
      <w:ins w:id="610" w:author="Author">
        <w:r>
          <w:rPr>
            <w:rFonts w:ascii="Sylfaen" w:hAnsi="Sylfaen"/>
            <w:b/>
            <w:caps w:val="0"/>
            <w:color w:val="FF0000"/>
            <w:sz w:val="24"/>
            <w:szCs w:val="24"/>
            <w:u w:val="thick"/>
          </w:rPr>
          <w:t>55</w:t>
        </w:r>
      </w:ins>
      <w:r w:rsidRPr="00C623BB">
        <w:rPr>
          <w:rFonts w:ascii="Sylfaen" w:hAnsi="Sylfaen"/>
          <w:b/>
          <w:caps w:val="0"/>
          <w:color w:val="FF0000"/>
          <w:sz w:val="24"/>
          <w:szCs w:val="24"/>
          <w:u w:val="thick"/>
        </w:rPr>
        <w:t>: Evaluating Feasibility</w:t>
      </w:r>
    </w:p>
    <w:p w14:paraId="6391EFF4" w14:textId="77777777" w:rsidR="009E726D" w:rsidRPr="00AA5D3D" w:rsidRDefault="009E726D" w:rsidP="009E726D">
      <w:pPr>
        <w:keepNext/>
        <w:rPr>
          <w:rFonts w:ascii="Sylfaen" w:hAnsi="Sylfaen"/>
          <w:sz w:val="22"/>
          <w:szCs w:val="22"/>
        </w:rPr>
      </w:pPr>
      <w:r w:rsidRPr="00AA5D3D">
        <w:rPr>
          <w:rFonts w:ascii="Sylfaen" w:hAnsi="Sylfaen"/>
          <w:sz w:val="22"/>
          <w:szCs w:val="22"/>
        </w:rPr>
        <w:t>LECTURE NOTES</w:t>
      </w:r>
    </w:p>
    <w:p w14:paraId="70AF47E4"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 xml:space="preserve">Point out that the first step in evaluating feasibility is to reject </w:t>
      </w:r>
      <w:del w:id="611" w:author="Author">
        <w:r w:rsidRPr="00461193" w:rsidDel="000447BE">
          <w:rPr>
            <w:rFonts w:ascii="Sylfaen" w:hAnsi="Sylfaen"/>
            <w:sz w:val="22"/>
            <w:szCs w:val="22"/>
          </w:rPr>
          <w:delText>project</w:delText>
        </w:r>
      </w:del>
      <w:r w:rsidRPr="00461193">
        <w:rPr>
          <w:rFonts w:ascii="Sylfaen" w:hAnsi="Sylfaen"/>
          <w:sz w:val="22"/>
          <w:szCs w:val="22"/>
        </w:rPr>
        <w:t>s</w:t>
      </w:r>
      <w:ins w:id="612" w:author="Author">
        <w:r>
          <w:rPr>
            <w:rFonts w:ascii="Sylfaen" w:hAnsi="Sylfaen"/>
            <w:sz w:val="22"/>
            <w:szCs w:val="22"/>
          </w:rPr>
          <w:t>ystem requests</w:t>
        </w:r>
      </w:ins>
      <w:r w:rsidRPr="00461193">
        <w:rPr>
          <w:rFonts w:ascii="Sylfaen" w:hAnsi="Sylfaen"/>
          <w:sz w:val="22"/>
          <w:szCs w:val="22"/>
        </w:rPr>
        <w:t xml:space="preserve"> that are not feasible</w:t>
      </w:r>
    </w:p>
    <w:p w14:paraId="0F65F762" w14:textId="77777777" w:rsidR="009E726D" w:rsidRDefault="009E726D" w:rsidP="009E726D">
      <w:pPr>
        <w:numPr>
          <w:ilvl w:val="0"/>
          <w:numId w:val="3"/>
        </w:numPr>
        <w:rPr>
          <w:rFonts w:ascii="Sylfaen" w:hAnsi="Sylfaen"/>
          <w:sz w:val="22"/>
          <w:szCs w:val="22"/>
        </w:rPr>
      </w:pPr>
      <w:del w:id="613" w:author="Barath Srinivasan.T.S" w:date="2015-10-31T13:53:00Z">
        <w:r w:rsidRPr="00461193" w:rsidDel="00E45C44">
          <w:rPr>
            <w:rFonts w:ascii="Sylfaen" w:hAnsi="Sylfaen"/>
            <w:sz w:val="22"/>
            <w:szCs w:val="22"/>
          </w:rPr>
          <w:delText xml:space="preserve">Explain </w:delText>
        </w:r>
      </w:del>
      <w:ins w:id="614" w:author="Barath Srinivasan.T.S" w:date="2015-10-31T13:53:00Z">
        <w:r w:rsidR="00E45C44">
          <w:rPr>
            <w:rFonts w:ascii="Sylfaen" w:hAnsi="Sylfaen"/>
            <w:sz w:val="22"/>
            <w:szCs w:val="22"/>
          </w:rPr>
          <w:t>Discuss</w:t>
        </w:r>
        <w:r w:rsidR="00E45C44" w:rsidRPr="00461193">
          <w:rPr>
            <w:rFonts w:ascii="Sylfaen" w:hAnsi="Sylfaen"/>
            <w:sz w:val="22"/>
            <w:szCs w:val="22"/>
          </w:rPr>
          <w:t xml:space="preserve"> </w:t>
        </w:r>
      </w:ins>
      <w:del w:id="615" w:author="Author">
        <w:r w:rsidRPr="00461193" w:rsidDel="000447BE">
          <w:rPr>
            <w:rFonts w:ascii="Sylfaen" w:hAnsi="Sylfaen"/>
            <w:sz w:val="22"/>
            <w:szCs w:val="22"/>
          </w:rPr>
          <w:delText>when a request may be feasible, but unnecessary</w:delText>
        </w:r>
      </w:del>
      <w:ins w:id="616" w:author="Author">
        <w:r>
          <w:rPr>
            <w:rFonts w:ascii="Sylfaen" w:hAnsi="Sylfaen"/>
            <w:sz w:val="22"/>
            <w:szCs w:val="22"/>
          </w:rPr>
          <w:t>with an example the concept of a request being feasible but not necessary</w:t>
        </w:r>
      </w:ins>
    </w:p>
    <w:p w14:paraId="55D02053"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Mention that requests currently infeasible may be feasible in the future, and requests currently feasible m</w:t>
      </w:r>
      <w:r>
        <w:rPr>
          <w:rFonts w:ascii="Sylfaen" w:hAnsi="Sylfaen"/>
          <w:sz w:val="22"/>
          <w:szCs w:val="22"/>
        </w:rPr>
        <w:t>ay be infeasible in the future</w:t>
      </w:r>
    </w:p>
    <w:p w14:paraId="2C74F30F" w14:textId="77777777" w:rsidR="009E726D" w:rsidRPr="009F21A1" w:rsidRDefault="009E726D" w:rsidP="009E726D">
      <w:pPr>
        <w:numPr>
          <w:ilvl w:val="0"/>
          <w:numId w:val="3"/>
        </w:numPr>
        <w:rPr>
          <w:rFonts w:ascii="Sylfaen" w:hAnsi="Sylfaen"/>
          <w:sz w:val="22"/>
          <w:szCs w:val="22"/>
        </w:rPr>
      </w:pPr>
      <w:del w:id="617" w:author="Author">
        <w:r w:rsidRPr="00461193" w:rsidDel="003F3FCD">
          <w:rPr>
            <w:rFonts w:ascii="Sylfaen" w:hAnsi="Sylfaen"/>
            <w:sz w:val="22"/>
            <w:szCs w:val="22"/>
          </w:rPr>
          <w:delText xml:space="preserve">Emphasize </w:delText>
        </w:r>
      </w:del>
      <w:ins w:id="618" w:author="Author">
        <w:r>
          <w:rPr>
            <w:rFonts w:ascii="Sylfaen" w:hAnsi="Sylfaen"/>
            <w:sz w:val="22"/>
            <w:szCs w:val="22"/>
          </w:rPr>
          <w:t>Explain</w:t>
        </w:r>
        <w:r w:rsidRPr="00461193">
          <w:rPr>
            <w:rFonts w:ascii="Sylfaen" w:hAnsi="Sylfaen"/>
            <w:sz w:val="22"/>
            <w:szCs w:val="22"/>
          </w:rPr>
          <w:t xml:space="preserve"> </w:t>
        </w:r>
      </w:ins>
      <w:r w:rsidRPr="00461193">
        <w:rPr>
          <w:rFonts w:ascii="Sylfaen" w:hAnsi="Sylfaen"/>
          <w:sz w:val="22"/>
          <w:szCs w:val="22"/>
        </w:rPr>
        <w:t>that feasibility analysis is an ongoing task</w:t>
      </w:r>
    </w:p>
    <w:p w14:paraId="1D9D574D" w14:textId="77777777" w:rsidR="009E726D" w:rsidRPr="000A3019" w:rsidRDefault="009E726D" w:rsidP="009E726D">
      <w:pPr>
        <w:rPr>
          <w:rFonts w:ascii="Sylfaen" w:hAnsi="Sylfaen"/>
          <w:sz w:val="22"/>
          <w:szCs w:val="22"/>
        </w:rPr>
      </w:pPr>
    </w:p>
    <w:p w14:paraId="382AD813" w14:textId="77777777" w:rsidR="009E726D" w:rsidRPr="00AA5D3D" w:rsidRDefault="009E726D" w:rsidP="009E726D">
      <w:pPr>
        <w:keepNext/>
        <w:shd w:val="clear" w:color="auto" w:fill="A6A6A6"/>
        <w:rPr>
          <w:rFonts w:ascii="Sylfaen" w:hAnsi="Sylfaen"/>
          <w:sz w:val="22"/>
          <w:szCs w:val="22"/>
        </w:rPr>
      </w:pPr>
      <w:r>
        <w:rPr>
          <w:rFonts w:ascii="Sylfaen" w:hAnsi="Sylfaen"/>
          <w:sz w:val="22"/>
          <w:szCs w:val="22"/>
        </w:rPr>
        <w:t>TEACHING TIPS</w:t>
      </w:r>
    </w:p>
    <w:p w14:paraId="5EB02618" w14:textId="78265FA9" w:rsidR="009E726D" w:rsidRDefault="009E726D" w:rsidP="009E726D">
      <w:pPr>
        <w:shd w:val="clear" w:color="auto" w:fill="A6A6A6"/>
        <w:rPr>
          <w:rFonts w:ascii="Sylfaen" w:hAnsi="Sylfaen"/>
          <w:sz w:val="22"/>
          <w:szCs w:val="22"/>
        </w:rPr>
      </w:pPr>
      <w:r>
        <w:rPr>
          <w:rFonts w:ascii="Sylfaen" w:hAnsi="Sylfaen"/>
          <w:sz w:val="22"/>
          <w:szCs w:val="22"/>
        </w:rPr>
        <w:t>Explain that f</w:t>
      </w:r>
      <w:r w:rsidRPr="00461193">
        <w:rPr>
          <w:rFonts w:ascii="Sylfaen" w:hAnsi="Sylfaen"/>
          <w:sz w:val="22"/>
          <w:szCs w:val="22"/>
        </w:rPr>
        <w:t>or a project to be feasible it m</w:t>
      </w:r>
      <w:r>
        <w:rPr>
          <w:rFonts w:ascii="Sylfaen" w:hAnsi="Sylfaen"/>
          <w:sz w:val="22"/>
          <w:szCs w:val="22"/>
        </w:rPr>
        <w:t xml:space="preserve">ust pass all feasibility tests. </w:t>
      </w:r>
      <w:r w:rsidRPr="00461193">
        <w:rPr>
          <w:rFonts w:ascii="Sylfaen" w:hAnsi="Sylfaen"/>
          <w:sz w:val="22"/>
          <w:szCs w:val="22"/>
        </w:rPr>
        <w:t xml:space="preserve">Some systems analysts believe that when a project’s feasibility is </w:t>
      </w:r>
      <w:del w:id="619" w:author="Barath Srinivasan.T.S" w:date="2015-10-31T13:54:00Z">
        <w:r w:rsidRPr="00461193" w:rsidDel="00E45C44">
          <w:rPr>
            <w:rFonts w:ascii="Sylfaen" w:hAnsi="Sylfaen"/>
            <w:sz w:val="22"/>
            <w:szCs w:val="22"/>
          </w:rPr>
          <w:delText>in doubt</w:delText>
        </w:r>
      </w:del>
      <w:ins w:id="620" w:author="Barath Srinivasan.T.S" w:date="2015-10-31T13:54:00Z">
        <w:r w:rsidR="00E45C44">
          <w:rPr>
            <w:rFonts w:ascii="Sylfaen" w:hAnsi="Sylfaen"/>
            <w:sz w:val="22"/>
            <w:szCs w:val="22"/>
          </w:rPr>
          <w:t>uncertain</w:t>
        </w:r>
      </w:ins>
      <w:r w:rsidRPr="00461193">
        <w:rPr>
          <w:rFonts w:ascii="Sylfaen" w:hAnsi="Sylfaen"/>
          <w:sz w:val="22"/>
          <w:szCs w:val="22"/>
        </w:rPr>
        <w:t xml:space="preserve"> the best solution i</w:t>
      </w:r>
      <w:ins w:id="621" w:author="Jothi Mariyam Thomas" w:date="2015-11-04T10:04:00Z">
        <w:del w:id="622" w:author="Jeevak Ghosh" w:date="2015-11-04T12:36:00Z">
          <w:r w:rsidR="004535D7" w:rsidDel="00E32094">
            <w:rPr>
              <w:rFonts w:ascii="Sylfaen" w:hAnsi="Sylfaen"/>
              <w:sz w:val="22"/>
              <w:szCs w:val="22"/>
            </w:rPr>
            <w:delText>s</w:delText>
          </w:r>
        </w:del>
      </w:ins>
      <w:ins w:id="623" w:author="Jeevak Ghosh" w:date="2015-11-04T12:36:00Z">
        <w:r w:rsidR="00E32094">
          <w:rPr>
            <w:rFonts w:ascii="Sylfaen" w:hAnsi="Sylfaen"/>
            <w:sz w:val="22"/>
            <w:szCs w:val="22"/>
          </w:rPr>
          <w:t>s</w:t>
        </w:r>
      </w:ins>
      <w:r w:rsidRPr="00461193">
        <w:rPr>
          <w:rFonts w:ascii="Sylfaen" w:hAnsi="Sylfaen"/>
          <w:sz w:val="22"/>
          <w:szCs w:val="22"/>
        </w:rPr>
        <w:t xml:space="preserve"> to do nothing—for now. Beginning a project that is bound to fail can negatively impact a company and all those involved.</w:t>
      </w:r>
    </w:p>
    <w:p w14:paraId="26B254B7" w14:textId="77777777" w:rsidR="009E726D" w:rsidRPr="001A4015" w:rsidRDefault="009E726D" w:rsidP="009E726D">
      <w:pPr>
        <w:pStyle w:val="Heading1"/>
        <w:spacing w:before="240" w:after="120" w:line="240" w:lineRule="auto"/>
        <w:rPr>
          <w:rFonts w:ascii="Sylfaen" w:hAnsi="Sylfaen"/>
          <w:caps w:val="0"/>
          <w:sz w:val="24"/>
          <w:szCs w:val="24"/>
        </w:rPr>
      </w:pPr>
      <w:bookmarkStart w:id="624" w:name="_917:_Design_the"/>
      <w:bookmarkStart w:id="625" w:name="_69:_Setting_Priorities"/>
      <w:bookmarkEnd w:id="624"/>
      <w:bookmarkEnd w:id="625"/>
      <w:r w:rsidRPr="001A4015">
        <w:rPr>
          <w:rFonts w:ascii="Sylfaen" w:hAnsi="Sylfaen"/>
          <w:caps w:val="0"/>
          <w:sz w:val="24"/>
          <w:szCs w:val="24"/>
        </w:rPr>
        <w:t>CLASSROOM ACTIVITIES</w:t>
      </w:r>
    </w:p>
    <w:p w14:paraId="2268BCD6" w14:textId="77777777" w:rsidR="009E726D" w:rsidRPr="001A4015" w:rsidRDefault="009E726D" w:rsidP="009E726D">
      <w:r>
        <w:t xml:space="preserve">1. Critical Thinking: Assign Discussion Topic 1 on page </w:t>
      </w:r>
      <w:del w:id="626" w:author="Author">
        <w:r w:rsidDel="00235E87">
          <w:delText>77</w:delText>
        </w:r>
      </w:del>
      <w:ins w:id="627" w:author="Author">
        <w:r>
          <w:t>69</w:t>
        </w:r>
      </w:ins>
      <w:r>
        <w:t>.</w:t>
      </w:r>
    </w:p>
    <w:p w14:paraId="272114BE"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628" w:name="_64:_Setting_Priorities"/>
      <w:bookmarkEnd w:id="628"/>
      <w:del w:id="629" w:author="Author">
        <w:r w:rsidDel="008933DC">
          <w:rPr>
            <w:rFonts w:ascii="Sylfaen" w:hAnsi="Sylfaen"/>
            <w:b/>
            <w:caps w:val="0"/>
            <w:color w:val="FF0000"/>
            <w:sz w:val="24"/>
            <w:szCs w:val="24"/>
            <w:u w:val="thick"/>
          </w:rPr>
          <w:delText>64</w:delText>
        </w:r>
      </w:del>
      <w:ins w:id="630" w:author="Author">
        <w:r>
          <w:rPr>
            <w:rFonts w:ascii="Sylfaen" w:hAnsi="Sylfaen"/>
            <w:b/>
            <w:caps w:val="0"/>
            <w:color w:val="FF0000"/>
            <w:sz w:val="24"/>
            <w:szCs w:val="24"/>
            <w:u w:val="thick"/>
          </w:rPr>
          <w:t>56</w:t>
        </w:r>
      </w:ins>
      <w:r w:rsidRPr="00C623BB">
        <w:rPr>
          <w:rFonts w:ascii="Sylfaen" w:hAnsi="Sylfaen"/>
          <w:b/>
          <w:caps w:val="0"/>
          <w:color w:val="FF0000"/>
          <w:sz w:val="24"/>
          <w:szCs w:val="24"/>
          <w:u w:val="thick"/>
        </w:rPr>
        <w:t>: Setting Priorities</w:t>
      </w:r>
    </w:p>
    <w:p w14:paraId="3B257CF0" w14:textId="77777777" w:rsidR="009E726D" w:rsidRPr="00AA5D3D" w:rsidRDefault="009E726D" w:rsidP="009E726D">
      <w:pPr>
        <w:keepNext/>
        <w:rPr>
          <w:rFonts w:ascii="Sylfaen" w:hAnsi="Sylfaen"/>
          <w:sz w:val="22"/>
          <w:szCs w:val="22"/>
        </w:rPr>
      </w:pPr>
      <w:r w:rsidRPr="00AA5D3D">
        <w:rPr>
          <w:rFonts w:ascii="Sylfaen" w:hAnsi="Sylfaen"/>
          <w:sz w:val="22"/>
          <w:szCs w:val="22"/>
        </w:rPr>
        <w:t>LECTURE NOTES</w:t>
      </w:r>
    </w:p>
    <w:p w14:paraId="2836DAB5" w14:textId="77777777" w:rsidR="009E726D" w:rsidRDefault="009E726D" w:rsidP="009E726D">
      <w:pPr>
        <w:numPr>
          <w:ilvl w:val="0"/>
          <w:numId w:val="3"/>
        </w:numPr>
        <w:rPr>
          <w:rFonts w:ascii="Sylfaen" w:hAnsi="Sylfaen"/>
          <w:sz w:val="22"/>
          <w:szCs w:val="22"/>
        </w:rPr>
      </w:pPr>
      <w:del w:id="631" w:author="Barath Srinivasan.T.S" w:date="2015-10-31T14:00:00Z">
        <w:r w:rsidRPr="00461193" w:rsidDel="009476D1">
          <w:rPr>
            <w:rFonts w:ascii="Sylfaen" w:hAnsi="Sylfaen"/>
            <w:sz w:val="22"/>
            <w:szCs w:val="22"/>
          </w:rPr>
          <w:delText>Characterize</w:delText>
        </w:r>
      </w:del>
      <w:ins w:id="632" w:author="Barath Srinivasan.T.S" w:date="2015-10-31T14:00:00Z">
        <w:r w:rsidR="009476D1" w:rsidRPr="00461193">
          <w:rPr>
            <w:rFonts w:ascii="Sylfaen" w:hAnsi="Sylfaen"/>
            <w:sz w:val="22"/>
            <w:szCs w:val="22"/>
          </w:rPr>
          <w:t>Describe</w:t>
        </w:r>
      </w:ins>
      <w:r w:rsidRPr="00461193">
        <w:rPr>
          <w:rFonts w:ascii="Sylfaen" w:hAnsi="Sylfaen"/>
          <w:sz w:val="22"/>
          <w:szCs w:val="22"/>
        </w:rPr>
        <w:t xml:space="preserve"> projects that receive the highest priority</w:t>
      </w:r>
    </w:p>
    <w:p w14:paraId="5B710B39"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 xml:space="preserve">List </w:t>
      </w:r>
      <w:ins w:id="633" w:author="Barath Srinivasan.T.S" w:date="2015-10-31T14:00:00Z">
        <w:r w:rsidR="009476D1">
          <w:rPr>
            <w:rFonts w:ascii="Sylfaen" w:hAnsi="Sylfaen"/>
            <w:sz w:val="22"/>
            <w:szCs w:val="22"/>
          </w:rPr>
          <w:t xml:space="preserve">the </w:t>
        </w:r>
      </w:ins>
      <w:r w:rsidRPr="00461193">
        <w:rPr>
          <w:rFonts w:ascii="Sylfaen" w:hAnsi="Sylfaen"/>
          <w:sz w:val="22"/>
          <w:szCs w:val="22"/>
        </w:rPr>
        <w:t xml:space="preserve">factors that should be considered when assessing </w:t>
      </w:r>
      <w:del w:id="634" w:author="Author">
        <w:r w:rsidRPr="00461193" w:rsidDel="00515F69">
          <w:rPr>
            <w:rFonts w:ascii="Sylfaen" w:hAnsi="Sylfaen"/>
            <w:sz w:val="22"/>
            <w:szCs w:val="22"/>
          </w:rPr>
          <w:delText>priorities</w:delText>
        </w:r>
      </w:del>
      <w:ins w:id="635" w:author="Author">
        <w:r>
          <w:rPr>
            <w:rFonts w:ascii="Sylfaen" w:hAnsi="Sylfaen"/>
            <w:sz w:val="22"/>
            <w:szCs w:val="22"/>
          </w:rPr>
          <w:t>a project’s priority</w:t>
        </w:r>
      </w:ins>
      <w:r>
        <w:rPr>
          <w:rFonts w:ascii="Sylfaen" w:hAnsi="Sylfaen"/>
          <w:sz w:val="22"/>
          <w:szCs w:val="22"/>
        </w:rPr>
        <w:t xml:space="preserve">, pointing </w:t>
      </w:r>
      <w:r w:rsidRPr="00461193">
        <w:rPr>
          <w:rFonts w:ascii="Sylfaen" w:hAnsi="Sylfaen"/>
          <w:sz w:val="22"/>
          <w:szCs w:val="22"/>
        </w:rPr>
        <w:t xml:space="preserve">out that </w:t>
      </w:r>
      <w:ins w:id="636" w:author="Author">
        <w:r>
          <w:rPr>
            <w:rFonts w:ascii="Sylfaen" w:hAnsi="Sylfaen"/>
            <w:sz w:val="22"/>
            <w:szCs w:val="22"/>
          </w:rPr>
          <w:t xml:space="preserve">few </w:t>
        </w:r>
      </w:ins>
      <w:r w:rsidRPr="00461193">
        <w:rPr>
          <w:rFonts w:ascii="Sylfaen" w:hAnsi="Sylfaen"/>
          <w:sz w:val="22"/>
          <w:szCs w:val="22"/>
        </w:rPr>
        <w:t xml:space="preserve">projects </w:t>
      </w:r>
      <w:del w:id="637" w:author="Author">
        <w:r w:rsidRPr="00461193" w:rsidDel="00075843">
          <w:rPr>
            <w:rFonts w:ascii="Sylfaen" w:hAnsi="Sylfaen"/>
            <w:sz w:val="22"/>
            <w:szCs w:val="22"/>
          </w:rPr>
          <w:delText>may not</w:delText>
        </w:r>
      </w:del>
      <w:ins w:id="638" w:author="Author">
        <w:r>
          <w:rPr>
            <w:rFonts w:ascii="Sylfaen" w:hAnsi="Sylfaen"/>
            <w:sz w:val="22"/>
            <w:szCs w:val="22"/>
          </w:rPr>
          <w:t>will</w:t>
        </w:r>
      </w:ins>
      <w:r w:rsidRPr="00461193">
        <w:rPr>
          <w:rFonts w:ascii="Sylfaen" w:hAnsi="Sylfaen"/>
          <w:sz w:val="22"/>
          <w:szCs w:val="22"/>
        </w:rPr>
        <w:t xml:space="preserve"> score high in all areas</w:t>
      </w:r>
    </w:p>
    <w:p w14:paraId="1AC86FC3" w14:textId="77777777" w:rsidR="009E726D" w:rsidDel="00075843" w:rsidRDefault="009E726D" w:rsidP="009E726D">
      <w:pPr>
        <w:numPr>
          <w:ilvl w:val="0"/>
          <w:numId w:val="3"/>
        </w:numPr>
        <w:rPr>
          <w:del w:id="639" w:author="Author"/>
          <w:rFonts w:ascii="Sylfaen" w:hAnsi="Sylfaen"/>
          <w:sz w:val="22"/>
          <w:szCs w:val="22"/>
        </w:rPr>
      </w:pPr>
      <w:del w:id="640" w:author="Author">
        <w:r w:rsidRPr="00461193" w:rsidDel="00075843">
          <w:rPr>
            <w:rFonts w:ascii="Sylfaen" w:hAnsi="Sylfaen"/>
            <w:sz w:val="22"/>
            <w:szCs w:val="22"/>
          </w:rPr>
          <w:delText>Emphasize the importance, whenever possible, of evaluating priority based on tangible costs and benefits</w:delText>
        </w:r>
      </w:del>
    </w:p>
    <w:p w14:paraId="16744E74" w14:textId="77777777" w:rsidR="009E726D" w:rsidDel="00385241" w:rsidRDefault="009E726D" w:rsidP="009E726D">
      <w:pPr>
        <w:numPr>
          <w:ilvl w:val="0"/>
          <w:numId w:val="3"/>
        </w:numPr>
        <w:rPr>
          <w:del w:id="641" w:author="Author"/>
          <w:rFonts w:ascii="Sylfaen" w:hAnsi="Sylfaen"/>
          <w:sz w:val="22"/>
          <w:szCs w:val="22"/>
        </w:rPr>
      </w:pPr>
      <w:del w:id="642" w:author="Author">
        <w:r w:rsidRPr="00461193" w:rsidDel="00385241">
          <w:rPr>
            <w:rFonts w:ascii="Sylfaen" w:hAnsi="Sylfaen"/>
            <w:sz w:val="22"/>
            <w:szCs w:val="22"/>
          </w:rPr>
          <w:delText xml:space="preserve">Point </w:delText>
        </w:r>
        <w:r w:rsidRPr="00461193" w:rsidDel="00075843">
          <w:rPr>
            <w:rFonts w:ascii="Sylfaen" w:hAnsi="Sylfaen"/>
            <w:sz w:val="22"/>
            <w:szCs w:val="22"/>
          </w:rPr>
          <w:delText>out how intangible costs and benefits also can influence priorities</w:delText>
        </w:r>
      </w:del>
    </w:p>
    <w:p w14:paraId="06F27DFA" w14:textId="77777777" w:rsidR="009E726D" w:rsidRPr="00C92748" w:rsidRDefault="009E726D" w:rsidP="009E726D">
      <w:pPr>
        <w:numPr>
          <w:ilvl w:val="0"/>
          <w:numId w:val="3"/>
        </w:numPr>
        <w:rPr>
          <w:rFonts w:ascii="Sylfaen" w:hAnsi="Sylfaen"/>
          <w:sz w:val="22"/>
          <w:szCs w:val="22"/>
        </w:rPr>
      </w:pPr>
      <w:r w:rsidRPr="00C92748">
        <w:rPr>
          <w:rFonts w:ascii="Sylfaen" w:hAnsi="Sylfaen"/>
          <w:sz w:val="22"/>
          <w:szCs w:val="22"/>
        </w:rPr>
        <w:t xml:space="preserve">Differentiate between </w:t>
      </w:r>
      <w:r w:rsidRPr="00C92748">
        <w:rPr>
          <w:rFonts w:ascii="Sylfaen" w:hAnsi="Sylfaen"/>
          <w:bCs/>
          <w:sz w:val="22"/>
          <w:szCs w:val="22"/>
        </w:rPr>
        <w:t>discretionary projects</w:t>
      </w:r>
      <w:r w:rsidRPr="00C92748">
        <w:rPr>
          <w:rFonts w:ascii="Sylfaen" w:hAnsi="Sylfaen"/>
          <w:sz w:val="22"/>
          <w:szCs w:val="22"/>
        </w:rPr>
        <w:t xml:space="preserve"> and </w:t>
      </w:r>
      <w:r w:rsidRPr="00C92748">
        <w:rPr>
          <w:rFonts w:ascii="Sylfaen" w:hAnsi="Sylfaen"/>
          <w:bCs/>
          <w:sz w:val="22"/>
          <w:szCs w:val="22"/>
        </w:rPr>
        <w:t>nondiscretionary projects</w:t>
      </w:r>
      <w:r w:rsidRPr="00C92748">
        <w:rPr>
          <w:rFonts w:ascii="Sylfaen" w:hAnsi="Sylfaen"/>
          <w:sz w:val="22"/>
          <w:szCs w:val="22"/>
        </w:rPr>
        <w:t>, and list examples of nondiscretionar</w:t>
      </w:r>
      <w:r>
        <w:rPr>
          <w:rFonts w:ascii="Sylfaen" w:hAnsi="Sylfaen"/>
          <w:sz w:val="22"/>
          <w:szCs w:val="22"/>
        </w:rPr>
        <w:t>y projects that are predictable</w:t>
      </w:r>
    </w:p>
    <w:p w14:paraId="1FD79E63" w14:textId="77777777" w:rsidR="009E726D" w:rsidRDefault="009E726D" w:rsidP="009E726D">
      <w:pPr>
        <w:rPr>
          <w:rFonts w:ascii="Sylfaen" w:hAnsi="Sylfaen"/>
          <w:sz w:val="22"/>
          <w:szCs w:val="22"/>
        </w:rPr>
      </w:pPr>
    </w:p>
    <w:p w14:paraId="2DE40924" w14:textId="77777777" w:rsidR="009E726D" w:rsidRPr="00AA5D3D" w:rsidRDefault="009E726D" w:rsidP="009E726D">
      <w:pPr>
        <w:keepNext/>
        <w:shd w:val="clear" w:color="auto" w:fill="A6A6A6"/>
        <w:rPr>
          <w:rFonts w:ascii="Sylfaen" w:hAnsi="Sylfaen"/>
          <w:sz w:val="22"/>
          <w:szCs w:val="22"/>
        </w:rPr>
      </w:pPr>
      <w:r>
        <w:rPr>
          <w:rFonts w:ascii="Sylfaen" w:hAnsi="Sylfaen"/>
          <w:sz w:val="22"/>
          <w:szCs w:val="22"/>
        </w:rPr>
        <w:t>TEACHING TIPS</w:t>
      </w:r>
    </w:p>
    <w:p w14:paraId="203F875E" w14:textId="77777777" w:rsidR="009E726D" w:rsidRDefault="009E726D" w:rsidP="009E726D">
      <w:pPr>
        <w:shd w:val="clear" w:color="auto" w:fill="A6A6A6"/>
        <w:rPr>
          <w:rFonts w:ascii="Sylfaen" w:hAnsi="Sylfaen"/>
          <w:sz w:val="22"/>
          <w:szCs w:val="22"/>
        </w:rPr>
      </w:pPr>
      <w:r>
        <w:rPr>
          <w:rFonts w:ascii="Sylfaen" w:hAnsi="Sylfaen"/>
          <w:sz w:val="22"/>
          <w:szCs w:val="22"/>
        </w:rPr>
        <w:t>Explain that, s</w:t>
      </w:r>
      <w:r w:rsidRPr="00461193">
        <w:rPr>
          <w:rFonts w:ascii="Sylfaen" w:hAnsi="Sylfaen"/>
          <w:sz w:val="22"/>
          <w:szCs w:val="22"/>
        </w:rPr>
        <w:t>ometimes, intangible benefits can be more important than tangible benefits. For example, a simpler ordering system may do little to reduce costs or increase revenues (tangible benefits), but it may result in greater customer satisfaction (an intangible benefit), which in the future may lead to greater revenues (a tangible benefit).</w:t>
      </w:r>
    </w:p>
    <w:p w14:paraId="4038DA18" w14:textId="77777777" w:rsidR="009E726D" w:rsidRDefault="009E726D" w:rsidP="009E726D">
      <w:pPr>
        <w:shd w:val="clear" w:color="auto" w:fill="A6A6A6"/>
        <w:rPr>
          <w:ins w:id="643" w:author="Author"/>
          <w:rFonts w:ascii="Sylfaen" w:hAnsi="Sylfaen"/>
          <w:sz w:val="22"/>
          <w:szCs w:val="22"/>
        </w:rPr>
      </w:pPr>
    </w:p>
    <w:p w14:paraId="6013A65B" w14:textId="77777777" w:rsidR="009E726D" w:rsidRDefault="009E726D" w:rsidP="009E726D">
      <w:pPr>
        <w:shd w:val="clear" w:color="auto" w:fill="A6A6A6"/>
        <w:rPr>
          <w:ins w:id="644" w:author="Author"/>
          <w:rFonts w:ascii="Sylfaen" w:hAnsi="Sylfaen"/>
          <w:sz w:val="22"/>
          <w:szCs w:val="22"/>
        </w:rPr>
      </w:pPr>
      <w:ins w:id="645" w:author="Author">
        <w:r>
          <w:rPr>
            <w:rFonts w:ascii="Sylfaen" w:hAnsi="Sylfaen"/>
            <w:sz w:val="22"/>
            <w:szCs w:val="22"/>
          </w:rPr>
          <w:t xml:space="preserve">Emphasize </w:t>
        </w:r>
        <w:r w:rsidRPr="00461193">
          <w:rPr>
            <w:rFonts w:ascii="Sylfaen" w:hAnsi="Sylfaen"/>
            <w:sz w:val="22"/>
            <w:szCs w:val="22"/>
          </w:rPr>
          <w:t xml:space="preserve">the </w:t>
        </w:r>
        <w:r>
          <w:rPr>
            <w:rFonts w:ascii="Sylfaen" w:hAnsi="Sylfaen"/>
            <w:sz w:val="22"/>
            <w:szCs w:val="22"/>
          </w:rPr>
          <w:t>point that whenever possible an analyst</w:t>
        </w:r>
        <w:r w:rsidRPr="00461193">
          <w:rPr>
            <w:rFonts w:ascii="Sylfaen" w:hAnsi="Sylfaen"/>
            <w:sz w:val="22"/>
            <w:szCs w:val="22"/>
          </w:rPr>
          <w:t xml:space="preserve"> </w:t>
        </w:r>
        <w:r>
          <w:rPr>
            <w:rFonts w:ascii="Sylfaen" w:hAnsi="Sylfaen"/>
            <w:sz w:val="22"/>
            <w:szCs w:val="22"/>
          </w:rPr>
          <w:t xml:space="preserve">should use </w:t>
        </w:r>
        <w:r w:rsidRPr="00461193">
          <w:rPr>
            <w:rFonts w:ascii="Sylfaen" w:hAnsi="Sylfaen"/>
            <w:sz w:val="22"/>
            <w:szCs w:val="22"/>
          </w:rPr>
          <w:t>tangible costs and benefits</w:t>
        </w:r>
        <w:r>
          <w:rPr>
            <w:rFonts w:ascii="Sylfaen" w:hAnsi="Sylfaen"/>
            <w:sz w:val="22"/>
            <w:szCs w:val="22"/>
          </w:rPr>
          <w:t xml:space="preserve"> for evaluating priority. Point </w:t>
        </w:r>
        <w:r w:rsidRPr="00461193">
          <w:rPr>
            <w:rFonts w:ascii="Sylfaen" w:hAnsi="Sylfaen"/>
            <w:sz w:val="22"/>
            <w:szCs w:val="22"/>
          </w:rPr>
          <w:t xml:space="preserve">out </w:t>
        </w:r>
        <w:r>
          <w:rPr>
            <w:rFonts w:ascii="Sylfaen" w:hAnsi="Sylfaen"/>
            <w:sz w:val="22"/>
            <w:szCs w:val="22"/>
          </w:rPr>
          <w:t>that</w:t>
        </w:r>
        <w:r w:rsidRPr="00461193">
          <w:rPr>
            <w:rFonts w:ascii="Sylfaen" w:hAnsi="Sylfaen"/>
            <w:sz w:val="22"/>
            <w:szCs w:val="22"/>
          </w:rPr>
          <w:t xml:space="preserve"> intangible costs and benefits </w:t>
        </w:r>
        <w:r>
          <w:rPr>
            <w:rFonts w:ascii="Sylfaen" w:hAnsi="Sylfaen"/>
            <w:sz w:val="22"/>
            <w:szCs w:val="22"/>
          </w:rPr>
          <w:t>can also</w:t>
        </w:r>
        <w:r w:rsidRPr="00461193">
          <w:rPr>
            <w:rFonts w:ascii="Sylfaen" w:hAnsi="Sylfaen"/>
            <w:sz w:val="22"/>
            <w:szCs w:val="22"/>
          </w:rPr>
          <w:t xml:space="preserve"> influence priorities</w:t>
        </w:r>
        <w:r>
          <w:rPr>
            <w:rFonts w:ascii="Sylfaen" w:hAnsi="Sylfaen"/>
            <w:sz w:val="22"/>
            <w:szCs w:val="22"/>
          </w:rPr>
          <w:t>.</w:t>
        </w:r>
      </w:ins>
    </w:p>
    <w:p w14:paraId="6CE1D084" w14:textId="77777777" w:rsidR="009E726D" w:rsidRDefault="009E726D" w:rsidP="009E726D">
      <w:pPr>
        <w:shd w:val="clear" w:color="auto" w:fill="A6A6A6"/>
        <w:rPr>
          <w:rFonts w:ascii="Sylfaen" w:hAnsi="Sylfaen"/>
          <w:sz w:val="22"/>
          <w:szCs w:val="22"/>
        </w:rPr>
      </w:pPr>
    </w:p>
    <w:p w14:paraId="2E094187" w14:textId="77777777" w:rsidR="009E726D" w:rsidRDefault="009E726D" w:rsidP="009E726D">
      <w:pPr>
        <w:shd w:val="clear" w:color="auto" w:fill="A6A6A6"/>
        <w:rPr>
          <w:rFonts w:ascii="Sylfaen" w:hAnsi="Sylfaen"/>
          <w:sz w:val="22"/>
          <w:szCs w:val="22"/>
        </w:rPr>
      </w:pPr>
      <w:r>
        <w:rPr>
          <w:rFonts w:ascii="Sylfaen" w:hAnsi="Sylfaen"/>
          <w:sz w:val="22"/>
          <w:szCs w:val="22"/>
        </w:rPr>
        <w:t>Mention that n</w:t>
      </w:r>
      <w:r w:rsidRPr="00461193">
        <w:rPr>
          <w:rFonts w:ascii="Sylfaen" w:hAnsi="Sylfaen"/>
          <w:sz w:val="22"/>
          <w:szCs w:val="22"/>
        </w:rPr>
        <w:t>ondiscretionary projects can result from internal factors (e.g., decisions by top managers) or external factors (e.g., laws by federal or local governments).</w:t>
      </w:r>
    </w:p>
    <w:p w14:paraId="3423AF56"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646" w:name="_918:_Guided_Program"/>
      <w:bookmarkStart w:id="647" w:name="_71:_Case_In"/>
      <w:bookmarkEnd w:id="646"/>
      <w:bookmarkEnd w:id="647"/>
      <w:del w:id="648" w:author="Author">
        <w:r w:rsidDel="008933DC">
          <w:rPr>
            <w:rFonts w:ascii="Sylfaen" w:hAnsi="Sylfaen"/>
            <w:b/>
            <w:caps w:val="0"/>
            <w:color w:val="FF0000"/>
            <w:sz w:val="24"/>
            <w:szCs w:val="24"/>
            <w:u w:val="thick"/>
          </w:rPr>
          <w:delText>65</w:delText>
        </w:r>
      </w:del>
      <w:ins w:id="649" w:author="Author">
        <w:r>
          <w:rPr>
            <w:rFonts w:ascii="Sylfaen" w:hAnsi="Sylfaen"/>
            <w:b/>
            <w:caps w:val="0"/>
            <w:color w:val="FF0000"/>
            <w:sz w:val="24"/>
            <w:szCs w:val="24"/>
            <w:u w:val="thick"/>
          </w:rPr>
          <w:t>57</w:t>
        </w:r>
      </w:ins>
      <w:r w:rsidRPr="00C623BB">
        <w:rPr>
          <w:rFonts w:ascii="Sylfaen" w:hAnsi="Sylfaen"/>
          <w:b/>
          <w:caps w:val="0"/>
          <w:color w:val="FF0000"/>
          <w:sz w:val="24"/>
          <w:szCs w:val="24"/>
          <w:u w:val="thick"/>
        </w:rPr>
        <w:t xml:space="preserve">: </w:t>
      </w:r>
      <w:r>
        <w:rPr>
          <w:rFonts w:ascii="Sylfaen" w:hAnsi="Sylfaen"/>
          <w:b/>
          <w:caps w:val="0"/>
          <w:color w:val="FF0000"/>
          <w:sz w:val="24"/>
          <w:szCs w:val="24"/>
          <w:u w:val="thick"/>
        </w:rPr>
        <w:t>Case In Point 2.4: Attaway Airlines, Part Two</w:t>
      </w:r>
    </w:p>
    <w:p w14:paraId="580A412B" w14:textId="77777777" w:rsidR="009E726D" w:rsidRPr="00771DF3" w:rsidRDefault="009E726D" w:rsidP="009E726D">
      <w:pPr>
        <w:autoSpaceDE w:val="0"/>
        <w:autoSpaceDN w:val="0"/>
        <w:adjustRightInd w:val="0"/>
        <w:rPr>
          <w:rFonts w:ascii="Sylfaen" w:hAnsi="Sylfaen"/>
          <w:sz w:val="22"/>
          <w:szCs w:val="22"/>
        </w:rPr>
      </w:pPr>
      <w:r w:rsidRPr="00771DF3">
        <w:rPr>
          <w:rFonts w:ascii="Sylfaen" w:hAnsi="Sylfaen"/>
          <w:sz w:val="22"/>
          <w:szCs w:val="22"/>
        </w:rPr>
        <w:t>Back at Attaway Airlines, the morning meeting ended with no agreement between Dan Esposito and Molly Kinnon. In fact, a new issue arose. Molly now says that the new accounting system is entitled to the highest priority because the federal government soon will require the reporting of certain types of company-paid health insurance premiums. Because the current system will not handle this report, she insists that the entire accounting system is a nondiscretionary project. As you might expect, Dan is upset. Can part of a project be nondiscretionary? What issues need to be discussed? The committee meets again tomorrow, and the members will look to you, as the IT director, for guidance.</w:t>
      </w:r>
    </w:p>
    <w:p w14:paraId="1C73010A" w14:textId="77777777" w:rsidR="009E726D" w:rsidRPr="00771DF3" w:rsidRDefault="009E726D" w:rsidP="009E726D">
      <w:pPr>
        <w:rPr>
          <w:rFonts w:ascii="Sylfaen" w:hAnsi="Sylfaen"/>
          <w:sz w:val="22"/>
          <w:szCs w:val="22"/>
        </w:rPr>
      </w:pPr>
    </w:p>
    <w:p w14:paraId="02FB9E20" w14:textId="77777777" w:rsidR="009E726D" w:rsidRPr="00771DF3" w:rsidRDefault="009E726D" w:rsidP="009E726D">
      <w:pPr>
        <w:rPr>
          <w:rFonts w:ascii="Sylfaen" w:hAnsi="Sylfaen"/>
          <w:sz w:val="22"/>
          <w:szCs w:val="22"/>
        </w:rPr>
      </w:pPr>
      <w:r w:rsidRPr="00771DF3">
        <w:rPr>
          <w:rFonts w:ascii="Sylfaen" w:hAnsi="Sylfaen"/>
          <w:b/>
          <w:i/>
          <w:iCs/>
          <w:sz w:val="22"/>
          <w:szCs w:val="22"/>
        </w:rPr>
        <w:t>Comments</w:t>
      </w:r>
      <w:r w:rsidRPr="00771DF3">
        <w:rPr>
          <w:rFonts w:ascii="Sylfaen" w:hAnsi="Sylfaen"/>
          <w:i/>
          <w:iCs/>
          <w:sz w:val="22"/>
          <w:szCs w:val="22"/>
        </w:rPr>
        <w:t>:</w:t>
      </w:r>
      <w:r w:rsidRPr="00771DF3">
        <w:rPr>
          <w:rFonts w:ascii="Sylfaen" w:hAnsi="Sylfaen"/>
          <w:i/>
          <w:sz w:val="22"/>
          <w:szCs w:val="22"/>
        </w:rPr>
        <w:t xml:space="preserve"> If Molly’s project really is mandatory, then it must be pursued before Dan’s. Even though the atmosphere might be tense, you should attempt to learn whether any other options are available. Perhaps a stand-alone reporting module would satisfy government requirements and then Attaway could reach a decision based on business-related factors rather than external reporting requirements. Perhaps some type of compromise is possible. The real objective is to strike a sensible balance that is in the best interest of Attaway, not an individual department.</w:t>
      </w:r>
    </w:p>
    <w:p w14:paraId="09EDDBAA"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650" w:name="_71:_Preliminary_Investigation"/>
      <w:bookmarkEnd w:id="650"/>
      <w:del w:id="651" w:author="Author">
        <w:r w:rsidDel="008933DC">
          <w:rPr>
            <w:rFonts w:ascii="Sylfaen" w:hAnsi="Sylfaen"/>
            <w:b/>
            <w:caps w:val="0"/>
            <w:color w:val="FF0000"/>
            <w:sz w:val="24"/>
            <w:szCs w:val="24"/>
            <w:u w:val="thick"/>
          </w:rPr>
          <w:delText>66</w:delText>
        </w:r>
      </w:del>
      <w:ins w:id="652" w:author="Author">
        <w:r>
          <w:rPr>
            <w:rFonts w:ascii="Sylfaen" w:hAnsi="Sylfaen"/>
            <w:b/>
            <w:caps w:val="0"/>
            <w:color w:val="FF0000"/>
            <w:sz w:val="24"/>
            <w:szCs w:val="24"/>
            <w:u w:val="thick"/>
          </w:rPr>
          <w:t>57</w:t>
        </w:r>
      </w:ins>
      <w:r w:rsidRPr="00C623BB">
        <w:rPr>
          <w:rFonts w:ascii="Sylfaen" w:hAnsi="Sylfaen"/>
          <w:b/>
          <w:caps w:val="0"/>
          <w:color w:val="FF0000"/>
          <w:sz w:val="24"/>
          <w:szCs w:val="24"/>
          <w:u w:val="thick"/>
        </w:rPr>
        <w:t>: Preliminary Investigation Overview</w:t>
      </w:r>
    </w:p>
    <w:p w14:paraId="0510B86B" w14:textId="77777777" w:rsidR="009E726D" w:rsidRPr="00AA5D3D" w:rsidRDefault="009E726D" w:rsidP="009E726D">
      <w:pPr>
        <w:keepNext/>
        <w:rPr>
          <w:rFonts w:ascii="Sylfaen" w:hAnsi="Sylfaen"/>
          <w:sz w:val="22"/>
          <w:szCs w:val="22"/>
        </w:rPr>
      </w:pPr>
      <w:r w:rsidRPr="00AA5D3D">
        <w:rPr>
          <w:rFonts w:ascii="Sylfaen" w:hAnsi="Sylfaen"/>
          <w:sz w:val="22"/>
          <w:szCs w:val="22"/>
        </w:rPr>
        <w:t>LECTURE NOTES</w:t>
      </w:r>
    </w:p>
    <w:p w14:paraId="6D7F990E" w14:textId="77777777" w:rsidR="009E726D" w:rsidRPr="007D123C" w:rsidRDefault="009E726D" w:rsidP="009E726D">
      <w:pPr>
        <w:numPr>
          <w:ilvl w:val="0"/>
          <w:numId w:val="3"/>
        </w:numPr>
        <w:rPr>
          <w:rFonts w:ascii="Sylfaen" w:hAnsi="Sylfaen"/>
          <w:sz w:val="22"/>
          <w:szCs w:val="22"/>
        </w:rPr>
      </w:pPr>
      <w:r w:rsidRPr="007D123C">
        <w:rPr>
          <w:rFonts w:ascii="Sylfaen" w:hAnsi="Sylfaen"/>
          <w:sz w:val="22"/>
          <w:szCs w:val="22"/>
        </w:rPr>
        <w:t xml:space="preserve">Describe </w:t>
      </w:r>
      <w:del w:id="653" w:author="Author">
        <w:r w:rsidRPr="007D123C" w:rsidDel="00385241">
          <w:rPr>
            <w:rFonts w:ascii="Sylfaen" w:hAnsi="Sylfaen"/>
            <w:sz w:val="22"/>
            <w:szCs w:val="22"/>
          </w:rPr>
          <w:delText xml:space="preserve">a </w:delText>
        </w:r>
      </w:del>
      <w:ins w:id="654" w:author="Author">
        <w:r>
          <w:rPr>
            <w:rFonts w:ascii="Sylfaen" w:hAnsi="Sylfaen"/>
            <w:sz w:val="22"/>
            <w:szCs w:val="22"/>
          </w:rPr>
          <w:t>the concept of</w:t>
        </w:r>
        <w:r w:rsidRPr="007D123C">
          <w:rPr>
            <w:rFonts w:ascii="Sylfaen" w:hAnsi="Sylfaen"/>
            <w:sz w:val="22"/>
            <w:szCs w:val="22"/>
          </w:rPr>
          <w:t xml:space="preserve"> </w:t>
        </w:r>
      </w:ins>
      <w:r w:rsidRPr="007D123C">
        <w:rPr>
          <w:rFonts w:ascii="Sylfaen" w:hAnsi="Sylfaen"/>
          <w:bCs/>
          <w:sz w:val="22"/>
          <w:szCs w:val="22"/>
        </w:rPr>
        <w:t>preliminary investigation</w:t>
      </w:r>
    </w:p>
    <w:p w14:paraId="531FA7DF"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 xml:space="preserve">Use Figure </w:t>
      </w:r>
      <w:r w:rsidRPr="00697793">
        <w:rPr>
          <w:rFonts w:ascii="Sylfaen" w:hAnsi="Sylfaen"/>
          <w:sz w:val="22"/>
          <w:szCs w:val="22"/>
        </w:rPr>
        <w:t>2-</w:t>
      </w:r>
      <w:del w:id="655" w:author="Author">
        <w:r w:rsidDel="00385241">
          <w:rPr>
            <w:rFonts w:ascii="Sylfaen" w:hAnsi="Sylfaen"/>
            <w:sz w:val="22"/>
            <w:szCs w:val="22"/>
          </w:rPr>
          <w:delText>15</w:delText>
        </w:r>
        <w:r w:rsidRPr="00461193" w:rsidDel="00385241">
          <w:rPr>
            <w:rFonts w:ascii="Sylfaen" w:hAnsi="Sylfaen"/>
            <w:sz w:val="22"/>
            <w:szCs w:val="22"/>
          </w:rPr>
          <w:delText xml:space="preserve"> </w:delText>
        </w:r>
      </w:del>
      <w:ins w:id="656" w:author="Author">
        <w:r>
          <w:rPr>
            <w:rFonts w:ascii="Sylfaen" w:hAnsi="Sylfaen"/>
            <w:sz w:val="22"/>
            <w:szCs w:val="22"/>
          </w:rPr>
          <w:t>12</w:t>
        </w:r>
        <w:r w:rsidRPr="00461193">
          <w:rPr>
            <w:rFonts w:ascii="Sylfaen" w:hAnsi="Sylfaen"/>
            <w:sz w:val="22"/>
            <w:szCs w:val="22"/>
          </w:rPr>
          <w:t xml:space="preserve"> </w:t>
        </w:r>
      </w:ins>
      <w:r w:rsidRPr="00461193">
        <w:rPr>
          <w:rFonts w:ascii="Sylfaen" w:hAnsi="Sylfaen"/>
          <w:sz w:val="22"/>
          <w:szCs w:val="22"/>
        </w:rPr>
        <w:t xml:space="preserve">to illustrate a model </w:t>
      </w:r>
      <w:r>
        <w:rPr>
          <w:rFonts w:ascii="Sylfaen" w:hAnsi="Sylfaen"/>
          <w:sz w:val="22"/>
          <w:szCs w:val="22"/>
        </w:rPr>
        <w:t>of a preliminary investigation</w:t>
      </w:r>
    </w:p>
    <w:p w14:paraId="0077FDA4" w14:textId="77777777" w:rsidR="009E726D" w:rsidDel="006B2D87" w:rsidRDefault="009E726D" w:rsidP="009E726D">
      <w:pPr>
        <w:numPr>
          <w:ilvl w:val="0"/>
          <w:numId w:val="3"/>
        </w:numPr>
        <w:rPr>
          <w:del w:id="657" w:author="Author"/>
          <w:rFonts w:ascii="Sylfaen" w:hAnsi="Sylfaen"/>
          <w:sz w:val="22"/>
          <w:szCs w:val="22"/>
        </w:rPr>
      </w:pPr>
      <w:del w:id="658" w:author="Author">
        <w:r w:rsidRPr="00461193" w:rsidDel="006B2D87">
          <w:rPr>
            <w:rFonts w:ascii="Sylfaen" w:hAnsi="Sylfaen"/>
            <w:sz w:val="22"/>
            <w:szCs w:val="22"/>
          </w:rPr>
          <w:delText xml:space="preserve">Emphasize </w:delText>
        </w:r>
        <w:r w:rsidRPr="00461193" w:rsidDel="00385241">
          <w:rPr>
            <w:rFonts w:ascii="Sylfaen" w:hAnsi="Sylfaen"/>
            <w:sz w:val="22"/>
            <w:szCs w:val="22"/>
          </w:rPr>
          <w:delText>that the end product of a preliminary investigation is a report to management</w:delText>
        </w:r>
      </w:del>
    </w:p>
    <w:p w14:paraId="164A3813" w14:textId="77777777" w:rsidR="009E726D" w:rsidRDefault="009E726D" w:rsidP="009E726D">
      <w:pPr>
        <w:numPr>
          <w:ilvl w:val="0"/>
          <w:numId w:val="3"/>
        </w:numPr>
        <w:rPr>
          <w:ins w:id="659" w:author="Barath Srinivasan.T.S" w:date="2015-10-31T14:37:00Z"/>
          <w:rFonts w:ascii="Sylfaen" w:hAnsi="Sylfaen"/>
          <w:sz w:val="22"/>
          <w:szCs w:val="22"/>
        </w:rPr>
      </w:pPr>
      <w:r w:rsidRPr="00461193">
        <w:rPr>
          <w:rFonts w:ascii="Sylfaen" w:hAnsi="Sylfaen"/>
          <w:sz w:val="22"/>
          <w:szCs w:val="22"/>
        </w:rPr>
        <w:t xml:space="preserve">Explain </w:t>
      </w:r>
      <w:del w:id="660" w:author="Author">
        <w:r w:rsidRPr="00461193" w:rsidDel="00385241">
          <w:rPr>
            <w:rFonts w:ascii="Sylfaen" w:hAnsi="Sylfaen"/>
            <w:sz w:val="22"/>
            <w:szCs w:val="22"/>
          </w:rPr>
          <w:delText>why it is important to</w:delText>
        </w:r>
      </w:del>
      <w:ins w:id="661" w:author="Author">
        <w:r>
          <w:rPr>
            <w:rFonts w:ascii="Sylfaen" w:hAnsi="Sylfaen"/>
            <w:sz w:val="22"/>
            <w:szCs w:val="22"/>
          </w:rPr>
          <w:t>the need to</w:t>
        </w:r>
      </w:ins>
      <w:r w:rsidRPr="00461193">
        <w:rPr>
          <w:rFonts w:ascii="Sylfaen" w:hAnsi="Sylfaen"/>
          <w:sz w:val="22"/>
          <w:szCs w:val="22"/>
        </w:rPr>
        <w:t xml:space="preserve"> </w:t>
      </w:r>
      <w:del w:id="662" w:author="Author">
        <w:r w:rsidRPr="00461193" w:rsidDel="00CF67D3">
          <w:rPr>
            <w:rFonts w:ascii="Sylfaen" w:hAnsi="Sylfaen"/>
            <w:sz w:val="22"/>
            <w:szCs w:val="22"/>
          </w:rPr>
          <w:delText xml:space="preserve">meet </w:delText>
        </w:r>
      </w:del>
      <w:ins w:id="663" w:author="Author">
        <w:del w:id="664" w:author="Author">
          <w:r w:rsidDel="00385241">
            <w:rPr>
              <w:rFonts w:ascii="Sylfaen" w:hAnsi="Sylfaen"/>
              <w:sz w:val="22"/>
              <w:szCs w:val="22"/>
            </w:rPr>
            <w:delText>interact</w:delText>
          </w:r>
          <w:r w:rsidRPr="00461193" w:rsidDel="00385241">
            <w:rPr>
              <w:rFonts w:ascii="Sylfaen" w:hAnsi="Sylfaen"/>
              <w:sz w:val="22"/>
              <w:szCs w:val="22"/>
            </w:rPr>
            <w:delText xml:space="preserve"> </w:delText>
          </w:r>
        </w:del>
      </w:ins>
      <w:del w:id="665" w:author="Author">
        <w:r w:rsidRPr="00461193" w:rsidDel="00385241">
          <w:rPr>
            <w:rFonts w:ascii="Sylfaen" w:hAnsi="Sylfaen"/>
            <w:sz w:val="22"/>
            <w:szCs w:val="22"/>
          </w:rPr>
          <w:delText>with managers and users</w:delText>
        </w:r>
      </w:del>
      <w:ins w:id="666" w:author="Author">
        <w:r>
          <w:rPr>
            <w:rFonts w:ascii="Sylfaen" w:hAnsi="Sylfaen"/>
            <w:sz w:val="22"/>
            <w:szCs w:val="22"/>
          </w:rPr>
          <w:t>schedule meetings with key managers, users, and other stakeholders</w:t>
        </w:r>
      </w:ins>
    </w:p>
    <w:p w14:paraId="3855ECEC" w14:textId="77777777" w:rsidR="002B212B" w:rsidRDefault="002B212B" w:rsidP="009E726D">
      <w:pPr>
        <w:numPr>
          <w:ilvl w:val="0"/>
          <w:numId w:val="3"/>
        </w:numPr>
        <w:rPr>
          <w:rFonts w:ascii="Sylfaen" w:hAnsi="Sylfaen"/>
          <w:sz w:val="22"/>
          <w:szCs w:val="22"/>
        </w:rPr>
      </w:pPr>
      <w:ins w:id="667" w:author="Barath Srinivasan.T.S" w:date="2015-10-31T14:37:00Z">
        <w:r>
          <w:rPr>
            <w:rFonts w:ascii="Sylfaen" w:hAnsi="Sylfaen"/>
            <w:sz w:val="22"/>
            <w:szCs w:val="22"/>
          </w:rPr>
          <w:t xml:space="preserve">Discuss the reason to use the word </w:t>
        </w:r>
        <w:r>
          <w:rPr>
            <w:rFonts w:ascii="Sylfaen" w:hAnsi="Sylfaen"/>
            <w:i/>
            <w:sz w:val="22"/>
            <w:szCs w:val="22"/>
          </w:rPr>
          <w:t xml:space="preserve">problem </w:t>
        </w:r>
        <w:r>
          <w:rPr>
            <w:rFonts w:ascii="Sylfaen" w:hAnsi="Sylfaen"/>
            <w:sz w:val="22"/>
            <w:szCs w:val="22"/>
          </w:rPr>
          <w:t>properly</w:t>
        </w:r>
      </w:ins>
    </w:p>
    <w:p w14:paraId="536EEBAB" w14:textId="77777777" w:rsidR="009E726D" w:rsidRDefault="009E726D" w:rsidP="009E726D">
      <w:pPr>
        <w:numPr>
          <w:ilvl w:val="0"/>
          <w:numId w:val="3"/>
        </w:numPr>
        <w:rPr>
          <w:rFonts w:ascii="Sylfaen" w:hAnsi="Sylfaen"/>
          <w:sz w:val="22"/>
          <w:szCs w:val="22"/>
        </w:rPr>
      </w:pPr>
      <w:del w:id="668" w:author="Author">
        <w:r w:rsidRPr="00461193" w:rsidDel="00385241">
          <w:rPr>
            <w:rFonts w:ascii="Sylfaen" w:hAnsi="Sylfaen"/>
            <w:sz w:val="22"/>
            <w:szCs w:val="22"/>
          </w:rPr>
          <w:delText xml:space="preserve">Note </w:delText>
        </w:r>
      </w:del>
      <w:ins w:id="669" w:author="Author">
        <w:r>
          <w:rPr>
            <w:rFonts w:ascii="Sylfaen" w:hAnsi="Sylfaen"/>
            <w:sz w:val="22"/>
            <w:szCs w:val="22"/>
          </w:rPr>
          <w:t xml:space="preserve">Discuss the </w:t>
        </w:r>
        <w:del w:id="670" w:author="Author">
          <w:r w:rsidDel="00290631">
            <w:rPr>
              <w:rFonts w:ascii="Sylfaen" w:hAnsi="Sylfaen"/>
              <w:sz w:val="22"/>
              <w:szCs w:val="22"/>
            </w:rPr>
            <w:delText>different</w:delText>
          </w:r>
          <w:r w:rsidRPr="00461193" w:rsidDel="00290631">
            <w:rPr>
              <w:rFonts w:ascii="Sylfaen" w:hAnsi="Sylfaen"/>
              <w:sz w:val="22"/>
              <w:szCs w:val="22"/>
            </w:rPr>
            <w:delText xml:space="preserve"> </w:delText>
          </w:r>
        </w:del>
      </w:ins>
      <w:del w:id="671" w:author="Author">
        <w:r w:rsidRPr="00461193" w:rsidDel="00290631">
          <w:rPr>
            <w:rFonts w:ascii="Sylfaen" w:hAnsi="Sylfaen"/>
            <w:sz w:val="22"/>
            <w:szCs w:val="22"/>
          </w:rPr>
          <w:delText>ways</w:delText>
        </w:r>
      </w:del>
      <w:ins w:id="672" w:author="Author">
        <w:r>
          <w:rPr>
            <w:rFonts w:ascii="Sylfaen" w:hAnsi="Sylfaen"/>
            <w:sz w:val="22"/>
            <w:szCs w:val="22"/>
          </w:rPr>
          <w:t>way</w:t>
        </w:r>
      </w:ins>
      <w:r w:rsidRPr="00461193">
        <w:rPr>
          <w:rFonts w:ascii="Sylfaen" w:hAnsi="Sylfaen"/>
          <w:sz w:val="22"/>
          <w:szCs w:val="22"/>
        </w:rPr>
        <w:t xml:space="preserve"> in which a systems project can change company operations and </w:t>
      </w:r>
      <w:del w:id="673" w:author="Barath Srinivasan.T.S" w:date="2015-10-31T14:14:00Z">
        <w:r w:rsidRPr="00461193" w:rsidDel="00815CF6">
          <w:rPr>
            <w:rFonts w:ascii="Sylfaen" w:hAnsi="Sylfaen"/>
            <w:sz w:val="22"/>
            <w:szCs w:val="22"/>
          </w:rPr>
          <w:delText xml:space="preserve">how </w:delText>
        </w:r>
      </w:del>
      <w:ins w:id="674" w:author="Barath Srinivasan.T.S" w:date="2015-10-31T14:14:00Z">
        <w:r w:rsidR="00815CF6">
          <w:rPr>
            <w:rFonts w:ascii="Sylfaen" w:hAnsi="Sylfaen"/>
            <w:sz w:val="22"/>
            <w:szCs w:val="22"/>
          </w:rPr>
          <w:t>the way</w:t>
        </w:r>
        <w:r w:rsidR="00815CF6" w:rsidRPr="00461193">
          <w:rPr>
            <w:rFonts w:ascii="Sylfaen" w:hAnsi="Sylfaen"/>
            <w:sz w:val="22"/>
            <w:szCs w:val="22"/>
          </w:rPr>
          <w:t xml:space="preserve"> </w:t>
        </w:r>
      </w:ins>
      <w:r w:rsidRPr="00461193">
        <w:rPr>
          <w:rFonts w:ascii="Sylfaen" w:hAnsi="Sylfaen"/>
          <w:sz w:val="22"/>
          <w:szCs w:val="22"/>
        </w:rPr>
        <w:t>these changes can affect employees</w:t>
      </w:r>
    </w:p>
    <w:p w14:paraId="6153DDAE" w14:textId="77777777" w:rsidR="009E726D" w:rsidRPr="00B127DB" w:rsidRDefault="009E726D" w:rsidP="009E726D">
      <w:pPr>
        <w:numPr>
          <w:ilvl w:val="0"/>
          <w:numId w:val="3"/>
        </w:numPr>
        <w:rPr>
          <w:rFonts w:ascii="Sylfaen" w:hAnsi="Sylfaen"/>
          <w:sz w:val="22"/>
          <w:szCs w:val="22"/>
        </w:rPr>
      </w:pPr>
      <w:r w:rsidRPr="00B127DB">
        <w:rPr>
          <w:rFonts w:ascii="Sylfaen" w:hAnsi="Sylfaen"/>
          <w:sz w:val="22"/>
          <w:szCs w:val="22"/>
        </w:rPr>
        <w:t>Use Figure 2-</w:t>
      </w:r>
      <w:del w:id="675" w:author="Author">
        <w:r w:rsidDel="00290631">
          <w:rPr>
            <w:rFonts w:ascii="Sylfaen" w:hAnsi="Sylfaen"/>
            <w:sz w:val="22"/>
            <w:szCs w:val="22"/>
          </w:rPr>
          <w:delText>16</w:delText>
        </w:r>
        <w:r w:rsidRPr="00B127DB" w:rsidDel="00290631">
          <w:rPr>
            <w:rFonts w:ascii="Sylfaen" w:hAnsi="Sylfaen"/>
            <w:sz w:val="22"/>
            <w:szCs w:val="22"/>
          </w:rPr>
          <w:delText xml:space="preserve"> </w:delText>
        </w:r>
      </w:del>
      <w:ins w:id="676" w:author="Author">
        <w:r>
          <w:rPr>
            <w:rFonts w:ascii="Sylfaen" w:hAnsi="Sylfaen"/>
            <w:sz w:val="22"/>
            <w:szCs w:val="22"/>
          </w:rPr>
          <w:t>13</w:t>
        </w:r>
        <w:r w:rsidRPr="00B127DB">
          <w:rPr>
            <w:rFonts w:ascii="Sylfaen" w:hAnsi="Sylfaen"/>
            <w:sz w:val="22"/>
            <w:szCs w:val="22"/>
          </w:rPr>
          <w:t xml:space="preserve"> </w:t>
        </w:r>
      </w:ins>
      <w:r w:rsidRPr="00B127DB">
        <w:rPr>
          <w:rFonts w:ascii="Sylfaen" w:hAnsi="Sylfaen"/>
          <w:sz w:val="22"/>
          <w:szCs w:val="22"/>
        </w:rPr>
        <w:t xml:space="preserve">to </w:t>
      </w:r>
      <w:del w:id="677" w:author="Barath Srinivasan.T.S" w:date="2015-10-31T14:14:00Z">
        <w:r w:rsidRPr="00B127DB" w:rsidDel="0009412F">
          <w:rPr>
            <w:rFonts w:ascii="Sylfaen" w:hAnsi="Sylfaen"/>
            <w:sz w:val="22"/>
            <w:szCs w:val="22"/>
          </w:rPr>
          <w:delText xml:space="preserve">identify </w:delText>
        </w:r>
      </w:del>
      <w:ins w:id="678" w:author="Barath Srinivasan.T.S" w:date="2015-10-31T14:14:00Z">
        <w:r w:rsidR="0009412F">
          <w:rPr>
            <w:rFonts w:ascii="Sylfaen" w:hAnsi="Sylfaen"/>
            <w:sz w:val="22"/>
            <w:szCs w:val="22"/>
          </w:rPr>
          <w:t>discuss</w:t>
        </w:r>
        <w:r w:rsidR="0009412F" w:rsidRPr="00B127DB">
          <w:rPr>
            <w:rFonts w:ascii="Sylfaen" w:hAnsi="Sylfaen"/>
            <w:sz w:val="22"/>
            <w:szCs w:val="22"/>
          </w:rPr>
          <w:t xml:space="preserve"> </w:t>
        </w:r>
      </w:ins>
      <w:r w:rsidRPr="00B127DB">
        <w:rPr>
          <w:rFonts w:ascii="Sylfaen" w:hAnsi="Sylfaen"/>
          <w:sz w:val="22"/>
          <w:szCs w:val="22"/>
        </w:rPr>
        <w:t>the steps in a preliminary investigation</w:t>
      </w:r>
    </w:p>
    <w:p w14:paraId="696C3EE4" w14:textId="77777777" w:rsidR="009E726D" w:rsidRPr="00B127DB" w:rsidRDefault="009E726D" w:rsidP="009E726D">
      <w:pPr>
        <w:numPr>
          <w:ilvl w:val="0"/>
          <w:numId w:val="3"/>
        </w:numPr>
        <w:rPr>
          <w:rFonts w:ascii="Sylfaen" w:hAnsi="Sylfaen"/>
          <w:sz w:val="22"/>
          <w:szCs w:val="22"/>
        </w:rPr>
      </w:pPr>
      <w:r w:rsidRPr="00B127DB">
        <w:rPr>
          <w:rFonts w:ascii="Sylfaen" w:hAnsi="Sylfaen"/>
          <w:sz w:val="22"/>
          <w:szCs w:val="22"/>
        </w:rPr>
        <w:t xml:space="preserve">Point out </w:t>
      </w:r>
      <w:del w:id="679" w:author="Author">
        <w:r w:rsidRPr="00B127DB" w:rsidDel="00290631">
          <w:rPr>
            <w:rFonts w:ascii="Sylfaen" w:hAnsi="Sylfaen"/>
            <w:sz w:val="22"/>
            <w:szCs w:val="22"/>
          </w:rPr>
          <w:delText xml:space="preserve">when </w:delText>
        </w:r>
      </w:del>
      <w:ins w:id="680" w:author="Author">
        <w:r>
          <w:rPr>
            <w:rFonts w:ascii="Sylfaen" w:hAnsi="Sylfaen"/>
            <w:sz w:val="22"/>
            <w:szCs w:val="22"/>
          </w:rPr>
          <w:t>the scenario for which</w:t>
        </w:r>
        <w:r w:rsidRPr="00B127DB">
          <w:rPr>
            <w:rFonts w:ascii="Sylfaen" w:hAnsi="Sylfaen"/>
            <w:sz w:val="22"/>
            <w:szCs w:val="22"/>
          </w:rPr>
          <w:t xml:space="preserve"> </w:t>
        </w:r>
      </w:ins>
      <w:r w:rsidRPr="00B127DB">
        <w:rPr>
          <w:rFonts w:ascii="Sylfaen" w:hAnsi="Sylfaen"/>
          <w:sz w:val="22"/>
          <w:szCs w:val="22"/>
        </w:rPr>
        <w:t>a systems analyst might need to develop a business profile</w:t>
      </w:r>
      <w:del w:id="681" w:author="Barath Srinivasan.T.S" w:date="2015-10-31T14:14:00Z">
        <w:r w:rsidRPr="00B127DB" w:rsidDel="0009412F">
          <w:rPr>
            <w:rFonts w:ascii="Sylfaen" w:hAnsi="Sylfaen"/>
            <w:sz w:val="22"/>
            <w:szCs w:val="22"/>
          </w:rPr>
          <w:delText>, as explained in Chapter 1</w:delText>
        </w:r>
      </w:del>
    </w:p>
    <w:p w14:paraId="78B59322" w14:textId="77777777" w:rsidR="009E726D" w:rsidRPr="00B127DB" w:rsidRDefault="009E726D" w:rsidP="009E726D">
      <w:pPr>
        <w:numPr>
          <w:ilvl w:val="0"/>
          <w:numId w:val="3"/>
        </w:numPr>
        <w:rPr>
          <w:rFonts w:ascii="Sylfaen" w:hAnsi="Sylfaen"/>
          <w:sz w:val="22"/>
          <w:szCs w:val="22"/>
        </w:rPr>
      </w:pPr>
      <w:r w:rsidRPr="00B127DB">
        <w:rPr>
          <w:rFonts w:ascii="Sylfaen" w:hAnsi="Sylfaen"/>
          <w:sz w:val="22"/>
          <w:szCs w:val="22"/>
        </w:rPr>
        <w:t>Mention that a change in one system can affect other systems, and tell how a systems request can reveal only a symptom of a problem instead of the underlying problem itself</w:t>
      </w:r>
    </w:p>
    <w:p w14:paraId="68DA652D" w14:textId="77777777" w:rsidR="009E726D" w:rsidRPr="00B127DB" w:rsidRDefault="009E726D" w:rsidP="009E726D">
      <w:pPr>
        <w:numPr>
          <w:ilvl w:val="0"/>
          <w:numId w:val="3"/>
        </w:numPr>
        <w:rPr>
          <w:rFonts w:ascii="Sylfaen" w:hAnsi="Sylfaen"/>
          <w:sz w:val="22"/>
          <w:szCs w:val="22"/>
        </w:rPr>
      </w:pPr>
      <w:r>
        <w:rPr>
          <w:rFonts w:ascii="Sylfaen" w:hAnsi="Sylfaen"/>
          <w:sz w:val="22"/>
          <w:szCs w:val="22"/>
        </w:rPr>
        <w:t>Use Figure 2-</w:t>
      </w:r>
      <w:del w:id="682" w:author="Barath Srinivasan.T.S" w:date="2015-10-31T14:15:00Z">
        <w:r w:rsidDel="0009412F">
          <w:rPr>
            <w:rFonts w:ascii="Sylfaen" w:hAnsi="Sylfaen"/>
            <w:sz w:val="22"/>
            <w:szCs w:val="22"/>
          </w:rPr>
          <w:delText>17</w:delText>
        </w:r>
        <w:r w:rsidRPr="00B127DB" w:rsidDel="0009412F">
          <w:rPr>
            <w:rFonts w:ascii="Sylfaen" w:hAnsi="Sylfaen"/>
            <w:sz w:val="22"/>
            <w:szCs w:val="22"/>
          </w:rPr>
          <w:delText xml:space="preserve"> </w:delText>
        </w:r>
      </w:del>
      <w:ins w:id="683" w:author="Barath Srinivasan.T.S" w:date="2015-10-31T14:15:00Z">
        <w:r w:rsidR="0009412F">
          <w:rPr>
            <w:rFonts w:ascii="Sylfaen" w:hAnsi="Sylfaen"/>
            <w:sz w:val="22"/>
            <w:szCs w:val="22"/>
          </w:rPr>
          <w:t>14</w:t>
        </w:r>
        <w:r w:rsidR="0009412F" w:rsidRPr="00B127DB">
          <w:rPr>
            <w:rFonts w:ascii="Sylfaen" w:hAnsi="Sylfaen"/>
            <w:sz w:val="22"/>
            <w:szCs w:val="22"/>
          </w:rPr>
          <w:t xml:space="preserve"> </w:t>
        </w:r>
      </w:ins>
      <w:r w:rsidRPr="00B127DB">
        <w:rPr>
          <w:rFonts w:ascii="Sylfaen" w:hAnsi="Sylfaen"/>
          <w:sz w:val="22"/>
          <w:szCs w:val="22"/>
        </w:rPr>
        <w:t xml:space="preserve">to describe a </w:t>
      </w:r>
      <w:r w:rsidRPr="00B127DB">
        <w:rPr>
          <w:rFonts w:ascii="Sylfaen" w:hAnsi="Sylfaen"/>
          <w:bCs/>
          <w:sz w:val="22"/>
          <w:szCs w:val="22"/>
        </w:rPr>
        <w:t>fishbone diagram</w:t>
      </w:r>
      <w:del w:id="684" w:author="Author">
        <w:r w:rsidRPr="00B127DB" w:rsidDel="00290631">
          <w:rPr>
            <w:rFonts w:ascii="Sylfaen" w:hAnsi="Sylfaen"/>
            <w:bCs/>
            <w:sz w:val="22"/>
            <w:szCs w:val="22"/>
          </w:rPr>
          <w:delText>,</w:delText>
        </w:r>
        <w:r w:rsidRPr="00B127DB" w:rsidDel="00290631">
          <w:rPr>
            <w:rFonts w:ascii="Sylfaen" w:hAnsi="Sylfaen"/>
            <w:sz w:val="22"/>
            <w:szCs w:val="22"/>
          </w:rPr>
          <w:delText xml:space="preserve"> or </w:delText>
        </w:r>
        <w:r w:rsidRPr="00B127DB" w:rsidDel="00290631">
          <w:rPr>
            <w:rFonts w:ascii="Sylfaen" w:hAnsi="Sylfaen"/>
            <w:bCs/>
            <w:sz w:val="22"/>
            <w:szCs w:val="22"/>
          </w:rPr>
          <w:delText>Ishikawa diagram</w:delText>
        </w:r>
      </w:del>
    </w:p>
    <w:p w14:paraId="1D6869DC" w14:textId="77777777" w:rsidR="009E726D" w:rsidRPr="00933834" w:rsidRDefault="009E726D" w:rsidP="009E726D">
      <w:pPr>
        <w:numPr>
          <w:ilvl w:val="0"/>
          <w:numId w:val="3"/>
        </w:numPr>
        <w:rPr>
          <w:rFonts w:ascii="Sylfaen" w:hAnsi="Sylfaen"/>
          <w:sz w:val="22"/>
          <w:szCs w:val="22"/>
        </w:rPr>
      </w:pPr>
      <w:r w:rsidRPr="00933834">
        <w:rPr>
          <w:rFonts w:ascii="Sylfaen" w:hAnsi="Sylfaen"/>
          <w:sz w:val="22"/>
          <w:szCs w:val="22"/>
        </w:rPr>
        <w:t xml:space="preserve">Define </w:t>
      </w:r>
      <w:r w:rsidRPr="00933834">
        <w:rPr>
          <w:rFonts w:ascii="Sylfaen" w:hAnsi="Sylfaen"/>
          <w:bCs/>
          <w:sz w:val="22"/>
          <w:szCs w:val="22"/>
        </w:rPr>
        <w:t>project scope</w:t>
      </w:r>
      <w:del w:id="685" w:author="Author">
        <w:r w:rsidRPr="00933834" w:rsidDel="00290631">
          <w:rPr>
            <w:rFonts w:ascii="Sylfaen" w:hAnsi="Sylfaen"/>
            <w:sz w:val="22"/>
            <w:szCs w:val="22"/>
          </w:rPr>
          <w:delText>, pointing out that the project scope should be specific</w:delText>
        </w:r>
      </w:del>
    </w:p>
    <w:p w14:paraId="49B1CFB9" w14:textId="77777777" w:rsidR="009E726D" w:rsidDel="008C34FA" w:rsidRDefault="009E726D" w:rsidP="009E726D">
      <w:pPr>
        <w:numPr>
          <w:ilvl w:val="0"/>
          <w:numId w:val="3"/>
        </w:numPr>
        <w:rPr>
          <w:ins w:id="686" w:author="Author"/>
          <w:del w:id="687" w:author="Barath Srinivasan.T.S" w:date="2015-10-31T14:16:00Z"/>
          <w:rFonts w:ascii="Sylfaen" w:hAnsi="Sylfaen"/>
          <w:sz w:val="22"/>
          <w:szCs w:val="22"/>
        </w:rPr>
      </w:pPr>
      <w:del w:id="688" w:author="Barath Srinivasan.T.S" w:date="2015-10-31T14:16:00Z">
        <w:r w:rsidRPr="00933834" w:rsidDel="008C34FA">
          <w:rPr>
            <w:rFonts w:ascii="Sylfaen" w:hAnsi="Sylfaen"/>
            <w:sz w:val="22"/>
            <w:szCs w:val="22"/>
          </w:rPr>
          <w:delText xml:space="preserve">Give examples of both general and specific project scopes, </w:delText>
        </w:r>
      </w:del>
    </w:p>
    <w:p w14:paraId="457ACBE4" w14:textId="77777777" w:rsidR="009E726D" w:rsidRPr="00933834" w:rsidRDefault="009E726D" w:rsidP="009E726D">
      <w:pPr>
        <w:numPr>
          <w:ilvl w:val="0"/>
          <w:numId w:val="3"/>
        </w:numPr>
        <w:rPr>
          <w:rFonts w:ascii="Sylfaen" w:hAnsi="Sylfaen"/>
          <w:sz w:val="22"/>
          <w:szCs w:val="22"/>
        </w:rPr>
      </w:pPr>
      <w:del w:id="689" w:author="Author">
        <w:r w:rsidRPr="00933834" w:rsidDel="00290631">
          <w:rPr>
            <w:rFonts w:ascii="Sylfaen" w:hAnsi="Sylfaen"/>
            <w:sz w:val="22"/>
            <w:szCs w:val="22"/>
          </w:rPr>
          <w:delText>and d</w:delText>
        </w:r>
      </w:del>
      <w:ins w:id="690" w:author="Author">
        <w:r>
          <w:rPr>
            <w:rFonts w:ascii="Sylfaen" w:hAnsi="Sylfaen"/>
            <w:sz w:val="22"/>
            <w:szCs w:val="22"/>
          </w:rPr>
          <w:t>D</w:t>
        </w:r>
      </w:ins>
      <w:r w:rsidRPr="00933834">
        <w:rPr>
          <w:rFonts w:ascii="Sylfaen" w:hAnsi="Sylfaen"/>
          <w:sz w:val="22"/>
          <w:szCs w:val="22"/>
        </w:rPr>
        <w:t xml:space="preserve">efine </w:t>
      </w:r>
      <w:r w:rsidRPr="00933834">
        <w:rPr>
          <w:rFonts w:ascii="Sylfaen" w:hAnsi="Sylfaen"/>
          <w:bCs/>
          <w:sz w:val="22"/>
          <w:szCs w:val="22"/>
        </w:rPr>
        <w:t>project creep</w:t>
      </w:r>
    </w:p>
    <w:p w14:paraId="12ECC1F2" w14:textId="77777777" w:rsidR="009E726D" w:rsidRPr="00933834" w:rsidRDefault="009E726D" w:rsidP="009E726D">
      <w:pPr>
        <w:numPr>
          <w:ilvl w:val="0"/>
          <w:numId w:val="3"/>
        </w:numPr>
        <w:rPr>
          <w:rFonts w:ascii="Sylfaen" w:hAnsi="Sylfaen"/>
          <w:sz w:val="22"/>
          <w:szCs w:val="22"/>
        </w:rPr>
      </w:pPr>
      <w:r w:rsidRPr="00933834">
        <w:rPr>
          <w:rFonts w:ascii="Sylfaen" w:hAnsi="Sylfaen"/>
          <w:sz w:val="22"/>
          <w:szCs w:val="22"/>
        </w:rPr>
        <w:t xml:space="preserve">Discuss </w:t>
      </w:r>
      <w:del w:id="691" w:author="Author">
        <w:r w:rsidRPr="00933834" w:rsidDel="00290631">
          <w:rPr>
            <w:rFonts w:ascii="Sylfaen" w:hAnsi="Sylfaen"/>
            <w:sz w:val="22"/>
            <w:szCs w:val="22"/>
          </w:rPr>
          <w:delText xml:space="preserve">how </w:delText>
        </w:r>
      </w:del>
      <w:ins w:id="692" w:author="Author">
        <w:r>
          <w:rPr>
            <w:rFonts w:ascii="Sylfaen" w:hAnsi="Sylfaen"/>
            <w:sz w:val="22"/>
            <w:szCs w:val="22"/>
          </w:rPr>
          <w:t>a solution</w:t>
        </w:r>
        <w:r w:rsidRPr="00933834">
          <w:rPr>
            <w:rFonts w:ascii="Sylfaen" w:hAnsi="Sylfaen"/>
            <w:sz w:val="22"/>
            <w:szCs w:val="22"/>
          </w:rPr>
          <w:t xml:space="preserve"> </w:t>
        </w:r>
      </w:ins>
      <w:r w:rsidRPr="00933834">
        <w:rPr>
          <w:rFonts w:ascii="Sylfaen" w:hAnsi="Sylfaen"/>
          <w:sz w:val="22"/>
          <w:szCs w:val="22"/>
        </w:rPr>
        <w:t>to avoid project creep</w:t>
      </w:r>
    </w:p>
    <w:p w14:paraId="1FD92BC5" w14:textId="77777777" w:rsidR="009E726D" w:rsidRPr="00933834" w:rsidRDefault="009E726D" w:rsidP="009E726D">
      <w:pPr>
        <w:numPr>
          <w:ilvl w:val="0"/>
          <w:numId w:val="3"/>
        </w:numPr>
        <w:rPr>
          <w:rFonts w:ascii="Sylfaen" w:hAnsi="Sylfaen"/>
          <w:sz w:val="22"/>
          <w:szCs w:val="22"/>
        </w:rPr>
      </w:pPr>
      <w:r w:rsidRPr="00933834">
        <w:rPr>
          <w:rFonts w:ascii="Sylfaen" w:hAnsi="Sylfaen"/>
          <w:sz w:val="22"/>
          <w:szCs w:val="22"/>
        </w:rPr>
        <w:t xml:space="preserve">Define </w:t>
      </w:r>
      <w:r w:rsidRPr="00933834">
        <w:rPr>
          <w:rFonts w:ascii="Sylfaen" w:hAnsi="Sylfaen"/>
          <w:bCs/>
          <w:sz w:val="22"/>
          <w:szCs w:val="22"/>
        </w:rPr>
        <w:t>constraint</w:t>
      </w:r>
      <w:r w:rsidRPr="00933834">
        <w:rPr>
          <w:rFonts w:ascii="Sylfaen" w:hAnsi="Sylfaen"/>
          <w:sz w:val="22"/>
          <w:szCs w:val="22"/>
        </w:rPr>
        <w:t>, and list examples of constraints</w:t>
      </w:r>
      <w:del w:id="693" w:author="Author">
        <w:r w:rsidRPr="00933834" w:rsidDel="007D1864">
          <w:rPr>
            <w:rFonts w:ascii="Sylfaen" w:hAnsi="Sylfaen"/>
            <w:sz w:val="22"/>
            <w:szCs w:val="22"/>
          </w:rPr>
          <w:delText xml:space="preserve"> </w:delText>
        </w:r>
        <w:r w:rsidRPr="00933834" w:rsidDel="00CF67D3">
          <w:rPr>
            <w:rFonts w:ascii="Sylfaen" w:hAnsi="Sylfaen"/>
            <w:sz w:val="22"/>
            <w:szCs w:val="22"/>
          </w:rPr>
          <w:delText>and types of constraints: present versus future, internal versus external, and mandatory versus desirable</w:delText>
        </w:r>
      </w:del>
    </w:p>
    <w:p w14:paraId="6970E9A6" w14:textId="77777777" w:rsidR="009E726D" w:rsidRPr="00933834" w:rsidRDefault="009E726D" w:rsidP="009E726D">
      <w:pPr>
        <w:numPr>
          <w:ilvl w:val="0"/>
          <w:numId w:val="3"/>
        </w:numPr>
        <w:rPr>
          <w:rFonts w:ascii="Sylfaen" w:hAnsi="Sylfaen"/>
          <w:sz w:val="22"/>
          <w:szCs w:val="22"/>
        </w:rPr>
      </w:pPr>
      <w:r w:rsidRPr="00933834">
        <w:rPr>
          <w:rFonts w:ascii="Sylfaen" w:hAnsi="Sylfaen"/>
          <w:sz w:val="22"/>
          <w:szCs w:val="22"/>
        </w:rPr>
        <w:t>Use Figure</w:t>
      </w:r>
      <w:r>
        <w:rPr>
          <w:rFonts w:ascii="Sylfaen" w:hAnsi="Sylfaen"/>
          <w:sz w:val="22"/>
          <w:szCs w:val="22"/>
        </w:rPr>
        <w:t xml:space="preserve"> 2-</w:t>
      </w:r>
      <w:del w:id="694" w:author="Author">
        <w:r w:rsidDel="007A7E5D">
          <w:rPr>
            <w:rFonts w:ascii="Sylfaen" w:hAnsi="Sylfaen"/>
            <w:sz w:val="22"/>
            <w:szCs w:val="22"/>
          </w:rPr>
          <w:delText>18</w:delText>
        </w:r>
        <w:r w:rsidRPr="00933834" w:rsidDel="007A7E5D">
          <w:rPr>
            <w:rFonts w:ascii="Sylfaen" w:hAnsi="Sylfaen"/>
            <w:sz w:val="22"/>
            <w:szCs w:val="22"/>
          </w:rPr>
          <w:delText xml:space="preserve"> </w:delText>
        </w:r>
      </w:del>
      <w:ins w:id="695" w:author="Author">
        <w:r>
          <w:rPr>
            <w:rFonts w:ascii="Sylfaen" w:hAnsi="Sylfaen"/>
            <w:sz w:val="22"/>
            <w:szCs w:val="22"/>
          </w:rPr>
          <w:t>15</w:t>
        </w:r>
        <w:r w:rsidRPr="00933834">
          <w:rPr>
            <w:rFonts w:ascii="Sylfaen" w:hAnsi="Sylfaen"/>
            <w:sz w:val="22"/>
            <w:szCs w:val="22"/>
          </w:rPr>
          <w:t xml:space="preserve"> </w:t>
        </w:r>
      </w:ins>
      <w:r w:rsidRPr="00933834">
        <w:rPr>
          <w:rFonts w:ascii="Sylfaen" w:hAnsi="Sylfaen"/>
          <w:sz w:val="22"/>
          <w:szCs w:val="22"/>
        </w:rPr>
        <w:t>to discuss examples of various constraints</w:t>
      </w:r>
    </w:p>
    <w:p w14:paraId="2BC07147" w14:textId="77777777" w:rsidR="009E726D" w:rsidDel="007A7E5D" w:rsidRDefault="009E726D" w:rsidP="009E726D">
      <w:pPr>
        <w:numPr>
          <w:ilvl w:val="0"/>
          <w:numId w:val="3"/>
        </w:numPr>
        <w:rPr>
          <w:del w:id="696" w:author="Author"/>
          <w:rFonts w:ascii="Sylfaen" w:hAnsi="Sylfaen"/>
          <w:sz w:val="22"/>
          <w:szCs w:val="22"/>
        </w:rPr>
      </w:pPr>
      <w:del w:id="697" w:author="Author">
        <w:r w:rsidRPr="00461193" w:rsidDel="007A7E5D">
          <w:rPr>
            <w:rFonts w:ascii="Sylfaen" w:hAnsi="Sylfaen"/>
            <w:sz w:val="22"/>
            <w:szCs w:val="22"/>
          </w:rPr>
          <w:delText>Emphasize the importance of identifying constraints early and defining the project scope and constraints clearly</w:delText>
        </w:r>
      </w:del>
    </w:p>
    <w:p w14:paraId="10C680D2"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 xml:space="preserve">Contrast present </w:t>
      </w:r>
      <w:del w:id="698" w:author="Author">
        <w:r w:rsidRPr="00461193" w:rsidDel="007A7E5D">
          <w:rPr>
            <w:rFonts w:ascii="Sylfaen" w:hAnsi="Sylfaen"/>
            <w:sz w:val="22"/>
            <w:szCs w:val="22"/>
          </w:rPr>
          <w:delText xml:space="preserve">constraints </w:delText>
        </w:r>
      </w:del>
      <w:r w:rsidRPr="00461193">
        <w:rPr>
          <w:rFonts w:ascii="Sylfaen" w:hAnsi="Sylfaen"/>
          <w:sz w:val="22"/>
          <w:szCs w:val="22"/>
        </w:rPr>
        <w:t>and future constraints</w:t>
      </w:r>
    </w:p>
    <w:p w14:paraId="2A48AB77"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 xml:space="preserve">Compare internal </w:t>
      </w:r>
      <w:del w:id="699" w:author="Author">
        <w:r w:rsidRPr="00461193" w:rsidDel="007A7E5D">
          <w:rPr>
            <w:rFonts w:ascii="Sylfaen" w:hAnsi="Sylfaen"/>
            <w:sz w:val="22"/>
            <w:szCs w:val="22"/>
          </w:rPr>
          <w:delText xml:space="preserve">constraints </w:delText>
        </w:r>
      </w:del>
      <w:r w:rsidRPr="00461193">
        <w:rPr>
          <w:rFonts w:ascii="Sylfaen" w:hAnsi="Sylfaen"/>
          <w:sz w:val="22"/>
          <w:szCs w:val="22"/>
        </w:rPr>
        <w:t>and external constraints</w:t>
      </w:r>
    </w:p>
    <w:p w14:paraId="40E6D064"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 xml:space="preserve">Distinguish between mandatory </w:t>
      </w:r>
      <w:del w:id="700" w:author="Author">
        <w:r w:rsidRPr="00461193" w:rsidDel="007A7E5D">
          <w:rPr>
            <w:rFonts w:ascii="Sylfaen" w:hAnsi="Sylfaen"/>
            <w:sz w:val="22"/>
            <w:szCs w:val="22"/>
          </w:rPr>
          <w:delText xml:space="preserve">constraints </w:delText>
        </w:r>
      </w:del>
      <w:r w:rsidRPr="00461193">
        <w:rPr>
          <w:rFonts w:ascii="Sylfaen" w:hAnsi="Sylfaen"/>
          <w:sz w:val="22"/>
          <w:szCs w:val="22"/>
        </w:rPr>
        <w:t>and desirable constraints</w:t>
      </w:r>
      <w:del w:id="701" w:author="Author">
        <w:r w:rsidDel="007A7E5D">
          <w:rPr>
            <w:rFonts w:ascii="Sylfaen" w:hAnsi="Sylfaen"/>
            <w:sz w:val="22"/>
            <w:szCs w:val="22"/>
          </w:rPr>
          <w:delText>, referring to Figure 2-18</w:delText>
        </w:r>
      </w:del>
    </w:p>
    <w:p w14:paraId="71D57633" w14:textId="77777777" w:rsidR="009E726D" w:rsidRDefault="009E726D" w:rsidP="009E726D">
      <w:pPr>
        <w:numPr>
          <w:ilvl w:val="0"/>
          <w:numId w:val="3"/>
        </w:numPr>
        <w:rPr>
          <w:rFonts w:ascii="Sylfaen" w:hAnsi="Sylfaen"/>
          <w:sz w:val="22"/>
          <w:szCs w:val="22"/>
        </w:rPr>
      </w:pPr>
      <w:del w:id="702" w:author="Barath Srinivasan.T.S" w:date="2015-10-31T14:18:00Z">
        <w:r w:rsidRPr="00461193" w:rsidDel="008C34FA">
          <w:rPr>
            <w:rFonts w:ascii="Sylfaen" w:hAnsi="Sylfaen"/>
            <w:sz w:val="22"/>
            <w:szCs w:val="22"/>
          </w:rPr>
          <w:delText xml:space="preserve">Mention </w:delText>
        </w:r>
      </w:del>
      <w:ins w:id="703" w:author="Barath Srinivasan.T.S" w:date="2015-10-31T14:18:00Z">
        <w:r w:rsidR="008C34FA">
          <w:rPr>
            <w:rFonts w:ascii="Sylfaen" w:hAnsi="Sylfaen"/>
            <w:sz w:val="22"/>
            <w:szCs w:val="22"/>
          </w:rPr>
          <w:t xml:space="preserve">Discuss </w:t>
        </w:r>
      </w:ins>
      <w:del w:id="704" w:author="Barath Srinivasan.T.S" w:date="2015-10-31T14:18:00Z">
        <w:r w:rsidRPr="00461193" w:rsidDel="008C34FA">
          <w:rPr>
            <w:rFonts w:ascii="Sylfaen" w:hAnsi="Sylfaen"/>
            <w:sz w:val="22"/>
            <w:szCs w:val="22"/>
          </w:rPr>
          <w:delText xml:space="preserve">that </w:delText>
        </w:r>
      </w:del>
      <w:r w:rsidRPr="00461193">
        <w:rPr>
          <w:rFonts w:ascii="Sylfaen" w:hAnsi="Sylfaen"/>
          <w:sz w:val="22"/>
          <w:szCs w:val="22"/>
        </w:rPr>
        <w:t xml:space="preserve">fact-finding </w:t>
      </w:r>
      <w:del w:id="705" w:author="Barath Srinivasan.T.S" w:date="2015-10-31T14:18:00Z">
        <w:r w:rsidRPr="00461193" w:rsidDel="008C34FA">
          <w:rPr>
            <w:rFonts w:ascii="Sylfaen" w:hAnsi="Sylfaen"/>
            <w:sz w:val="22"/>
            <w:szCs w:val="22"/>
          </w:rPr>
          <w:delText>is a process</w:delText>
        </w:r>
      </w:del>
      <w:ins w:id="706" w:author="Barath Srinivasan.T.S" w:date="2015-10-31T14:18:00Z">
        <w:r w:rsidR="008C34FA">
          <w:rPr>
            <w:rFonts w:ascii="Sylfaen" w:hAnsi="Sylfaen"/>
            <w:sz w:val="22"/>
            <w:szCs w:val="22"/>
          </w:rPr>
          <w:t>as</w:t>
        </w:r>
      </w:ins>
      <w:r w:rsidRPr="00461193">
        <w:rPr>
          <w:rFonts w:ascii="Sylfaen" w:hAnsi="Sylfaen"/>
          <w:sz w:val="22"/>
          <w:szCs w:val="22"/>
        </w:rPr>
        <w:t xml:space="preserve"> </w:t>
      </w:r>
      <w:ins w:id="707" w:author="Barath Srinivasan.T.S" w:date="2015-10-31T14:18:00Z">
        <w:r w:rsidR="008C34FA">
          <w:rPr>
            <w:rFonts w:ascii="Sylfaen" w:hAnsi="Sylfaen"/>
            <w:sz w:val="22"/>
            <w:szCs w:val="22"/>
          </w:rPr>
          <w:t xml:space="preserve">a process </w:t>
        </w:r>
      </w:ins>
      <w:ins w:id="708" w:author="Author">
        <w:r>
          <w:rPr>
            <w:rFonts w:ascii="Sylfaen" w:hAnsi="Sylfaen"/>
            <w:sz w:val="22"/>
            <w:szCs w:val="22"/>
          </w:rPr>
          <w:t>to gather data about various aspects of a project</w:t>
        </w:r>
      </w:ins>
      <w:del w:id="709" w:author="Author">
        <w:r w:rsidRPr="00461193" w:rsidDel="007D1864">
          <w:rPr>
            <w:rFonts w:ascii="Sylfaen" w:hAnsi="Sylfaen"/>
            <w:sz w:val="22"/>
            <w:szCs w:val="22"/>
          </w:rPr>
          <w:delText>of indefinite length and complexity</w:delText>
        </w:r>
        <w:r w:rsidDel="007A7E5D">
          <w:rPr>
            <w:rFonts w:ascii="Sylfaen" w:hAnsi="Sylfaen"/>
            <w:sz w:val="22"/>
            <w:szCs w:val="22"/>
          </w:rPr>
          <w:delText xml:space="preserve">, and list </w:delText>
        </w:r>
        <w:r w:rsidRPr="00461193" w:rsidDel="007A7E5D">
          <w:rPr>
            <w:rFonts w:ascii="Sylfaen" w:hAnsi="Sylfaen"/>
            <w:sz w:val="22"/>
            <w:szCs w:val="22"/>
          </w:rPr>
          <w:delText>techniques used in fact-finding</w:delText>
        </w:r>
      </w:del>
    </w:p>
    <w:p w14:paraId="2524759F" w14:textId="77777777" w:rsidR="009E726D" w:rsidDel="007D1864" w:rsidRDefault="009E726D" w:rsidP="009E726D">
      <w:pPr>
        <w:numPr>
          <w:ilvl w:val="0"/>
          <w:numId w:val="3"/>
        </w:numPr>
        <w:rPr>
          <w:del w:id="710" w:author="Author"/>
          <w:rFonts w:ascii="Sylfaen" w:hAnsi="Sylfaen"/>
          <w:sz w:val="22"/>
          <w:szCs w:val="22"/>
        </w:rPr>
      </w:pPr>
      <w:del w:id="711" w:author="Author">
        <w:r w:rsidRPr="00461193" w:rsidDel="007D1864">
          <w:rPr>
            <w:rFonts w:ascii="Sylfaen" w:hAnsi="Sylfaen"/>
            <w:sz w:val="22"/>
            <w:szCs w:val="22"/>
          </w:rPr>
          <w:delText>Explain the value of analyzing organization charts</w:delText>
        </w:r>
        <w:r w:rsidDel="007D1864">
          <w:rPr>
            <w:rFonts w:ascii="Sylfaen" w:hAnsi="Sylfaen"/>
            <w:sz w:val="22"/>
            <w:szCs w:val="22"/>
          </w:rPr>
          <w:delText xml:space="preserve">, which </w:delText>
        </w:r>
        <w:r w:rsidRPr="00461193" w:rsidDel="007D1864">
          <w:rPr>
            <w:rFonts w:ascii="Sylfaen" w:hAnsi="Sylfaen"/>
            <w:sz w:val="22"/>
            <w:szCs w:val="22"/>
          </w:rPr>
          <w:delText>provide important background for other fact-finding activities</w:delText>
        </w:r>
      </w:del>
    </w:p>
    <w:p w14:paraId="02C1083E" w14:textId="77777777" w:rsidR="009E726D" w:rsidRDefault="009E726D" w:rsidP="009E726D">
      <w:pPr>
        <w:numPr>
          <w:ilvl w:val="0"/>
          <w:numId w:val="3"/>
        </w:numPr>
        <w:rPr>
          <w:rFonts w:ascii="Sylfaen" w:hAnsi="Sylfaen"/>
          <w:sz w:val="22"/>
          <w:szCs w:val="22"/>
        </w:rPr>
      </w:pPr>
      <w:r>
        <w:rPr>
          <w:rFonts w:ascii="Sylfaen" w:hAnsi="Sylfaen"/>
          <w:sz w:val="22"/>
          <w:szCs w:val="22"/>
        </w:rPr>
        <w:t>Use Figure 2-</w:t>
      </w:r>
      <w:del w:id="712" w:author="Author">
        <w:r w:rsidDel="007A7E5D">
          <w:rPr>
            <w:rFonts w:ascii="Sylfaen" w:hAnsi="Sylfaen"/>
            <w:sz w:val="22"/>
            <w:szCs w:val="22"/>
          </w:rPr>
          <w:delText xml:space="preserve">19 </w:delText>
        </w:r>
      </w:del>
      <w:ins w:id="713" w:author="Author">
        <w:r>
          <w:rPr>
            <w:rFonts w:ascii="Sylfaen" w:hAnsi="Sylfaen"/>
            <w:sz w:val="22"/>
            <w:szCs w:val="22"/>
          </w:rPr>
          <w:t xml:space="preserve">16 </w:t>
        </w:r>
      </w:ins>
      <w:r>
        <w:rPr>
          <w:rFonts w:ascii="Sylfaen" w:hAnsi="Sylfaen"/>
          <w:sz w:val="22"/>
          <w:szCs w:val="22"/>
        </w:rPr>
        <w:t>to</w:t>
      </w:r>
      <w:r w:rsidRPr="00461193">
        <w:rPr>
          <w:rFonts w:ascii="Sylfaen" w:hAnsi="Sylfaen"/>
          <w:sz w:val="22"/>
          <w:szCs w:val="22"/>
        </w:rPr>
        <w:t xml:space="preserve"> point out that organization charts can be const</w:t>
      </w:r>
      <w:r>
        <w:rPr>
          <w:rFonts w:ascii="Sylfaen" w:hAnsi="Sylfaen"/>
          <w:sz w:val="22"/>
          <w:szCs w:val="22"/>
        </w:rPr>
        <w:t>ructed if they are unavailable</w:t>
      </w:r>
    </w:p>
    <w:p w14:paraId="4265DDD5" w14:textId="77777777" w:rsidR="009E726D" w:rsidDel="007A7E5D" w:rsidRDefault="009E726D">
      <w:pPr>
        <w:numPr>
          <w:ilvl w:val="0"/>
          <w:numId w:val="3"/>
        </w:numPr>
        <w:rPr>
          <w:del w:id="714" w:author="Author"/>
          <w:rFonts w:ascii="Sylfaen" w:hAnsi="Sylfaen"/>
          <w:sz w:val="22"/>
          <w:szCs w:val="22"/>
        </w:rPr>
        <w:pPrChange w:id="715" w:author="Jeevak Ghosh" w:date="2015-10-29T20:15:00Z">
          <w:pPr>
            <w:numPr>
              <w:numId w:val="4"/>
            </w:numPr>
            <w:tabs>
              <w:tab w:val="num" w:pos="547"/>
            </w:tabs>
            <w:ind w:left="547" w:hanging="187"/>
          </w:pPr>
        </w:pPrChange>
      </w:pPr>
      <w:del w:id="716" w:author="Author">
        <w:r w:rsidRPr="007A7E5D" w:rsidDel="007A7E5D">
          <w:rPr>
            <w:rFonts w:ascii="Sylfaen" w:hAnsi="Sylfaen"/>
            <w:sz w:val="22"/>
            <w:szCs w:val="22"/>
          </w:rPr>
          <w:lastRenderedPageBreak/>
          <w:delText xml:space="preserve">Note </w:delText>
        </w:r>
      </w:del>
      <w:ins w:id="717" w:author="Author">
        <w:r w:rsidRPr="007A7E5D">
          <w:rPr>
            <w:rFonts w:ascii="Sylfaen" w:hAnsi="Sylfaen"/>
            <w:sz w:val="22"/>
            <w:szCs w:val="22"/>
          </w:rPr>
          <w:t xml:space="preserve">Discuss </w:t>
        </w:r>
      </w:ins>
      <w:r w:rsidRPr="007A7E5D">
        <w:rPr>
          <w:rFonts w:ascii="Sylfaen" w:hAnsi="Sylfaen"/>
          <w:sz w:val="22"/>
          <w:szCs w:val="22"/>
        </w:rPr>
        <w:t>the need to verify the accuracy of organization charts</w:t>
      </w:r>
      <w:del w:id="718" w:author="Author">
        <w:r w:rsidDel="007A7E5D">
          <w:rPr>
            <w:rFonts w:ascii="Sylfaen" w:hAnsi="Sylfaen"/>
            <w:sz w:val="22"/>
            <w:szCs w:val="22"/>
          </w:rPr>
          <w:delText>, as s</w:delText>
        </w:r>
        <w:r w:rsidRPr="00461193" w:rsidDel="007A7E5D">
          <w:rPr>
            <w:rFonts w:ascii="Sylfaen" w:hAnsi="Sylfaen"/>
            <w:sz w:val="22"/>
            <w:szCs w:val="22"/>
          </w:rPr>
          <w:delText>ometimes, organization charts do not refl</w:delText>
        </w:r>
        <w:r w:rsidDel="007A7E5D">
          <w:rPr>
            <w:rFonts w:ascii="Sylfaen" w:hAnsi="Sylfaen"/>
            <w:sz w:val="22"/>
            <w:szCs w:val="22"/>
          </w:rPr>
          <w:delText>ect recent changes in staffing</w:delText>
        </w:r>
      </w:del>
    </w:p>
    <w:p w14:paraId="58FC0DC5" w14:textId="77777777" w:rsidR="009E726D" w:rsidRDefault="009E726D" w:rsidP="009E726D">
      <w:pPr>
        <w:numPr>
          <w:ilvl w:val="0"/>
          <w:numId w:val="3"/>
        </w:numPr>
        <w:rPr>
          <w:ins w:id="719" w:author="Author"/>
          <w:rFonts w:ascii="Sylfaen" w:hAnsi="Sylfaen"/>
          <w:sz w:val="22"/>
          <w:szCs w:val="22"/>
        </w:rPr>
      </w:pPr>
    </w:p>
    <w:p w14:paraId="58A923CB" w14:textId="77777777" w:rsidR="009E726D" w:rsidRPr="007A7E5D" w:rsidDel="00D733EC" w:rsidRDefault="009E726D" w:rsidP="009E726D">
      <w:pPr>
        <w:numPr>
          <w:ilvl w:val="0"/>
          <w:numId w:val="3"/>
        </w:numPr>
        <w:rPr>
          <w:del w:id="720" w:author="Author"/>
          <w:rFonts w:ascii="Sylfaen" w:hAnsi="Sylfaen"/>
          <w:sz w:val="22"/>
          <w:szCs w:val="22"/>
        </w:rPr>
      </w:pPr>
      <w:del w:id="721" w:author="Author">
        <w:r w:rsidRPr="007A7E5D" w:rsidDel="00D733EC">
          <w:rPr>
            <w:rFonts w:ascii="Sylfaen" w:hAnsi="Sylfaen"/>
            <w:sz w:val="22"/>
            <w:szCs w:val="22"/>
          </w:rPr>
          <w:delText>Mention that organization charts do not show important informal relationships</w:delText>
        </w:r>
      </w:del>
    </w:p>
    <w:p w14:paraId="6BCF0BCB"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 xml:space="preserve">List the </w:t>
      </w:r>
      <w:del w:id="722" w:author="Barath Srinivasan.T.S" w:date="2015-10-31T14:19:00Z">
        <w:r w:rsidRPr="00461193" w:rsidDel="008C34FA">
          <w:rPr>
            <w:rFonts w:ascii="Sylfaen" w:hAnsi="Sylfaen"/>
            <w:sz w:val="22"/>
            <w:szCs w:val="22"/>
          </w:rPr>
          <w:delText xml:space="preserve">seven </w:delText>
        </w:r>
      </w:del>
      <w:ins w:id="723" w:author="Barath Srinivasan.T.S" w:date="2015-10-31T14:19:00Z">
        <w:r w:rsidR="008C34FA">
          <w:rPr>
            <w:rFonts w:ascii="Sylfaen" w:hAnsi="Sylfaen"/>
            <w:sz w:val="22"/>
            <w:szCs w:val="22"/>
          </w:rPr>
          <w:t xml:space="preserve">series of </w:t>
        </w:r>
      </w:ins>
      <w:r w:rsidRPr="00461193">
        <w:rPr>
          <w:rFonts w:ascii="Sylfaen" w:hAnsi="Sylfaen"/>
          <w:sz w:val="22"/>
          <w:szCs w:val="22"/>
        </w:rPr>
        <w:t xml:space="preserve">steps in </w:t>
      </w:r>
      <w:del w:id="724" w:author="Barath Srinivasan.T.S" w:date="2015-10-31T14:20:00Z">
        <w:r w:rsidRPr="00461193" w:rsidDel="008C34FA">
          <w:rPr>
            <w:rFonts w:ascii="Sylfaen" w:hAnsi="Sylfaen"/>
            <w:sz w:val="22"/>
            <w:szCs w:val="22"/>
          </w:rPr>
          <w:delText xml:space="preserve">the </w:delText>
        </w:r>
      </w:del>
      <w:ins w:id="725" w:author="Barath Srinivasan.T.S" w:date="2015-10-31T14:20:00Z">
        <w:r w:rsidR="008C34FA">
          <w:rPr>
            <w:rFonts w:ascii="Sylfaen" w:hAnsi="Sylfaen"/>
            <w:sz w:val="22"/>
            <w:szCs w:val="22"/>
          </w:rPr>
          <w:t>a</w:t>
        </w:r>
      </w:ins>
      <w:ins w:id="726" w:author="Barath Srinivasan.T.S" w:date="2015-10-31T14:24:00Z">
        <w:r w:rsidR="00A6254C">
          <w:rPr>
            <w:rFonts w:ascii="Sylfaen" w:hAnsi="Sylfaen"/>
            <w:sz w:val="22"/>
            <w:szCs w:val="22"/>
          </w:rPr>
          <w:t>n</w:t>
        </w:r>
      </w:ins>
      <w:ins w:id="727" w:author="Barath Srinivasan.T.S" w:date="2015-10-31T14:20:00Z">
        <w:r w:rsidR="008C34FA" w:rsidRPr="00461193">
          <w:rPr>
            <w:rFonts w:ascii="Sylfaen" w:hAnsi="Sylfaen"/>
            <w:sz w:val="22"/>
            <w:szCs w:val="22"/>
          </w:rPr>
          <w:t xml:space="preserve"> </w:t>
        </w:r>
      </w:ins>
      <w:r w:rsidRPr="00461193">
        <w:rPr>
          <w:rFonts w:ascii="Sylfaen" w:hAnsi="Sylfaen"/>
          <w:sz w:val="22"/>
          <w:szCs w:val="22"/>
        </w:rPr>
        <w:t>interview process</w:t>
      </w:r>
      <w:del w:id="728" w:author="Barath Srinivasan.T.S" w:date="2015-10-31T14:20:00Z">
        <w:r w:rsidDel="008C34FA">
          <w:rPr>
            <w:rFonts w:ascii="Sylfaen" w:hAnsi="Sylfaen"/>
            <w:sz w:val="22"/>
            <w:szCs w:val="22"/>
          </w:rPr>
          <w:delText>; t</w:delText>
        </w:r>
        <w:r w:rsidRPr="00461193" w:rsidDel="008C34FA">
          <w:rPr>
            <w:rFonts w:ascii="Sylfaen" w:hAnsi="Sylfaen"/>
            <w:sz w:val="22"/>
            <w:szCs w:val="22"/>
          </w:rPr>
          <w:delText xml:space="preserve">hese seven steps are explained in </w:delText>
        </w:r>
        <w:r w:rsidDel="008C34FA">
          <w:rPr>
            <w:rFonts w:ascii="Sylfaen" w:hAnsi="Sylfaen"/>
            <w:sz w:val="22"/>
            <w:szCs w:val="22"/>
          </w:rPr>
          <w:delText>a later chapter</w:delText>
        </w:r>
      </w:del>
    </w:p>
    <w:p w14:paraId="01045DEA" w14:textId="77777777" w:rsidR="009E726D" w:rsidRDefault="009E726D" w:rsidP="009E726D">
      <w:pPr>
        <w:numPr>
          <w:ilvl w:val="0"/>
          <w:numId w:val="3"/>
        </w:numPr>
        <w:rPr>
          <w:rFonts w:ascii="Sylfaen" w:hAnsi="Sylfaen"/>
          <w:sz w:val="22"/>
          <w:szCs w:val="22"/>
        </w:rPr>
      </w:pPr>
      <w:del w:id="729" w:author="Author">
        <w:r w:rsidDel="00B85253">
          <w:rPr>
            <w:rFonts w:ascii="Sylfaen" w:hAnsi="Sylfaen"/>
            <w:sz w:val="22"/>
            <w:szCs w:val="22"/>
          </w:rPr>
          <w:delText>Use</w:delText>
        </w:r>
        <w:r w:rsidRPr="00461193" w:rsidDel="00B85253">
          <w:rPr>
            <w:rFonts w:ascii="Sylfaen" w:hAnsi="Sylfaen"/>
            <w:sz w:val="22"/>
            <w:szCs w:val="22"/>
          </w:rPr>
          <w:delText xml:space="preserve"> Figure</w:delText>
        </w:r>
        <w:r w:rsidDel="00B85253">
          <w:rPr>
            <w:rFonts w:ascii="Sylfaen" w:hAnsi="Sylfaen"/>
            <w:sz w:val="22"/>
            <w:szCs w:val="22"/>
          </w:rPr>
          <w:delText xml:space="preserve"> 2-20 to discuss how observation is a good way</w:delText>
        </w:r>
      </w:del>
      <w:ins w:id="730" w:author="Author">
        <w:del w:id="731" w:author="Author">
          <w:r w:rsidDel="00D733EC">
            <w:rPr>
              <w:rFonts w:ascii="Sylfaen" w:hAnsi="Sylfaen"/>
              <w:sz w:val="22"/>
              <w:szCs w:val="22"/>
            </w:rPr>
            <w:delText>Mention that</w:delText>
          </w:r>
        </w:del>
        <w:r>
          <w:rPr>
            <w:rFonts w:ascii="Sylfaen" w:hAnsi="Sylfaen"/>
            <w:sz w:val="22"/>
            <w:szCs w:val="22"/>
          </w:rPr>
          <w:t xml:space="preserve">Discuss the </w:t>
        </w:r>
        <w:del w:id="732" w:author="Author">
          <w:r w:rsidDel="00D733EC">
            <w:rPr>
              <w:rFonts w:ascii="Sylfaen" w:hAnsi="Sylfaen"/>
              <w:sz w:val="22"/>
              <w:szCs w:val="22"/>
            </w:rPr>
            <w:delText xml:space="preserve">purpose </w:delText>
          </w:r>
        </w:del>
        <w:r>
          <w:rPr>
            <w:rFonts w:ascii="Sylfaen" w:hAnsi="Sylfaen"/>
            <w:sz w:val="22"/>
            <w:szCs w:val="22"/>
          </w:rPr>
          <w:t>objective behind conducting</w:t>
        </w:r>
        <w:del w:id="733" w:author="Author">
          <w:r w:rsidDel="00D733EC">
            <w:rPr>
              <w:rFonts w:ascii="Sylfaen" w:hAnsi="Sylfaen"/>
              <w:sz w:val="22"/>
              <w:szCs w:val="22"/>
            </w:rPr>
            <w:delText>of the</w:delText>
          </w:r>
        </w:del>
        <w:r>
          <w:rPr>
            <w:rFonts w:ascii="Sylfaen" w:hAnsi="Sylfaen"/>
            <w:sz w:val="22"/>
            <w:szCs w:val="22"/>
          </w:rPr>
          <w:t xml:space="preserve"> interview</w:t>
        </w:r>
        <w:del w:id="734" w:author="Author">
          <w:r w:rsidDel="00D733EC">
            <w:rPr>
              <w:rFonts w:ascii="Sylfaen" w:hAnsi="Sylfaen"/>
              <w:sz w:val="22"/>
              <w:szCs w:val="22"/>
            </w:rPr>
            <w:delText xml:space="preserve"> is</w:delText>
          </w:r>
        </w:del>
      </w:ins>
      <w:del w:id="735" w:author="Author">
        <w:r w:rsidRPr="00461193" w:rsidDel="00D733EC">
          <w:rPr>
            <w:rFonts w:ascii="Sylfaen" w:hAnsi="Sylfaen"/>
            <w:sz w:val="22"/>
            <w:szCs w:val="22"/>
          </w:rPr>
          <w:delText xml:space="preserve"> to uncover facts</w:delText>
        </w:r>
      </w:del>
      <w:ins w:id="736" w:author="Author">
        <w:r>
          <w:rPr>
            <w:rFonts w:ascii="Sylfaen" w:hAnsi="Sylfaen"/>
            <w:sz w:val="22"/>
            <w:szCs w:val="22"/>
          </w:rPr>
          <w:t>s</w:t>
        </w:r>
      </w:ins>
    </w:p>
    <w:p w14:paraId="1F939487" w14:textId="77777777" w:rsidR="009E726D" w:rsidDel="00B85253" w:rsidRDefault="009E726D" w:rsidP="009E726D">
      <w:pPr>
        <w:numPr>
          <w:ilvl w:val="0"/>
          <w:numId w:val="3"/>
        </w:numPr>
        <w:rPr>
          <w:del w:id="737" w:author="Author"/>
          <w:rFonts w:ascii="Sylfaen" w:hAnsi="Sylfaen"/>
          <w:sz w:val="22"/>
          <w:szCs w:val="22"/>
        </w:rPr>
      </w:pPr>
      <w:del w:id="738" w:author="Author">
        <w:r w:rsidRPr="00461193" w:rsidDel="00B85253">
          <w:rPr>
            <w:rFonts w:ascii="Sylfaen" w:hAnsi="Sylfaen"/>
            <w:sz w:val="22"/>
            <w:szCs w:val="22"/>
          </w:rPr>
          <w:delText>Mention the analyst’s role in an interview and the need to prepare a standard set of questions</w:delText>
        </w:r>
      </w:del>
    </w:p>
    <w:p w14:paraId="7BB5D38F" w14:textId="77777777" w:rsidR="009E726D" w:rsidDel="00D733EC" w:rsidRDefault="009E726D" w:rsidP="009E726D">
      <w:pPr>
        <w:numPr>
          <w:ilvl w:val="0"/>
          <w:numId w:val="3"/>
        </w:numPr>
        <w:rPr>
          <w:del w:id="739" w:author="Author"/>
          <w:rFonts w:ascii="Sylfaen" w:hAnsi="Sylfaen"/>
          <w:sz w:val="22"/>
          <w:szCs w:val="22"/>
        </w:rPr>
      </w:pPr>
      <w:del w:id="740" w:author="Author">
        <w:r w:rsidRPr="00461193" w:rsidDel="00D733EC">
          <w:rPr>
            <w:rFonts w:ascii="Sylfaen" w:hAnsi="Sylfaen"/>
            <w:sz w:val="22"/>
            <w:szCs w:val="22"/>
          </w:rPr>
          <w:delText>Consider the</w:delText>
        </w:r>
        <w:r w:rsidDel="00D733EC">
          <w:rPr>
            <w:rFonts w:ascii="Sylfaen" w:hAnsi="Sylfaen"/>
            <w:sz w:val="22"/>
            <w:szCs w:val="22"/>
          </w:rPr>
          <w:delText xml:space="preserve"> value of open-ended questions</w:delText>
        </w:r>
      </w:del>
      <w:ins w:id="741" w:author="Author">
        <w:del w:id="742" w:author="Author">
          <w:r w:rsidDel="00D733EC">
            <w:rPr>
              <w:rFonts w:ascii="Sylfaen" w:hAnsi="Sylfaen"/>
              <w:sz w:val="22"/>
              <w:szCs w:val="22"/>
            </w:rPr>
            <w:delText>Stress on the point of asking open-ended questions</w:delText>
          </w:r>
        </w:del>
      </w:ins>
    </w:p>
    <w:p w14:paraId="09821C76"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Describe</w:t>
      </w:r>
      <w:ins w:id="743" w:author="Author">
        <w:r>
          <w:rPr>
            <w:rFonts w:ascii="Sylfaen" w:hAnsi="Sylfaen"/>
            <w:sz w:val="22"/>
            <w:szCs w:val="22"/>
          </w:rPr>
          <w:t xml:space="preserve"> the technique of</w:t>
        </w:r>
      </w:ins>
      <w:r w:rsidRPr="00461193">
        <w:rPr>
          <w:rFonts w:ascii="Sylfaen" w:hAnsi="Sylfaen"/>
          <w:sz w:val="22"/>
          <w:szCs w:val="22"/>
        </w:rPr>
        <w:t xml:space="preserve"> review</w:t>
      </w:r>
      <w:del w:id="744" w:author="Author">
        <w:r w:rsidRPr="00461193" w:rsidDel="00D733EC">
          <w:rPr>
            <w:rFonts w:ascii="Sylfaen" w:hAnsi="Sylfaen"/>
            <w:sz w:val="22"/>
            <w:szCs w:val="22"/>
          </w:rPr>
          <w:delText>ing</w:delText>
        </w:r>
      </w:del>
      <w:r w:rsidRPr="00461193">
        <w:rPr>
          <w:rFonts w:ascii="Sylfaen" w:hAnsi="Sylfaen"/>
          <w:sz w:val="22"/>
          <w:szCs w:val="22"/>
        </w:rPr>
        <w:t xml:space="preserve"> documentation</w:t>
      </w:r>
    </w:p>
    <w:p w14:paraId="5F8A8E57" w14:textId="77777777" w:rsidR="009E726D" w:rsidDel="005F1EC2" w:rsidRDefault="009E726D" w:rsidP="009E726D">
      <w:pPr>
        <w:numPr>
          <w:ilvl w:val="0"/>
          <w:numId w:val="3"/>
        </w:numPr>
        <w:rPr>
          <w:del w:id="745" w:author="Author"/>
          <w:rFonts w:ascii="Sylfaen" w:hAnsi="Sylfaen"/>
          <w:sz w:val="22"/>
          <w:szCs w:val="22"/>
        </w:rPr>
      </w:pPr>
      <w:del w:id="746" w:author="Author">
        <w:r w:rsidRPr="00461193" w:rsidDel="005F1EC2">
          <w:rPr>
            <w:rFonts w:ascii="Sylfaen" w:hAnsi="Sylfaen"/>
            <w:sz w:val="22"/>
            <w:szCs w:val="22"/>
          </w:rPr>
          <w:delText>Emphasize the importance of making sure docume</w:delText>
        </w:r>
        <w:r w:rsidDel="005F1EC2">
          <w:rPr>
            <w:rFonts w:ascii="Sylfaen" w:hAnsi="Sylfaen"/>
            <w:sz w:val="22"/>
            <w:szCs w:val="22"/>
          </w:rPr>
          <w:delText>ntation is current and accurate</w:delText>
        </w:r>
      </w:del>
    </w:p>
    <w:p w14:paraId="618397A4" w14:textId="77777777" w:rsidR="009E726D" w:rsidRDefault="009E726D" w:rsidP="009E726D">
      <w:pPr>
        <w:numPr>
          <w:ilvl w:val="0"/>
          <w:numId w:val="3"/>
        </w:numPr>
        <w:rPr>
          <w:rFonts w:ascii="Sylfaen" w:hAnsi="Sylfaen"/>
          <w:sz w:val="22"/>
          <w:szCs w:val="22"/>
        </w:rPr>
      </w:pPr>
      <w:r w:rsidRPr="00461193">
        <w:rPr>
          <w:rFonts w:ascii="Sylfaen" w:hAnsi="Sylfaen"/>
          <w:sz w:val="22"/>
          <w:szCs w:val="22"/>
        </w:rPr>
        <w:t>Point out different ways to observe operations</w:t>
      </w:r>
    </w:p>
    <w:p w14:paraId="105D47F9" w14:textId="77777777" w:rsidR="009E726D" w:rsidRDefault="009E726D" w:rsidP="009E726D">
      <w:pPr>
        <w:numPr>
          <w:ilvl w:val="0"/>
          <w:numId w:val="3"/>
        </w:numPr>
        <w:rPr>
          <w:rFonts w:ascii="Sylfaen" w:hAnsi="Sylfaen"/>
          <w:sz w:val="22"/>
          <w:szCs w:val="22"/>
        </w:rPr>
      </w:pPr>
      <w:del w:id="747" w:author="Author">
        <w:r w:rsidRPr="00461193" w:rsidDel="00D733EC">
          <w:rPr>
            <w:rFonts w:ascii="Sylfaen" w:hAnsi="Sylfaen"/>
            <w:sz w:val="22"/>
            <w:szCs w:val="22"/>
          </w:rPr>
          <w:delText>Note the value</w:delText>
        </w:r>
      </w:del>
      <w:ins w:id="748" w:author="Author">
        <w:r>
          <w:rPr>
            <w:rFonts w:ascii="Sylfaen" w:hAnsi="Sylfaen"/>
            <w:sz w:val="22"/>
            <w:szCs w:val="22"/>
          </w:rPr>
          <w:t>Discuss the importance</w:t>
        </w:r>
      </w:ins>
      <w:r w:rsidRPr="00461193">
        <w:rPr>
          <w:rFonts w:ascii="Sylfaen" w:hAnsi="Sylfaen"/>
          <w:sz w:val="22"/>
          <w:szCs w:val="22"/>
        </w:rPr>
        <w:t xml:space="preserve"> of sampling system inputs and outputs</w:t>
      </w:r>
    </w:p>
    <w:p w14:paraId="659EC351" w14:textId="77777777" w:rsidR="009E726D" w:rsidDel="00D733EC" w:rsidRDefault="009E726D" w:rsidP="009E726D">
      <w:pPr>
        <w:numPr>
          <w:ilvl w:val="0"/>
          <w:numId w:val="3"/>
        </w:numPr>
        <w:rPr>
          <w:del w:id="749" w:author="Author"/>
          <w:rFonts w:ascii="Sylfaen" w:hAnsi="Sylfaen"/>
          <w:sz w:val="22"/>
          <w:szCs w:val="22"/>
        </w:rPr>
      </w:pPr>
      <w:del w:id="750" w:author="Author">
        <w:r w:rsidRPr="00461193" w:rsidDel="00D733EC">
          <w:rPr>
            <w:rFonts w:ascii="Sylfaen" w:hAnsi="Sylfaen"/>
            <w:sz w:val="22"/>
            <w:szCs w:val="22"/>
          </w:rPr>
          <w:delText xml:space="preserve">Describe conducting a </w:delText>
        </w:r>
      </w:del>
      <w:ins w:id="751" w:author="Author">
        <w:del w:id="752" w:author="Author">
          <w:r w:rsidDel="00D733EC">
            <w:rPr>
              <w:rFonts w:ascii="Sylfaen" w:hAnsi="Sylfaen"/>
              <w:sz w:val="22"/>
              <w:szCs w:val="22"/>
            </w:rPr>
            <w:delText xml:space="preserve">user </w:delText>
          </w:r>
        </w:del>
      </w:ins>
      <w:del w:id="753" w:author="Author">
        <w:r w:rsidRPr="00461193" w:rsidDel="00D733EC">
          <w:rPr>
            <w:rFonts w:ascii="Sylfaen" w:hAnsi="Sylfaen"/>
            <w:sz w:val="22"/>
            <w:szCs w:val="22"/>
          </w:rPr>
          <w:delText>survey</w:delText>
        </w:r>
      </w:del>
    </w:p>
    <w:p w14:paraId="16B7EC8B" w14:textId="69AA8F2B" w:rsidR="009E726D" w:rsidRDefault="009E726D" w:rsidP="009E726D">
      <w:pPr>
        <w:numPr>
          <w:ilvl w:val="0"/>
          <w:numId w:val="3"/>
        </w:numPr>
        <w:rPr>
          <w:rFonts w:ascii="Sylfaen" w:hAnsi="Sylfaen"/>
          <w:sz w:val="22"/>
          <w:szCs w:val="22"/>
        </w:rPr>
      </w:pPr>
      <w:del w:id="754" w:author="Author">
        <w:r w:rsidRPr="00461193" w:rsidDel="00D733EC">
          <w:rPr>
            <w:rFonts w:ascii="Sylfaen" w:hAnsi="Sylfaen"/>
            <w:sz w:val="22"/>
            <w:szCs w:val="22"/>
          </w:rPr>
          <w:delText xml:space="preserve">Note </w:delText>
        </w:r>
      </w:del>
      <w:ins w:id="755" w:author="Author">
        <w:r>
          <w:rPr>
            <w:rFonts w:ascii="Sylfaen" w:hAnsi="Sylfaen"/>
            <w:sz w:val="22"/>
            <w:szCs w:val="22"/>
          </w:rPr>
          <w:t>Point out</w:t>
        </w:r>
        <w:r w:rsidRPr="00461193">
          <w:rPr>
            <w:rFonts w:ascii="Sylfaen" w:hAnsi="Sylfaen"/>
            <w:sz w:val="22"/>
            <w:szCs w:val="22"/>
          </w:rPr>
          <w:t xml:space="preserve"> </w:t>
        </w:r>
      </w:ins>
      <w:r w:rsidRPr="00461193">
        <w:rPr>
          <w:rFonts w:ascii="Sylfaen" w:hAnsi="Sylfaen"/>
          <w:sz w:val="22"/>
          <w:szCs w:val="22"/>
        </w:rPr>
        <w:t xml:space="preserve">the advantage and disadvantage of a survey when compared </w:t>
      </w:r>
      <w:ins w:id="756" w:author="Jothi Mariyam Thomas" w:date="2015-11-04T10:10:00Z">
        <w:del w:id="757" w:author="Jeevak Ghosh" w:date="2015-11-04T12:23:00Z">
          <w:r w:rsidR="00EB1E17" w:rsidDel="00F17390">
            <w:rPr>
              <w:rFonts w:ascii="Sylfaen" w:hAnsi="Sylfaen"/>
              <w:sz w:val="22"/>
              <w:szCs w:val="22"/>
            </w:rPr>
            <w:delText>with</w:delText>
          </w:r>
        </w:del>
      </w:ins>
      <w:ins w:id="758" w:author="Jeevak Ghosh" w:date="2015-11-04T12:23:00Z">
        <w:r w:rsidR="00F17390">
          <w:rPr>
            <w:rFonts w:ascii="Sylfaen" w:hAnsi="Sylfaen"/>
            <w:sz w:val="22"/>
            <w:szCs w:val="22"/>
          </w:rPr>
          <w:t>with</w:t>
        </w:r>
      </w:ins>
      <w:ins w:id="759" w:author="Jothi Mariyam Thomas" w:date="2015-11-04T10:10:00Z">
        <w:r w:rsidR="00EB1E17" w:rsidRPr="00461193">
          <w:rPr>
            <w:rFonts w:ascii="Sylfaen" w:hAnsi="Sylfaen"/>
            <w:sz w:val="22"/>
            <w:szCs w:val="22"/>
          </w:rPr>
          <w:t xml:space="preserve"> </w:t>
        </w:r>
      </w:ins>
      <w:r w:rsidRPr="00461193">
        <w:rPr>
          <w:rFonts w:ascii="Sylfaen" w:hAnsi="Sylfaen"/>
          <w:sz w:val="22"/>
          <w:szCs w:val="22"/>
        </w:rPr>
        <w:t>an interview</w:t>
      </w:r>
    </w:p>
    <w:p w14:paraId="28FA5C7A" w14:textId="7FBE2EF6" w:rsidR="009E726D" w:rsidRDefault="009E726D" w:rsidP="009E726D">
      <w:pPr>
        <w:numPr>
          <w:ilvl w:val="0"/>
          <w:numId w:val="3"/>
        </w:numPr>
        <w:rPr>
          <w:ins w:id="760" w:author="Author"/>
          <w:rFonts w:ascii="Sylfaen" w:hAnsi="Sylfaen"/>
          <w:sz w:val="22"/>
          <w:szCs w:val="22"/>
        </w:rPr>
      </w:pPr>
      <w:r>
        <w:rPr>
          <w:rFonts w:ascii="Sylfaen" w:hAnsi="Sylfaen"/>
          <w:sz w:val="22"/>
          <w:szCs w:val="22"/>
        </w:rPr>
        <w:t>Use the Pareto chart in Figure 2-</w:t>
      </w:r>
      <w:del w:id="761" w:author="Author">
        <w:r w:rsidDel="00D733EC">
          <w:rPr>
            <w:rFonts w:ascii="Sylfaen" w:hAnsi="Sylfaen"/>
            <w:sz w:val="22"/>
            <w:szCs w:val="22"/>
          </w:rPr>
          <w:delText xml:space="preserve">21 </w:delText>
        </w:r>
      </w:del>
      <w:ins w:id="762" w:author="Author">
        <w:r>
          <w:rPr>
            <w:rFonts w:ascii="Sylfaen" w:hAnsi="Sylfaen"/>
            <w:sz w:val="22"/>
            <w:szCs w:val="22"/>
          </w:rPr>
          <w:t xml:space="preserve">17 </w:t>
        </w:r>
      </w:ins>
      <w:r>
        <w:rPr>
          <w:rFonts w:ascii="Sylfaen" w:hAnsi="Sylfaen"/>
          <w:sz w:val="22"/>
          <w:szCs w:val="22"/>
        </w:rPr>
        <w:t xml:space="preserve">to illustrate </w:t>
      </w:r>
      <w:ins w:id="763" w:author="Author">
        <w:r>
          <w:rPr>
            <w:rFonts w:ascii="Sylfaen" w:hAnsi="Sylfaen"/>
            <w:sz w:val="22"/>
            <w:szCs w:val="22"/>
          </w:rPr>
          <w:t>its role in analyzing data</w:t>
        </w:r>
      </w:ins>
      <w:del w:id="764" w:author="Author">
        <w:r w:rsidDel="005F1EC2">
          <w:rPr>
            <w:rFonts w:ascii="Sylfaen" w:hAnsi="Sylfaen"/>
            <w:sz w:val="22"/>
            <w:szCs w:val="22"/>
          </w:rPr>
          <w:delText>the visualization of issues that need attention, and</w:delText>
        </w:r>
      </w:del>
    </w:p>
    <w:p w14:paraId="27BA6ED7" w14:textId="77777777" w:rsidR="009E726D" w:rsidDel="00A32D76" w:rsidRDefault="009E726D">
      <w:pPr>
        <w:numPr>
          <w:ilvl w:val="0"/>
          <w:numId w:val="3"/>
        </w:numPr>
        <w:rPr>
          <w:ins w:id="765" w:author="Author"/>
          <w:del w:id="766" w:author="Author"/>
          <w:rFonts w:ascii="Sylfaen" w:hAnsi="Sylfaen"/>
          <w:sz w:val="22"/>
          <w:szCs w:val="22"/>
        </w:rPr>
        <w:pPrChange w:id="767" w:author="Jeevak Ghosh" w:date="2015-10-29T20:27:00Z">
          <w:pPr>
            <w:numPr>
              <w:numId w:val="4"/>
            </w:numPr>
            <w:tabs>
              <w:tab w:val="num" w:pos="547"/>
            </w:tabs>
            <w:ind w:left="547" w:hanging="187"/>
          </w:pPr>
        </w:pPrChange>
      </w:pPr>
      <w:del w:id="768" w:author="Author">
        <w:r w:rsidRPr="00A32D76" w:rsidDel="005F1EC2">
          <w:rPr>
            <w:rFonts w:ascii="Sylfaen" w:hAnsi="Sylfaen"/>
            <w:sz w:val="22"/>
            <w:szCs w:val="22"/>
          </w:rPr>
          <w:delText xml:space="preserve">compare </w:delText>
        </w:r>
      </w:del>
      <w:ins w:id="769" w:author="Author">
        <w:del w:id="770" w:author="Author">
          <w:r w:rsidRPr="00A32D76" w:rsidDel="00A32D76">
            <w:rPr>
              <w:rFonts w:ascii="Sylfaen" w:hAnsi="Sylfaen"/>
              <w:sz w:val="22"/>
              <w:szCs w:val="22"/>
            </w:rPr>
            <w:delText>Compare</w:delText>
          </w:r>
        </w:del>
        <w:r w:rsidRPr="00A32D76">
          <w:rPr>
            <w:rFonts w:ascii="Sylfaen" w:hAnsi="Sylfaen"/>
            <w:sz w:val="22"/>
            <w:szCs w:val="22"/>
          </w:rPr>
          <w:t xml:space="preserve">Use Figure 2-18 to discuss </w:t>
        </w:r>
      </w:ins>
      <w:del w:id="771" w:author="Author">
        <w:r w:rsidRPr="00A32D76" w:rsidDel="005F1EC2">
          <w:rPr>
            <w:rFonts w:ascii="Sylfaen" w:hAnsi="Sylfaen"/>
            <w:sz w:val="22"/>
            <w:szCs w:val="22"/>
          </w:rPr>
          <w:delText xml:space="preserve">it to </w:delText>
        </w:r>
      </w:del>
      <w:r w:rsidRPr="00A32D76">
        <w:rPr>
          <w:rFonts w:ascii="Sylfaen" w:hAnsi="Sylfaen"/>
          <w:sz w:val="22"/>
          <w:szCs w:val="22"/>
        </w:rPr>
        <w:t>the use of the XY chart (scatter diagram)</w:t>
      </w:r>
      <w:del w:id="772" w:author="Barath Srinivasan.T.S" w:date="2015-10-31T14:25:00Z">
        <w:r w:rsidRPr="00A32D76" w:rsidDel="00A6254C">
          <w:rPr>
            <w:rFonts w:ascii="Sylfaen" w:hAnsi="Sylfaen"/>
            <w:sz w:val="22"/>
            <w:szCs w:val="22"/>
          </w:rPr>
          <w:delText xml:space="preserve"> </w:delText>
        </w:r>
      </w:del>
      <w:del w:id="773" w:author="Author">
        <w:r w:rsidDel="00A32D76">
          <w:rPr>
            <w:rFonts w:ascii="Sylfaen" w:hAnsi="Sylfaen"/>
            <w:sz w:val="22"/>
            <w:szCs w:val="22"/>
          </w:rPr>
          <w:delText>in Figure 2-</w:delText>
        </w:r>
        <w:r w:rsidDel="00D733EC">
          <w:rPr>
            <w:rFonts w:ascii="Sylfaen" w:hAnsi="Sylfaen"/>
            <w:sz w:val="22"/>
            <w:szCs w:val="22"/>
          </w:rPr>
          <w:delText xml:space="preserve">22 </w:delText>
        </w:r>
      </w:del>
      <w:ins w:id="774" w:author="Author">
        <w:del w:id="775" w:author="Author">
          <w:r w:rsidDel="00A32D76">
            <w:rPr>
              <w:rFonts w:ascii="Sylfaen" w:hAnsi="Sylfaen"/>
              <w:sz w:val="22"/>
              <w:szCs w:val="22"/>
            </w:rPr>
            <w:delText xml:space="preserve">to the Pareto chart, </w:delText>
          </w:r>
        </w:del>
      </w:ins>
      <w:del w:id="776" w:author="Author">
        <w:r w:rsidDel="00A32D76">
          <w:rPr>
            <w:rFonts w:ascii="Sylfaen" w:hAnsi="Sylfaen"/>
            <w:sz w:val="22"/>
            <w:szCs w:val="22"/>
          </w:rPr>
          <w:delText>in terms of problem-solving</w:delText>
        </w:r>
      </w:del>
    </w:p>
    <w:p w14:paraId="363B02A0" w14:textId="77777777" w:rsidR="009E726D" w:rsidRDefault="009E726D" w:rsidP="009E726D">
      <w:pPr>
        <w:numPr>
          <w:ilvl w:val="0"/>
          <w:numId w:val="3"/>
        </w:numPr>
        <w:rPr>
          <w:ins w:id="777" w:author="Author"/>
          <w:rFonts w:ascii="Sylfaen" w:hAnsi="Sylfaen"/>
          <w:sz w:val="22"/>
          <w:szCs w:val="22"/>
        </w:rPr>
      </w:pPr>
    </w:p>
    <w:p w14:paraId="10E089C5" w14:textId="77777777" w:rsidR="009E726D" w:rsidRPr="00A32D76" w:rsidRDefault="009E726D" w:rsidP="009E726D">
      <w:pPr>
        <w:numPr>
          <w:ilvl w:val="0"/>
          <w:numId w:val="3"/>
        </w:numPr>
        <w:rPr>
          <w:rFonts w:ascii="Sylfaen" w:hAnsi="Sylfaen"/>
          <w:sz w:val="22"/>
          <w:szCs w:val="22"/>
        </w:rPr>
      </w:pPr>
      <w:ins w:id="778" w:author="Author">
        <w:r w:rsidRPr="00A32D76">
          <w:rPr>
            <w:rFonts w:ascii="Sylfaen" w:hAnsi="Sylfaen"/>
            <w:sz w:val="22"/>
            <w:szCs w:val="22"/>
          </w:rPr>
          <w:t>Discuss the various steps that are to be followed before evaluating feasibility</w:t>
        </w:r>
      </w:ins>
    </w:p>
    <w:p w14:paraId="111215A6" w14:textId="77777777" w:rsidR="009E726D" w:rsidDel="002B212B" w:rsidRDefault="009E726D" w:rsidP="009E726D">
      <w:pPr>
        <w:numPr>
          <w:ilvl w:val="0"/>
          <w:numId w:val="3"/>
        </w:numPr>
        <w:rPr>
          <w:ins w:id="779" w:author="Author"/>
          <w:del w:id="780" w:author="Barath Srinivasan.T.S" w:date="2015-10-31T14:30:00Z"/>
          <w:rFonts w:ascii="Sylfaen" w:hAnsi="Sylfaen"/>
          <w:sz w:val="22"/>
          <w:szCs w:val="22"/>
        </w:rPr>
      </w:pPr>
      <w:del w:id="781" w:author="Barath Srinivasan.T.S" w:date="2015-10-31T14:30:00Z">
        <w:r w:rsidRPr="00461193" w:rsidDel="002B212B">
          <w:rPr>
            <w:rFonts w:ascii="Sylfaen" w:hAnsi="Sylfaen"/>
            <w:sz w:val="22"/>
            <w:szCs w:val="22"/>
          </w:rPr>
          <w:delText xml:space="preserve">Note </w:delText>
        </w:r>
      </w:del>
      <w:ins w:id="782" w:author="Author">
        <w:del w:id="783" w:author="Barath Srinivasan.T.S" w:date="2015-10-31T14:30:00Z">
          <w:r w:rsidDel="002B212B">
            <w:rPr>
              <w:rFonts w:ascii="Sylfaen" w:hAnsi="Sylfaen"/>
              <w:sz w:val="22"/>
              <w:szCs w:val="22"/>
            </w:rPr>
            <w:delText>Discuss</w:delText>
          </w:r>
          <w:r w:rsidRPr="00461193" w:rsidDel="002B212B">
            <w:rPr>
              <w:rFonts w:ascii="Sylfaen" w:hAnsi="Sylfaen"/>
              <w:sz w:val="22"/>
              <w:szCs w:val="22"/>
            </w:rPr>
            <w:delText xml:space="preserve"> </w:delText>
          </w:r>
        </w:del>
      </w:ins>
      <w:del w:id="784" w:author="Barath Srinivasan.T.S" w:date="2015-10-31T14:30:00Z">
        <w:r w:rsidRPr="00461193" w:rsidDel="002B212B">
          <w:rPr>
            <w:rFonts w:ascii="Sylfaen" w:hAnsi="Sylfaen"/>
            <w:sz w:val="22"/>
            <w:szCs w:val="22"/>
          </w:rPr>
          <w:delText>the need to provide managers with</w:delText>
        </w:r>
      </w:del>
      <w:ins w:id="785" w:author="Author">
        <w:del w:id="786" w:author="Barath Srinivasan.T.S" w:date="2015-10-31T14:30:00Z">
          <w:r w:rsidDel="002B212B">
            <w:rPr>
              <w:rFonts w:ascii="Sylfaen" w:hAnsi="Sylfaen"/>
              <w:sz w:val="22"/>
              <w:szCs w:val="22"/>
            </w:rPr>
            <w:delText>create</w:delText>
          </w:r>
        </w:del>
      </w:ins>
      <w:del w:id="787" w:author="Barath Srinivasan.T.S" w:date="2015-10-31T14:30:00Z">
        <w:r w:rsidRPr="00461193" w:rsidDel="002B212B">
          <w:rPr>
            <w:rFonts w:ascii="Sylfaen" w:hAnsi="Sylfaen"/>
            <w:sz w:val="22"/>
            <w:szCs w:val="22"/>
          </w:rPr>
          <w:delText xml:space="preserve"> estimates of the cost impact and timetable</w:delText>
        </w:r>
      </w:del>
      <w:ins w:id="788" w:author="Author">
        <w:del w:id="789" w:author="Barath Srinivasan.T.S" w:date="2015-10-31T14:30:00Z">
          <w:r w:rsidDel="002B212B">
            <w:rPr>
              <w:rFonts w:ascii="Sylfaen" w:hAnsi="Sylfaen"/>
              <w:sz w:val="22"/>
              <w:szCs w:val="22"/>
            </w:rPr>
            <w:delText>time and cost estimates for the requirements modeling tasks</w:delText>
          </w:r>
        </w:del>
      </w:ins>
    </w:p>
    <w:p w14:paraId="7DD534ED" w14:textId="77777777" w:rsidR="009E726D" w:rsidRDefault="009E726D" w:rsidP="009E726D">
      <w:pPr>
        <w:numPr>
          <w:ilvl w:val="0"/>
          <w:numId w:val="3"/>
        </w:numPr>
        <w:rPr>
          <w:rFonts w:ascii="Sylfaen" w:hAnsi="Sylfaen"/>
          <w:sz w:val="22"/>
          <w:szCs w:val="22"/>
        </w:rPr>
      </w:pPr>
      <w:ins w:id="790" w:author="Author">
        <w:r>
          <w:rPr>
            <w:rFonts w:ascii="Sylfaen" w:hAnsi="Sylfaen"/>
            <w:sz w:val="22"/>
            <w:szCs w:val="22"/>
          </w:rPr>
          <w:t>Discuss the various guidelines that are to be considered when evaluating a project’s feasibility</w:t>
        </w:r>
      </w:ins>
    </w:p>
    <w:p w14:paraId="775C6E11" w14:textId="77777777" w:rsidR="009E726D" w:rsidRDefault="009E726D" w:rsidP="009E726D">
      <w:pPr>
        <w:numPr>
          <w:ilvl w:val="0"/>
          <w:numId w:val="3"/>
        </w:numPr>
        <w:rPr>
          <w:rFonts w:ascii="Sylfaen" w:hAnsi="Sylfaen"/>
          <w:sz w:val="22"/>
          <w:szCs w:val="22"/>
        </w:rPr>
      </w:pPr>
      <w:del w:id="791" w:author="Author">
        <w:r w:rsidRPr="00461193" w:rsidDel="007B4D06">
          <w:rPr>
            <w:rFonts w:ascii="Sylfaen" w:hAnsi="Sylfaen"/>
            <w:sz w:val="22"/>
            <w:szCs w:val="22"/>
          </w:rPr>
          <w:delText>Point out the alternatives available at this stage</w:delText>
        </w:r>
      </w:del>
      <w:ins w:id="792" w:author="Author">
        <w:r>
          <w:rPr>
            <w:rFonts w:ascii="Sylfaen" w:hAnsi="Sylfaen"/>
            <w:sz w:val="22"/>
            <w:szCs w:val="22"/>
          </w:rPr>
          <w:t>Discuss the alternatives available after evaluating a project’s feasibility</w:t>
        </w:r>
      </w:ins>
    </w:p>
    <w:p w14:paraId="2FF779B0" w14:textId="77777777" w:rsidR="009E726D" w:rsidDel="00A32D76" w:rsidRDefault="009E726D">
      <w:pPr>
        <w:numPr>
          <w:ilvl w:val="0"/>
          <w:numId w:val="3"/>
        </w:numPr>
        <w:rPr>
          <w:del w:id="793" w:author="Author"/>
          <w:rFonts w:ascii="Sylfaen" w:hAnsi="Sylfaen"/>
          <w:sz w:val="22"/>
          <w:szCs w:val="22"/>
        </w:rPr>
        <w:pPrChange w:id="794" w:author="Jeevak Ghosh" w:date="2015-10-29T20:30:00Z">
          <w:pPr>
            <w:numPr>
              <w:numId w:val="4"/>
            </w:numPr>
            <w:tabs>
              <w:tab w:val="num" w:pos="547"/>
            </w:tabs>
            <w:ind w:left="547" w:hanging="187"/>
          </w:pPr>
        </w:pPrChange>
      </w:pPr>
      <w:del w:id="795" w:author="Author">
        <w:r w:rsidRPr="00A32D76" w:rsidDel="00A32D76">
          <w:rPr>
            <w:rFonts w:ascii="Sylfaen" w:hAnsi="Sylfaen"/>
            <w:sz w:val="22"/>
            <w:szCs w:val="22"/>
          </w:rPr>
          <w:delText>Characterize the report submitted to management at the conclusion of the preliminary investigation</w:delText>
        </w:r>
      </w:del>
    </w:p>
    <w:p w14:paraId="440423FD" w14:textId="77777777" w:rsidR="009E726D" w:rsidRPr="00A32D76" w:rsidDel="007B4D06" w:rsidRDefault="009E726D">
      <w:pPr>
        <w:numPr>
          <w:ilvl w:val="0"/>
          <w:numId w:val="3"/>
        </w:numPr>
        <w:rPr>
          <w:del w:id="796" w:author="Author"/>
          <w:rFonts w:ascii="Sylfaen" w:hAnsi="Sylfaen"/>
          <w:sz w:val="22"/>
          <w:szCs w:val="22"/>
        </w:rPr>
        <w:pPrChange w:id="797" w:author="Jeevak Ghosh" w:date="2015-10-29T20:30:00Z">
          <w:pPr>
            <w:numPr>
              <w:numId w:val="4"/>
            </w:numPr>
            <w:tabs>
              <w:tab w:val="num" w:pos="547"/>
            </w:tabs>
            <w:ind w:left="547" w:hanging="187"/>
          </w:pPr>
        </w:pPrChange>
      </w:pPr>
      <w:del w:id="798" w:author="Author">
        <w:r w:rsidRPr="00A32D76" w:rsidDel="007B4D06">
          <w:rPr>
            <w:rFonts w:ascii="Sylfaen" w:hAnsi="Sylfaen"/>
            <w:sz w:val="22"/>
            <w:szCs w:val="22"/>
          </w:rPr>
          <w:delText>Note that the format of a preliminary investigation report varies</w:delText>
        </w:r>
      </w:del>
    </w:p>
    <w:p w14:paraId="6DE56C96" w14:textId="77777777" w:rsidR="009E726D" w:rsidRDefault="009E726D" w:rsidP="009E726D">
      <w:pPr>
        <w:numPr>
          <w:ilvl w:val="0"/>
          <w:numId w:val="3"/>
        </w:numPr>
        <w:rPr>
          <w:ins w:id="799" w:author="Author"/>
          <w:rFonts w:ascii="Sylfaen" w:hAnsi="Sylfaen"/>
          <w:sz w:val="22"/>
          <w:szCs w:val="22"/>
        </w:rPr>
      </w:pPr>
      <w:r>
        <w:rPr>
          <w:rFonts w:ascii="Sylfaen" w:hAnsi="Sylfaen"/>
          <w:sz w:val="22"/>
          <w:szCs w:val="22"/>
        </w:rPr>
        <w:t>Define case for action</w:t>
      </w:r>
    </w:p>
    <w:p w14:paraId="1583A1DE" w14:textId="77777777" w:rsidR="009E726D" w:rsidDel="00A32D76" w:rsidRDefault="009E726D" w:rsidP="009E726D">
      <w:pPr>
        <w:numPr>
          <w:ilvl w:val="0"/>
          <w:numId w:val="3"/>
        </w:numPr>
        <w:rPr>
          <w:ins w:id="800" w:author="Author"/>
          <w:del w:id="801" w:author="Author"/>
          <w:rFonts w:ascii="Sylfaen" w:hAnsi="Sylfaen"/>
          <w:sz w:val="22"/>
          <w:szCs w:val="22"/>
        </w:rPr>
      </w:pPr>
      <w:ins w:id="802" w:author="Author">
        <w:del w:id="803" w:author="Author">
          <w:r w:rsidRPr="00461193" w:rsidDel="00A32D76">
            <w:rPr>
              <w:rFonts w:ascii="Sylfaen" w:hAnsi="Sylfaen"/>
              <w:sz w:val="22"/>
              <w:szCs w:val="22"/>
            </w:rPr>
            <w:delText>Note that the format of a preliminary investigation report varies</w:delText>
          </w:r>
        </w:del>
      </w:ins>
    </w:p>
    <w:p w14:paraId="75E5805C" w14:textId="77777777" w:rsidR="009E726D" w:rsidDel="007B4D06" w:rsidRDefault="009E726D" w:rsidP="009E726D">
      <w:pPr>
        <w:numPr>
          <w:ilvl w:val="0"/>
          <w:numId w:val="3"/>
        </w:numPr>
        <w:rPr>
          <w:del w:id="804" w:author="Author"/>
          <w:rFonts w:ascii="Sylfaen" w:hAnsi="Sylfaen"/>
          <w:sz w:val="22"/>
          <w:szCs w:val="22"/>
        </w:rPr>
      </w:pPr>
    </w:p>
    <w:p w14:paraId="007A4AE7" w14:textId="77777777" w:rsidR="009E726D" w:rsidRDefault="009E726D" w:rsidP="009E726D">
      <w:pPr>
        <w:numPr>
          <w:ilvl w:val="0"/>
          <w:numId w:val="3"/>
        </w:numPr>
        <w:rPr>
          <w:rFonts w:ascii="Sylfaen" w:hAnsi="Sylfaen"/>
          <w:sz w:val="22"/>
          <w:szCs w:val="22"/>
        </w:rPr>
      </w:pPr>
      <w:del w:id="805" w:author="Barath Srinivasan.T.S" w:date="2015-10-31T14:30:00Z">
        <w:r w:rsidRPr="00461193" w:rsidDel="002B212B">
          <w:rPr>
            <w:rFonts w:ascii="Sylfaen" w:hAnsi="Sylfaen"/>
            <w:sz w:val="22"/>
            <w:szCs w:val="22"/>
          </w:rPr>
          <w:delText>Describe</w:delText>
        </w:r>
      </w:del>
      <w:ins w:id="806" w:author="Barath Srinivasan.T.S" w:date="2015-10-31T14:30:00Z">
        <w:r w:rsidR="002B212B">
          <w:rPr>
            <w:rFonts w:ascii="Sylfaen" w:hAnsi="Sylfaen"/>
            <w:sz w:val="22"/>
            <w:szCs w:val="22"/>
          </w:rPr>
          <w:t>Discuss</w:t>
        </w:r>
      </w:ins>
      <w:r w:rsidRPr="00461193">
        <w:rPr>
          <w:rFonts w:ascii="Sylfaen" w:hAnsi="Sylfaen"/>
          <w:sz w:val="22"/>
          <w:szCs w:val="22"/>
        </w:rPr>
        <w:t xml:space="preserve"> the eight sections in a typical preliminary investigation report: Introduction, Systems Request Summary, Findings, </w:t>
      </w:r>
      <w:ins w:id="807" w:author="Barath Srinivasan.T.S" w:date="2015-10-31T14:31:00Z">
        <w:r w:rsidR="002B212B">
          <w:rPr>
            <w:rFonts w:ascii="Sylfaen" w:hAnsi="Sylfaen"/>
            <w:sz w:val="22"/>
            <w:szCs w:val="22"/>
          </w:rPr>
          <w:t>Recommendations,</w:t>
        </w:r>
      </w:ins>
      <w:del w:id="808" w:author="Barath Srinivasan.T.S" w:date="2015-10-31T14:31:00Z">
        <w:r w:rsidDel="002B212B">
          <w:rPr>
            <w:rFonts w:ascii="Sylfaen" w:hAnsi="Sylfaen"/>
            <w:sz w:val="22"/>
            <w:szCs w:val="22"/>
          </w:rPr>
          <w:delText>Case for Action</w:delText>
        </w:r>
        <w:r w:rsidRPr="00461193" w:rsidDel="002B212B">
          <w:rPr>
            <w:rFonts w:ascii="Sylfaen" w:hAnsi="Sylfaen"/>
            <w:sz w:val="22"/>
            <w:szCs w:val="22"/>
          </w:rPr>
          <w:delText>,</w:delText>
        </w:r>
      </w:del>
      <w:r w:rsidRPr="00461193">
        <w:rPr>
          <w:rFonts w:ascii="Sylfaen" w:hAnsi="Sylfaen"/>
          <w:sz w:val="22"/>
          <w:szCs w:val="22"/>
        </w:rPr>
        <w:t xml:space="preserve"> Project Roles, Time and Cost Estimates, Expected Benefits, and Appendix</w:t>
      </w:r>
    </w:p>
    <w:p w14:paraId="6E982E99" w14:textId="77777777" w:rsidR="009E726D" w:rsidRPr="00BE4682" w:rsidDel="00A32D76" w:rsidRDefault="009E726D" w:rsidP="009E726D">
      <w:pPr>
        <w:numPr>
          <w:ilvl w:val="0"/>
          <w:numId w:val="4"/>
        </w:numPr>
        <w:rPr>
          <w:del w:id="809" w:author="Author"/>
          <w:rFonts w:ascii="Sylfaen" w:hAnsi="Sylfaen"/>
          <w:sz w:val="22"/>
          <w:szCs w:val="22"/>
        </w:rPr>
      </w:pPr>
      <w:del w:id="810" w:author="Author">
        <w:r w:rsidDel="00A32D76">
          <w:rPr>
            <w:rFonts w:ascii="Sylfaen" w:hAnsi="Sylfaen"/>
            <w:sz w:val="22"/>
            <w:szCs w:val="22"/>
          </w:rPr>
          <w:delText>Discuss Figure 2-23 and mention</w:delText>
        </w:r>
        <w:r w:rsidRPr="00461193" w:rsidDel="00A32D76">
          <w:rPr>
            <w:rFonts w:ascii="Sylfaen" w:hAnsi="Sylfaen"/>
            <w:sz w:val="22"/>
            <w:szCs w:val="22"/>
          </w:rPr>
          <w:delText xml:space="preserve"> that an oral p</w:delText>
        </w:r>
        <w:r w:rsidRPr="00B127DB" w:rsidDel="00A32D76">
          <w:rPr>
            <w:rFonts w:ascii="Sylfaen" w:hAnsi="Sylfaen"/>
            <w:sz w:val="22"/>
            <w:szCs w:val="22"/>
          </w:rPr>
          <w:delText>resentation may be necessary</w:delText>
        </w:r>
      </w:del>
    </w:p>
    <w:p w14:paraId="5F4083A4" w14:textId="77777777" w:rsidR="009E726D" w:rsidRPr="007D123C" w:rsidDel="007B4D06" w:rsidRDefault="009E726D">
      <w:pPr>
        <w:rPr>
          <w:del w:id="811" w:author="Author"/>
          <w:rFonts w:ascii="Sylfaen" w:hAnsi="Sylfaen"/>
          <w:sz w:val="22"/>
          <w:szCs w:val="22"/>
        </w:rPr>
        <w:pPrChange w:id="812" w:author="Author">
          <w:pPr>
            <w:numPr>
              <w:numId w:val="4"/>
            </w:numPr>
            <w:tabs>
              <w:tab w:val="num" w:pos="547"/>
            </w:tabs>
            <w:ind w:left="547" w:hanging="187"/>
          </w:pPr>
        </w:pPrChange>
      </w:pPr>
      <w:del w:id="813" w:author="Author">
        <w:r w:rsidRPr="00EE3FB9" w:rsidDel="007B4D06">
          <w:rPr>
            <w:rFonts w:ascii="Sylfaen" w:hAnsi="Sylfaen"/>
            <w:sz w:val="22"/>
            <w:szCs w:val="22"/>
          </w:rPr>
          <w:delText>Point out that Part A of the Systems Analyst’s Toolkit gives suggestions on presentations</w:delText>
        </w:r>
      </w:del>
    </w:p>
    <w:p w14:paraId="49070AB6" w14:textId="77777777" w:rsidR="009E726D" w:rsidRPr="00EE3FB9" w:rsidRDefault="009E726D" w:rsidP="009E726D">
      <w:pPr>
        <w:rPr>
          <w:rFonts w:ascii="Sylfaen" w:hAnsi="Sylfaen"/>
          <w:sz w:val="22"/>
          <w:szCs w:val="22"/>
        </w:rPr>
      </w:pPr>
    </w:p>
    <w:p w14:paraId="2E32C3AE" w14:textId="77777777" w:rsidR="009E726D" w:rsidRPr="00613B3E" w:rsidRDefault="009E726D" w:rsidP="009E726D">
      <w:pPr>
        <w:rPr>
          <w:rFonts w:ascii="Sylfaen" w:hAnsi="Sylfaen"/>
          <w:sz w:val="22"/>
          <w:szCs w:val="22"/>
        </w:rPr>
      </w:pPr>
      <w:r w:rsidRPr="00613B3E">
        <w:rPr>
          <w:rFonts w:ascii="Sylfaen" w:hAnsi="Sylfaen"/>
          <w:sz w:val="22"/>
          <w:szCs w:val="22"/>
        </w:rPr>
        <w:t xml:space="preserve">FIGURES: </w:t>
      </w:r>
      <w:ins w:id="814" w:author="Author">
        <w:r>
          <w:rPr>
            <w:rFonts w:ascii="Sylfaen" w:hAnsi="Sylfaen"/>
            <w:sz w:val="22"/>
            <w:szCs w:val="22"/>
          </w:rPr>
          <w:t xml:space="preserve">2-12, 2-13, 2-14, </w:t>
        </w:r>
      </w:ins>
      <w:r>
        <w:rPr>
          <w:rFonts w:ascii="Sylfaen" w:hAnsi="Sylfaen"/>
          <w:sz w:val="22"/>
          <w:szCs w:val="22"/>
        </w:rPr>
        <w:t xml:space="preserve">2-15, </w:t>
      </w:r>
      <w:r w:rsidRPr="00613B3E">
        <w:rPr>
          <w:rFonts w:ascii="Sylfaen" w:hAnsi="Sylfaen"/>
          <w:sz w:val="22"/>
          <w:szCs w:val="22"/>
        </w:rPr>
        <w:t>2-16, 2-17, 2-18</w:t>
      </w:r>
      <w:del w:id="815" w:author="Author">
        <w:r w:rsidRPr="00613B3E" w:rsidDel="00A32D76">
          <w:rPr>
            <w:rFonts w:ascii="Sylfaen" w:hAnsi="Sylfaen"/>
            <w:sz w:val="22"/>
            <w:szCs w:val="22"/>
          </w:rPr>
          <w:delText>, 2-19, 2-20, 2-21, 2-22, 2-23</w:delText>
        </w:r>
      </w:del>
    </w:p>
    <w:p w14:paraId="6C89C2B3" w14:textId="77777777" w:rsidR="009E726D" w:rsidRDefault="009E726D" w:rsidP="009E726D">
      <w:pPr>
        <w:rPr>
          <w:rFonts w:ascii="Sylfaen" w:hAnsi="Sylfaen"/>
          <w:sz w:val="22"/>
          <w:szCs w:val="22"/>
        </w:rPr>
      </w:pPr>
    </w:p>
    <w:p w14:paraId="7BFF3AB8" w14:textId="77777777" w:rsidR="009E726D" w:rsidDel="00424C65" w:rsidRDefault="009E726D" w:rsidP="009E726D">
      <w:pPr>
        <w:keepNext/>
        <w:rPr>
          <w:del w:id="816" w:author="Author"/>
          <w:rFonts w:ascii="Sylfaen" w:hAnsi="Sylfaen"/>
          <w:sz w:val="22"/>
          <w:szCs w:val="22"/>
        </w:rPr>
      </w:pPr>
      <w:del w:id="817" w:author="Author">
        <w:r w:rsidDel="00424C65">
          <w:rPr>
            <w:rFonts w:ascii="Sylfaen" w:hAnsi="Sylfaen"/>
            <w:sz w:val="22"/>
            <w:szCs w:val="22"/>
          </w:rPr>
          <w:delText>BOXES</w:delText>
        </w:r>
      </w:del>
    </w:p>
    <w:p w14:paraId="097CA20D" w14:textId="77777777" w:rsidR="009E726D" w:rsidDel="00424C65" w:rsidRDefault="009E726D" w:rsidP="009E726D">
      <w:pPr>
        <w:keepNext/>
        <w:rPr>
          <w:del w:id="818" w:author="Author"/>
          <w:rFonts w:ascii="Sylfaen" w:hAnsi="Sylfaen"/>
          <w:sz w:val="22"/>
          <w:szCs w:val="22"/>
        </w:rPr>
      </w:pPr>
      <w:del w:id="819" w:author="Author">
        <w:r w:rsidDel="00424C65">
          <w:rPr>
            <w:rFonts w:ascii="Sylfaen" w:hAnsi="Sylfaen"/>
            <w:sz w:val="22"/>
            <w:szCs w:val="22"/>
          </w:rPr>
          <w:delText>1. Toolkit Time: Refer students to the Communication Tools in Part A of the four-part Toolkit that follows Chapter 12</w:delText>
        </w:r>
        <w:r w:rsidRPr="00B24A06" w:rsidDel="00424C65">
          <w:rPr>
            <w:rFonts w:ascii="Sylfaen" w:hAnsi="Sylfaen"/>
            <w:sz w:val="22"/>
            <w:szCs w:val="22"/>
          </w:rPr>
          <w:delText>.</w:delText>
        </w:r>
      </w:del>
    </w:p>
    <w:p w14:paraId="0D619448" w14:textId="77777777" w:rsidR="009E726D" w:rsidDel="00424C65" w:rsidRDefault="009E726D" w:rsidP="009E726D">
      <w:pPr>
        <w:rPr>
          <w:del w:id="820" w:author="Author"/>
          <w:rFonts w:ascii="Sylfaen" w:hAnsi="Sylfaen"/>
          <w:sz w:val="22"/>
          <w:szCs w:val="22"/>
        </w:rPr>
      </w:pPr>
    </w:p>
    <w:p w14:paraId="73825389" w14:textId="77777777" w:rsidR="009E726D" w:rsidRPr="00AA5D3D" w:rsidRDefault="009E726D" w:rsidP="009E726D">
      <w:pPr>
        <w:keepNext/>
        <w:shd w:val="clear" w:color="auto" w:fill="A6A6A6"/>
        <w:rPr>
          <w:rFonts w:ascii="Sylfaen" w:hAnsi="Sylfaen"/>
          <w:sz w:val="22"/>
          <w:szCs w:val="22"/>
        </w:rPr>
      </w:pPr>
      <w:r>
        <w:rPr>
          <w:rFonts w:ascii="Sylfaen" w:hAnsi="Sylfaen"/>
          <w:sz w:val="22"/>
          <w:szCs w:val="22"/>
        </w:rPr>
        <w:t>TEACHING TIPS</w:t>
      </w:r>
    </w:p>
    <w:p w14:paraId="69CBB69D" w14:textId="23843752" w:rsidR="009E726D" w:rsidRDefault="009E726D" w:rsidP="009E726D">
      <w:pPr>
        <w:shd w:val="clear" w:color="auto" w:fill="A6A6A6"/>
        <w:rPr>
          <w:ins w:id="821" w:author="Author"/>
          <w:rFonts w:ascii="Sylfaen" w:hAnsi="Sylfaen"/>
          <w:sz w:val="22"/>
          <w:szCs w:val="22"/>
        </w:rPr>
      </w:pPr>
      <w:ins w:id="822" w:author="Author">
        <w:r>
          <w:rPr>
            <w:rFonts w:ascii="Sylfaen" w:hAnsi="Sylfaen"/>
            <w:sz w:val="22"/>
            <w:szCs w:val="22"/>
          </w:rPr>
          <w:t xml:space="preserve">Inform the students </w:t>
        </w:r>
        <w:r w:rsidRPr="00461193">
          <w:rPr>
            <w:rFonts w:ascii="Sylfaen" w:hAnsi="Sylfaen"/>
            <w:sz w:val="22"/>
            <w:szCs w:val="22"/>
          </w:rPr>
          <w:t xml:space="preserve">that the end product of </w:t>
        </w:r>
        <w:r>
          <w:rPr>
            <w:rFonts w:ascii="Sylfaen" w:hAnsi="Sylfaen"/>
            <w:sz w:val="22"/>
            <w:szCs w:val="22"/>
          </w:rPr>
          <w:t>the</w:t>
        </w:r>
        <w:r w:rsidRPr="00461193">
          <w:rPr>
            <w:rFonts w:ascii="Sylfaen" w:hAnsi="Sylfaen"/>
            <w:sz w:val="22"/>
            <w:szCs w:val="22"/>
          </w:rPr>
          <w:t xml:space="preserve"> preliminary investigation is a report to management</w:t>
        </w:r>
        <w:r>
          <w:rPr>
            <w:rFonts w:ascii="Sylfaen" w:hAnsi="Sylfaen"/>
            <w:sz w:val="22"/>
            <w:szCs w:val="22"/>
          </w:rPr>
          <w:t>.</w:t>
        </w:r>
      </w:ins>
    </w:p>
    <w:p w14:paraId="47298B03" w14:textId="77777777" w:rsidR="009E726D" w:rsidRDefault="009E726D" w:rsidP="009E726D">
      <w:pPr>
        <w:shd w:val="clear" w:color="auto" w:fill="A6A6A6"/>
        <w:rPr>
          <w:ins w:id="823" w:author="Author"/>
          <w:rFonts w:ascii="Sylfaen" w:hAnsi="Sylfaen"/>
          <w:sz w:val="22"/>
          <w:szCs w:val="22"/>
        </w:rPr>
      </w:pPr>
    </w:p>
    <w:p w14:paraId="1FC6D419" w14:textId="671232BB" w:rsidR="009E726D" w:rsidRDefault="009E726D" w:rsidP="009E726D">
      <w:pPr>
        <w:shd w:val="clear" w:color="auto" w:fill="A6A6A6"/>
        <w:rPr>
          <w:ins w:id="824" w:author="Author"/>
          <w:rFonts w:ascii="Sylfaen" w:hAnsi="Sylfaen"/>
          <w:sz w:val="22"/>
          <w:szCs w:val="22"/>
        </w:rPr>
      </w:pPr>
      <w:del w:id="825" w:author="Author">
        <w:r w:rsidRPr="00461193" w:rsidDel="0076558A">
          <w:rPr>
            <w:rFonts w:ascii="Sylfaen" w:hAnsi="Sylfaen"/>
            <w:sz w:val="22"/>
            <w:szCs w:val="22"/>
          </w:rPr>
          <w:delText xml:space="preserve">Emphasize the importance of employee attitudes and reactions. Unhappy or disgruntled employees can sabotage even the best systems development project. </w:delText>
        </w:r>
      </w:del>
      <w:r w:rsidRPr="00461193">
        <w:rPr>
          <w:rFonts w:ascii="Sylfaen" w:hAnsi="Sylfaen"/>
          <w:sz w:val="22"/>
          <w:szCs w:val="22"/>
        </w:rPr>
        <w:t>Point out</w:t>
      </w:r>
      <w:ins w:id="826" w:author="Author">
        <w:r>
          <w:rPr>
            <w:rFonts w:ascii="Sylfaen" w:hAnsi="Sylfaen"/>
            <w:sz w:val="22"/>
            <w:szCs w:val="22"/>
          </w:rPr>
          <w:t xml:space="preserve"> to the students</w:t>
        </w:r>
      </w:ins>
      <w:r w:rsidRPr="00461193">
        <w:rPr>
          <w:rFonts w:ascii="Sylfaen" w:hAnsi="Sylfaen"/>
          <w:sz w:val="22"/>
          <w:szCs w:val="22"/>
        </w:rPr>
        <w:t xml:space="preserve"> that when interacting with users, it is better to </w:t>
      </w:r>
      <w:commentRangeStart w:id="827"/>
      <w:del w:id="828" w:author="Jeevak Ghosh" w:date="2015-11-04T12:23:00Z">
        <w:r w:rsidRPr="00461193" w:rsidDel="00F17390">
          <w:rPr>
            <w:rFonts w:ascii="Sylfaen" w:hAnsi="Sylfaen"/>
            <w:sz w:val="22"/>
            <w:szCs w:val="22"/>
          </w:rPr>
          <w:delText>stress</w:delText>
        </w:r>
        <w:commentRangeEnd w:id="827"/>
        <w:r w:rsidR="00EB1E17" w:rsidDel="00F17390">
          <w:rPr>
            <w:rStyle w:val="CommentReference"/>
          </w:rPr>
          <w:commentReference w:id="827"/>
        </w:r>
        <w:r w:rsidRPr="00461193" w:rsidDel="00F17390">
          <w:rPr>
            <w:rFonts w:ascii="Sylfaen" w:hAnsi="Sylfaen"/>
            <w:sz w:val="22"/>
            <w:szCs w:val="22"/>
          </w:rPr>
          <w:delText xml:space="preserve"> </w:delText>
        </w:r>
      </w:del>
      <w:ins w:id="829" w:author="Jeevak Ghosh" w:date="2015-11-04T12:23:00Z">
        <w:r w:rsidR="00F17390">
          <w:rPr>
            <w:rFonts w:ascii="Sylfaen" w:hAnsi="Sylfaen"/>
            <w:sz w:val="22"/>
            <w:szCs w:val="22"/>
          </w:rPr>
          <w:t>emphasize</w:t>
        </w:r>
        <w:r w:rsidR="00F17390" w:rsidRPr="00461193">
          <w:rPr>
            <w:rFonts w:ascii="Sylfaen" w:hAnsi="Sylfaen"/>
            <w:sz w:val="22"/>
            <w:szCs w:val="22"/>
          </w:rPr>
          <w:t xml:space="preserve"> </w:t>
        </w:r>
      </w:ins>
      <w:r w:rsidRPr="00461193">
        <w:rPr>
          <w:rFonts w:ascii="Sylfaen" w:hAnsi="Sylfaen"/>
          <w:sz w:val="22"/>
          <w:szCs w:val="22"/>
        </w:rPr>
        <w:t>new features or enhancements than problems</w:t>
      </w:r>
      <w:r>
        <w:rPr>
          <w:rFonts w:ascii="Sylfaen" w:hAnsi="Sylfaen"/>
          <w:sz w:val="22"/>
          <w:szCs w:val="22"/>
        </w:rPr>
        <w:t>.</w:t>
      </w:r>
      <w:ins w:id="830" w:author="Author">
        <w:r>
          <w:rPr>
            <w:rFonts w:ascii="Sylfaen" w:hAnsi="Sylfaen"/>
            <w:sz w:val="22"/>
            <w:szCs w:val="22"/>
          </w:rPr>
          <w:t xml:space="preserve"> Explain them the reason.</w:t>
        </w:r>
      </w:ins>
    </w:p>
    <w:p w14:paraId="29C38D0A" w14:textId="77777777" w:rsidR="009E726D" w:rsidDel="0076558A" w:rsidRDefault="009E726D" w:rsidP="009E726D">
      <w:pPr>
        <w:shd w:val="clear" w:color="auto" w:fill="A6A6A6"/>
        <w:rPr>
          <w:ins w:id="831" w:author="Author"/>
          <w:del w:id="832" w:author="Author"/>
          <w:rFonts w:ascii="Sylfaen" w:hAnsi="Sylfaen"/>
          <w:sz w:val="22"/>
          <w:szCs w:val="22"/>
        </w:rPr>
      </w:pPr>
    </w:p>
    <w:p w14:paraId="4E0676D3" w14:textId="77777777" w:rsidR="009E726D" w:rsidDel="0076558A" w:rsidRDefault="009E726D" w:rsidP="009E726D">
      <w:pPr>
        <w:shd w:val="clear" w:color="auto" w:fill="A6A6A6"/>
        <w:rPr>
          <w:ins w:id="833" w:author="Author"/>
          <w:del w:id="834" w:author="Author"/>
          <w:rFonts w:ascii="Sylfaen" w:hAnsi="Sylfaen"/>
          <w:sz w:val="22"/>
          <w:szCs w:val="22"/>
        </w:rPr>
      </w:pPr>
      <w:ins w:id="835" w:author="Author">
        <w:del w:id="836" w:author="Author">
          <w:r w:rsidDel="0076558A">
            <w:rPr>
              <w:rFonts w:ascii="Sylfaen" w:hAnsi="Sylfaen"/>
              <w:sz w:val="22"/>
              <w:szCs w:val="22"/>
            </w:rPr>
            <w:delText xml:space="preserve">Point out to the students </w:delText>
          </w:r>
          <w:r w:rsidRPr="00461193" w:rsidDel="0076558A">
            <w:rPr>
              <w:rFonts w:ascii="Sylfaen" w:hAnsi="Sylfaen"/>
              <w:sz w:val="22"/>
              <w:szCs w:val="22"/>
            </w:rPr>
            <w:delText>that the end product of a preliminary investigation is a report to management</w:delText>
          </w:r>
          <w:r w:rsidDel="0076558A">
            <w:rPr>
              <w:rFonts w:ascii="Sylfaen" w:hAnsi="Sylfaen"/>
              <w:sz w:val="22"/>
              <w:szCs w:val="22"/>
            </w:rPr>
            <w:delText xml:space="preserve">. </w:delText>
          </w:r>
        </w:del>
      </w:ins>
    </w:p>
    <w:p w14:paraId="69094D59" w14:textId="77777777" w:rsidR="009E726D" w:rsidRDefault="009E726D" w:rsidP="009E726D">
      <w:pPr>
        <w:shd w:val="clear" w:color="auto" w:fill="A6A6A6"/>
        <w:rPr>
          <w:ins w:id="837" w:author="Author"/>
          <w:rFonts w:ascii="Sylfaen" w:hAnsi="Sylfaen"/>
          <w:sz w:val="22"/>
          <w:szCs w:val="22"/>
        </w:rPr>
      </w:pPr>
    </w:p>
    <w:p w14:paraId="24E9413A" w14:textId="77777777" w:rsidR="009E726D" w:rsidDel="0076558A" w:rsidRDefault="009E726D" w:rsidP="009E726D">
      <w:pPr>
        <w:shd w:val="clear" w:color="auto" w:fill="A6A6A6"/>
        <w:rPr>
          <w:del w:id="838" w:author="Author"/>
          <w:rFonts w:ascii="Sylfaen" w:hAnsi="Sylfaen"/>
          <w:sz w:val="22"/>
          <w:szCs w:val="22"/>
        </w:rPr>
      </w:pPr>
      <w:ins w:id="839" w:author="Author">
        <w:del w:id="840" w:author="Author">
          <w:r w:rsidDel="0076558A">
            <w:rPr>
              <w:rFonts w:ascii="Sylfaen" w:hAnsi="Sylfaen"/>
              <w:sz w:val="22"/>
              <w:szCs w:val="22"/>
            </w:rPr>
            <w:delText>Inform the students that they should be very careful with the word problem while interacting with the users. Explain the reason.</w:delText>
          </w:r>
        </w:del>
      </w:ins>
    </w:p>
    <w:p w14:paraId="23780525" w14:textId="77777777" w:rsidR="009E726D" w:rsidDel="0076558A" w:rsidRDefault="009E726D" w:rsidP="009E726D">
      <w:pPr>
        <w:shd w:val="clear" w:color="auto" w:fill="A6A6A6"/>
        <w:rPr>
          <w:del w:id="841" w:author="Author"/>
          <w:rFonts w:ascii="Sylfaen" w:hAnsi="Sylfaen"/>
          <w:sz w:val="22"/>
          <w:szCs w:val="22"/>
        </w:rPr>
      </w:pPr>
    </w:p>
    <w:p w14:paraId="4E6A2353" w14:textId="53982289" w:rsidR="009E726D" w:rsidRDefault="009E726D" w:rsidP="009E726D">
      <w:pPr>
        <w:shd w:val="clear" w:color="auto" w:fill="A6A6A6"/>
        <w:rPr>
          <w:rFonts w:ascii="Sylfaen" w:hAnsi="Sylfaen"/>
          <w:sz w:val="22"/>
          <w:szCs w:val="22"/>
        </w:rPr>
      </w:pPr>
      <w:r w:rsidRPr="00461193">
        <w:rPr>
          <w:rFonts w:ascii="Sylfaen" w:hAnsi="Sylfaen"/>
          <w:sz w:val="22"/>
          <w:szCs w:val="22"/>
        </w:rPr>
        <w:t xml:space="preserve">Figure </w:t>
      </w:r>
      <w:r w:rsidRPr="000172CF">
        <w:rPr>
          <w:rFonts w:ascii="Sylfaen" w:hAnsi="Sylfaen"/>
          <w:sz w:val="22"/>
          <w:szCs w:val="22"/>
        </w:rPr>
        <w:t>2-</w:t>
      </w:r>
      <w:del w:id="842" w:author="Author">
        <w:r w:rsidDel="0076558A">
          <w:rPr>
            <w:rFonts w:ascii="Sylfaen" w:hAnsi="Sylfaen"/>
            <w:sz w:val="22"/>
            <w:szCs w:val="22"/>
          </w:rPr>
          <w:delText>17</w:delText>
        </w:r>
        <w:r w:rsidRPr="00461193" w:rsidDel="0076558A">
          <w:rPr>
            <w:rFonts w:ascii="Sylfaen" w:hAnsi="Sylfaen"/>
            <w:sz w:val="22"/>
            <w:szCs w:val="22"/>
          </w:rPr>
          <w:delText xml:space="preserve"> </w:delText>
        </w:r>
      </w:del>
      <w:ins w:id="843" w:author="Author">
        <w:r>
          <w:rPr>
            <w:rFonts w:ascii="Sylfaen" w:hAnsi="Sylfaen"/>
            <w:sz w:val="22"/>
            <w:szCs w:val="22"/>
          </w:rPr>
          <w:t xml:space="preserve">14 </w:t>
        </w:r>
      </w:ins>
      <w:r w:rsidRPr="00461193">
        <w:rPr>
          <w:rFonts w:ascii="Sylfaen" w:hAnsi="Sylfaen"/>
          <w:sz w:val="22"/>
          <w:szCs w:val="22"/>
        </w:rPr>
        <w:t xml:space="preserve">shows a </w:t>
      </w:r>
      <w:r>
        <w:rPr>
          <w:rFonts w:ascii="Sylfaen" w:hAnsi="Sylfaen"/>
          <w:sz w:val="22"/>
          <w:szCs w:val="22"/>
        </w:rPr>
        <w:t>fishbone or Ishikawa diagram</w:t>
      </w:r>
      <w:r w:rsidRPr="00461193">
        <w:rPr>
          <w:rFonts w:ascii="Sylfaen" w:hAnsi="Sylfaen"/>
          <w:sz w:val="22"/>
          <w:szCs w:val="22"/>
        </w:rPr>
        <w:t xml:space="preserve">, which is a popular tool used to </w:t>
      </w:r>
      <w:r>
        <w:rPr>
          <w:rFonts w:ascii="Sylfaen" w:hAnsi="Sylfaen"/>
          <w:sz w:val="22"/>
          <w:szCs w:val="22"/>
        </w:rPr>
        <w:t>identify the root causes of a problem</w:t>
      </w:r>
      <w:r w:rsidRPr="00461193">
        <w:rPr>
          <w:rFonts w:ascii="Sylfaen" w:hAnsi="Sylfaen"/>
          <w:sz w:val="22"/>
          <w:szCs w:val="22"/>
        </w:rPr>
        <w:t xml:space="preserve">. </w:t>
      </w:r>
      <w:r>
        <w:rPr>
          <w:rFonts w:ascii="Sylfaen" w:hAnsi="Sylfaen"/>
          <w:sz w:val="22"/>
          <w:szCs w:val="22"/>
        </w:rPr>
        <w:t>This type of diagram shows the possible causes of a problem as a graphical outline and is helpful during preliminary investigation to reveal actual causes rather than just symptoms of problems.</w:t>
      </w:r>
    </w:p>
    <w:p w14:paraId="58D9FA8C" w14:textId="77777777" w:rsidR="009E726D" w:rsidRDefault="009E726D" w:rsidP="009E726D">
      <w:pPr>
        <w:shd w:val="clear" w:color="auto" w:fill="A6A6A6"/>
        <w:rPr>
          <w:ins w:id="844" w:author="Author"/>
          <w:rFonts w:ascii="Sylfaen" w:hAnsi="Sylfaen"/>
          <w:sz w:val="22"/>
          <w:szCs w:val="22"/>
        </w:rPr>
      </w:pPr>
    </w:p>
    <w:p w14:paraId="3D6DAD11" w14:textId="77777777" w:rsidR="009E726D" w:rsidRDefault="009E726D" w:rsidP="009E726D">
      <w:pPr>
        <w:shd w:val="clear" w:color="auto" w:fill="A6A6A6"/>
        <w:rPr>
          <w:ins w:id="845" w:author="Author"/>
          <w:rFonts w:ascii="Sylfaen" w:hAnsi="Sylfaen"/>
          <w:sz w:val="22"/>
          <w:szCs w:val="22"/>
        </w:rPr>
      </w:pPr>
      <w:ins w:id="846" w:author="Author">
        <w:r>
          <w:rPr>
            <w:rFonts w:ascii="Sylfaen" w:hAnsi="Sylfaen"/>
            <w:sz w:val="22"/>
            <w:szCs w:val="22"/>
          </w:rPr>
          <w:t xml:space="preserve">Mention to the students </w:t>
        </w:r>
        <w:r w:rsidRPr="007A7E5D">
          <w:rPr>
            <w:rFonts w:ascii="Sylfaen" w:hAnsi="Sylfaen"/>
            <w:sz w:val="22"/>
            <w:szCs w:val="22"/>
          </w:rPr>
          <w:t xml:space="preserve">that organization charts do not show important informal </w:t>
        </w:r>
        <w:r>
          <w:rPr>
            <w:rFonts w:ascii="Sylfaen" w:hAnsi="Sylfaen"/>
            <w:sz w:val="22"/>
            <w:szCs w:val="22"/>
          </w:rPr>
          <w:t>alignment of a group.</w:t>
        </w:r>
      </w:ins>
    </w:p>
    <w:p w14:paraId="339547B5" w14:textId="77777777" w:rsidR="009E726D" w:rsidRDefault="009E726D" w:rsidP="009E726D">
      <w:pPr>
        <w:shd w:val="clear" w:color="auto" w:fill="A6A6A6"/>
        <w:rPr>
          <w:rFonts w:ascii="Sylfaen" w:hAnsi="Sylfaen"/>
          <w:sz w:val="22"/>
          <w:szCs w:val="22"/>
        </w:rPr>
      </w:pPr>
    </w:p>
    <w:p w14:paraId="00ECBF21" w14:textId="77777777" w:rsidR="009E726D" w:rsidRDefault="009E726D" w:rsidP="009E726D">
      <w:pPr>
        <w:shd w:val="clear" w:color="auto" w:fill="A6A6A6"/>
        <w:rPr>
          <w:rFonts w:ascii="Sylfaen" w:hAnsi="Sylfaen"/>
          <w:sz w:val="22"/>
          <w:szCs w:val="22"/>
        </w:rPr>
      </w:pPr>
      <w:r w:rsidRPr="00461193">
        <w:rPr>
          <w:rFonts w:ascii="Sylfaen" w:hAnsi="Sylfaen"/>
          <w:sz w:val="22"/>
          <w:szCs w:val="22"/>
        </w:rPr>
        <w:t xml:space="preserve">Interviewing stakeholders is the most important fact-finding technique and the most effective way to understand business functions. </w:t>
      </w:r>
      <w:r>
        <w:rPr>
          <w:rFonts w:ascii="Sylfaen" w:hAnsi="Sylfaen"/>
          <w:sz w:val="22"/>
          <w:szCs w:val="22"/>
        </w:rPr>
        <w:t>Offer that c</w:t>
      </w:r>
      <w:r w:rsidRPr="00461193">
        <w:rPr>
          <w:rFonts w:ascii="Sylfaen" w:hAnsi="Sylfaen"/>
          <w:sz w:val="22"/>
          <w:szCs w:val="22"/>
        </w:rPr>
        <w:t>losed-ended questions (e.g., How many forms a day do you process?) that have simple, factual answers can be important to obtain specific facts. Generally, however, open-ended questions are best to get an interview started and encourage an interviewee to explain his or her perception of the project.</w:t>
      </w:r>
    </w:p>
    <w:p w14:paraId="156CF656" w14:textId="77777777" w:rsidR="009E726D" w:rsidDel="007615E2" w:rsidRDefault="009E726D" w:rsidP="009E726D">
      <w:pPr>
        <w:shd w:val="clear" w:color="auto" w:fill="A6A6A6"/>
        <w:rPr>
          <w:ins w:id="847" w:author="Author"/>
          <w:del w:id="848" w:author="Barath Srinivasan.T.S" w:date="2015-10-31T12:28:00Z"/>
          <w:rFonts w:ascii="Sylfaen" w:hAnsi="Sylfaen"/>
          <w:sz w:val="22"/>
          <w:szCs w:val="22"/>
        </w:rPr>
      </w:pPr>
    </w:p>
    <w:p w14:paraId="1032EE34" w14:textId="77777777" w:rsidR="009E726D" w:rsidDel="002B212B" w:rsidRDefault="009E726D" w:rsidP="009E726D">
      <w:pPr>
        <w:shd w:val="clear" w:color="auto" w:fill="A6A6A6"/>
        <w:rPr>
          <w:del w:id="849" w:author="Barath Srinivasan.T.S" w:date="2015-10-31T14:33:00Z"/>
          <w:rFonts w:ascii="Sylfaen" w:hAnsi="Sylfaen"/>
          <w:sz w:val="22"/>
          <w:szCs w:val="22"/>
        </w:rPr>
      </w:pPr>
    </w:p>
    <w:p w14:paraId="0CE8FF46" w14:textId="77777777" w:rsidR="009E726D" w:rsidDel="007B4D06" w:rsidRDefault="009E726D" w:rsidP="009E726D">
      <w:pPr>
        <w:shd w:val="clear" w:color="auto" w:fill="A6A6A6"/>
        <w:rPr>
          <w:del w:id="850" w:author="Author"/>
          <w:rFonts w:ascii="Sylfaen" w:hAnsi="Sylfaen"/>
          <w:sz w:val="22"/>
          <w:szCs w:val="22"/>
        </w:rPr>
      </w:pPr>
      <w:del w:id="851" w:author="Author">
        <w:r w:rsidRPr="00461193" w:rsidDel="007B4D06">
          <w:rPr>
            <w:rFonts w:ascii="Sylfaen" w:hAnsi="Sylfaen"/>
            <w:sz w:val="22"/>
            <w:szCs w:val="22"/>
          </w:rPr>
          <w:delText>Some documentation is external, such as industry wide journals, studies, or reports. Professional organizations sometimes conduct “best practice” studies that can be invaluable. Other documentation is internal, such as company reports, forms, procedural manuals, and work descriptions. Analysts should ask for copies of all documentation currently used</w:delText>
        </w:r>
        <w:r w:rsidDel="007B4D06">
          <w:rPr>
            <w:rFonts w:ascii="Sylfaen" w:hAnsi="Sylfaen"/>
            <w:sz w:val="22"/>
            <w:szCs w:val="22"/>
          </w:rPr>
          <w:delText>.</w:delText>
        </w:r>
      </w:del>
    </w:p>
    <w:p w14:paraId="6195C900" w14:textId="77777777" w:rsidR="009E726D" w:rsidDel="007B4D06" w:rsidRDefault="009E726D" w:rsidP="009E726D">
      <w:pPr>
        <w:shd w:val="clear" w:color="auto" w:fill="A6A6A6"/>
        <w:rPr>
          <w:del w:id="852" w:author="Author"/>
          <w:rFonts w:ascii="Sylfaen" w:hAnsi="Sylfaen"/>
          <w:sz w:val="22"/>
          <w:szCs w:val="22"/>
        </w:rPr>
      </w:pPr>
    </w:p>
    <w:p w14:paraId="4A4CFFC5" w14:textId="4B87E0C8" w:rsidR="009E726D" w:rsidRDefault="009E726D" w:rsidP="009E726D">
      <w:pPr>
        <w:shd w:val="clear" w:color="auto" w:fill="A6A6A6"/>
        <w:rPr>
          <w:rFonts w:ascii="Sylfaen" w:hAnsi="Sylfaen"/>
          <w:sz w:val="22"/>
          <w:szCs w:val="22"/>
        </w:rPr>
      </w:pPr>
      <w:r>
        <w:rPr>
          <w:rFonts w:ascii="Sylfaen" w:hAnsi="Sylfaen"/>
          <w:sz w:val="22"/>
          <w:szCs w:val="22"/>
        </w:rPr>
        <w:t>Share with students that t</w:t>
      </w:r>
      <w:r w:rsidRPr="00461193">
        <w:rPr>
          <w:rFonts w:ascii="Sylfaen" w:hAnsi="Sylfaen"/>
          <w:sz w:val="22"/>
          <w:szCs w:val="22"/>
        </w:rPr>
        <w:t xml:space="preserve">he old saying, “a picture is worth a thousand words,” </w:t>
      </w:r>
      <w:del w:id="853" w:author="Barath Srinivasan.T.S" w:date="2015-10-31T14:33:00Z">
        <w:r w:rsidRPr="00461193" w:rsidDel="002B212B">
          <w:rPr>
            <w:rFonts w:ascii="Sylfaen" w:hAnsi="Sylfaen"/>
            <w:sz w:val="22"/>
            <w:szCs w:val="22"/>
          </w:rPr>
          <w:delText xml:space="preserve">also </w:delText>
        </w:r>
      </w:del>
      <w:r w:rsidRPr="00461193">
        <w:rPr>
          <w:rFonts w:ascii="Sylfaen" w:hAnsi="Sylfaen"/>
          <w:sz w:val="22"/>
          <w:szCs w:val="22"/>
        </w:rPr>
        <w:t>is</w:t>
      </w:r>
      <w:ins w:id="854" w:author="Barath Srinivasan.T.S" w:date="2015-10-31T14:33:00Z">
        <w:r w:rsidR="002B212B">
          <w:rPr>
            <w:rFonts w:ascii="Sylfaen" w:hAnsi="Sylfaen"/>
            <w:sz w:val="22"/>
            <w:szCs w:val="22"/>
          </w:rPr>
          <w:t xml:space="preserve"> also</w:t>
        </w:r>
      </w:ins>
      <w:r w:rsidRPr="00461193">
        <w:rPr>
          <w:rFonts w:ascii="Sylfaen" w:hAnsi="Sylfaen"/>
          <w:sz w:val="22"/>
          <w:szCs w:val="22"/>
        </w:rPr>
        <w:t xml:space="preserve"> true in systems analysis. Observing operations helps clarify current business processes and can help an analyst visualize a new system. </w:t>
      </w:r>
      <w:del w:id="855" w:author="Author">
        <w:r w:rsidRPr="00461193" w:rsidDel="0076558A">
          <w:rPr>
            <w:rFonts w:ascii="Sylfaen" w:hAnsi="Sylfaen"/>
            <w:sz w:val="22"/>
            <w:szCs w:val="22"/>
          </w:rPr>
          <w:delText xml:space="preserve">Operations can be as casual as a quick walk through an area or as detailed as being trained as a user and actually working at the job. </w:delText>
        </w:r>
        <w:r w:rsidRPr="00461193" w:rsidDel="008F7E46">
          <w:rPr>
            <w:rFonts w:ascii="Sylfaen" w:hAnsi="Sylfaen"/>
            <w:sz w:val="22"/>
            <w:szCs w:val="22"/>
          </w:rPr>
          <w:delText xml:space="preserve">By their very presence, observers can change what they are observing. </w:delText>
        </w:r>
      </w:del>
      <w:r w:rsidRPr="00461193">
        <w:rPr>
          <w:rFonts w:ascii="Sylfaen" w:hAnsi="Sylfaen"/>
          <w:sz w:val="22"/>
          <w:szCs w:val="22"/>
        </w:rPr>
        <w:t>Workers can become nervous or overcautious when they are being watched, changing the way they usually perform their jobs.</w:t>
      </w:r>
      <w:del w:id="856" w:author="Author">
        <w:r w:rsidRPr="00461193" w:rsidDel="008F7E46">
          <w:rPr>
            <w:rFonts w:ascii="Sylfaen" w:hAnsi="Sylfaen"/>
            <w:sz w:val="22"/>
            <w:szCs w:val="22"/>
          </w:rPr>
          <w:delText xml:space="preserve">Observers should be as unobtrusive as possible and sensitive to the needs and feelings of workers. Sampling techniques are described in </w:delText>
        </w:r>
        <w:r w:rsidDel="008F7E46">
          <w:rPr>
            <w:rFonts w:ascii="Sylfaen" w:hAnsi="Sylfaen"/>
            <w:sz w:val="22"/>
            <w:szCs w:val="22"/>
          </w:rPr>
          <w:delText>a later chapter</w:delText>
        </w:r>
        <w:r w:rsidRPr="00461193" w:rsidDel="008F7E46">
          <w:rPr>
            <w:rFonts w:ascii="Sylfaen" w:hAnsi="Sylfaen"/>
            <w:sz w:val="22"/>
            <w:szCs w:val="22"/>
          </w:rPr>
          <w:delText>.</w:delText>
        </w:r>
      </w:del>
    </w:p>
    <w:p w14:paraId="06FD06FB" w14:textId="77777777" w:rsidR="009E726D" w:rsidRDefault="009E726D" w:rsidP="009E726D">
      <w:pPr>
        <w:shd w:val="clear" w:color="auto" w:fill="A6A6A6"/>
        <w:rPr>
          <w:rFonts w:ascii="Sylfaen" w:hAnsi="Sylfaen"/>
          <w:sz w:val="22"/>
          <w:szCs w:val="22"/>
        </w:rPr>
      </w:pPr>
    </w:p>
    <w:p w14:paraId="34017991" w14:textId="77777777" w:rsidR="009E726D" w:rsidRDefault="009E726D" w:rsidP="009E726D">
      <w:pPr>
        <w:shd w:val="clear" w:color="auto" w:fill="A6A6A6"/>
        <w:rPr>
          <w:rFonts w:ascii="Sylfaen" w:hAnsi="Sylfaen"/>
          <w:sz w:val="22"/>
          <w:szCs w:val="22"/>
        </w:rPr>
      </w:pPr>
      <w:r w:rsidRPr="00461193">
        <w:rPr>
          <w:rFonts w:ascii="Sylfaen" w:hAnsi="Sylfaen"/>
          <w:sz w:val="22"/>
          <w:szCs w:val="22"/>
        </w:rPr>
        <w:t xml:space="preserve">Surveys can contain closed-ended questions (e.g., How many telephone calls do you receive?) and open-ended questions (e.g., What would you like the new system to do?). </w:t>
      </w:r>
      <w:ins w:id="857" w:author="Author">
        <w:del w:id="858" w:author="Author">
          <w:r w:rsidDel="008F7E46">
            <w:rPr>
              <w:rFonts w:ascii="Sylfaen" w:hAnsi="Sylfaen"/>
              <w:sz w:val="22"/>
              <w:szCs w:val="22"/>
            </w:rPr>
            <w:delText xml:space="preserve">Stress on the point of asking open-ended questions. </w:delText>
          </w:r>
        </w:del>
      </w:ins>
      <w:r w:rsidRPr="00461193">
        <w:rPr>
          <w:rFonts w:ascii="Sylfaen" w:hAnsi="Sylfaen"/>
          <w:sz w:val="22"/>
          <w:szCs w:val="22"/>
        </w:rPr>
        <w:t>In general, surveys should contain a limited number of open-ended questions because stakeholders often will not take the time to complete surveys with many open-ended questions.</w:t>
      </w:r>
    </w:p>
    <w:p w14:paraId="37A173DD" w14:textId="77777777" w:rsidR="009E726D" w:rsidRDefault="009E726D" w:rsidP="009E726D">
      <w:pPr>
        <w:shd w:val="clear" w:color="auto" w:fill="A6A6A6"/>
        <w:rPr>
          <w:rFonts w:ascii="Sylfaen" w:hAnsi="Sylfaen"/>
          <w:sz w:val="22"/>
          <w:szCs w:val="22"/>
        </w:rPr>
      </w:pPr>
    </w:p>
    <w:p w14:paraId="47E6A400" w14:textId="77777777" w:rsidR="009E726D" w:rsidDel="0076558A" w:rsidRDefault="009E726D" w:rsidP="009E726D">
      <w:pPr>
        <w:shd w:val="clear" w:color="auto" w:fill="A6A6A6"/>
        <w:rPr>
          <w:ins w:id="859" w:author="Author"/>
          <w:del w:id="860" w:author="Author"/>
          <w:rFonts w:ascii="Sylfaen" w:hAnsi="Sylfaen"/>
          <w:sz w:val="22"/>
          <w:szCs w:val="22"/>
        </w:rPr>
      </w:pPr>
      <w:del w:id="861" w:author="Author">
        <w:r w:rsidRPr="00461193" w:rsidDel="0076558A">
          <w:rPr>
            <w:rFonts w:ascii="Sylfaen" w:hAnsi="Sylfaen"/>
            <w:sz w:val="22"/>
            <w:szCs w:val="22"/>
          </w:rPr>
          <w:delText>Sometimes, management will indicate, either directly or indirectly, cost and time limitations. This information can color a systems analyst’s estimates, often with disastrous consequences. Estimates should be made without any preconceived notions and then, if necessary, compared to management directives. If the estimates are different from directives, either the cost and time limitations can be revised or the project scope can be altered.</w:delText>
        </w:r>
      </w:del>
    </w:p>
    <w:p w14:paraId="762E6F1C" w14:textId="77777777" w:rsidR="009E726D" w:rsidDel="0076558A" w:rsidRDefault="009E726D" w:rsidP="009E726D">
      <w:pPr>
        <w:shd w:val="clear" w:color="auto" w:fill="A6A6A6"/>
        <w:rPr>
          <w:ins w:id="862" w:author="Author"/>
          <w:del w:id="863" w:author="Author"/>
          <w:rFonts w:ascii="Sylfaen" w:hAnsi="Sylfaen"/>
          <w:sz w:val="22"/>
          <w:szCs w:val="22"/>
        </w:rPr>
      </w:pPr>
    </w:p>
    <w:p w14:paraId="6E698094" w14:textId="77777777" w:rsidR="009E726D" w:rsidRDefault="009E726D" w:rsidP="009E726D">
      <w:pPr>
        <w:shd w:val="clear" w:color="auto" w:fill="A6A6A6"/>
        <w:rPr>
          <w:rFonts w:ascii="Sylfaen" w:hAnsi="Sylfaen"/>
          <w:sz w:val="22"/>
          <w:szCs w:val="22"/>
        </w:rPr>
      </w:pPr>
      <w:ins w:id="864" w:author="Author">
        <w:r>
          <w:rPr>
            <w:rFonts w:ascii="Sylfaen" w:hAnsi="Sylfaen"/>
            <w:sz w:val="22"/>
            <w:szCs w:val="22"/>
          </w:rPr>
          <w:t>Inform the students that the format of a preliminary investigation report varies.</w:t>
        </w:r>
      </w:ins>
    </w:p>
    <w:p w14:paraId="60768DE6" w14:textId="77777777" w:rsidR="009E726D" w:rsidRDefault="009E726D" w:rsidP="009E726D">
      <w:pPr>
        <w:rPr>
          <w:rFonts w:ascii="Sylfaen" w:hAnsi="Sylfaen"/>
          <w:sz w:val="22"/>
          <w:szCs w:val="22"/>
        </w:rPr>
      </w:pPr>
    </w:p>
    <w:p w14:paraId="3F2E8C31" w14:textId="77777777" w:rsidR="009E726D" w:rsidRDefault="009E726D" w:rsidP="009E726D">
      <w:pPr>
        <w:keepLines/>
        <w:rPr>
          <w:rFonts w:ascii="Sylfaen" w:hAnsi="Sylfaen"/>
          <w:sz w:val="22"/>
          <w:szCs w:val="22"/>
        </w:rPr>
      </w:pPr>
      <w:r>
        <w:rPr>
          <w:rFonts w:ascii="Sylfaen" w:hAnsi="Sylfaen"/>
          <w:sz w:val="22"/>
          <w:szCs w:val="22"/>
        </w:rPr>
        <w:t>CLASSROOM ACTIVITIES</w:t>
      </w:r>
    </w:p>
    <w:p w14:paraId="77C51342" w14:textId="77777777" w:rsidR="009E726D" w:rsidRDefault="009E726D" w:rsidP="009E726D">
      <w:pPr>
        <w:keepLines/>
        <w:rPr>
          <w:rFonts w:ascii="Sylfaen" w:hAnsi="Sylfaen"/>
          <w:sz w:val="22"/>
          <w:szCs w:val="22"/>
        </w:rPr>
      </w:pPr>
      <w:r>
        <w:rPr>
          <w:rFonts w:ascii="Sylfaen" w:hAnsi="Sylfaen"/>
          <w:sz w:val="22"/>
          <w:szCs w:val="22"/>
        </w:rPr>
        <w:t xml:space="preserve">1. Group Activity: </w:t>
      </w:r>
      <w:r w:rsidRPr="00461193">
        <w:rPr>
          <w:rFonts w:ascii="Sylfaen" w:hAnsi="Sylfaen"/>
          <w:sz w:val="22"/>
          <w:szCs w:val="22"/>
        </w:rPr>
        <w:t>Have students draw a fishbone diagram for a problem with which they are familiar. They should include a main bone to represent the problem, sub-bones to indicate possible reasons for the problem, and horizontal sub-bones to indicate possible causes. Does the diagram help clarify the problem? How? How can the diagram be used to solve the problem?</w:t>
      </w:r>
    </w:p>
    <w:p w14:paraId="5E80B48D" w14:textId="77777777" w:rsidR="009E726D" w:rsidRDefault="009E726D" w:rsidP="009E726D">
      <w:pPr>
        <w:keepLines/>
        <w:rPr>
          <w:rFonts w:ascii="Sylfaen" w:hAnsi="Sylfaen"/>
          <w:sz w:val="22"/>
          <w:szCs w:val="22"/>
        </w:rPr>
      </w:pPr>
    </w:p>
    <w:p w14:paraId="0A9B5C85" w14:textId="77777777" w:rsidR="009E726D" w:rsidRDefault="009E726D" w:rsidP="009E726D">
      <w:pPr>
        <w:keepLines/>
        <w:rPr>
          <w:rFonts w:ascii="Sylfaen" w:hAnsi="Sylfaen"/>
          <w:sz w:val="22"/>
          <w:szCs w:val="22"/>
        </w:rPr>
      </w:pPr>
      <w:r>
        <w:rPr>
          <w:rFonts w:ascii="Sylfaen" w:hAnsi="Sylfaen"/>
          <w:sz w:val="22"/>
          <w:szCs w:val="22"/>
        </w:rPr>
        <w:t xml:space="preserve">2. Group Activity: </w:t>
      </w:r>
      <w:r w:rsidRPr="00461193">
        <w:rPr>
          <w:rFonts w:ascii="Sylfaen" w:hAnsi="Sylfaen"/>
          <w:sz w:val="22"/>
          <w:szCs w:val="22"/>
        </w:rPr>
        <w:t>Have students suggest instances of present and future constraints. For example, a present constraint may be that an order entry system must accept input from 15 remote sites. A future constraint may be that the system eventually should be able to accept input from 50 remote sites.</w:t>
      </w:r>
    </w:p>
    <w:p w14:paraId="0538FEE3" w14:textId="77777777" w:rsidR="009E726D" w:rsidRDefault="009E726D" w:rsidP="009E726D">
      <w:pPr>
        <w:keepLines/>
        <w:rPr>
          <w:rFonts w:ascii="Sylfaen" w:hAnsi="Sylfaen"/>
          <w:sz w:val="22"/>
          <w:szCs w:val="22"/>
        </w:rPr>
      </w:pPr>
    </w:p>
    <w:p w14:paraId="7696F027" w14:textId="77777777" w:rsidR="009E726D" w:rsidRDefault="009E726D" w:rsidP="009E726D">
      <w:pPr>
        <w:keepLines/>
        <w:rPr>
          <w:rFonts w:ascii="Sylfaen" w:hAnsi="Sylfaen"/>
          <w:sz w:val="22"/>
          <w:szCs w:val="22"/>
        </w:rPr>
      </w:pPr>
      <w:r>
        <w:rPr>
          <w:rFonts w:ascii="Sylfaen" w:hAnsi="Sylfaen"/>
          <w:sz w:val="22"/>
          <w:szCs w:val="22"/>
        </w:rPr>
        <w:t xml:space="preserve">3. Group Activity: </w:t>
      </w:r>
      <w:r w:rsidRPr="00461193">
        <w:rPr>
          <w:rFonts w:ascii="Sylfaen" w:hAnsi="Sylfaen"/>
          <w:sz w:val="22"/>
          <w:szCs w:val="22"/>
        </w:rPr>
        <w:t>Have students suggest instances of internal and external constraints. For example, an internal constraint may be that an order entry system must join the sales, warehousing, and transportation departments. An external constraint may be that the system must log all sales for tax purposes.</w:t>
      </w:r>
    </w:p>
    <w:p w14:paraId="1787F005" w14:textId="77777777" w:rsidR="009E726D" w:rsidRDefault="009E726D" w:rsidP="009E726D">
      <w:pPr>
        <w:keepLines/>
        <w:rPr>
          <w:rFonts w:ascii="Sylfaen" w:hAnsi="Sylfaen"/>
          <w:sz w:val="22"/>
          <w:szCs w:val="22"/>
        </w:rPr>
      </w:pPr>
    </w:p>
    <w:p w14:paraId="550FC05D" w14:textId="77777777" w:rsidR="009E726D" w:rsidRDefault="009E726D" w:rsidP="009E726D">
      <w:pPr>
        <w:keepLines/>
        <w:rPr>
          <w:rFonts w:ascii="Sylfaen" w:hAnsi="Sylfaen"/>
          <w:sz w:val="22"/>
          <w:szCs w:val="22"/>
        </w:rPr>
      </w:pPr>
      <w:r>
        <w:rPr>
          <w:rFonts w:ascii="Sylfaen" w:hAnsi="Sylfaen"/>
          <w:sz w:val="22"/>
          <w:szCs w:val="22"/>
        </w:rPr>
        <w:t xml:space="preserve">4. Group Activity: </w:t>
      </w:r>
      <w:r w:rsidRPr="00461193">
        <w:rPr>
          <w:rFonts w:ascii="Sylfaen" w:hAnsi="Sylfaen"/>
          <w:sz w:val="22"/>
          <w:szCs w:val="22"/>
        </w:rPr>
        <w:t>Have students suggest instances of mandatory and desirable constraints. For example, a mandatory constraint may be that an order entry system must maintain records of individual item sales for inventory purposes. A desirable constraint may be that the system track individual customer purchases for promotional purposes.</w:t>
      </w:r>
    </w:p>
    <w:p w14:paraId="585393BD" w14:textId="77777777" w:rsidR="009E726D" w:rsidRDefault="009E726D" w:rsidP="009E726D">
      <w:pPr>
        <w:keepLines/>
        <w:rPr>
          <w:rFonts w:ascii="Sylfaen" w:hAnsi="Sylfaen"/>
          <w:sz w:val="22"/>
          <w:szCs w:val="22"/>
        </w:rPr>
      </w:pPr>
    </w:p>
    <w:p w14:paraId="19579F57" w14:textId="77777777" w:rsidR="009E726D" w:rsidDel="0076558A" w:rsidRDefault="009E726D" w:rsidP="009E726D">
      <w:pPr>
        <w:keepLines/>
        <w:rPr>
          <w:del w:id="865" w:author="Author"/>
          <w:rFonts w:ascii="Sylfaen" w:hAnsi="Sylfaen"/>
          <w:sz w:val="22"/>
          <w:szCs w:val="22"/>
        </w:rPr>
      </w:pPr>
      <w:del w:id="866" w:author="Author">
        <w:r w:rsidDel="0076558A">
          <w:rPr>
            <w:rFonts w:ascii="Sylfaen" w:hAnsi="Sylfaen"/>
            <w:sz w:val="22"/>
            <w:szCs w:val="22"/>
          </w:rPr>
          <w:delText xml:space="preserve">5. Class Discussion: </w:delText>
        </w:r>
        <w:r w:rsidRPr="00461193" w:rsidDel="0076558A">
          <w:rPr>
            <w:rFonts w:ascii="Sylfaen" w:hAnsi="Sylfaen"/>
            <w:sz w:val="22"/>
            <w:szCs w:val="22"/>
          </w:rPr>
          <w:delText xml:space="preserve">Using Figure </w:delText>
        </w:r>
        <w:r w:rsidDel="0076558A">
          <w:rPr>
            <w:rFonts w:ascii="Sylfaen" w:hAnsi="Sylfaen"/>
            <w:sz w:val="22"/>
            <w:szCs w:val="22"/>
          </w:rPr>
          <w:delText>2-18</w:delText>
        </w:r>
        <w:r w:rsidRPr="000172CF" w:rsidDel="0076558A">
          <w:rPr>
            <w:rFonts w:ascii="Sylfaen" w:hAnsi="Sylfaen"/>
            <w:sz w:val="22"/>
            <w:szCs w:val="22"/>
          </w:rPr>
          <w:delText>,</w:delText>
        </w:r>
        <w:r w:rsidRPr="00461193" w:rsidDel="0076558A">
          <w:rPr>
            <w:rFonts w:ascii="Sylfaen" w:hAnsi="Sylfaen"/>
            <w:sz w:val="22"/>
            <w:szCs w:val="22"/>
          </w:rPr>
          <w:delText xml:space="preserve"> ask students to suggest problems that might arise in each example if the constraints are not identified.</w:delText>
        </w:r>
      </w:del>
    </w:p>
    <w:p w14:paraId="518892BD" w14:textId="77777777" w:rsidR="009E726D" w:rsidDel="0076558A" w:rsidRDefault="009E726D" w:rsidP="009E726D">
      <w:pPr>
        <w:keepLines/>
        <w:rPr>
          <w:del w:id="867" w:author="Author"/>
          <w:rFonts w:ascii="Sylfaen" w:hAnsi="Sylfaen"/>
          <w:sz w:val="22"/>
          <w:szCs w:val="22"/>
        </w:rPr>
      </w:pPr>
    </w:p>
    <w:p w14:paraId="7F723718" w14:textId="77777777" w:rsidR="009E726D" w:rsidDel="0076558A" w:rsidRDefault="009E726D" w:rsidP="009E726D">
      <w:pPr>
        <w:keepLines/>
        <w:rPr>
          <w:del w:id="868" w:author="Author"/>
          <w:rFonts w:ascii="Sylfaen" w:hAnsi="Sylfaen"/>
          <w:sz w:val="22"/>
          <w:szCs w:val="22"/>
        </w:rPr>
      </w:pPr>
      <w:del w:id="869" w:author="Author">
        <w:r w:rsidDel="0076558A">
          <w:rPr>
            <w:rFonts w:ascii="Sylfaen" w:hAnsi="Sylfaen"/>
            <w:sz w:val="22"/>
            <w:szCs w:val="22"/>
          </w:rPr>
          <w:delText xml:space="preserve">6. Projects to Assign: </w:delText>
        </w:r>
        <w:r w:rsidRPr="00461193" w:rsidDel="0076558A">
          <w:rPr>
            <w:rFonts w:ascii="Sylfaen" w:hAnsi="Sylfaen"/>
            <w:sz w:val="22"/>
            <w:szCs w:val="22"/>
          </w:rPr>
          <w:delText xml:space="preserve">Point out the Toolkit Time. Refer students to </w:delText>
        </w:r>
        <w:r w:rsidRPr="00A82906" w:rsidDel="0076558A">
          <w:rPr>
            <w:rFonts w:ascii="Sylfaen" w:hAnsi="Sylfaen"/>
            <w:sz w:val="22"/>
            <w:szCs w:val="22"/>
          </w:rPr>
          <w:delText xml:space="preserve">Part </w:delText>
        </w:r>
        <w:r w:rsidDel="0076558A">
          <w:rPr>
            <w:rFonts w:ascii="Sylfaen" w:hAnsi="Sylfaen"/>
            <w:sz w:val="22"/>
            <w:szCs w:val="22"/>
          </w:rPr>
          <w:delText>A</w:delText>
        </w:r>
        <w:r w:rsidRPr="00461193" w:rsidDel="0076558A">
          <w:rPr>
            <w:rFonts w:ascii="Sylfaen" w:hAnsi="Sylfaen"/>
            <w:sz w:val="22"/>
            <w:szCs w:val="22"/>
          </w:rPr>
          <w:delText xml:space="preserve"> of the </w:delText>
        </w:r>
        <w:r w:rsidRPr="00A82906" w:rsidDel="0076558A">
          <w:rPr>
            <w:rFonts w:ascii="Sylfaen" w:hAnsi="Sylfaen"/>
            <w:sz w:val="22"/>
            <w:szCs w:val="22"/>
          </w:rPr>
          <w:delText>four</w:delText>
        </w:r>
        <w:r w:rsidRPr="00461193" w:rsidDel="0076558A">
          <w:rPr>
            <w:rFonts w:ascii="Sylfaen" w:hAnsi="Sylfaen"/>
            <w:sz w:val="22"/>
            <w:szCs w:val="22"/>
          </w:rPr>
          <w:delText xml:space="preserve">-part Toolkit that follows </w:delText>
        </w:r>
        <w:r w:rsidDel="0076558A">
          <w:rPr>
            <w:rFonts w:ascii="Sylfaen" w:hAnsi="Sylfaen"/>
            <w:sz w:val="22"/>
            <w:szCs w:val="22"/>
          </w:rPr>
          <w:delText>Chapter 12</w:delText>
        </w:r>
        <w:r w:rsidRPr="00461193" w:rsidDel="0076558A">
          <w:rPr>
            <w:rFonts w:ascii="Sylfaen" w:hAnsi="Sylfaen"/>
            <w:sz w:val="22"/>
            <w:szCs w:val="22"/>
          </w:rPr>
          <w:delText xml:space="preserve"> to learn more about the communication tools in the Systems Analyst’s Toolkit.</w:delText>
        </w:r>
      </w:del>
    </w:p>
    <w:p w14:paraId="5BB89D23" w14:textId="77777777" w:rsidR="009E726D" w:rsidDel="0076558A" w:rsidRDefault="009E726D" w:rsidP="009E726D">
      <w:pPr>
        <w:keepLines/>
        <w:rPr>
          <w:del w:id="870" w:author="Author"/>
          <w:rFonts w:ascii="Sylfaen" w:hAnsi="Sylfaen"/>
          <w:sz w:val="22"/>
          <w:szCs w:val="22"/>
        </w:rPr>
      </w:pPr>
    </w:p>
    <w:p w14:paraId="547126A6" w14:textId="77777777" w:rsidR="009E726D" w:rsidRPr="005B4197" w:rsidDel="0058239C" w:rsidRDefault="009E726D" w:rsidP="009E726D">
      <w:pPr>
        <w:rPr>
          <w:del w:id="871" w:author="Barath Srinivasan.T.S" w:date="2015-10-31T15:05:00Z"/>
          <w:rFonts w:ascii="Sylfaen" w:hAnsi="Sylfaen"/>
          <w:sz w:val="22"/>
          <w:szCs w:val="22"/>
        </w:rPr>
      </w:pPr>
      <w:del w:id="872" w:author="Author">
        <w:r w:rsidDel="0076558A">
          <w:rPr>
            <w:rFonts w:ascii="Sylfaen" w:hAnsi="Sylfaen"/>
            <w:sz w:val="22"/>
            <w:szCs w:val="22"/>
          </w:rPr>
          <w:delText>7</w:delText>
        </w:r>
      </w:del>
      <w:ins w:id="873" w:author="Author">
        <w:r>
          <w:rPr>
            <w:rFonts w:ascii="Sylfaen" w:hAnsi="Sylfaen"/>
            <w:sz w:val="22"/>
            <w:szCs w:val="22"/>
          </w:rPr>
          <w:t>5</w:t>
        </w:r>
      </w:ins>
      <w:r>
        <w:rPr>
          <w:rFonts w:ascii="Sylfaen" w:hAnsi="Sylfaen"/>
          <w:sz w:val="22"/>
          <w:szCs w:val="22"/>
        </w:rPr>
        <w:t>.</w:t>
      </w:r>
      <w:r w:rsidRPr="005B4197">
        <w:rPr>
          <w:rFonts w:ascii="Sylfaen" w:hAnsi="Sylfaen"/>
          <w:sz w:val="22"/>
          <w:szCs w:val="22"/>
        </w:rPr>
        <w:t xml:space="preserve"> Quick Quiz:</w:t>
      </w:r>
      <w:ins w:id="874" w:author="Barath Srinivasan.T.S" w:date="2015-10-31T15:05:00Z">
        <w:r w:rsidR="0058239C">
          <w:rPr>
            <w:rFonts w:ascii="Sylfaen" w:hAnsi="Sylfaen"/>
            <w:sz w:val="22"/>
            <w:szCs w:val="22"/>
          </w:rPr>
          <w:t xml:space="preserve"> </w:t>
        </w:r>
      </w:ins>
    </w:p>
    <w:p w14:paraId="13E48D77" w14:textId="77777777" w:rsidR="009E726D" w:rsidRDefault="009E726D">
      <w:pPr>
        <w:rPr>
          <w:rFonts w:ascii="Sylfaen" w:hAnsi="Sylfaen"/>
          <w:sz w:val="22"/>
          <w:szCs w:val="22"/>
        </w:rPr>
        <w:pPrChange w:id="875" w:author="Barath Srinivasan.T.S" w:date="2015-10-31T15:05:00Z">
          <w:pPr>
            <w:numPr>
              <w:numId w:val="8"/>
            </w:numPr>
            <w:tabs>
              <w:tab w:val="num" w:pos="547"/>
              <w:tab w:val="num" w:pos="720"/>
            </w:tabs>
            <w:ind w:left="547" w:hanging="187"/>
          </w:pPr>
        </w:pPrChange>
      </w:pPr>
      <w:r w:rsidRPr="005B4197">
        <w:rPr>
          <w:rFonts w:ascii="Sylfaen" w:hAnsi="Sylfaen"/>
          <w:sz w:val="22"/>
          <w:szCs w:val="22"/>
        </w:rPr>
        <w:t>Ass</w:t>
      </w:r>
      <w:r>
        <w:rPr>
          <w:rFonts w:ascii="Sylfaen" w:hAnsi="Sylfaen"/>
          <w:sz w:val="22"/>
          <w:szCs w:val="22"/>
        </w:rPr>
        <w:t xml:space="preserve">ign Questions 5 through 10 on page </w:t>
      </w:r>
      <w:del w:id="876" w:author="Author">
        <w:r w:rsidDel="00235E87">
          <w:rPr>
            <w:rFonts w:ascii="Sylfaen" w:hAnsi="Sylfaen"/>
            <w:sz w:val="22"/>
            <w:szCs w:val="22"/>
          </w:rPr>
          <w:delText>77</w:delText>
        </w:r>
      </w:del>
      <w:ins w:id="877" w:author="Author">
        <w:r>
          <w:rPr>
            <w:rFonts w:ascii="Sylfaen" w:hAnsi="Sylfaen"/>
            <w:sz w:val="22"/>
            <w:szCs w:val="22"/>
          </w:rPr>
          <w:t>69</w:t>
        </w:r>
      </w:ins>
      <w:r w:rsidRPr="005B4197">
        <w:rPr>
          <w:rFonts w:ascii="Sylfaen" w:hAnsi="Sylfaen"/>
          <w:sz w:val="22"/>
          <w:szCs w:val="22"/>
        </w:rPr>
        <w:t>.</w:t>
      </w:r>
    </w:p>
    <w:p w14:paraId="4213DBEE" w14:textId="77777777" w:rsidR="009E726D" w:rsidRDefault="009E726D" w:rsidP="009E726D">
      <w:pPr>
        <w:rPr>
          <w:rFonts w:ascii="Sylfaen" w:hAnsi="Sylfaen"/>
          <w:sz w:val="22"/>
          <w:szCs w:val="22"/>
        </w:rPr>
      </w:pPr>
    </w:p>
    <w:p w14:paraId="0EE9212A" w14:textId="77777777" w:rsidR="009E726D" w:rsidDel="000C65D4" w:rsidRDefault="009E726D" w:rsidP="009E726D">
      <w:pPr>
        <w:rPr>
          <w:del w:id="878" w:author="Author"/>
          <w:rFonts w:ascii="Sylfaen" w:hAnsi="Sylfaen"/>
          <w:sz w:val="22"/>
          <w:szCs w:val="22"/>
        </w:rPr>
      </w:pPr>
      <w:del w:id="879" w:author="Author">
        <w:r w:rsidDel="0076558A">
          <w:rPr>
            <w:rFonts w:ascii="Sylfaen" w:hAnsi="Sylfaen"/>
            <w:sz w:val="22"/>
            <w:szCs w:val="22"/>
          </w:rPr>
          <w:delText>8</w:delText>
        </w:r>
        <w:r w:rsidDel="000C65D4">
          <w:rPr>
            <w:rFonts w:ascii="Sylfaen" w:hAnsi="Sylfaen"/>
            <w:sz w:val="22"/>
            <w:szCs w:val="22"/>
          </w:rPr>
          <w:delText>. Projects to Assign: Assign Project 4 on page 77</w:delText>
        </w:r>
      </w:del>
      <w:ins w:id="880" w:author="Author">
        <w:del w:id="881" w:author="Author">
          <w:r w:rsidDel="000C65D4">
            <w:rPr>
              <w:rFonts w:ascii="Sylfaen" w:hAnsi="Sylfaen"/>
              <w:sz w:val="22"/>
              <w:szCs w:val="22"/>
            </w:rPr>
            <w:delText>69</w:delText>
          </w:r>
        </w:del>
      </w:ins>
      <w:del w:id="882" w:author="Author">
        <w:r w:rsidDel="000C65D4">
          <w:rPr>
            <w:rFonts w:ascii="Sylfaen" w:hAnsi="Sylfaen"/>
            <w:sz w:val="22"/>
            <w:szCs w:val="22"/>
          </w:rPr>
          <w:delText>.</w:delText>
        </w:r>
      </w:del>
    </w:p>
    <w:p w14:paraId="20AA0AB9" w14:textId="77777777" w:rsidR="009E726D" w:rsidDel="000C65D4" w:rsidRDefault="009E726D" w:rsidP="009E726D">
      <w:pPr>
        <w:rPr>
          <w:del w:id="883" w:author="Author"/>
          <w:rFonts w:ascii="Sylfaen" w:hAnsi="Sylfaen"/>
          <w:sz w:val="22"/>
          <w:szCs w:val="22"/>
        </w:rPr>
      </w:pPr>
    </w:p>
    <w:p w14:paraId="366A131B" w14:textId="64425532" w:rsidR="009E726D" w:rsidRDefault="009E726D" w:rsidP="009E726D">
      <w:pPr>
        <w:rPr>
          <w:rFonts w:ascii="Sylfaen" w:hAnsi="Sylfaen"/>
          <w:sz w:val="22"/>
          <w:szCs w:val="22"/>
        </w:rPr>
      </w:pPr>
      <w:del w:id="884" w:author="Author">
        <w:r w:rsidDel="0076558A">
          <w:rPr>
            <w:rFonts w:ascii="Sylfaen" w:hAnsi="Sylfaen"/>
            <w:sz w:val="22"/>
            <w:szCs w:val="22"/>
          </w:rPr>
          <w:delText>9</w:delText>
        </w:r>
      </w:del>
      <w:ins w:id="885" w:author="Author">
        <w:r>
          <w:rPr>
            <w:rFonts w:ascii="Sylfaen" w:hAnsi="Sylfaen"/>
            <w:sz w:val="22"/>
            <w:szCs w:val="22"/>
          </w:rPr>
          <w:t>6</w:t>
        </w:r>
      </w:ins>
      <w:r>
        <w:rPr>
          <w:rFonts w:ascii="Sylfaen" w:hAnsi="Sylfaen"/>
          <w:sz w:val="22"/>
          <w:szCs w:val="22"/>
        </w:rPr>
        <w:t xml:space="preserve">. Critical Thinking: </w:t>
      </w:r>
      <w:r w:rsidRPr="00461193">
        <w:rPr>
          <w:rFonts w:ascii="Sylfaen" w:hAnsi="Sylfaen"/>
          <w:sz w:val="22"/>
          <w:szCs w:val="22"/>
        </w:rPr>
        <w:t xml:space="preserve">Ask students why an interview should include open-ended questions. What is the advantage of open-ended questions? What are </w:t>
      </w:r>
      <w:ins w:id="886" w:author="Jothi Mariyam Thomas" w:date="2015-11-04T10:17:00Z">
        <w:del w:id="887" w:author="Jeevak Ghosh" w:date="2015-11-04T12:36:00Z">
          <w:r w:rsidR="004777FD" w:rsidDel="00E32094">
            <w:rPr>
              <w:rFonts w:ascii="Sylfaen" w:hAnsi="Sylfaen"/>
              <w:sz w:val="22"/>
              <w:szCs w:val="22"/>
            </w:rPr>
            <w:delText>the</w:delText>
          </w:r>
        </w:del>
      </w:ins>
      <w:ins w:id="888" w:author="Jeevak Ghosh" w:date="2015-11-04T12:36:00Z">
        <w:r w:rsidR="00E32094">
          <w:rPr>
            <w:rFonts w:ascii="Sylfaen" w:hAnsi="Sylfaen"/>
            <w:sz w:val="22"/>
            <w:szCs w:val="22"/>
          </w:rPr>
          <w:t>the</w:t>
        </w:r>
      </w:ins>
      <w:ins w:id="889" w:author="Jothi Mariyam Thomas" w:date="2015-11-04T10:17:00Z">
        <w:r w:rsidR="004777FD">
          <w:rPr>
            <w:rFonts w:ascii="Sylfaen" w:hAnsi="Sylfaen"/>
            <w:sz w:val="22"/>
            <w:szCs w:val="22"/>
          </w:rPr>
          <w:t xml:space="preserve"> </w:t>
        </w:r>
      </w:ins>
      <w:r w:rsidRPr="00461193">
        <w:rPr>
          <w:rFonts w:ascii="Sylfaen" w:hAnsi="Sylfaen"/>
          <w:sz w:val="22"/>
          <w:szCs w:val="22"/>
        </w:rPr>
        <w:t>possible disadvantages?</w:t>
      </w:r>
    </w:p>
    <w:p w14:paraId="1E6BB99E" w14:textId="77777777" w:rsidR="009E726D" w:rsidRDefault="009E726D" w:rsidP="009E726D">
      <w:pPr>
        <w:rPr>
          <w:rFonts w:ascii="Sylfaen" w:hAnsi="Sylfaen"/>
          <w:sz w:val="22"/>
          <w:szCs w:val="22"/>
        </w:rPr>
      </w:pPr>
    </w:p>
    <w:p w14:paraId="25BCAED4" w14:textId="42FD0009" w:rsidR="009E726D" w:rsidRDefault="009E726D" w:rsidP="009E726D">
      <w:pPr>
        <w:rPr>
          <w:rFonts w:ascii="Sylfaen" w:hAnsi="Sylfaen"/>
          <w:sz w:val="22"/>
          <w:szCs w:val="22"/>
        </w:rPr>
      </w:pPr>
      <w:del w:id="890" w:author="Author">
        <w:r w:rsidDel="0076558A">
          <w:rPr>
            <w:rFonts w:ascii="Sylfaen" w:hAnsi="Sylfaen"/>
            <w:sz w:val="22"/>
            <w:szCs w:val="22"/>
          </w:rPr>
          <w:delText>10</w:delText>
        </w:r>
      </w:del>
      <w:ins w:id="891" w:author="Author">
        <w:r>
          <w:rPr>
            <w:rFonts w:ascii="Sylfaen" w:hAnsi="Sylfaen"/>
            <w:sz w:val="22"/>
            <w:szCs w:val="22"/>
          </w:rPr>
          <w:t>7</w:t>
        </w:r>
      </w:ins>
      <w:r>
        <w:rPr>
          <w:rFonts w:ascii="Sylfaen" w:hAnsi="Sylfaen"/>
          <w:sz w:val="22"/>
          <w:szCs w:val="22"/>
        </w:rPr>
        <w:t xml:space="preserve">. Critical Thinking: </w:t>
      </w:r>
      <w:r w:rsidRPr="00461193">
        <w:rPr>
          <w:rFonts w:ascii="Sylfaen" w:hAnsi="Sylfaen"/>
          <w:sz w:val="22"/>
          <w:szCs w:val="22"/>
        </w:rPr>
        <w:t>According to a study in Hawthorne, Illinois, when people were observed they often performed above and beyond their usual levels. This finding, which was dubbed the Hawthorne Effect, states that the mere act of observing behavior can impact that behavior. Ask students if they feel the Hawthorne Effect is legitimate. Why? If the Hawthorne Effect is real, does it lessen the value of observation? Why or why not? What can be done to reduce the impact of the</w:t>
      </w:r>
      <w:ins w:id="892" w:author="Jeevak Ghosh" w:date="2015-11-04T12:24:00Z">
        <w:r w:rsidR="00F17390">
          <w:rPr>
            <w:rFonts w:ascii="Sylfaen" w:hAnsi="Sylfaen"/>
            <w:sz w:val="22"/>
            <w:szCs w:val="22"/>
          </w:rPr>
          <w:t xml:space="preserve"> Hawthorne Effect</w:t>
        </w:r>
      </w:ins>
      <w:del w:id="893" w:author="Barath Srinivasan.T.S" w:date="2015-10-31T14:42:00Z">
        <w:r w:rsidRPr="00461193" w:rsidDel="006A66E1">
          <w:rPr>
            <w:rFonts w:ascii="Sylfaen" w:hAnsi="Sylfaen"/>
            <w:sz w:val="22"/>
            <w:szCs w:val="22"/>
          </w:rPr>
          <w:delText>Hawthorne Effect</w:delText>
        </w:r>
      </w:del>
      <w:r w:rsidRPr="00461193">
        <w:rPr>
          <w:rFonts w:ascii="Sylfaen" w:hAnsi="Sylfaen"/>
          <w:sz w:val="22"/>
          <w:szCs w:val="22"/>
        </w:rPr>
        <w:t>?</w:t>
      </w:r>
    </w:p>
    <w:p w14:paraId="528BB8FB" w14:textId="77777777" w:rsidR="009E726D" w:rsidRPr="00C623BB" w:rsidRDefault="009E726D" w:rsidP="009E726D">
      <w:pPr>
        <w:pStyle w:val="Heading1"/>
        <w:spacing w:before="240" w:after="120" w:line="240" w:lineRule="auto"/>
        <w:rPr>
          <w:rFonts w:ascii="Sylfaen" w:hAnsi="Sylfaen"/>
          <w:b/>
          <w:caps w:val="0"/>
          <w:color w:val="FF0000"/>
          <w:sz w:val="24"/>
          <w:szCs w:val="24"/>
          <w:u w:val="thick"/>
        </w:rPr>
      </w:pPr>
      <w:bookmarkStart w:id="894" w:name="_82:_A_Question"/>
      <w:bookmarkEnd w:id="894"/>
      <w:del w:id="895" w:author="Author">
        <w:r w:rsidDel="008933DC">
          <w:rPr>
            <w:rFonts w:ascii="Sylfaen" w:hAnsi="Sylfaen"/>
            <w:b/>
            <w:caps w:val="0"/>
            <w:color w:val="FF0000"/>
            <w:sz w:val="24"/>
            <w:szCs w:val="24"/>
            <w:u w:val="thick"/>
          </w:rPr>
          <w:delText>75</w:delText>
        </w:r>
      </w:del>
      <w:ins w:id="896" w:author="Author">
        <w:r>
          <w:rPr>
            <w:rFonts w:ascii="Sylfaen" w:hAnsi="Sylfaen"/>
            <w:b/>
            <w:caps w:val="0"/>
            <w:color w:val="FF0000"/>
            <w:sz w:val="24"/>
            <w:szCs w:val="24"/>
            <w:u w:val="thick"/>
          </w:rPr>
          <w:t>65</w:t>
        </w:r>
      </w:ins>
      <w:r>
        <w:rPr>
          <w:rFonts w:ascii="Sylfaen" w:hAnsi="Sylfaen"/>
          <w:b/>
          <w:caps w:val="0"/>
          <w:color w:val="FF0000"/>
          <w:sz w:val="24"/>
          <w:szCs w:val="24"/>
          <w:u w:val="thick"/>
        </w:rPr>
        <w:t>: A Question of Ethics</w:t>
      </w:r>
    </w:p>
    <w:p w14:paraId="55445757" w14:textId="77777777" w:rsidR="009E726D" w:rsidRPr="00771DF3" w:rsidRDefault="009E726D">
      <w:pPr>
        <w:autoSpaceDE w:val="0"/>
        <w:autoSpaceDN w:val="0"/>
        <w:adjustRightInd w:val="0"/>
        <w:rPr>
          <w:rFonts w:ascii="Sylfaen" w:hAnsi="Sylfaen"/>
          <w:sz w:val="22"/>
          <w:szCs w:val="22"/>
        </w:rPr>
        <w:pPrChange w:id="897" w:author="Author">
          <w:pPr>
            <w:autoSpaceDE w:val="0"/>
            <w:autoSpaceDN w:val="0"/>
            <w:adjustRightInd w:val="0"/>
            <w:ind w:firstLine="720"/>
          </w:pPr>
        </w:pPrChange>
      </w:pPr>
      <w:r w:rsidRPr="00771DF3">
        <w:rPr>
          <w:rFonts w:ascii="Sylfaen" w:hAnsi="Sylfaen"/>
          <w:sz w:val="22"/>
          <w:szCs w:val="22"/>
        </w:rPr>
        <w:t>As a new systems analyst at Premier Financial Services, you are getting quite an education. You report to Mary, the IT manager, who also chairs the systems review committee. Several months ago, the committee rejected a request from Jack, the finance director, for an expensive new accounts payable system, because the benefits did not appear to outweigh the costs.</w:t>
      </w:r>
    </w:p>
    <w:p w14:paraId="39D77C7F" w14:textId="77777777" w:rsidR="009E726D" w:rsidRPr="00771DF3" w:rsidRDefault="009E726D" w:rsidP="006A66E1">
      <w:pPr>
        <w:autoSpaceDE w:val="0"/>
        <w:autoSpaceDN w:val="0"/>
        <w:adjustRightInd w:val="0"/>
        <w:ind w:firstLine="720"/>
        <w:rPr>
          <w:rFonts w:ascii="Sylfaen" w:hAnsi="Sylfaen"/>
          <w:sz w:val="22"/>
          <w:szCs w:val="22"/>
        </w:rPr>
      </w:pPr>
      <w:r w:rsidRPr="00771DF3">
        <w:rPr>
          <w:rFonts w:ascii="Sylfaen" w:hAnsi="Sylfaen"/>
          <w:sz w:val="22"/>
          <w:szCs w:val="22"/>
        </w:rPr>
        <w:t>Yesterday, Mary’s boss called her in and asked her to reconsider Jack’s request, and to persuade the other members to approve it. Mary wanted to discuss the merits of the request, but he cut her off rather abruptly. Mary happens to know that Jack and her boss are longtime friends.</w:t>
      </w:r>
    </w:p>
    <w:p w14:paraId="1ACFF073" w14:textId="77777777" w:rsidR="009E726D" w:rsidRPr="00771DF3" w:rsidRDefault="009E726D" w:rsidP="006A66E1">
      <w:pPr>
        <w:autoSpaceDE w:val="0"/>
        <w:autoSpaceDN w:val="0"/>
        <w:adjustRightInd w:val="0"/>
        <w:ind w:firstLine="720"/>
        <w:rPr>
          <w:rFonts w:ascii="Sylfaen" w:hAnsi="Sylfaen"/>
          <w:sz w:val="22"/>
          <w:szCs w:val="22"/>
        </w:rPr>
      </w:pPr>
      <w:r w:rsidRPr="00771DF3">
        <w:rPr>
          <w:rFonts w:ascii="Sylfaen" w:hAnsi="Sylfaen"/>
          <w:sz w:val="22"/>
          <w:szCs w:val="22"/>
        </w:rPr>
        <w:t xml:space="preserve">Mary has confided in you. She is very uncomfortable about the meeting with her boss, and she believes that his request would undermine the integrity of the systems review process. Mary feels it would be unethical to grant preferred treatment just because a friendship is involved. She is thinking of </w:t>
      </w:r>
      <w:r w:rsidRPr="00771DF3">
        <w:rPr>
          <w:rFonts w:ascii="Sylfaen" w:hAnsi="Sylfaen"/>
          <w:sz w:val="22"/>
          <w:szCs w:val="22"/>
        </w:rPr>
        <w:lastRenderedPageBreak/>
        <w:t>submitting a request to step down as review committee chair, even though that might harm her career at the company.</w:t>
      </w:r>
    </w:p>
    <w:p w14:paraId="36483D3A" w14:textId="77777777" w:rsidR="009E726D" w:rsidRPr="00771DF3" w:rsidRDefault="009E726D" w:rsidP="006A66E1">
      <w:pPr>
        <w:autoSpaceDE w:val="0"/>
        <w:autoSpaceDN w:val="0"/>
        <w:adjustRightInd w:val="0"/>
        <w:ind w:firstLine="720"/>
        <w:rPr>
          <w:rFonts w:ascii="Sylfaen" w:hAnsi="Sylfaen"/>
          <w:sz w:val="22"/>
          <w:szCs w:val="22"/>
        </w:rPr>
      </w:pPr>
      <w:r w:rsidRPr="00771DF3">
        <w:rPr>
          <w:rFonts w:ascii="Sylfaen" w:hAnsi="Sylfaen"/>
          <w:sz w:val="22"/>
          <w:szCs w:val="22"/>
        </w:rPr>
        <w:t>Is this an ethical question, or just a matter of office politics? What would you say to Mary?</w:t>
      </w:r>
    </w:p>
    <w:p w14:paraId="0C619E8F" w14:textId="77777777" w:rsidR="009E726D" w:rsidRPr="00771DF3" w:rsidRDefault="009E726D" w:rsidP="009E726D">
      <w:pPr>
        <w:rPr>
          <w:rFonts w:ascii="Sylfaen" w:hAnsi="Sylfaen"/>
          <w:i/>
          <w:sz w:val="22"/>
          <w:szCs w:val="22"/>
        </w:rPr>
      </w:pPr>
    </w:p>
    <w:p w14:paraId="180C882D" w14:textId="60E77206" w:rsidR="009E726D" w:rsidRPr="00771DF3" w:rsidRDefault="009E726D" w:rsidP="009E726D">
      <w:pPr>
        <w:rPr>
          <w:rFonts w:ascii="Sylfaen" w:hAnsi="Sylfaen"/>
          <w:i/>
          <w:sz w:val="22"/>
          <w:szCs w:val="22"/>
        </w:rPr>
      </w:pPr>
      <w:r w:rsidRPr="00771DF3">
        <w:rPr>
          <w:rFonts w:ascii="Sylfaen" w:hAnsi="Sylfaen"/>
          <w:b/>
          <w:i/>
          <w:sz w:val="22"/>
          <w:szCs w:val="22"/>
        </w:rPr>
        <w:t>Comments:</w:t>
      </w:r>
      <w:r w:rsidRPr="00771DF3">
        <w:rPr>
          <w:rFonts w:ascii="Sylfaen" w:hAnsi="Sylfaen"/>
          <w:i/>
          <w:sz w:val="22"/>
          <w:szCs w:val="22"/>
        </w:rPr>
        <w:t xml:space="preserve"> This is a gray area—it is difficult to apply black-and-white rules in this fact situation. First of all, the systems review process is not 100% scientific—it is a business process, and like all other business operations, it is influenced by many factors, including personal relationships, degrees of trust, and personal credibility. However, if Jack is making a decision that is clearly wrong for the firm, simply because of a personal friendship, that would strike most people as highly unethical. Perhaps the larger problem is that Jack does not want to allow a full review of the request. That position seems to undermine the integrity of the process itself and, unless there is a very compelling reason (such as an urgent time line or crisis situation), Mary is right to be concerned. What should she do? This is a classical problem that many employees face at one time or another. It is really a question of degree. If she is unhappy about the decision and does not want to be in this role long-term, then maybe she should let this pass and not disrupt her focus on other matters. On the other hand, if she has strong feelings and has lost respect for Jack, then it might be more dangerous for her to stay in the role.</w:t>
      </w:r>
    </w:p>
    <w:p w14:paraId="71B97D5C" w14:textId="21F5EE1D" w:rsidR="009E726D" w:rsidRPr="009E726D" w:rsidRDefault="009E726D" w:rsidP="00E32094">
      <w:pPr>
        <w:rPr>
          <w:rFonts w:ascii="Sylfaen" w:hAnsi="Sylfaen"/>
          <w:b/>
          <w:szCs w:val="24"/>
          <w:u w:val="thick"/>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ectPr w:rsidR="009E726D" w:rsidRPr="009E726D" w:rsidSect="000E6E8A">
          <w:headerReference w:type="default" r:id="rId15"/>
          <w:type w:val="continuous"/>
          <w:pgSz w:w="12240" w:h="15840" w:code="1"/>
          <w:pgMar w:top="1440" w:right="864" w:bottom="864" w:left="1800" w:header="720" w:footer="720" w:gutter="0"/>
          <w:cols w:space="720"/>
          <w:docGrid w:linePitch="360"/>
        </w:sectPr>
      </w:pPr>
      <w:del w:id="898" w:author="Author">
        <w:r w:rsidRPr="00771DF3" w:rsidDel="000C65D4">
          <w:rPr>
            <w:rFonts w:ascii="Sylfaen" w:hAnsi="Sylfaen"/>
            <w:i/>
            <w:sz w:val="22"/>
            <w:szCs w:val="22"/>
          </w:rPr>
          <w:tab/>
        </w:r>
      </w:del>
      <w:r w:rsidRPr="00771DF3">
        <w:rPr>
          <w:rFonts w:ascii="Sylfaen" w:hAnsi="Sylfaen"/>
          <w:i/>
          <w:sz w:val="22"/>
          <w:szCs w:val="22"/>
        </w:rPr>
        <w:t>Instructors should encourage students to relate any similar situations they might have faced and how they responded</w:t>
      </w:r>
      <w:r w:rsidRPr="00771DF3">
        <w:rPr>
          <w:rFonts w:ascii="Sylfaen" w:hAnsi="Sylfaen"/>
          <w:sz w:val="22"/>
          <w:szCs w:val="22"/>
        </w:rPr>
        <w:t>.</w:t>
      </w:r>
    </w:p>
    <w:p w14:paraId="740B2AC1" w14:textId="77777777" w:rsidR="003C5BA0" w:rsidRDefault="003C5BA0" w:rsidP="009E726D">
      <w:pPr>
        <w:pStyle w:val="Heading1"/>
        <w:spacing w:before="240" w:after="120" w:line="240" w:lineRule="auto"/>
        <w:rPr>
          <w:rFonts w:ascii="Sylfaen" w:hAnsi="Sylfaen"/>
          <w:b/>
          <w:caps w:val="0"/>
          <w:color w:val="FF0000"/>
          <w:sz w:val="24"/>
          <w:szCs w:val="24"/>
          <w:u w:val="thick"/>
        </w:rPr>
      </w:pPr>
      <w:bookmarkStart w:id="899" w:name="_Glossary_of_Key_Terms"/>
      <w:bookmarkStart w:id="900" w:name="_Glossary_of_Key"/>
      <w:bookmarkEnd w:id="899"/>
      <w:bookmarkEnd w:id="900"/>
    </w:p>
    <w:p w14:paraId="6B742386" w14:textId="77777777" w:rsidR="003C5BA0" w:rsidDel="003C5BA0" w:rsidRDefault="003C5BA0" w:rsidP="003C5BA0">
      <w:pPr>
        <w:pStyle w:val="Heading1"/>
        <w:spacing w:before="240" w:after="120" w:line="240" w:lineRule="auto"/>
        <w:rPr>
          <w:del w:id="901" w:author="Barath Srinivasan.T.S" w:date="2015-10-31T14:51:00Z"/>
          <w:rFonts w:ascii="Sylfaen" w:hAnsi="Sylfaen"/>
          <w:b/>
          <w:caps w:val="0"/>
          <w:color w:val="FF0000"/>
          <w:sz w:val="24"/>
          <w:szCs w:val="24"/>
          <w:u w:val="thick"/>
        </w:rPr>
      </w:pPr>
    </w:p>
    <w:p w14:paraId="6183BDCB" w14:textId="77777777" w:rsidR="003C5BA0" w:rsidRDefault="003C5BA0" w:rsidP="003C5BA0"/>
    <w:p w14:paraId="1615072A" w14:textId="77777777" w:rsidR="003C5BA0" w:rsidRDefault="003C5BA0" w:rsidP="003C5BA0"/>
    <w:p w14:paraId="3FC097BF" w14:textId="77777777" w:rsidR="003C5BA0" w:rsidRDefault="003C5BA0" w:rsidP="003C5BA0"/>
    <w:p w14:paraId="5A8A4AC9" w14:textId="77777777" w:rsidR="003C5BA0" w:rsidRDefault="003C5BA0" w:rsidP="003C5BA0"/>
    <w:p w14:paraId="0663D70B" w14:textId="77777777" w:rsidR="003C5BA0" w:rsidRDefault="003C5BA0" w:rsidP="003C5BA0"/>
    <w:p w14:paraId="3F3D6231" w14:textId="77777777" w:rsidR="003C5BA0" w:rsidRDefault="003C5BA0" w:rsidP="003C5BA0"/>
    <w:p w14:paraId="30ECB730" w14:textId="77777777" w:rsidR="003C5BA0" w:rsidRDefault="003C5BA0" w:rsidP="003C5BA0"/>
    <w:p w14:paraId="043C678F" w14:textId="77777777" w:rsidR="003C5BA0" w:rsidRDefault="003C5BA0" w:rsidP="003C5BA0"/>
    <w:p w14:paraId="1C5D987E" w14:textId="77777777" w:rsidR="003C5BA0" w:rsidRDefault="003C5BA0" w:rsidP="003C5BA0"/>
    <w:p w14:paraId="4DAFCE73" w14:textId="77777777" w:rsidR="003C5BA0" w:rsidRDefault="003C5BA0" w:rsidP="003C5BA0"/>
    <w:p w14:paraId="6C8FDFDA" w14:textId="77777777" w:rsidR="003C5BA0" w:rsidRDefault="003C5BA0" w:rsidP="003C5BA0"/>
    <w:p w14:paraId="668B925F" w14:textId="77777777" w:rsidR="003C5BA0" w:rsidRDefault="003C5BA0" w:rsidP="003C5BA0">
      <w:pPr>
        <w:rPr>
          <w:ins w:id="902" w:author="Barath Srinivasan.T.S" w:date="2015-10-31T15:05:00Z"/>
        </w:rPr>
      </w:pPr>
    </w:p>
    <w:p w14:paraId="137B412C" w14:textId="77777777" w:rsidR="0058239C" w:rsidRDefault="0058239C" w:rsidP="003C5BA0">
      <w:pPr>
        <w:rPr>
          <w:ins w:id="903" w:author="Barath Srinivasan.T.S" w:date="2015-10-31T15:05:00Z"/>
        </w:rPr>
      </w:pPr>
    </w:p>
    <w:p w14:paraId="7A7FF5B8" w14:textId="77777777" w:rsidR="0058239C" w:rsidRDefault="0058239C" w:rsidP="003C5BA0">
      <w:pPr>
        <w:rPr>
          <w:ins w:id="904" w:author="Barath Srinivasan.T.S" w:date="2015-10-31T15:05:00Z"/>
        </w:rPr>
      </w:pPr>
    </w:p>
    <w:p w14:paraId="1A0291A7" w14:textId="77777777" w:rsidR="0058239C" w:rsidRPr="003C5BA0" w:rsidRDefault="0058239C" w:rsidP="003C5BA0"/>
    <w:bookmarkStart w:id="905" w:name="_Key_Terms"/>
    <w:bookmarkEnd w:id="905"/>
    <w:p w14:paraId="6F9A663E" w14:textId="77777777" w:rsidR="003C5BA0" w:rsidRPr="003C5BA0" w:rsidRDefault="003C5BA0" w:rsidP="003C5BA0">
      <w:pPr>
        <w:pStyle w:val="Heading1"/>
        <w:spacing w:before="240" w:after="120" w:line="240" w:lineRule="auto"/>
        <w:rPr>
          <w:rFonts w:ascii="Sylfaen" w:hAnsi="Sylfaen"/>
          <w:b/>
          <w:caps w:val="0"/>
          <w:color w:val="FF0000"/>
          <w:sz w:val="24"/>
          <w:szCs w:val="24"/>
          <w:u w:val="thick"/>
        </w:rPr>
      </w:pPr>
      <w:r w:rsidRPr="003C5BA0">
        <w:rPr>
          <w:rFonts w:ascii="Sylfaen" w:hAnsi="Sylfaen"/>
          <w:b/>
          <w:caps w:val="0"/>
          <w:color w:val="FF0000"/>
          <w:sz w:val="24"/>
          <w:szCs w:val="24"/>
          <w:u w:val="thick"/>
        </w:rPr>
        <w:fldChar w:fldCharType="begin"/>
      </w:r>
      <w:r w:rsidRPr="003C5BA0">
        <w:rPr>
          <w:rFonts w:ascii="Sylfaen" w:hAnsi="Sylfaen"/>
          <w:b/>
          <w:caps w:val="0"/>
          <w:color w:val="FF0000"/>
          <w:sz w:val="24"/>
          <w:szCs w:val="24"/>
          <w:u w:val="thick"/>
        </w:rPr>
        <w:instrText>HYPERLINK  \l "_Glossary_of_Key_Terms"</w:instrText>
      </w:r>
      <w:r w:rsidRPr="003C5BA0">
        <w:rPr>
          <w:rFonts w:ascii="Sylfaen" w:hAnsi="Sylfaen"/>
          <w:b/>
          <w:caps w:val="0"/>
          <w:color w:val="FF0000"/>
          <w:sz w:val="24"/>
          <w:szCs w:val="24"/>
          <w:u w:val="thick"/>
        </w:rPr>
        <w:fldChar w:fldCharType="separate"/>
      </w:r>
      <w:r w:rsidRPr="003C5BA0">
        <w:rPr>
          <w:rStyle w:val="Hyperlink"/>
          <w:rFonts w:ascii="Sylfaen" w:hAnsi="Sylfaen"/>
          <w:b/>
          <w:caps w:val="0"/>
          <w:sz w:val="24"/>
          <w:szCs w:val="24"/>
        </w:rPr>
        <w:t>Key Terms</w:t>
      </w:r>
      <w:r w:rsidRPr="003C5BA0">
        <w:rPr>
          <w:rFonts w:ascii="Sylfaen" w:hAnsi="Sylfaen"/>
          <w:b/>
          <w:caps w:val="0"/>
          <w:color w:val="FF0000"/>
          <w:sz w:val="24"/>
          <w:szCs w:val="24"/>
          <w:u w:val="thick"/>
        </w:rPr>
        <w:fldChar w:fldCharType="end"/>
      </w:r>
    </w:p>
    <w:p w14:paraId="115149AB" w14:textId="77777777" w:rsidR="003C5BA0" w:rsidRPr="003C5BA0" w:rsidRDefault="003C5BA0" w:rsidP="003C5BA0">
      <w:pPr>
        <w:keepNext/>
        <w:widowControl w:val="0"/>
        <w:rPr>
          <w:rFonts w:ascii="Sylfaen" w:hAnsi="Sylfaen"/>
          <w:sz w:val="22"/>
          <w:szCs w:val="22"/>
        </w:rPr>
      </w:pPr>
    </w:p>
    <w:p w14:paraId="7683E362"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06"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biometric devices </w:t>
      </w:r>
      <w:ins w:id="907" w:author="Barath Srinivasan.T.S" w:date="2015-10-31T14:54:00Z">
        <w:r w:rsidRPr="003C5BA0">
          <w:rPr>
            <w:rFonts w:ascii="Sylfaen" w:hAnsi="Sylfaen" w:cs="SabonLTStd-Roman"/>
            <w:color w:val="000000"/>
            <w:sz w:val="22"/>
            <w:szCs w:val="22"/>
          </w:rPr>
          <w:t>(</w:t>
        </w:r>
      </w:ins>
      <w:r w:rsidRPr="003C5BA0">
        <w:rPr>
          <w:rFonts w:ascii="Sylfaen" w:hAnsi="Sylfaen" w:cs="SabonLTStd-Italic"/>
          <w:iCs/>
          <w:color w:val="000000"/>
          <w:sz w:val="22"/>
          <w:szCs w:val="22"/>
          <w:rPrChange w:id="908" w:author="Barath Srinivasan.T.S" w:date="2015-10-31T14:55:00Z">
            <w:rPr>
              <w:rFonts w:ascii="Sylfaen" w:hAnsi="Sylfaen" w:cs="SabonLTStd-Italic"/>
              <w:i/>
              <w:iCs/>
              <w:color w:val="000000"/>
              <w:sz w:val="22"/>
              <w:szCs w:val="22"/>
            </w:rPr>
          </w:rPrChange>
        </w:rPr>
        <w:t>46</w:t>
      </w:r>
      <w:ins w:id="909" w:author="Barath Srinivasan.T.S" w:date="2015-10-31T14:54:00Z">
        <w:r w:rsidRPr="003C5BA0">
          <w:rPr>
            <w:rFonts w:ascii="Sylfaen" w:hAnsi="Sylfaen" w:cs="SabonLTStd-Italic"/>
            <w:iCs/>
            <w:color w:val="000000"/>
            <w:sz w:val="22"/>
            <w:szCs w:val="22"/>
          </w:rPr>
          <w:t>)</w:t>
        </w:r>
      </w:ins>
    </w:p>
    <w:p w14:paraId="3CB724A2"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10"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business case </w:t>
      </w:r>
      <w:ins w:id="911" w:author="Barath Srinivasan.T.S" w:date="2015-10-31T15:00: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12" w:author="Barath Srinivasan.T.S" w:date="2015-10-31T14:55:00Z">
            <w:rPr>
              <w:rFonts w:ascii="Sylfaen" w:hAnsi="Sylfaen" w:cs="SabonLTStd-Italic"/>
              <w:i/>
              <w:iCs/>
              <w:color w:val="000000"/>
              <w:sz w:val="22"/>
              <w:szCs w:val="22"/>
            </w:rPr>
          </w:rPrChange>
        </w:rPr>
        <w:t>41</w:t>
      </w:r>
      <w:ins w:id="913" w:author="Barath Srinivasan.T.S" w:date="2015-10-31T15:00:00Z">
        <w:r w:rsidR="00820532">
          <w:rPr>
            <w:rFonts w:ascii="Sylfaen" w:hAnsi="Sylfaen" w:cs="SabonLTStd-Italic"/>
            <w:iCs/>
            <w:color w:val="000000"/>
            <w:sz w:val="22"/>
            <w:szCs w:val="22"/>
          </w:rPr>
          <w:t>)</w:t>
        </w:r>
      </w:ins>
    </w:p>
    <w:p w14:paraId="59052268"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14"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case for action </w:t>
      </w:r>
      <w:ins w:id="915" w:author="Barath Srinivasan.T.S" w:date="2015-10-31T15:01: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16" w:author="Barath Srinivasan.T.S" w:date="2015-10-31T14:55:00Z">
            <w:rPr>
              <w:rFonts w:ascii="Sylfaen" w:hAnsi="Sylfaen" w:cs="SabonLTStd-Italic"/>
              <w:i/>
              <w:iCs/>
              <w:color w:val="000000"/>
              <w:sz w:val="22"/>
              <w:szCs w:val="22"/>
            </w:rPr>
          </w:rPrChange>
        </w:rPr>
        <w:t>64</w:t>
      </w:r>
      <w:ins w:id="917" w:author="Barath Srinivasan.T.S" w:date="2015-10-31T15:01:00Z">
        <w:r w:rsidR="00820532">
          <w:rPr>
            <w:rFonts w:ascii="Sylfaen" w:hAnsi="Sylfaen" w:cs="SabonLTStd-Italic"/>
            <w:iCs/>
            <w:color w:val="000000"/>
            <w:sz w:val="22"/>
            <w:szCs w:val="22"/>
          </w:rPr>
          <w:t>)</w:t>
        </w:r>
      </w:ins>
    </w:p>
    <w:p w14:paraId="3505DB87"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18"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computer resources committee </w:t>
      </w:r>
      <w:ins w:id="919" w:author="Barath Srinivasan.T.S" w:date="2015-10-31T14:56:00Z">
        <w:r>
          <w:rPr>
            <w:rFonts w:ascii="Sylfaen" w:hAnsi="Sylfaen" w:cs="SabonLTStd-Roman"/>
            <w:color w:val="000000"/>
            <w:sz w:val="22"/>
            <w:szCs w:val="22"/>
          </w:rPr>
          <w:t>(</w:t>
        </w:r>
      </w:ins>
      <w:r w:rsidRPr="003C5BA0">
        <w:rPr>
          <w:rFonts w:ascii="Sylfaen" w:hAnsi="Sylfaen" w:cs="SabonLTStd-Italic"/>
          <w:iCs/>
          <w:color w:val="000000"/>
          <w:sz w:val="22"/>
          <w:szCs w:val="22"/>
          <w:rPrChange w:id="920" w:author="Barath Srinivasan.T.S" w:date="2015-10-31T14:55:00Z">
            <w:rPr>
              <w:rFonts w:ascii="Sylfaen" w:hAnsi="Sylfaen" w:cs="SabonLTStd-Italic"/>
              <w:i/>
              <w:iCs/>
              <w:color w:val="000000"/>
              <w:sz w:val="22"/>
              <w:szCs w:val="22"/>
            </w:rPr>
          </w:rPrChange>
        </w:rPr>
        <w:t>51</w:t>
      </w:r>
      <w:ins w:id="921" w:author="Barath Srinivasan.T.S" w:date="2015-10-31T14:56:00Z">
        <w:r>
          <w:rPr>
            <w:rFonts w:ascii="Sylfaen" w:hAnsi="Sylfaen" w:cs="SabonLTStd-Italic"/>
            <w:iCs/>
            <w:color w:val="000000"/>
            <w:sz w:val="22"/>
            <w:szCs w:val="22"/>
          </w:rPr>
          <w:t>)</w:t>
        </w:r>
      </w:ins>
    </w:p>
    <w:p w14:paraId="3CC3AB86"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22"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constraint </w:t>
      </w:r>
      <w:ins w:id="923" w:author="Barath Srinivasan.T.S" w:date="2015-10-31T14:59: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24" w:author="Barath Srinivasan.T.S" w:date="2015-10-31T14:55:00Z">
            <w:rPr>
              <w:rFonts w:ascii="Sylfaen" w:hAnsi="Sylfaen" w:cs="SabonLTStd-Italic"/>
              <w:i/>
              <w:iCs/>
              <w:color w:val="000000"/>
              <w:sz w:val="22"/>
              <w:szCs w:val="22"/>
            </w:rPr>
          </w:rPrChange>
        </w:rPr>
        <w:t>59</w:t>
      </w:r>
      <w:ins w:id="925" w:author="Barath Srinivasan.T.S" w:date="2015-10-31T14:59:00Z">
        <w:r w:rsidR="00820532">
          <w:rPr>
            <w:rFonts w:ascii="Sylfaen" w:hAnsi="Sylfaen" w:cs="SabonLTStd-Italic"/>
            <w:iCs/>
            <w:color w:val="000000"/>
            <w:sz w:val="22"/>
            <w:szCs w:val="22"/>
          </w:rPr>
          <w:t>)</w:t>
        </w:r>
      </w:ins>
    </w:p>
    <w:p w14:paraId="39981995"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26"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critical success factor </w:t>
      </w:r>
      <w:ins w:id="927" w:author="Barath Srinivasan.T.S" w:date="2015-10-31T15:01: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28" w:author="Barath Srinivasan.T.S" w:date="2015-10-31T14:55:00Z">
            <w:rPr>
              <w:rFonts w:ascii="Sylfaen" w:hAnsi="Sylfaen" w:cs="SabonLTStd-Italic"/>
              <w:i/>
              <w:iCs/>
              <w:color w:val="000000"/>
              <w:sz w:val="22"/>
              <w:szCs w:val="22"/>
            </w:rPr>
          </w:rPrChange>
        </w:rPr>
        <w:t>42</w:t>
      </w:r>
      <w:ins w:id="929" w:author="Barath Srinivasan.T.S" w:date="2015-10-31T15:01:00Z">
        <w:r w:rsidR="00820532">
          <w:rPr>
            <w:rFonts w:ascii="Sylfaen" w:hAnsi="Sylfaen" w:cs="SabonLTStd-Italic"/>
            <w:iCs/>
            <w:color w:val="000000"/>
            <w:sz w:val="22"/>
            <w:szCs w:val="22"/>
          </w:rPr>
          <w:t>)</w:t>
        </w:r>
      </w:ins>
    </w:p>
    <w:p w14:paraId="1B1A442B"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30"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customer relationship management (CRM) </w:t>
      </w:r>
      <w:ins w:id="931" w:author="Barath Srinivasan.T.S" w:date="2015-10-31T14:56:00Z">
        <w:r>
          <w:rPr>
            <w:rFonts w:ascii="Sylfaen" w:hAnsi="Sylfaen" w:cs="SabonLTStd-Roman"/>
            <w:color w:val="000000"/>
            <w:sz w:val="22"/>
            <w:szCs w:val="22"/>
          </w:rPr>
          <w:t>(</w:t>
        </w:r>
      </w:ins>
      <w:r w:rsidRPr="003C5BA0">
        <w:rPr>
          <w:rFonts w:ascii="Sylfaen" w:hAnsi="Sylfaen" w:cs="SabonLTStd-Italic"/>
          <w:iCs/>
          <w:color w:val="000000"/>
          <w:sz w:val="22"/>
          <w:szCs w:val="22"/>
          <w:rPrChange w:id="932" w:author="Barath Srinivasan.T.S" w:date="2015-10-31T14:55:00Z">
            <w:rPr>
              <w:rFonts w:ascii="Sylfaen" w:hAnsi="Sylfaen" w:cs="SabonLTStd-Italic"/>
              <w:i/>
              <w:iCs/>
              <w:color w:val="000000"/>
              <w:sz w:val="22"/>
              <w:szCs w:val="22"/>
            </w:rPr>
          </w:rPrChange>
        </w:rPr>
        <w:t>49</w:t>
      </w:r>
      <w:ins w:id="933" w:author="Barath Srinivasan.T.S" w:date="2015-10-31T14:56:00Z">
        <w:r>
          <w:rPr>
            <w:rFonts w:ascii="Sylfaen" w:hAnsi="Sylfaen" w:cs="SabonLTStd-Italic"/>
            <w:iCs/>
            <w:color w:val="000000"/>
            <w:sz w:val="22"/>
            <w:szCs w:val="22"/>
          </w:rPr>
          <w:t>)</w:t>
        </w:r>
      </w:ins>
    </w:p>
    <w:p w14:paraId="59B5F3B2"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34"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discretionary projects </w:t>
      </w:r>
      <w:ins w:id="935" w:author="Barath Srinivasan.T.S" w:date="2015-10-31T14:58: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36" w:author="Barath Srinivasan.T.S" w:date="2015-10-31T14:55:00Z">
            <w:rPr>
              <w:rFonts w:ascii="Sylfaen" w:hAnsi="Sylfaen" w:cs="SabonLTStd-Italic"/>
              <w:i/>
              <w:iCs/>
              <w:color w:val="000000"/>
              <w:sz w:val="22"/>
              <w:szCs w:val="22"/>
            </w:rPr>
          </w:rPrChange>
        </w:rPr>
        <w:t>56</w:t>
      </w:r>
      <w:ins w:id="937" w:author="Barath Srinivasan.T.S" w:date="2015-10-31T14:58:00Z">
        <w:r w:rsidR="00820532">
          <w:rPr>
            <w:rFonts w:ascii="Sylfaen" w:hAnsi="Sylfaen" w:cs="SabonLTStd-Italic"/>
            <w:iCs/>
            <w:color w:val="000000"/>
            <w:sz w:val="22"/>
            <w:szCs w:val="22"/>
          </w:rPr>
          <w:t>)</w:t>
        </w:r>
      </w:ins>
    </w:p>
    <w:p w14:paraId="3452D7D8"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38"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lastRenderedPageBreak/>
        <w:t xml:space="preserve">economic feasibility </w:t>
      </w:r>
      <w:ins w:id="939" w:author="Barath Srinivasan.T.S" w:date="2015-10-31T14:57:00Z">
        <w:r>
          <w:rPr>
            <w:rFonts w:ascii="Sylfaen" w:hAnsi="Sylfaen" w:cs="SabonLTStd-Roman"/>
            <w:color w:val="000000"/>
            <w:sz w:val="22"/>
            <w:szCs w:val="22"/>
          </w:rPr>
          <w:t>(</w:t>
        </w:r>
      </w:ins>
      <w:r w:rsidRPr="003C5BA0">
        <w:rPr>
          <w:rFonts w:ascii="Sylfaen" w:hAnsi="Sylfaen" w:cs="SabonLTStd-Roman"/>
          <w:color w:val="000000"/>
          <w:sz w:val="22"/>
          <w:szCs w:val="22"/>
          <w:rPrChange w:id="940" w:author="Barath Srinivasan.T.S" w:date="2015-10-31T14:55:00Z">
            <w:rPr>
              <w:rFonts w:ascii="Sylfaen" w:hAnsi="Sylfaen" w:cs="SabonLTStd-Roman"/>
              <w:i/>
              <w:color w:val="000000"/>
              <w:sz w:val="22"/>
              <w:szCs w:val="22"/>
            </w:rPr>
          </w:rPrChange>
        </w:rPr>
        <w:t>53</w:t>
      </w:r>
      <w:ins w:id="941" w:author="Barath Srinivasan.T.S" w:date="2015-10-31T14:57:00Z">
        <w:r>
          <w:rPr>
            <w:rFonts w:ascii="Sylfaen" w:hAnsi="Sylfaen" w:cs="SabonLTStd-Roman"/>
            <w:color w:val="000000"/>
            <w:sz w:val="22"/>
            <w:szCs w:val="22"/>
          </w:rPr>
          <w:t>)</w:t>
        </w:r>
      </w:ins>
    </w:p>
    <w:p w14:paraId="692F4DB0"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42"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electronic product code (EPC) </w:t>
      </w:r>
      <w:ins w:id="943" w:author="Barath Srinivasan.T.S" w:date="2015-10-31T14:55:00Z">
        <w:r w:rsidRPr="003C5BA0">
          <w:rPr>
            <w:rFonts w:ascii="Sylfaen" w:hAnsi="Sylfaen" w:cs="SabonLTStd-Roman"/>
            <w:color w:val="000000"/>
            <w:sz w:val="22"/>
            <w:szCs w:val="22"/>
          </w:rPr>
          <w:t>(</w:t>
        </w:r>
      </w:ins>
      <w:r w:rsidRPr="003C5BA0">
        <w:rPr>
          <w:rFonts w:ascii="Sylfaen" w:hAnsi="Sylfaen" w:cs="SabonLTStd-Italic"/>
          <w:iCs/>
          <w:color w:val="000000"/>
          <w:sz w:val="22"/>
          <w:szCs w:val="22"/>
          <w:rPrChange w:id="944" w:author="Barath Srinivasan.T.S" w:date="2015-10-31T14:55:00Z">
            <w:rPr>
              <w:rFonts w:ascii="Sylfaen" w:hAnsi="Sylfaen" w:cs="SabonLTStd-Italic"/>
              <w:i/>
              <w:iCs/>
              <w:color w:val="000000"/>
              <w:sz w:val="22"/>
              <w:szCs w:val="22"/>
            </w:rPr>
          </w:rPrChange>
        </w:rPr>
        <w:t>49</w:t>
      </w:r>
      <w:ins w:id="945" w:author="Barath Srinivasan.T.S" w:date="2015-10-31T14:55:00Z">
        <w:r w:rsidRPr="003C5BA0">
          <w:rPr>
            <w:rFonts w:ascii="Sylfaen" w:hAnsi="Sylfaen" w:cs="SabonLTStd-Italic"/>
            <w:iCs/>
            <w:color w:val="000000"/>
            <w:sz w:val="22"/>
            <w:szCs w:val="22"/>
            <w:rPrChange w:id="946" w:author="Barath Srinivasan.T.S" w:date="2015-10-31T14:55:00Z">
              <w:rPr>
                <w:rFonts w:ascii="Sylfaen" w:hAnsi="Sylfaen" w:cs="SabonLTStd-Italic"/>
                <w:i/>
                <w:iCs/>
                <w:color w:val="000000"/>
                <w:sz w:val="22"/>
                <w:szCs w:val="22"/>
              </w:rPr>
            </w:rPrChange>
          </w:rPr>
          <w:t>)</w:t>
        </w:r>
      </w:ins>
    </w:p>
    <w:p w14:paraId="56C43912"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47"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electronic proof of delivery (EPOD) </w:t>
      </w:r>
      <w:ins w:id="948" w:author="Barath Srinivasan.T.S" w:date="2015-10-31T14:56:00Z">
        <w:r>
          <w:rPr>
            <w:rFonts w:ascii="Sylfaen" w:hAnsi="Sylfaen" w:cs="SabonLTStd-Roman"/>
            <w:color w:val="000000"/>
            <w:sz w:val="22"/>
            <w:szCs w:val="22"/>
          </w:rPr>
          <w:t>(</w:t>
        </w:r>
      </w:ins>
      <w:r w:rsidRPr="003C5BA0">
        <w:rPr>
          <w:rFonts w:ascii="Sylfaen" w:hAnsi="Sylfaen" w:cs="SabonLTStd-Italic"/>
          <w:iCs/>
          <w:color w:val="000000"/>
          <w:sz w:val="22"/>
          <w:szCs w:val="22"/>
          <w:rPrChange w:id="949" w:author="Barath Srinivasan.T.S" w:date="2015-10-31T14:55:00Z">
            <w:rPr>
              <w:rFonts w:ascii="Sylfaen" w:hAnsi="Sylfaen" w:cs="SabonLTStd-Italic"/>
              <w:i/>
              <w:iCs/>
              <w:color w:val="000000"/>
              <w:sz w:val="22"/>
              <w:szCs w:val="22"/>
            </w:rPr>
          </w:rPrChange>
        </w:rPr>
        <w:t>49</w:t>
      </w:r>
      <w:ins w:id="950" w:author="Barath Srinivasan.T.S" w:date="2015-10-31T14:56:00Z">
        <w:r>
          <w:rPr>
            <w:rFonts w:ascii="Sylfaen" w:hAnsi="Sylfaen" w:cs="SabonLTStd-Italic"/>
            <w:iCs/>
            <w:color w:val="000000"/>
            <w:sz w:val="22"/>
            <w:szCs w:val="22"/>
          </w:rPr>
          <w:t>)</w:t>
        </w:r>
      </w:ins>
    </w:p>
    <w:p w14:paraId="40CE431A"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51"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encryption </w:t>
      </w:r>
      <w:ins w:id="952" w:author="Barath Srinivasan.T.S" w:date="2015-10-31T14:55:00Z">
        <w:r w:rsidRPr="003C5BA0">
          <w:rPr>
            <w:rFonts w:ascii="Sylfaen" w:hAnsi="Sylfaen" w:cs="SabonLTStd-Roman"/>
            <w:color w:val="000000"/>
            <w:sz w:val="22"/>
            <w:szCs w:val="22"/>
          </w:rPr>
          <w:t>(</w:t>
        </w:r>
      </w:ins>
      <w:r w:rsidRPr="003C5BA0">
        <w:rPr>
          <w:rFonts w:ascii="Sylfaen" w:hAnsi="Sylfaen" w:cs="SabonLTStd-Italic"/>
          <w:iCs/>
          <w:color w:val="000000"/>
          <w:sz w:val="22"/>
          <w:szCs w:val="22"/>
          <w:rPrChange w:id="953" w:author="Barath Srinivasan.T.S" w:date="2015-10-31T14:55:00Z">
            <w:rPr>
              <w:rFonts w:ascii="Sylfaen" w:hAnsi="Sylfaen" w:cs="SabonLTStd-Italic"/>
              <w:i/>
              <w:iCs/>
              <w:color w:val="000000"/>
              <w:sz w:val="22"/>
              <w:szCs w:val="22"/>
            </w:rPr>
          </w:rPrChange>
        </w:rPr>
        <w:t>46</w:t>
      </w:r>
      <w:ins w:id="954" w:author="Barath Srinivasan.T.S" w:date="2015-10-31T14:54:00Z">
        <w:r w:rsidRPr="003C5BA0">
          <w:rPr>
            <w:rFonts w:ascii="Sylfaen" w:hAnsi="Sylfaen" w:cs="SabonLTStd-Italic"/>
            <w:iCs/>
            <w:color w:val="000000"/>
            <w:sz w:val="22"/>
            <w:szCs w:val="22"/>
          </w:rPr>
          <w:t>)</w:t>
        </w:r>
      </w:ins>
    </w:p>
    <w:p w14:paraId="43F114F0"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55"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fishbone diagram </w:t>
      </w:r>
      <w:ins w:id="956" w:author="Barath Srinivasan.T.S" w:date="2015-10-31T14:59: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57" w:author="Barath Srinivasan.T.S" w:date="2015-10-31T14:55:00Z">
            <w:rPr>
              <w:rFonts w:ascii="Sylfaen" w:hAnsi="Sylfaen" w:cs="SabonLTStd-Italic"/>
              <w:i/>
              <w:iCs/>
              <w:color w:val="000000"/>
              <w:sz w:val="22"/>
              <w:szCs w:val="22"/>
            </w:rPr>
          </w:rPrChange>
        </w:rPr>
        <w:t>58</w:t>
      </w:r>
      <w:ins w:id="958" w:author="Barath Srinivasan.T.S" w:date="2015-10-31T14:59:00Z">
        <w:r w:rsidR="00820532">
          <w:rPr>
            <w:rFonts w:ascii="Sylfaen" w:hAnsi="Sylfaen" w:cs="SabonLTStd-Italic"/>
            <w:iCs/>
            <w:color w:val="000000"/>
            <w:sz w:val="22"/>
            <w:szCs w:val="22"/>
          </w:rPr>
          <w:t>)</w:t>
        </w:r>
      </w:ins>
    </w:p>
    <w:p w14:paraId="12BD0286"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59"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intangible benefit </w:t>
      </w:r>
      <w:ins w:id="960" w:author="Barath Srinivasan.T.S" w:date="2015-10-31T14:57:00Z">
        <w:r>
          <w:rPr>
            <w:rFonts w:ascii="Sylfaen" w:hAnsi="Sylfaen" w:cs="SabonLTStd-Roman"/>
            <w:color w:val="000000"/>
            <w:sz w:val="22"/>
            <w:szCs w:val="22"/>
          </w:rPr>
          <w:t>(</w:t>
        </w:r>
      </w:ins>
      <w:r w:rsidRPr="003C5BA0">
        <w:rPr>
          <w:rFonts w:ascii="Sylfaen" w:hAnsi="Sylfaen" w:cs="SabonLTStd-Italic"/>
          <w:iCs/>
          <w:color w:val="000000"/>
          <w:sz w:val="22"/>
          <w:szCs w:val="22"/>
          <w:rPrChange w:id="961" w:author="Barath Srinivasan.T.S" w:date="2015-10-31T14:55:00Z">
            <w:rPr>
              <w:rFonts w:ascii="Sylfaen" w:hAnsi="Sylfaen" w:cs="SabonLTStd-Italic"/>
              <w:i/>
              <w:iCs/>
              <w:color w:val="000000"/>
              <w:sz w:val="22"/>
              <w:szCs w:val="22"/>
            </w:rPr>
          </w:rPrChange>
        </w:rPr>
        <w:t>54</w:t>
      </w:r>
      <w:ins w:id="962" w:author="Barath Srinivasan.T.S" w:date="2015-10-31T14:57:00Z">
        <w:r>
          <w:rPr>
            <w:rFonts w:ascii="Sylfaen" w:hAnsi="Sylfaen" w:cs="SabonLTStd-Italic"/>
            <w:iCs/>
            <w:color w:val="000000"/>
            <w:sz w:val="22"/>
            <w:szCs w:val="22"/>
          </w:rPr>
          <w:t>)</w:t>
        </w:r>
      </w:ins>
    </w:p>
    <w:p w14:paraId="78167F28"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63"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intangible cost </w:t>
      </w:r>
      <w:ins w:id="964" w:author="Barath Srinivasan.T.S" w:date="2015-10-31T14:58:00Z">
        <w:r>
          <w:rPr>
            <w:rFonts w:ascii="Sylfaen" w:hAnsi="Sylfaen" w:cs="SabonLTStd-Roman"/>
            <w:color w:val="000000"/>
            <w:sz w:val="22"/>
            <w:szCs w:val="22"/>
          </w:rPr>
          <w:t>(</w:t>
        </w:r>
      </w:ins>
      <w:r w:rsidRPr="003C5BA0">
        <w:rPr>
          <w:rFonts w:ascii="Sylfaen" w:hAnsi="Sylfaen" w:cs="SabonLTStd-Italic"/>
          <w:iCs/>
          <w:color w:val="000000"/>
          <w:sz w:val="22"/>
          <w:szCs w:val="22"/>
          <w:rPrChange w:id="965" w:author="Barath Srinivasan.T.S" w:date="2015-10-31T14:55:00Z">
            <w:rPr>
              <w:rFonts w:ascii="Sylfaen" w:hAnsi="Sylfaen" w:cs="SabonLTStd-Italic"/>
              <w:i/>
              <w:iCs/>
              <w:color w:val="000000"/>
              <w:sz w:val="22"/>
              <w:szCs w:val="22"/>
            </w:rPr>
          </w:rPrChange>
        </w:rPr>
        <w:t>54</w:t>
      </w:r>
      <w:ins w:id="966" w:author="Barath Srinivasan.T.S" w:date="2015-10-31T14:58:00Z">
        <w:r>
          <w:rPr>
            <w:rFonts w:ascii="Sylfaen" w:hAnsi="Sylfaen" w:cs="SabonLTStd-Italic"/>
            <w:iCs/>
            <w:color w:val="000000"/>
            <w:sz w:val="22"/>
            <w:szCs w:val="22"/>
          </w:rPr>
          <w:t>)</w:t>
        </w:r>
      </w:ins>
    </w:p>
    <w:p w14:paraId="12190F61"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67"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just-in-time (JIT) </w:t>
      </w:r>
      <w:ins w:id="968" w:author="Barath Srinivasan.T.S" w:date="2015-10-31T14:55:00Z">
        <w:r>
          <w:rPr>
            <w:rFonts w:ascii="Sylfaen" w:hAnsi="Sylfaen" w:cs="SabonLTStd-Roman"/>
            <w:color w:val="000000"/>
            <w:sz w:val="22"/>
            <w:szCs w:val="22"/>
          </w:rPr>
          <w:t>(</w:t>
        </w:r>
      </w:ins>
      <w:r w:rsidRPr="003C5BA0">
        <w:rPr>
          <w:rFonts w:ascii="Sylfaen" w:hAnsi="Sylfaen" w:cs="SabonLTStd-Italic"/>
          <w:iCs/>
          <w:color w:val="000000"/>
          <w:sz w:val="22"/>
          <w:szCs w:val="22"/>
          <w:rPrChange w:id="969" w:author="Barath Srinivasan.T.S" w:date="2015-10-31T14:55:00Z">
            <w:rPr>
              <w:rFonts w:ascii="Sylfaen" w:hAnsi="Sylfaen" w:cs="SabonLTStd-Italic"/>
              <w:i/>
              <w:iCs/>
              <w:color w:val="000000"/>
              <w:sz w:val="22"/>
              <w:szCs w:val="22"/>
            </w:rPr>
          </w:rPrChange>
        </w:rPr>
        <w:t>49</w:t>
      </w:r>
      <w:ins w:id="970" w:author="Barath Srinivasan.T.S" w:date="2015-10-31T14:55:00Z">
        <w:r>
          <w:rPr>
            <w:rFonts w:ascii="Sylfaen" w:hAnsi="Sylfaen" w:cs="SabonLTStd-Italic"/>
            <w:iCs/>
            <w:color w:val="000000"/>
            <w:sz w:val="22"/>
            <w:szCs w:val="22"/>
          </w:rPr>
          <w:t>)</w:t>
        </w:r>
      </w:ins>
    </w:p>
    <w:p w14:paraId="666FBACD"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71"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mission statement </w:t>
      </w:r>
      <w:ins w:id="972" w:author="Barath Srinivasan.T.S" w:date="2015-10-31T15:00: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73" w:author="Barath Srinivasan.T.S" w:date="2015-10-31T14:55:00Z">
            <w:rPr>
              <w:rFonts w:ascii="Sylfaen" w:hAnsi="Sylfaen" w:cs="SabonLTStd-Italic"/>
              <w:i/>
              <w:iCs/>
              <w:color w:val="000000"/>
              <w:sz w:val="22"/>
              <w:szCs w:val="22"/>
            </w:rPr>
          </w:rPrChange>
        </w:rPr>
        <w:t>41</w:t>
      </w:r>
      <w:ins w:id="974" w:author="Barath Srinivasan.T.S" w:date="2015-10-31T15:00:00Z">
        <w:r w:rsidR="00820532">
          <w:rPr>
            <w:rFonts w:ascii="Sylfaen" w:hAnsi="Sylfaen" w:cs="SabonLTStd-Italic"/>
            <w:iCs/>
            <w:color w:val="000000"/>
            <w:sz w:val="22"/>
            <w:szCs w:val="22"/>
          </w:rPr>
          <w:t>)</w:t>
        </w:r>
      </w:ins>
    </w:p>
    <w:p w14:paraId="675E3E03"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75"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nondiscretionary project </w:t>
      </w:r>
      <w:ins w:id="976" w:author="Barath Srinivasan.T.S" w:date="2015-10-31T14:59: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77" w:author="Barath Srinivasan.T.S" w:date="2015-10-31T14:55:00Z">
            <w:rPr>
              <w:rFonts w:ascii="Sylfaen" w:hAnsi="Sylfaen" w:cs="SabonLTStd-Italic"/>
              <w:i/>
              <w:iCs/>
              <w:color w:val="000000"/>
              <w:sz w:val="22"/>
              <w:szCs w:val="22"/>
            </w:rPr>
          </w:rPrChange>
        </w:rPr>
        <w:t>56</w:t>
      </w:r>
      <w:ins w:id="978" w:author="Barath Srinivasan.T.S" w:date="2015-10-31T14:58:00Z">
        <w:r w:rsidR="00820532">
          <w:rPr>
            <w:rFonts w:ascii="Sylfaen" w:hAnsi="Sylfaen" w:cs="SabonLTStd-Italic"/>
            <w:iCs/>
            <w:color w:val="000000"/>
            <w:sz w:val="22"/>
            <w:szCs w:val="22"/>
          </w:rPr>
          <w:t>)</w:t>
        </w:r>
      </w:ins>
    </w:p>
    <w:p w14:paraId="257DD661"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79"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operational feasibility </w:t>
      </w:r>
      <w:ins w:id="980" w:author="Barath Srinivasan.T.S" w:date="2015-10-31T14:57:00Z">
        <w:r>
          <w:rPr>
            <w:rFonts w:ascii="Sylfaen" w:hAnsi="Sylfaen" w:cs="SabonLTStd-Roman"/>
            <w:color w:val="000000"/>
            <w:sz w:val="22"/>
            <w:szCs w:val="22"/>
          </w:rPr>
          <w:t>(</w:t>
        </w:r>
      </w:ins>
      <w:r w:rsidRPr="003C5BA0">
        <w:rPr>
          <w:rFonts w:ascii="Sylfaen" w:hAnsi="Sylfaen" w:cs="SabonLTStd-Italic"/>
          <w:iCs/>
          <w:color w:val="000000"/>
          <w:sz w:val="22"/>
          <w:szCs w:val="22"/>
          <w:rPrChange w:id="981" w:author="Barath Srinivasan.T.S" w:date="2015-10-31T14:55:00Z">
            <w:rPr>
              <w:rFonts w:ascii="Sylfaen" w:hAnsi="Sylfaen" w:cs="SabonLTStd-Italic"/>
              <w:i/>
              <w:iCs/>
              <w:color w:val="000000"/>
              <w:sz w:val="22"/>
              <w:szCs w:val="22"/>
            </w:rPr>
          </w:rPrChange>
        </w:rPr>
        <w:t>53</w:t>
      </w:r>
      <w:ins w:id="982" w:author="Barath Srinivasan.T.S" w:date="2015-10-31T14:57:00Z">
        <w:r>
          <w:rPr>
            <w:rFonts w:ascii="Sylfaen" w:hAnsi="Sylfaen" w:cs="SabonLTStd-Italic"/>
            <w:iCs/>
            <w:color w:val="000000"/>
            <w:sz w:val="22"/>
            <w:szCs w:val="22"/>
          </w:rPr>
          <w:t>)</w:t>
        </w:r>
      </w:ins>
    </w:p>
    <w:p w14:paraId="6796002F"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83"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Pareto chart </w:t>
      </w:r>
      <w:ins w:id="984" w:author="Barath Srinivasan.T.S" w:date="2015-10-31T14:59: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85" w:author="Barath Srinivasan.T.S" w:date="2015-10-31T14:55:00Z">
            <w:rPr>
              <w:rFonts w:ascii="Sylfaen" w:hAnsi="Sylfaen" w:cs="SabonLTStd-Italic"/>
              <w:i/>
              <w:iCs/>
              <w:color w:val="000000"/>
              <w:sz w:val="22"/>
              <w:szCs w:val="22"/>
            </w:rPr>
          </w:rPrChange>
        </w:rPr>
        <w:t>62</w:t>
      </w:r>
      <w:ins w:id="986" w:author="Barath Srinivasan.T.S" w:date="2015-10-31T14:59:00Z">
        <w:r w:rsidR="00820532">
          <w:rPr>
            <w:rFonts w:ascii="Sylfaen" w:hAnsi="Sylfaen" w:cs="SabonLTStd-Italic"/>
            <w:iCs/>
            <w:color w:val="000000"/>
            <w:sz w:val="22"/>
            <w:szCs w:val="22"/>
          </w:rPr>
          <w:t>)</w:t>
        </w:r>
      </w:ins>
    </w:p>
    <w:p w14:paraId="0091E6B7"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87"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project creep </w:t>
      </w:r>
      <w:ins w:id="988" w:author="Barath Srinivasan.T.S" w:date="2015-10-31T14:59: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89" w:author="Barath Srinivasan.T.S" w:date="2015-10-31T14:55:00Z">
            <w:rPr>
              <w:rFonts w:ascii="Sylfaen" w:hAnsi="Sylfaen" w:cs="SabonLTStd-Italic"/>
              <w:i/>
              <w:iCs/>
              <w:color w:val="000000"/>
              <w:sz w:val="22"/>
              <w:szCs w:val="22"/>
            </w:rPr>
          </w:rPrChange>
        </w:rPr>
        <w:t>59</w:t>
      </w:r>
      <w:ins w:id="990" w:author="Barath Srinivasan.T.S" w:date="2015-10-31T14:59:00Z">
        <w:r w:rsidR="00820532">
          <w:rPr>
            <w:rFonts w:ascii="Sylfaen" w:hAnsi="Sylfaen" w:cs="SabonLTStd-Italic"/>
            <w:iCs/>
            <w:color w:val="000000"/>
            <w:sz w:val="22"/>
            <w:szCs w:val="22"/>
          </w:rPr>
          <w:t>)</w:t>
        </w:r>
      </w:ins>
    </w:p>
    <w:p w14:paraId="784CB393"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91"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project scope </w:t>
      </w:r>
      <w:ins w:id="992" w:author="Barath Srinivasan.T.S" w:date="2015-10-31T14:59: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93" w:author="Barath Srinivasan.T.S" w:date="2015-10-31T14:55:00Z">
            <w:rPr>
              <w:rFonts w:ascii="Sylfaen" w:hAnsi="Sylfaen" w:cs="SabonLTStd-Italic"/>
              <w:i/>
              <w:iCs/>
              <w:color w:val="000000"/>
              <w:sz w:val="22"/>
              <w:szCs w:val="22"/>
            </w:rPr>
          </w:rPrChange>
        </w:rPr>
        <w:t>58</w:t>
      </w:r>
      <w:ins w:id="994" w:author="Barath Srinivasan.T.S" w:date="2015-10-31T14:59:00Z">
        <w:r w:rsidR="00820532">
          <w:rPr>
            <w:rFonts w:ascii="Sylfaen" w:hAnsi="Sylfaen" w:cs="SabonLTStd-Italic"/>
            <w:iCs/>
            <w:color w:val="000000"/>
            <w:sz w:val="22"/>
            <w:szCs w:val="22"/>
          </w:rPr>
          <w:t>)</w:t>
        </w:r>
      </w:ins>
    </w:p>
    <w:p w14:paraId="3191F7FB"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95"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scatter diagram </w:t>
      </w:r>
      <w:ins w:id="996" w:author="Barath Srinivasan.T.S" w:date="2015-10-31T15:00: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997" w:author="Barath Srinivasan.T.S" w:date="2015-10-31T14:55:00Z">
            <w:rPr>
              <w:rFonts w:ascii="Sylfaen" w:hAnsi="Sylfaen" w:cs="SabonLTStd-Italic"/>
              <w:i/>
              <w:iCs/>
              <w:color w:val="000000"/>
              <w:sz w:val="22"/>
              <w:szCs w:val="22"/>
            </w:rPr>
          </w:rPrChange>
        </w:rPr>
        <w:t>62</w:t>
      </w:r>
      <w:ins w:id="998" w:author="Barath Srinivasan.T.S" w:date="2015-10-31T15:00:00Z">
        <w:r w:rsidR="00820532">
          <w:rPr>
            <w:rFonts w:ascii="Sylfaen" w:hAnsi="Sylfaen" w:cs="SabonLTStd-Italic"/>
            <w:iCs/>
            <w:color w:val="000000"/>
            <w:sz w:val="22"/>
            <w:szCs w:val="22"/>
          </w:rPr>
          <w:t>)</w:t>
        </w:r>
      </w:ins>
    </w:p>
    <w:p w14:paraId="47E314A7"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999"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schedule feasibility </w:t>
      </w:r>
      <w:ins w:id="1000" w:author="Barath Srinivasan.T.S" w:date="2015-10-31T14:58: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1001" w:author="Barath Srinivasan.T.S" w:date="2015-10-31T14:55:00Z">
            <w:rPr>
              <w:rFonts w:ascii="Sylfaen" w:hAnsi="Sylfaen" w:cs="SabonLTStd-Italic"/>
              <w:i/>
              <w:iCs/>
              <w:color w:val="000000"/>
              <w:sz w:val="22"/>
              <w:szCs w:val="22"/>
            </w:rPr>
          </w:rPrChange>
        </w:rPr>
        <w:t>55</w:t>
      </w:r>
      <w:ins w:id="1002" w:author="Barath Srinivasan.T.S" w:date="2015-10-31T14:58:00Z">
        <w:r w:rsidR="00820532">
          <w:rPr>
            <w:rFonts w:ascii="Sylfaen" w:hAnsi="Sylfaen" w:cs="SabonLTStd-Italic"/>
            <w:iCs/>
            <w:color w:val="000000"/>
            <w:sz w:val="22"/>
            <w:szCs w:val="22"/>
          </w:rPr>
          <w:t>)</w:t>
        </w:r>
      </w:ins>
    </w:p>
    <w:p w14:paraId="6D9C148B"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1003"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strategic planning </w:t>
      </w:r>
      <w:ins w:id="1004" w:author="Barath Srinivasan.T.S" w:date="2015-10-31T15:00: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1005" w:author="Barath Srinivasan.T.S" w:date="2015-10-31T14:55:00Z">
            <w:rPr>
              <w:rFonts w:ascii="Sylfaen" w:hAnsi="Sylfaen" w:cs="SabonLTStd-Italic"/>
              <w:i/>
              <w:iCs/>
              <w:color w:val="000000"/>
              <w:sz w:val="22"/>
              <w:szCs w:val="22"/>
            </w:rPr>
          </w:rPrChange>
        </w:rPr>
        <w:t>41</w:t>
      </w:r>
      <w:ins w:id="1006" w:author="Barath Srinivasan.T.S" w:date="2015-10-31T15:00:00Z">
        <w:r w:rsidR="00820532">
          <w:rPr>
            <w:rFonts w:ascii="Sylfaen" w:hAnsi="Sylfaen" w:cs="SabonLTStd-Italic"/>
            <w:iCs/>
            <w:color w:val="000000"/>
            <w:sz w:val="22"/>
            <w:szCs w:val="22"/>
          </w:rPr>
          <w:t>)</w:t>
        </w:r>
      </w:ins>
    </w:p>
    <w:p w14:paraId="17CD1C73"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1007"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SWOT analysis </w:t>
      </w:r>
      <w:ins w:id="1008" w:author="Barath Srinivasan.T.S" w:date="2015-10-31T15:01: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1009" w:author="Barath Srinivasan.T.S" w:date="2015-10-31T14:55:00Z">
            <w:rPr>
              <w:rFonts w:ascii="Sylfaen" w:hAnsi="Sylfaen" w:cs="SabonLTStd-Italic"/>
              <w:i/>
              <w:iCs/>
              <w:color w:val="000000"/>
              <w:sz w:val="22"/>
              <w:szCs w:val="22"/>
            </w:rPr>
          </w:rPrChange>
        </w:rPr>
        <w:t>42</w:t>
      </w:r>
      <w:ins w:id="1010" w:author="Barath Srinivasan.T.S" w:date="2015-10-31T15:01:00Z">
        <w:r w:rsidR="00820532">
          <w:rPr>
            <w:rFonts w:ascii="Sylfaen" w:hAnsi="Sylfaen" w:cs="SabonLTStd-Italic"/>
            <w:iCs/>
            <w:color w:val="000000"/>
            <w:sz w:val="22"/>
            <w:szCs w:val="22"/>
          </w:rPr>
          <w:t>)</w:t>
        </w:r>
      </w:ins>
    </w:p>
    <w:p w14:paraId="32C9164F"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1011"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systems review committee </w:t>
      </w:r>
      <w:ins w:id="1012" w:author="Barath Srinivasan.T.S" w:date="2015-10-31T14:56:00Z">
        <w:r>
          <w:rPr>
            <w:rFonts w:ascii="Sylfaen" w:hAnsi="Sylfaen" w:cs="SabonLTStd-Roman"/>
            <w:color w:val="000000"/>
            <w:sz w:val="22"/>
            <w:szCs w:val="22"/>
          </w:rPr>
          <w:t>(</w:t>
        </w:r>
      </w:ins>
      <w:r w:rsidRPr="003C5BA0">
        <w:rPr>
          <w:rFonts w:ascii="Sylfaen" w:hAnsi="Sylfaen" w:cs="SabonLTStd-Italic"/>
          <w:iCs/>
          <w:color w:val="000000"/>
          <w:sz w:val="22"/>
          <w:szCs w:val="22"/>
          <w:rPrChange w:id="1013" w:author="Barath Srinivasan.T.S" w:date="2015-10-31T14:55:00Z">
            <w:rPr>
              <w:rFonts w:ascii="Sylfaen" w:hAnsi="Sylfaen" w:cs="SabonLTStd-Italic"/>
              <w:i/>
              <w:iCs/>
              <w:color w:val="000000"/>
              <w:sz w:val="22"/>
              <w:szCs w:val="22"/>
            </w:rPr>
          </w:rPrChange>
        </w:rPr>
        <w:t>51</w:t>
      </w:r>
      <w:ins w:id="1014" w:author="Barath Srinivasan.T.S" w:date="2015-10-31T14:56:00Z">
        <w:r>
          <w:rPr>
            <w:rFonts w:ascii="Sylfaen" w:hAnsi="Sylfaen" w:cs="SabonLTStd-Italic"/>
            <w:iCs/>
            <w:color w:val="000000"/>
            <w:sz w:val="22"/>
            <w:szCs w:val="22"/>
          </w:rPr>
          <w:t>)</w:t>
        </w:r>
      </w:ins>
    </w:p>
    <w:p w14:paraId="6769A6D2"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1015"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tangible benefit </w:t>
      </w:r>
      <w:ins w:id="1016" w:author="Barath Srinivasan.T.S" w:date="2015-10-31T14:58: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1017" w:author="Barath Srinivasan.T.S" w:date="2015-10-31T14:55:00Z">
            <w:rPr>
              <w:rFonts w:ascii="Sylfaen" w:hAnsi="Sylfaen" w:cs="SabonLTStd-Italic"/>
              <w:i/>
              <w:iCs/>
              <w:color w:val="000000"/>
              <w:sz w:val="22"/>
              <w:szCs w:val="22"/>
            </w:rPr>
          </w:rPrChange>
        </w:rPr>
        <w:t>54</w:t>
      </w:r>
      <w:ins w:id="1018" w:author="Barath Srinivasan.T.S" w:date="2015-10-31T14:58:00Z">
        <w:r w:rsidR="00820532">
          <w:rPr>
            <w:rFonts w:ascii="Sylfaen" w:hAnsi="Sylfaen" w:cs="SabonLTStd-Italic"/>
            <w:iCs/>
            <w:color w:val="000000"/>
            <w:sz w:val="22"/>
            <w:szCs w:val="22"/>
          </w:rPr>
          <w:t>)</w:t>
        </w:r>
      </w:ins>
    </w:p>
    <w:p w14:paraId="5B31A320"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1019"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tangible cost </w:t>
      </w:r>
      <w:ins w:id="1020" w:author="Barath Srinivasan.T.S" w:date="2015-10-31T14:58: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1021" w:author="Barath Srinivasan.T.S" w:date="2015-10-31T14:55:00Z">
            <w:rPr>
              <w:rFonts w:ascii="Sylfaen" w:hAnsi="Sylfaen" w:cs="SabonLTStd-Italic"/>
              <w:i/>
              <w:iCs/>
              <w:color w:val="000000"/>
              <w:sz w:val="22"/>
              <w:szCs w:val="22"/>
            </w:rPr>
          </w:rPrChange>
        </w:rPr>
        <w:t>54</w:t>
      </w:r>
      <w:ins w:id="1022" w:author="Barath Srinivasan.T.S" w:date="2015-10-31T14:58:00Z">
        <w:r w:rsidR="00820532">
          <w:rPr>
            <w:rFonts w:ascii="Sylfaen" w:hAnsi="Sylfaen" w:cs="SabonLTStd-Italic"/>
            <w:iCs/>
            <w:color w:val="000000"/>
            <w:sz w:val="22"/>
            <w:szCs w:val="22"/>
          </w:rPr>
          <w:t>)</w:t>
        </w:r>
      </w:ins>
    </w:p>
    <w:p w14:paraId="1A4BDE7D" w14:textId="77777777" w:rsidR="003C5BA0" w:rsidRPr="003C5BA0" w:rsidRDefault="003C5BA0" w:rsidP="003C5BA0">
      <w:pPr>
        <w:numPr>
          <w:ilvl w:val="0"/>
          <w:numId w:val="10"/>
        </w:numPr>
        <w:autoSpaceDE w:val="0"/>
        <w:autoSpaceDN w:val="0"/>
        <w:adjustRightInd w:val="0"/>
        <w:rPr>
          <w:rFonts w:ascii="Sylfaen" w:hAnsi="Sylfaen" w:cs="SabonLTStd-Italic"/>
          <w:iCs/>
          <w:color w:val="000000"/>
          <w:sz w:val="22"/>
          <w:szCs w:val="22"/>
          <w:rPrChange w:id="1023" w:author="Barath Srinivasan.T.S" w:date="2015-10-31T14:55:00Z">
            <w:rPr>
              <w:rFonts w:ascii="Sylfaen" w:hAnsi="Sylfaen" w:cs="SabonLTStd-Italic"/>
              <w:i/>
              <w:iCs/>
              <w:color w:val="000000"/>
              <w:sz w:val="22"/>
              <w:szCs w:val="22"/>
            </w:rPr>
          </w:rPrChange>
        </w:rPr>
      </w:pPr>
      <w:r w:rsidRPr="003C5BA0">
        <w:rPr>
          <w:rFonts w:ascii="Sylfaen" w:hAnsi="Sylfaen" w:cs="SabonLTStd-Roman"/>
          <w:color w:val="000000"/>
          <w:sz w:val="22"/>
          <w:szCs w:val="22"/>
        </w:rPr>
        <w:t xml:space="preserve">technical feasibility </w:t>
      </w:r>
      <w:ins w:id="1024" w:author="Barath Srinivasan.T.S" w:date="2015-10-31T14:58:00Z">
        <w:r w:rsidR="00820532">
          <w:rPr>
            <w:rFonts w:ascii="Sylfaen" w:hAnsi="Sylfaen" w:cs="SabonLTStd-Roman"/>
            <w:color w:val="000000"/>
            <w:sz w:val="22"/>
            <w:szCs w:val="22"/>
          </w:rPr>
          <w:t>(</w:t>
        </w:r>
      </w:ins>
      <w:r w:rsidRPr="003C5BA0">
        <w:rPr>
          <w:rFonts w:ascii="Sylfaen" w:hAnsi="Sylfaen" w:cs="SabonLTStd-Italic"/>
          <w:iCs/>
          <w:color w:val="000000"/>
          <w:sz w:val="22"/>
          <w:szCs w:val="22"/>
          <w:rPrChange w:id="1025" w:author="Barath Srinivasan.T.S" w:date="2015-10-31T14:55:00Z">
            <w:rPr>
              <w:rFonts w:ascii="Sylfaen" w:hAnsi="Sylfaen" w:cs="SabonLTStd-Italic"/>
              <w:i/>
              <w:iCs/>
              <w:color w:val="000000"/>
              <w:sz w:val="22"/>
              <w:szCs w:val="22"/>
            </w:rPr>
          </w:rPrChange>
        </w:rPr>
        <w:t>54</w:t>
      </w:r>
      <w:ins w:id="1026" w:author="Barath Srinivasan.T.S" w:date="2015-10-31T14:58:00Z">
        <w:r w:rsidR="00820532">
          <w:rPr>
            <w:rFonts w:ascii="Sylfaen" w:hAnsi="Sylfaen" w:cs="SabonLTStd-Italic"/>
            <w:iCs/>
            <w:color w:val="000000"/>
            <w:sz w:val="22"/>
            <w:szCs w:val="22"/>
          </w:rPr>
          <w:t>)</w:t>
        </w:r>
      </w:ins>
    </w:p>
    <w:p w14:paraId="6BA32F68" w14:textId="77777777" w:rsidR="003C5BA0" w:rsidRDefault="003C5BA0" w:rsidP="003C5BA0">
      <w:pPr>
        <w:numPr>
          <w:ilvl w:val="0"/>
          <w:numId w:val="10"/>
        </w:numPr>
        <w:autoSpaceDE w:val="0"/>
        <w:autoSpaceDN w:val="0"/>
        <w:adjustRightInd w:val="0"/>
        <w:rPr>
          <w:ins w:id="1027" w:author="Jeevak Ghosh" w:date="2015-11-04T12:26:00Z"/>
          <w:rFonts w:ascii="Sylfaen" w:hAnsi="Sylfaen" w:cs="SabonLTStd-Italic"/>
          <w:iCs/>
          <w:color w:val="000000"/>
          <w:sz w:val="22"/>
          <w:szCs w:val="22"/>
        </w:rPr>
      </w:pPr>
      <w:r w:rsidRPr="003C5BA0">
        <w:rPr>
          <w:rFonts w:ascii="Sylfaen" w:hAnsi="Sylfaen" w:cs="SabonLTStd-Roman"/>
          <w:color w:val="000000"/>
          <w:sz w:val="22"/>
          <w:szCs w:val="22"/>
        </w:rPr>
        <w:t xml:space="preserve">total cost of ownership (TCO) </w:t>
      </w:r>
      <w:ins w:id="1028" w:author="Barath Srinivasan.T.S" w:date="2015-10-31T14:57:00Z">
        <w:r>
          <w:rPr>
            <w:rFonts w:ascii="Sylfaen" w:hAnsi="Sylfaen" w:cs="SabonLTStd-Roman"/>
            <w:color w:val="000000"/>
            <w:sz w:val="22"/>
            <w:szCs w:val="22"/>
          </w:rPr>
          <w:t>(</w:t>
        </w:r>
      </w:ins>
      <w:r w:rsidRPr="003647B7">
        <w:rPr>
          <w:rFonts w:ascii="Sylfaen" w:hAnsi="Sylfaen" w:cs="SabonLTStd-Italic"/>
          <w:iCs/>
          <w:color w:val="000000"/>
          <w:sz w:val="22"/>
          <w:szCs w:val="22"/>
        </w:rPr>
        <w:t>53</w:t>
      </w:r>
      <w:ins w:id="1029" w:author="Barath Srinivasan.T.S" w:date="2015-10-31T14:57:00Z">
        <w:r>
          <w:rPr>
            <w:rFonts w:ascii="Sylfaen" w:hAnsi="Sylfaen" w:cs="SabonLTStd-Italic"/>
            <w:iCs/>
            <w:color w:val="000000"/>
            <w:sz w:val="22"/>
            <w:szCs w:val="22"/>
          </w:rPr>
          <w:t>)</w:t>
        </w:r>
      </w:ins>
    </w:p>
    <w:p w14:paraId="2F787D55" w14:textId="70A706EF" w:rsidR="00F17390" w:rsidRDefault="00F17390" w:rsidP="003C5BA0">
      <w:pPr>
        <w:numPr>
          <w:ilvl w:val="0"/>
          <w:numId w:val="10"/>
        </w:numPr>
        <w:autoSpaceDE w:val="0"/>
        <w:autoSpaceDN w:val="0"/>
        <w:adjustRightInd w:val="0"/>
        <w:rPr>
          <w:ins w:id="1030" w:author="Barath Srinivasan.T.S" w:date="2015-10-31T15:07:00Z"/>
          <w:rFonts w:ascii="Sylfaen" w:hAnsi="Sylfaen" w:cs="SabonLTStd-Italic"/>
          <w:iCs/>
          <w:color w:val="000000"/>
          <w:sz w:val="22"/>
          <w:szCs w:val="22"/>
        </w:rPr>
      </w:pPr>
      <w:ins w:id="1031" w:author="Jeevak Ghosh" w:date="2015-11-04T12:26:00Z">
        <w:r>
          <w:rPr>
            <w:rFonts w:ascii="Sylfaen" w:hAnsi="Sylfaen" w:cs="SabonLTStd-Italic"/>
            <w:iCs/>
            <w:color w:val="000000"/>
            <w:sz w:val="22"/>
            <w:szCs w:val="22"/>
          </w:rPr>
          <w:t>XY chart (62)</w:t>
        </w:r>
      </w:ins>
    </w:p>
    <w:p w14:paraId="6E5EAC5A" w14:textId="693D117F" w:rsidR="00061147" w:rsidRPr="003C5BA0" w:rsidDel="00F17390" w:rsidRDefault="00061147">
      <w:pPr>
        <w:numPr>
          <w:ilvl w:val="0"/>
          <w:numId w:val="10"/>
        </w:numPr>
        <w:autoSpaceDE w:val="0"/>
        <w:autoSpaceDN w:val="0"/>
        <w:adjustRightInd w:val="0"/>
        <w:rPr>
          <w:del w:id="1032" w:author="Jeevak Ghosh" w:date="2015-11-04T12:26:00Z"/>
          <w:rFonts w:ascii="Sylfaen" w:hAnsi="Sylfaen" w:cs="SabonLTStd-Italic"/>
          <w:iCs/>
          <w:color w:val="000000"/>
          <w:sz w:val="22"/>
          <w:szCs w:val="22"/>
          <w:rPrChange w:id="1033" w:author="Barath Srinivasan.T.S" w:date="2015-10-31T14:55:00Z">
            <w:rPr>
              <w:del w:id="1034" w:author="Jeevak Ghosh" w:date="2015-11-04T12:26:00Z"/>
              <w:rFonts w:ascii="Sylfaen" w:hAnsi="Sylfaen" w:cs="SabonLTStd-Italic"/>
              <w:i/>
              <w:iCs/>
              <w:color w:val="000000"/>
              <w:sz w:val="22"/>
              <w:szCs w:val="22"/>
            </w:rPr>
          </w:rPrChange>
        </w:rPr>
      </w:pPr>
      <w:ins w:id="1035" w:author="Barath Srinivasan.T.S" w:date="2015-10-31T15:07:00Z">
        <w:del w:id="1036" w:author="Jeevak Ghosh" w:date="2015-11-04T12:26:00Z">
          <w:r w:rsidDel="00F17390">
            <w:rPr>
              <w:rFonts w:ascii="Sylfaen" w:hAnsi="Sylfaen" w:cs="SabonLTStd-Italic"/>
              <w:iCs/>
              <w:color w:val="000000"/>
              <w:sz w:val="22"/>
              <w:szCs w:val="22"/>
            </w:rPr>
            <w:delText>XY chart (62)</w:delText>
          </w:r>
          <w:r w:rsidRPr="00061147" w:rsidDel="00F17390">
            <w:rPr>
              <w:rFonts w:ascii="Sylfaen" w:hAnsi="Sylfaen" w:cs="SabonLTStd-Italic"/>
              <w:iCs/>
              <w:color w:val="000000"/>
              <w:sz w:val="22"/>
              <w:szCs w:val="22"/>
            </w:rPr>
            <w:delText xml:space="preserve"> </w:delText>
          </w:r>
        </w:del>
      </w:ins>
    </w:p>
    <w:p w14:paraId="4106F766" w14:textId="77777777" w:rsidR="009E726D" w:rsidRPr="00C623BB" w:rsidDel="003C5BA0" w:rsidRDefault="003C5BA0">
      <w:pPr>
        <w:numPr>
          <w:ilvl w:val="0"/>
          <w:numId w:val="10"/>
        </w:numPr>
        <w:autoSpaceDE w:val="0"/>
        <w:autoSpaceDN w:val="0"/>
        <w:adjustRightInd w:val="0"/>
        <w:rPr>
          <w:del w:id="1037" w:author="Barath Srinivasan.T.S" w:date="2015-10-31T14:48:00Z"/>
          <w:rFonts w:ascii="Sylfaen" w:hAnsi="Sylfaen"/>
          <w:b/>
          <w:color w:val="FF0000"/>
          <w:szCs w:val="24"/>
          <w:u w:val="thick"/>
        </w:rPr>
        <w:pPrChange w:id="1038" w:author="Barath Srinivasan.T.S" w:date="2015-10-31T15:07:00Z">
          <w:pPr>
            <w:pStyle w:val="Heading1"/>
            <w:spacing w:before="240" w:after="120" w:line="240" w:lineRule="auto"/>
          </w:pPr>
        </w:pPrChange>
      </w:pPr>
      <w:del w:id="1039" w:author="Barath Srinivasan.T.S" w:date="2015-10-31T15:07:00Z">
        <w:r w:rsidRPr="003C5BA0" w:rsidDel="00061147">
          <w:rPr>
            <w:rFonts w:ascii="Sylfaen" w:hAnsi="Sylfaen" w:cs="SabonLTStd-Roman"/>
            <w:color w:val="000000"/>
            <w:sz w:val="22"/>
            <w:szCs w:val="22"/>
          </w:rPr>
          <w:delText xml:space="preserve">XY </w:delText>
        </w:r>
      </w:del>
      <w:del w:id="1040" w:author="Barath Srinivasan.T.S" w:date="2015-10-31T14:54:00Z">
        <w:r w:rsidRPr="003C5BA0" w:rsidDel="003C5BA0">
          <w:rPr>
            <w:rFonts w:ascii="Sylfaen" w:hAnsi="Sylfaen" w:cs="SabonLTStd-Roman"/>
            <w:color w:val="000000"/>
            <w:sz w:val="22"/>
            <w:szCs w:val="22"/>
          </w:rPr>
          <w:delText xml:space="preserve">CHART </w:delText>
        </w:r>
      </w:del>
      <w:del w:id="1041" w:author="Barath Srinivasan.T.S" w:date="2015-10-31T15:07:00Z">
        <w:r w:rsidRPr="003C5BA0" w:rsidDel="00061147">
          <w:rPr>
            <w:rFonts w:ascii="Sylfaen" w:hAnsi="Sylfaen" w:cs="SabonLTStd-Roman"/>
            <w:color w:val="000000"/>
            <w:sz w:val="22"/>
            <w:szCs w:val="22"/>
          </w:rPr>
          <w:delText>62</w:delText>
        </w:r>
      </w:del>
      <w:del w:id="1042" w:author="Barath Srinivasan.T.S" w:date="2015-10-31T14:48:00Z">
        <w:r w:rsidR="009E726D" w:rsidDel="003C5BA0">
          <w:rPr>
            <w:rFonts w:ascii="Sylfaen" w:hAnsi="Sylfaen"/>
            <w:b/>
            <w:caps/>
            <w:color w:val="FF0000"/>
            <w:szCs w:val="24"/>
            <w:u w:val="thick"/>
          </w:rPr>
          <w:fldChar w:fldCharType="begin"/>
        </w:r>
        <w:r w:rsidR="009E726D" w:rsidDel="003C5BA0">
          <w:rPr>
            <w:rFonts w:ascii="Sylfaen" w:hAnsi="Sylfaen"/>
            <w:b/>
            <w:caps/>
            <w:color w:val="FF0000"/>
            <w:szCs w:val="24"/>
            <w:u w:val="thick"/>
          </w:rPr>
          <w:delInstrText>HYPERLINK  \l "_Glossary_of_Key_Terms"</w:delInstrText>
        </w:r>
        <w:r w:rsidR="009E726D" w:rsidDel="003C5BA0">
          <w:rPr>
            <w:rFonts w:ascii="Sylfaen" w:hAnsi="Sylfaen"/>
            <w:b/>
            <w:caps/>
            <w:color w:val="FF0000"/>
            <w:szCs w:val="24"/>
            <w:u w:val="thick"/>
          </w:rPr>
          <w:fldChar w:fldCharType="separate"/>
        </w:r>
        <w:r w:rsidR="009E726D" w:rsidDel="003C5BA0">
          <w:rPr>
            <w:rStyle w:val="Hyperlink"/>
            <w:rFonts w:ascii="Sylfaen" w:hAnsi="Sylfaen"/>
            <w:b/>
            <w:caps/>
            <w:szCs w:val="24"/>
          </w:rPr>
          <w:delText>Key Terms</w:delText>
        </w:r>
        <w:r w:rsidR="009E726D" w:rsidDel="003C5BA0">
          <w:rPr>
            <w:rFonts w:ascii="Sylfaen" w:hAnsi="Sylfaen"/>
            <w:b/>
            <w:caps/>
            <w:color w:val="FF0000"/>
            <w:szCs w:val="24"/>
            <w:u w:val="thick"/>
          </w:rPr>
          <w:fldChar w:fldCharType="end"/>
        </w:r>
      </w:del>
    </w:p>
    <w:p w14:paraId="434DE3E3" w14:textId="77777777" w:rsidR="009E726D" w:rsidRPr="002331D0" w:rsidDel="003C5BA0" w:rsidRDefault="009E726D">
      <w:pPr>
        <w:numPr>
          <w:ilvl w:val="0"/>
          <w:numId w:val="10"/>
        </w:numPr>
        <w:autoSpaceDE w:val="0"/>
        <w:autoSpaceDN w:val="0"/>
        <w:adjustRightInd w:val="0"/>
        <w:rPr>
          <w:del w:id="1043" w:author="Barath Srinivasan.T.S" w:date="2015-10-31T14:48:00Z"/>
          <w:rFonts w:ascii="Sylfaen" w:hAnsi="Sylfaen"/>
          <w:sz w:val="22"/>
          <w:szCs w:val="22"/>
        </w:rPr>
        <w:pPrChange w:id="1044" w:author="Barath Srinivasan.T.S" w:date="2015-10-31T15:07:00Z">
          <w:pPr>
            <w:keepNext/>
            <w:widowControl w:val="0"/>
          </w:pPr>
        </w:pPrChange>
      </w:pPr>
    </w:p>
    <w:p w14:paraId="1E2C6185" w14:textId="77777777" w:rsidR="009E726D" w:rsidRPr="002331D0" w:rsidDel="003C5BA0" w:rsidRDefault="009E726D">
      <w:pPr>
        <w:numPr>
          <w:ilvl w:val="0"/>
          <w:numId w:val="10"/>
        </w:numPr>
        <w:autoSpaceDE w:val="0"/>
        <w:autoSpaceDN w:val="0"/>
        <w:adjustRightInd w:val="0"/>
        <w:rPr>
          <w:del w:id="1045" w:author="Barath Srinivasan.T.S" w:date="2015-10-31T14:48:00Z"/>
          <w:rFonts w:ascii="Sylfaen" w:hAnsi="Sylfaen" w:cs="SabonLTStd-Italic"/>
          <w:i/>
          <w:iCs/>
          <w:color w:val="000000"/>
          <w:sz w:val="22"/>
          <w:szCs w:val="22"/>
        </w:rPr>
      </w:pPr>
      <w:del w:id="1046" w:author="Barath Srinivasan.T.S" w:date="2015-10-31T14:48:00Z">
        <w:r w:rsidRPr="002331D0" w:rsidDel="003C5BA0">
          <w:rPr>
            <w:rFonts w:ascii="Sylfaen" w:hAnsi="Sylfaen" w:cs="SabonLTStd-Roman"/>
            <w:color w:val="000000"/>
            <w:sz w:val="22"/>
            <w:szCs w:val="22"/>
          </w:rPr>
          <w:delText xml:space="preserve">biometric devices </w:delText>
        </w:r>
        <w:r w:rsidRPr="002331D0" w:rsidDel="003C5BA0">
          <w:rPr>
            <w:rFonts w:ascii="Sylfaen" w:hAnsi="Sylfaen" w:cs="SabonLTStd-Italic"/>
            <w:i/>
            <w:iCs/>
            <w:color w:val="000000"/>
            <w:sz w:val="22"/>
            <w:szCs w:val="22"/>
          </w:rPr>
          <w:delText>56</w:delText>
        </w:r>
      </w:del>
      <w:ins w:id="1047" w:author="Author">
        <w:del w:id="1048" w:author="Barath Srinivasan.T.S" w:date="2015-10-31T14:48:00Z">
          <w:r w:rsidDel="003C5BA0">
            <w:rPr>
              <w:rFonts w:ascii="Sylfaen" w:hAnsi="Sylfaen" w:cs="SabonLTStd-Italic"/>
              <w:i/>
              <w:iCs/>
              <w:color w:val="000000"/>
              <w:sz w:val="22"/>
              <w:szCs w:val="22"/>
            </w:rPr>
            <w:delText>46</w:delText>
          </w:r>
        </w:del>
      </w:ins>
    </w:p>
    <w:p w14:paraId="27A5EDEE" w14:textId="77777777" w:rsidR="009E726D" w:rsidRPr="002331D0" w:rsidDel="003C5BA0" w:rsidRDefault="009E726D">
      <w:pPr>
        <w:numPr>
          <w:ilvl w:val="0"/>
          <w:numId w:val="10"/>
        </w:numPr>
        <w:autoSpaceDE w:val="0"/>
        <w:autoSpaceDN w:val="0"/>
        <w:adjustRightInd w:val="0"/>
        <w:rPr>
          <w:del w:id="1049" w:author="Barath Srinivasan.T.S" w:date="2015-10-31T14:48:00Z"/>
          <w:rFonts w:ascii="Sylfaen" w:hAnsi="Sylfaen" w:cs="SabonLTStd-Italic"/>
          <w:i/>
          <w:iCs/>
          <w:color w:val="000000"/>
          <w:sz w:val="22"/>
          <w:szCs w:val="22"/>
        </w:rPr>
      </w:pPr>
      <w:del w:id="1050" w:author="Barath Srinivasan.T.S" w:date="2015-10-31T14:48:00Z">
        <w:r w:rsidRPr="002331D0" w:rsidDel="003C5BA0">
          <w:rPr>
            <w:rFonts w:ascii="Sylfaen" w:hAnsi="Sylfaen" w:cs="SabonLTStd-Roman"/>
            <w:color w:val="000000"/>
            <w:sz w:val="22"/>
            <w:szCs w:val="22"/>
          </w:rPr>
          <w:delText xml:space="preserve">business case </w:delText>
        </w:r>
        <w:r w:rsidRPr="002331D0" w:rsidDel="003C5BA0">
          <w:rPr>
            <w:rFonts w:ascii="Sylfaen" w:hAnsi="Sylfaen" w:cs="SabonLTStd-Italic"/>
            <w:i/>
            <w:iCs/>
            <w:color w:val="000000"/>
            <w:sz w:val="22"/>
            <w:szCs w:val="22"/>
          </w:rPr>
          <w:delText>48</w:delText>
        </w:r>
      </w:del>
      <w:ins w:id="1051" w:author="Author">
        <w:del w:id="1052" w:author="Barath Srinivasan.T.S" w:date="2015-10-31T14:48:00Z">
          <w:r w:rsidDel="003C5BA0">
            <w:rPr>
              <w:rFonts w:ascii="Sylfaen" w:hAnsi="Sylfaen" w:cs="SabonLTStd-Italic"/>
              <w:i/>
              <w:iCs/>
              <w:color w:val="000000"/>
              <w:sz w:val="22"/>
              <w:szCs w:val="22"/>
            </w:rPr>
            <w:delText>41</w:delText>
          </w:r>
        </w:del>
      </w:ins>
    </w:p>
    <w:p w14:paraId="23A5894C" w14:textId="77777777" w:rsidR="009E726D" w:rsidRPr="002331D0" w:rsidDel="003C5BA0" w:rsidRDefault="009E726D">
      <w:pPr>
        <w:numPr>
          <w:ilvl w:val="0"/>
          <w:numId w:val="10"/>
        </w:numPr>
        <w:autoSpaceDE w:val="0"/>
        <w:autoSpaceDN w:val="0"/>
        <w:adjustRightInd w:val="0"/>
        <w:rPr>
          <w:del w:id="1053" w:author="Barath Srinivasan.T.S" w:date="2015-10-31T14:48:00Z"/>
          <w:rFonts w:ascii="Sylfaen" w:hAnsi="Sylfaen" w:cs="SabonLTStd-Italic"/>
          <w:i/>
          <w:iCs/>
          <w:color w:val="000000"/>
          <w:sz w:val="22"/>
          <w:szCs w:val="22"/>
        </w:rPr>
      </w:pPr>
      <w:del w:id="1054" w:author="Barath Srinivasan.T.S" w:date="2015-10-31T14:48:00Z">
        <w:r w:rsidRPr="002331D0" w:rsidDel="003C5BA0">
          <w:rPr>
            <w:rFonts w:ascii="Sylfaen" w:hAnsi="Sylfaen" w:cs="SabonLTStd-Roman"/>
            <w:color w:val="000000"/>
            <w:sz w:val="22"/>
            <w:szCs w:val="22"/>
          </w:rPr>
          <w:delText xml:space="preserve">case for action </w:delText>
        </w:r>
        <w:r w:rsidRPr="002331D0" w:rsidDel="003C5BA0">
          <w:rPr>
            <w:rFonts w:ascii="Sylfaen" w:hAnsi="Sylfaen" w:cs="SabonLTStd-Italic"/>
            <w:i/>
            <w:iCs/>
            <w:color w:val="000000"/>
            <w:sz w:val="22"/>
            <w:szCs w:val="22"/>
          </w:rPr>
          <w:delText>74</w:delText>
        </w:r>
      </w:del>
      <w:ins w:id="1055" w:author="Author">
        <w:del w:id="1056" w:author="Barath Srinivasan.T.S" w:date="2015-10-31T14:48:00Z">
          <w:r w:rsidDel="003C5BA0">
            <w:rPr>
              <w:rFonts w:ascii="Sylfaen" w:hAnsi="Sylfaen" w:cs="SabonLTStd-Italic"/>
              <w:i/>
              <w:iCs/>
              <w:color w:val="000000"/>
              <w:sz w:val="22"/>
              <w:szCs w:val="22"/>
            </w:rPr>
            <w:delText>64</w:delText>
          </w:r>
        </w:del>
      </w:ins>
    </w:p>
    <w:p w14:paraId="2090E72D" w14:textId="77777777" w:rsidR="009E726D" w:rsidRPr="002331D0" w:rsidDel="003C5BA0" w:rsidRDefault="009E726D">
      <w:pPr>
        <w:numPr>
          <w:ilvl w:val="0"/>
          <w:numId w:val="10"/>
        </w:numPr>
        <w:autoSpaceDE w:val="0"/>
        <w:autoSpaceDN w:val="0"/>
        <w:adjustRightInd w:val="0"/>
        <w:rPr>
          <w:del w:id="1057" w:author="Barath Srinivasan.T.S" w:date="2015-10-31T14:48:00Z"/>
          <w:rFonts w:ascii="Sylfaen" w:hAnsi="Sylfaen" w:cs="SabonLTStd-Italic"/>
          <w:i/>
          <w:iCs/>
          <w:color w:val="000000"/>
          <w:sz w:val="22"/>
          <w:szCs w:val="22"/>
        </w:rPr>
      </w:pPr>
      <w:del w:id="1058" w:author="Barath Srinivasan.T.S" w:date="2015-10-31T14:48:00Z">
        <w:r w:rsidRPr="002331D0" w:rsidDel="003C5BA0">
          <w:rPr>
            <w:rFonts w:ascii="Sylfaen" w:hAnsi="Sylfaen" w:cs="SabonLTStd-Roman"/>
            <w:color w:val="000000"/>
            <w:sz w:val="22"/>
            <w:szCs w:val="22"/>
          </w:rPr>
          <w:delText xml:space="preserve">computer resources committee </w:delText>
        </w:r>
        <w:r w:rsidRPr="002331D0" w:rsidDel="003C5BA0">
          <w:rPr>
            <w:rFonts w:ascii="Sylfaen" w:hAnsi="Sylfaen" w:cs="SabonLTStd-Italic"/>
            <w:i/>
            <w:iCs/>
            <w:color w:val="000000"/>
            <w:sz w:val="22"/>
            <w:szCs w:val="22"/>
          </w:rPr>
          <w:delText>59</w:delText>
        </w:r>
      </w:del>
      <w:ins w:id="1059" w:author="Author">
        <w:del w:id="1060" w:author="Barath Srinivasan.T.S" w:date="2015-10-31T14:48:00Z">
          <w:r w:rsidDel="003C5BA0">
            <w:rPr>
              <w:rFonts w:ascii="Sylfaen" w:hAnsi="Sylfaen" w:cs="SabonLTStd-Italic"/>
              <w:i/>
              <w:iCs/>
              <w:color w:val="000000"/>
              <w:sz w:val="22"/>
              <w:szCs w:val="22"/>
            </w:rPr>
            <w:delText>51</w:delText>
          </w:r>
        </w:del>
      </w:ins>
    </w:p>
    <w:p w14:paraId="72017685" w14:textId="77777777" w:rsidR="009E726D" w:rsidRPr="002331D0" w:rsidDel="003C5BA0" w:rsidRDefault="009E726D">
      <w:pPr>
        <w:numPr>
          <w:ilvl w:val="0"/>
          <w:numId w:val="10"/>
        </w:numPr>
        <w:autoSpaceDE w:val="0"/>
        <w:autoSpaceDN w:val="0"/>
        <w:adjustRightInd w:val="0"/>
        <w:rPr>
          <w:del w:id="1061" w:author="Barath Srinivasan.T.S" w:date="2015-10-31T14:48:00Z"/>
          <w:rFonts w:ascii="Sylfaen" w:hAnsi="Sylfaen" w:cs="SabonLTStd-Italic"/>
          <w:i/>
          <w:iCs/>
          <w:color w:val="000000"/>
          <w:sz w:val="22"/>
          <w:szCs w:val="22"/>
        </w:rPr>
      </w:pPr>
      <w:del w:id="1062" w:author="Barath Srinivasan.T.S" w:date="2015-10-31T14:48:00Z">
        <w:r w:rsidRPr="002331D0" w:rsidDel="003C5BA0">
          <w:rPr>
            <w:rFonts w:ascii="Sylfaen" w:hAnsi="Sylfaen" w:cs="SabonLTStd-Roman"/>
            <w:color w:val="000000"/>
            <w:sz w:val="22"/>
            <w:szCs w:val="22"/>
          </w:rPr>
          <w:delText xml:space="preserve">constraint </w:delText>
        </w:r>
        <w:r w:rsidRPr="002331D0" w:rsidDel="003C5BA0">
          <w:rPr>
            <w:rFonts w:ascii="Sylfaen" w:hAnsi="Sylfaen" w:cs="SabonLTStd-Italic"/>
            <w:i/>
            <w:iCs/>
            <w:color w:val="000000"/>
            <w:sz w:val="22"/>
            <w:szCs w:val="22"/>
          </w:rPr>
          <w:delText>68</w:delText>
        </w:r>
      </w:del>
      <w:ins w:id="1063" w:author="Author">
        <w:del w:id="1064" w:author="Barath Srinivasan.T.S" w:date="2015-10-31T14:48:00Z">
          <w:r w:rsidDel="003C5BA0">
            <w:rPr>
              <w:rFonts w:ascii="Sylfaen" w:hAnsi="Sylfaen" w:cs="SabonLTStd-Italic"/>
              <w:i/>
              <w:iCs/>
              <w:color w:val="000000"/>
              <w:sz w:val="22"/>
              <w:szCs w:val="22"/>
            </w:rPr>
            <w:delText>59</w:delText>
          </w:r>
        </w:del>
      </w:ins>
    </w:p>
    <w:p w14:paraId="3D2CCFF7" w14:textId="77777777" w:rsidR="009E726D" w:rsidRPr="002331D0" w:rsidDel="003C5BA0" w:rsidRDefault="009E726D">
      <w:pPr>
        <w:numPr>
          <w:ilvl w:val="0"/>
          <w:numId w:val="10"/>
        </w:numPr>
        <w:autoSpaceDE w:val="0"/>
        <w:autoSpaceDN w:val="0"/>
        <w:adjustRightInd w:val="0"/>
        <w:rPr>
          <w:del w:id="1065" w:author="Barath Srinivasan.T.S" w:date="2015-10-31T14:48:00Z"/>
          <w:rFonts w:ascii="Sylfaen" w:hAnsi="Sylfaen" w:cs="SabonLTStd-Italic"/>
          <w:i/>
          <w:iCs/>
          <w:color w:val="000000"/>
          <w:sz w:val="22"/>
          <w:szCs w:val="22"/>
        </w:rPr>
      </w:pPr>
      <w:del w:id="1066" w:author="Barath Srinivasan.T.S" w:date="2015-10-31T14:48:00Z">
        <w:r w:rsidRPr="002331D0" w:rsidDel="003C5BA0">
          <w:rPr>
            <w:rFonts w:ascii="Sylfaen" w:hAnsi="Sylfaen" w:cs="SabonLTStd-Roman"/>
            <w:color w:val="000000"/>
            <w:sz w:val="22"/>
            <w:szCs w:val="22"/>
          </w:rPr>
          <w:delText xml:space="preserve">critical success factor </w:delText>
        </w:r>
        <w:r w:rsidRPr="002331D0" w:rsidDel="003C5BA0">
          <w:rPr>
            <w:rFonts w:ascii="Sylfaen" w:hAnsi="Sylfaen" w:cs="SabonLTStd-Italic"/>
            <w:i/>
            <w:iCs/>
            <w:color w:val="000000"/>
            <w:sz w:val="22"/>
            <w:szCs w:val="22"/>
          </w:rPr>
          <w:delText>51</w:delText>
        </w:r>
      </w:del>
      <w:ins w:id="1067" w:author="Author">
        <w:del w:id="1068" w:author="Barath Srinivasan.T.S" w:date="2015-10-31T14:48:00Z">
          <w:r w:rsidDel="003C5BA0">
            <w:rPr>
              <w:rFonts w:ascii="Sylfaen" w:hAnsi="Sylfaen" w:cs="SabonLTStd-Italic"/>
              <w:i/>
              <w:iCs/>
              <w:color w:val="000000"/>
              <w:sz w:val="22"/>
              <w:szCs w:val="22"/>
            </w:rPr>
            <w:delText>42</w:delText>
          </w:r>
        </w:del>
      </w:ins>
    </w:p>
    <w:p w14:paraId="7B33161C" w14:textId="77777777" w:rsidR="009E726D" w:rsidRPr="002331D0" w:rsidDel="003C5BA0" w:rsidRDefault="009E726D">
      <w:pPr>
        <w:numPr>
          <w:ilvl w:val="0"/>
          <w:numId w:val="10"/>
        </w:numPr>
        <w:autoSpaceDE w:val="0"/>
        <w:autoSpaceDN w:val="0"/>
        <w:adjustRightInd w:val="0"/>
        <w:rPr>
          <w:del w:id="1069" w:author="Barath Srinivasan.T.S" w:date="2015-10-31T14:48:00Z"/>
          <w:rFonts w:ascii="Sylfaen" w:hAnsi="Sylfaen" w:cs="SabonLTStd-Italic"/>
          <w:i/>
          <w:iCs/>
          <w:color w:val="000000"/>
          <w:sz w:val="22"/>
          <w:szCs w:val="22"/>
        </w:rPr>
      </w:pPr>
      <w:del w:id="1070" w:author="Barath Srinivasan.T.S" w:date="2015-10-31T14:48:00Z">
        <w:r w:rsidRPr="002331D0" w:rsidDel="003C5BA0">
          <w:rPr>
            <w:rFonts w:ascii="Sylfaen" w:hAnsi="Sylfaen" w:cs="SabonLTStd-Roman"/>
            <w:color w:val="000000"/>
            <w:sz w:val="22"/>
            <w:szCs w:val="22"/>
          </w:rPr>
          <w:delText xml:space="preserve">customer relationship management (CRM) </w:delText>
        </w:r>
        <w:r w:rsidRPr="002331D0" w:rsidDel="003C5BA0">
          <w:rPr>
            <w:rFonts w:ascii="Sylfaen" w:hAnsi="Sylfaen" w:cs="SabonLTStd-Italic"/>
            <w:i/>
            <w:iCs/>
            <w:color w:val="000000"/>
            <w:sz w:val="22"/>
            <w:szCs w:val="22"/>
          </w:rPr>
          <w:delText>58</w:delText>
        </w:r>
      </w:del>
      <w:ins w:id="1071" w:author="Author">
        <w:del w:id="1072" w:author="Barath Srinivasan.T.S" w:date="2015-10-31T14:48:00Z">
          <w:r w:rsidDel="003C5BA0">
            <w:rPr>
              <w:rFonts w:ascii="Sylfaen" w:hAnsi="Sylfaen" w:cs="SabonLTStd-Italic"/>
              <w:i/>
              <w:iCs/>
              <w:color w:val="000000"/>
              <w:sz w:val="22"/>
              <w:szCs w:val="22"/>
            </w:rPr>
            <w:delText>49</w:delText>
          </w:r>
        </w:del>
      </w:ins>
    </w:p>
    <w:p w14:paraId="71E43923" w14:textId="77777777" w:rsidR="009E726D" w:rsidRPr="002331D0" w:rsidDel="003C5BA0" w:rsidRDefault="009E726D">
      <w:pPr>
        <w:numPr>
          <w:ilvl w:val="0"/>
          <w:numId w:val="10"/>
        </w:numPr>
        <w:autoSpaceDE w:val="0"/>
        <w:autoSpaceDN w:val="0"/>
        <w:adjustRightInd w:val="0"/>
        <w:rPr>
          <w:del w:id="1073" w:author="Barath Srinivasan.T.S" w:date="2015-10-31T14:48:00Z"/>
          <w:rFonts w:ascii="Sylfaen" w:hAnsi="Sylfaen" w:cs="SabonLTStd-Italic"/>
          <w:i/>
          <w:iCs/>
          <w:color w:val="000000"/>
          <w:sz w:val="22"/>
          <w:szCs w:val="22"/>
        </w:rPr>
      </w:pPr>
      <w:del w:id="1074" w:author="Barath Srinivasan.T.S" w:date="2015-10-31T14:48:00Z">
        <w:r w:rsidRPr="002331D0" w:rsidDel="003C5BA0">
          <w:rPr>
            <w:rFonts w:ascii="Sylfaen" w:hAnsi="Sylfaen" w:cs="SabonLTStd-Roman"/>
            <w:color w:val="000000"/>
            <w:sz w:val="22"/>
            <w:szCs w:val="22"/>
          </w:rPr>
          <w:delText xml:space="preserve">discretionary projects </w:delText>
        </w:r>
        <w:r w:rsidRPr="002331D0" w:rsidDel="003C5BA0">
          <w:rPr>
            <w:rFonts w:ascii="Sylfaen" w:hAnsi="Sylfaen" w:cs="SabonLTStd-Italic"/>
            <w:i/>
            <w:iCs/>
            <w:color w:val="000000"/>
            <w:sz w:val="22"/>
            <w:szCs w:val="22"/>
          </w:rPr>
          <w:delText>65</w:delText>
        </w:r>
      </w:del>
      <w:ins w:id="1075" w:author="Author">
        <w:del w:id="1076" w:author="Barath Srinivasan.T.S" w:date="2015-10-31T14:48:00Z">
          <w:r w:rsidDel="003C5BA0">
            <w:rPr>
              <w:rFonts w:ascii="Sylfaen" w:hAnsi="Sylfaen" w:cs="SabonLTStd-Italic"/>
              <w:i/>
              <w:iCs/>
              <w:color w:val="000000"/>
              <w:sz w:val="22"/>
              <w:szCs w:val="22"/>
            </w:rPr>
            <w:delText>56</w:delText>
          </w:r>
        </w:del>
      </w:ins>
    </w:p>
    <w:p w14:paraId="5B70F56A" w14:textId="77777777" w:rsidR="009E726D" w:rsidRPr="002331D0" w:rsidDel="003C5BA0" w:rsidRDefault="009E726D">
      <w:pPr>
        <w:numPr>
          <w:ilvl w:val="0"/>
          <w:numId w:val="10"/>
        </w:numPr>
        <w:autoSpaceDE w:val="0"/>
        <w:autoSpaceDN w:val="0"/>
        <w:adjustRightInd w:val="0"/>
        <w:rPr>
          <w:del w:id="1077" w:author="Barath Srinivasan.T.S" w:date="2015-10-31T14:48:00Z"/>
          <w:rFonts w:ascii="Sylfaen" w:hAnsi="Sylfaen" w:cs="SabonLTStd-Italic"/>
          <w:i/>
          <w:iCs/>
          <w:color w:val="000000"/>
          <w:sz w:val="22"/>
          <w:szCs w:val="22"/>
        </w:rPr>
      </w:pPr>
      <w:del w:id="1078" w:author="Barath Srinivasan.T.S" w:date="2015-10-31T14:48:00Z">
        <w:r w:rsidRPr="002331D0" w:rsidDel="003C5BA0">
          <w:rPr>
            <w:rFonts w:ascii="Sylfaen" w:hAnsi="Sylfaen" w:cs="SabonLTStd-Roman"/>
            <w:color w:val="000000"/>
            <w:sz w:val="22"/>
            <w:szCs w:val="22"/>
          </w:rPr>
          <w:delText xml:space="preserve">economic feasibility </w:delText>
        </w:r>
        <w:r w:rsidRPr="00E24B72" w:rsidDel="003C5BA0">
          <w:rPr>
            <w:rFonts w:ascii="Sylfaen" w:hAnsi="Sylfaen" w:cs="SabonLTStd-Roman"/>
            <w:i/>
            <w:color w:val="000000"/>
            <w:sz w:val="22"/>
            <w:szCs w:val="22"/>
          </w:rPr>
          <w:delText>61</w:delText>
        </w:r>
      </w:del>
      <w:ins w:id="1079" w:author="Author">
        <w:del w:id="1080" w:author="Barath Srinivasan.T.S" w:date="2015-10-31T14:48:00Z">
          <w:r w:rsidDel="003C5BA0">
            <w:rPr>
              <w:rFonts w:ascii="Sylfaen" w:hAnsi="Sylfaen" w:cs="SabonLTStd-Roman"/>
              <w:i/>
              <w:color w:val="000000"/>
              <w:sz w:val="22"/>
              <w:szCs w:val="22"/>
            </w:rPr>
            <w:delText>53</w:delText>
          </w:r>
        </w:del>
      </w:ins>
      <w:del w:id="1081" w:author="Barath Srinivasan.T.S" w:date="2015-10-31T14:48:00Z">
        <w:r w:rsidDel="003C5BA0">
          <w:rPr>
            <w:rFonts w:ascii="Sylfaen" w:hAnsi="Sylfaen" w:cs="SabonLTStd-Roman"/>
            <w:color w:val="000000"/>
            <w:sz w:val="22"/>
            <w:szCs w:val="22"/>
          </w:rPr>
          <w:delText xml:space="preserve">, </w:delText>
        </w:r>
        <w:r w:rsidDel="003C5BA0">
          <w:rPr>
            <w:rFonts w:ascii="Sylfaen" w:hAnsi="Sylfaen" w:cs="SabonLTStd-Italic"/>
            <w:i/>
            <w:iCs/>
            <w:color w:val="000000"/>
            <w:sz w:val="22"/>
            <w:szCs w:val="22"/>
          </w:rPr>
          <w:delText>63</w:delText>
        </w:r>
      </w:del>
    </w:p>
    <w:p w14:paraId="1783CD89" w14:textId="77777777" w:rsidR="009E726D" w:rsidRPr="002331D0" w:rsidDel="003C5BA0" w:rsidRDefault="009E726D">
      <w:pPr>
        <w:numPr>
          <w:ilvl w:val="0"/>
          <w:numId w:val="10"/>
        </w:numPr>
        <w:autoSpaceDE w:val="0"/>
        <w:autoSpaceDN w:val="0"/>
        <w:adjustRightInd w:val="0"/>
        <w:rPr>
          <w:del w:id="1082" w:author="Barath Srinivasan.T.S" w:date="2015-10-31T14:48:00Z"/>
          <w:rFonts w:ascii="Sylfaen" w:hAnsi="Sylfaen" w:cs="SabonLTStd-Italic"/>
          <w:i/>
          <w:iCs/>
          <w:color w:val="000000"/>
          <w:sz w:val="22"/>
          <w:szCs w:val="22"/>
        </w:rPr>
      </w:pPr>
      <w:del w:id="1083" w:author="Barath Srinivasan.T.S" w:date="2015-10-31T14:48:00Z">
        <w:r w:rsidRPr="002331D0" w:rsidDel="003C5BA0">
          <w:rPr>
            <w:rFonts w:ascii="Sylfaen" w:hAnsi="Sylfaen" w:cs="SabonLTStd-Roman"/>
            <w:color w:val="000000"/>
            <w:sz w:val="22"/>
            <w:szCs w:val="22"/>
          </w:rPr>
          <w:delText xml:space="preserve">electronic product code (EPC) </w:delText>
        </w:r>
        <w:r w:rsidRPr="002331D0" w:rsidDel="003C5BA0">
          <w:rPr>
            <w:rFonts w:ascii="Sylfaen" w:hAnsi="Sylfaen" w:cs="SabonLTStd-Italic"/>
            <w:i/>
            <w:iCs/>
            <w:color w:val="000000"/>
            <w:sz w:val="22"/>
            <w:szCs w:val="22"/>
          </w:rPr>
          <w:delText>58</w:delText>
        </w:r>
      </w:del>
      <w:ins w:id="1084" w:author="Author">
        <w:del w:id="1085" w:author="Barath Srinivasan.T.S" w:date="2015-10-31T14:48:00Z">
          <w:r w:rsidDel="003C5BA0">
            <w:rPr>
              <w:rFonts w:ascii="Sylfaen" w:hAnsi="Sylfaen" w:cs="SabonLTStd-Italic"/>
              <w:i/>
              <w:iCs/>
              <w:color w:val="000000"/>
              <w:sz w:val="22"/>
              <w:szCs w:val="22"/>
            </w:rPr>
            <w:delText>49</w:delText>
          </w:r>
        </w:del>
      </w:ins>
    </w:p>
    <w:p w14:paraId="3670B512" w14:textId="77777777" w:rsidR="009E726D" w:rsidRPr="002331D0" w:rsidDel="003C5BA0" w:rsidRDefault="009E726D">
      <w:pPr>
        <w:numPr>
          <w:ilvl w:val="0"/>
          <w:numId w:val="10"/>
        </w:numPr>
        <w:autoSpaceDE w:val="0"/>
        <w:autoSpaceDN w:val="0"/>
        <w:adjustRightInd w:val="0"/>
        <w:rPr>
          <w:del w:id="1086" w:author="Barath Srinivasan.T.S" w:date="2015-10-31T14:48:00Z"/>
          <w:rFonts w:ascii="Sylfaen" w:hAnsi="Sylfaen" w:cs="SabonLTStd-Italic"/>
          <w:i/>
          <w:iCs/>
          <w:color w:val="000000"/>
          <w:sz w:val="22"/>
          <w:szCs w:val="22"/>
        </w:rPr>
      </w:pPr>
      <w:del w:id="1087" w:author="Barath Srinivasan.T.S" w:date="2015-10-31T14:48:00Z">
        <w:r w:rsidRPr="002331D0" w:rsidDel="003C5BA0">
          <w:rPr>
            <w:rFonts w:ascii="Sylfaen" w:hAnsi="Sylfaen" w:cs="SabonLTStd-Roman"/>
            <w:color w:val="000000"/>
            <w:sz w:val="22"/>
            <w:szCs w:val="22"/>
          </w:rPr>
          <w:delText xml:space="preserve">electronic proof of delivery (EPOD) </w:delText>
        </w:r>
        <w:r w:rsidRPr="002331D0" w:rsidDel="003C5BA0">
          <w:rPr>
            <w:rFonts w:ascii="Sylfaen" w:hAnsi="Sylfaen" w:cs="SabonLTStd-Italic"/>
            <w:i/>
            <w:iCs/>
            <w:color w:val="000000"/>
            <w:sz w:val="22"/>
            <w:szCs w:val="22"/>
          </w:rPr>
          <w:delText>59</w:delText>
        </w:r>
      </w:del>
      <w:ins w:id="1088" w:author="Author">
        <w:del w:id="1089" w:author="Barath Srinivasan.T.S" w:date="2015-10-31T14:48:00Z">
          <w:r w:rsidDel="003C5BA0">
            <w:rPr>
              <w:rFonts w:ascii="Sylfaen" w:hAnsi="Sylfaen" w:cs="SabonLTStd-Italic"/>
              <w:i/>
              <w:iCs/>
              <w:color w:val="000000"/>
              <w:sz w:val="22"/>
              <w:szCs w:val="22"/>
            </w:rPr>
            <w:delText>49</w:delText>
          </w:r>
        </w:del>
      </w:ins>
    </w:p>
    <w:p w14:paraId="1CDF4523" w14:textId="77777777" w:rsidR="009E726D" w:rsidRPr="002331D0" w:rsidDel="003C5BA0" w:rsidRDefault="009E726D">
      <w:pPr>
        <w:numPr>
          <w:ilvl w:val="0"/>
          <w:numId w:val="10"/>
        </w:numPr>
        <w:autoSpaceDE w:val="0"/>
        <w:autoSpaceDN w:val="0"/>
        <w:adjustRightInd w:val="0"/>
        <w:rPr>
          <w:del w:id="1090" w:author="Barath Srinivasan.T.S" w:date="2015-10-31T14:48:00Z"/>
          <w:rFonts w:ascii="Sylfaen" w:hAnsi="Sylfaen" w:cs="SabonLTStd-Italic"/>
          <w:i/>
          <w:iCs/>
          <w:color w:val="000000"/>
          <w:sz w:val="22"/>
          <w:szCs w:val="22"/>
        </w:rPr>
      </w:pPr>
      <w:del w:id="1091" w:author="Barath Srinivasan.T.S" w:date="2015-10-31T14:48:00Z">
        <w:r w:rsidRPr="002331D0" w:rsidDel="003C5BA0">
          <w:rPr>
            <w:rFonts w:ascii="Sylfaen" w:hAnsi="Sylfaen" w:cs="SabonLTStd-Roman"/>
            <w:color w:val="000000"/>
            <w:sz w:val="22"/>
            <w:szCs w:val="22"/>
          </w:rPr>
          <w:delText xml:space="preserve">encryption </w:delText>
        </w:r>
        <w:r w:rsidRPr="002331D0" w:rsidDel="003C5BA0">
          <w:rPr>
            <w:rFonts w:ascii="Sylfaen" w:hAnsi="Sylfaen" w:cs="SabonLTStd-Italic"/>
            <w:i/>
            <w:iCs/>
            <w:color w:val="000000"/>
            <w:sz w:val="22"/>
            <w:szCs w:val="22"/>
          </w:rPr>
          <w:delText>56</w:delText>
        </w:r>
      </w:del>
      <w:ins w:id="1092" w:author="Author">
        <w:del w:id="1093" w:author="Barath Srinivasan.T.S" w:date="2015-10-31T14:48:00Z">
          <w:r w:rsidDel="003C5BA0">
            <w:rPr>
              <w:rFonts w:ascii="Sylfaen" w:hAnsi="Sylfaen" w:cs="SabonLTStd-Italic"/>
              <w:i/>
              <w:iCs/>
              <w:color w:val="000000"/>
              <w:sz w:val="22"/>
              <w:szCs w:val="22"/>
            </w:rPr>
            <w:delText>46</w:delText>
          </w:r>
        </w:del>
      </w:ins>
    </w:p>
    <w:p w14:paraId="3C6C2223" w14:textId="77777777" w:rsidR="009E726D" w:rsidRPr="002331D0" w:rsidDel="003C5BA0" w:rsidRDefault="009E726D">
      <w:pPr>
        <w:numPr>
          <w:ilvl w:val="0"/>
          <w:numId w:val="10"/>
        </w:numPr>
        <w:autoSpaceDE w:val="0"/>
        <w:autoSpaceDN w:val="0"/>
        <w:adjustRightInd w:val="0"/>
        <w:rPr>
          <w:del w:id="1094" w:author="Barath Srinivasan.T.S" w:date="2015-10-31T14:48:00Z"/>
          <w:rFonts w:ascii="Sylfaen" w:hAnsi="Sylfaen" w:cs="SabonLTStd-Italic"/>
          <w:i/>
          <w:iCs/>
          <w:color w:val="000000"/>
          <w:sz w:val="22"/>
          <w:szCs w:val="22"/>
        </w:rPr>
      </w:pPr>
      <w:del w:id="1095" w:author="Barath Srinivasan.T.S" w:date="2015-10-31T14:48:00Z">
        <w:r w:rsidRPr="002331D0" w:rsidDel="003C5BA0">
          <w:rPr>
            <w:rFonts w:ascii="Sylfaen" w:hAnsi="Sylfaen" w:cs="SabonLTStd-Roman"/>
            <w:color w:val="000000"/>
            <w:sz w:val="22"/>
            <w:szCs w:val="22"/>
          </w:rPr>
          <w:delText xml:space="preserve">fishbone diagram </w:delText>
        </w:r>
        <w:r w:rsidRPr="002331D0" w:rsidDel="003C5BA0">
          <w:rPr>
            <w:rFonts w:ascii="Sylfaen" w:hAnsi="Sylfaen" w:cs="SabonLTStd-Italic"/>
            <w:i/>
            <w:iCs/>
            <w:color w:val="000000"/>
            <w:sz w:val="22"/>
            <w:szCs w:val="22"/>
          </w:rPr>
          <w:delText>67</w:delText>
        </w:r>
      </w:del>
      <w:ins w:id="1096" w:author="Author">
        <w:del w:id="1097" w:author="Barath Srinivasan.T.S" w:date="2015-10-31T14:48:00Z">
          <w:r w:rsidDel="003C5BA0">
            <w:rPr>
              <w:rFonts w:ascii="Sylfaen" w:hAnsi="Sylfaen" w:cs="SabonLTStd-Italic"/>
              <w:i/>
              <w:iCs/>
              <w:color w:val="000000"/>
              <w:sz w:val="22"/>
              <w:szCs w:val="22"/>
            </w:rPr>
            <w:delText>58</w:delText>
          </w:r>
        </w:del>
      </w:ins>
    </w:p>
    <w:p w14:paraId="1B666B10" w14:textId="77777777" w:rsidR="009E726D" w:rsidRPr="002331D0" w:rsidDel="003C5BA0" w:rsidRDefault="009E726D">
      <w:pPr>
        <w:numPr>
          <w:ilvl w:val="0"/>
          <w:numId w:val="10"/>
        </w:numPr>
        <w:autoSpaceDE w:val="0"/>
        <w:autoSpaceDN w:val="0"/>
        <w:adjustRightInd w:val="0"/>
        <w:rPr>
          <w:del w:id="1098" w:author="Barath Srinivasan.T.S" w:date="2015-10-31T14:48:00Z"/>
          <w:rFonts w:ascii="Sylfaen" w:hAnsi="Sylfaen" w:cs="SabonLTStd-Italic"/>
          <w:i/>
          <w:iCs/>
          <w:color w:val="000000"/>
          <w:sz w:val="22"/>
          <w:szCs w:val="22"/>
        </w:rPr>
      </w:pPr>
      <w:del w:id="1099" w:author="Barath Srinivasan.T.S" w:date="2015-10-31T14:48:00Z">
        <w:r w:rsidRPr="002331D0" w:rsidDel="003C5BA0">
          <w:rPr>
            <w:rFonts w:ascii="Sylfaen" w:hAnsi="Sylfaen" w:cs="SabonLTStd-Roman"/>
            <w:color w:val="000000"/>
            <w:sz w:val="22"/>
            <w:szCs w:val="22"/>
          </w:rPr>
          <w:delText xml:space="preserve">intangible benefits </w:delText>
        </w:r>
        <w:r w:rsidRPr="002331D0" w:rsidDel="003C5BA0">
          <w:rPr>
            <w:rFonts w:ascii="Sylfaen" w:hAnsi="Sylfaen" w:cs="SabonLTStd-Italic"/>
            <w:i/>
            <w:iCs/>
            <w:color w:val="000000"/>
            <w:sz w:val="22"/>
            <w:szCs w:val="22"/>
          </w:rPr>
          <w:delText>63</w:delText>
        </w:r>
      </w:del>
      <w:ins w:id="1100" w:author="Author">
        <w:del w:id="1101" w:author="Barath Srinivasan.T.S" w:date="2015-10-31T14:48:00Z">
          <w:r w:rsidDel="003C5BA0">
            <w:rPr>
              <w:rFonts w:ascii="Sylfaen" w:hAnsi="Sylfaen" w:cs="SabonLTStd-Italic"/>
              <w:i/>
              <w:iCs/>
              <w:color w:val="000000"/>
              <w:sz w:val="22"/>
              <w:szCs w:val="22"/>
            </w:rPr>
            <w:delText>54</w:delText>
          </w:r>
        </w:del>
      </w:ins>
    </w:p>
    <w:p w14:paraId="43261031" w14:textId="77777777" w:rsidR="009E726D" w:rsidRPr="002331D0" w:rsidDel="003C5BA0" w:rsidRDefault="009E726D">
      <w:pPr>
        <w:numPr>
          <w:ilvl w:val="0"/>
          <w:numId w:val="10"/>
        </w:numPr>
        <w:autoSpaceDE w:val="0"/>
        <w:autoSpaceDN w:val="0"/>
        <w:adjustRightInd w:val="0"/>
        <w:rPr>
          <w:del w:id="1102" w:author="Barath Srinivasan.T.S" w:date="2015-10-31T14:48:00Z"/>
          <w:rFonts w:ascii="Sylfaen" w:hAnsi="Sylfaen" w:cs="SabonLTStd-Italic"/>
          <w:i/>
          <w:iCs/>
          <w:color w:val="000000"/>
          <w:sz w:val="22"/>
          <w:szCs w:val="22"/>
        </w:rPr>
      </w:pPr>
      <w:del w:id="1103" w:author="Barath Srinivasan.T.S" w:date="2015-10-31T14:48:00Z">
        <w:r w:rsidRPr="002331D0" w:rsidDel="003C5BA0">
          <w:rPr>
            <w:rFonts w:ascii="Sylfaen" w:hAnsi="Sylfaen" w:cs="SabonLTStd-Roman"/>
            <w:color w:val="000000"/>
            <w:sz w:val="22"/>
            <w:szCs w:val="22"/>
          </w:rPr>
          <w:delText xml:space="preserve">intangible costs </w:delText>
        </w:r>
        <w:r w:rsidRPr="002331D0" w:rsidDel="003C5BA0">
          <w:rPr>
            <w:rFonts w:ascii="Sylfaen" w:hAnsi="Sylfaen" w:cs="SabonLTStd-Italic"/>
            <w:i/>
            <w:iCs/>
            <w:color w:val="000000"/>
            <w:sz w:val="22"/>
            <w:szCs w:val="22"/>
          </w:rPr>
          <w:delText>63</w:delText>
        </w:r>
      </w:del>
      <w:ins w:id="1104" w:author="Author">
        <w:del w:id="1105" w:author="Barath Srinivasan.T.S" w:date="2015-10-31T14:48:00Z">
          <w:r w:rsidDel="003C5BA0">
            <w:rPr>
              <w:rFonts w:ascii="Sylfaen" w:hAnsi="Sylfaen" w:cs="SabonLTStd-Italic"/>
              <w:i/>
              <w:iCs/>
              <w:color w:val="000000"/>
              <w:sz w:val="22"/>
              <w:szCs w:val="22"/>
            </w:rPr>
            <w:delText>54</w:delText>
          </w:r>
        </w:del>
      </w:ins>
    </w:p>
    <w:p w14:paraId="2647F74D" w14:textId="77777777" w:rsidR="009E726D" w:rsidRPr="002331D0" w:rsidDel="003C5BA0" w:rsidRDefault="009E726D">
      <w:pPr>
        <w:numPr>
          <w:ilvl w:val="0"/>
          <w:numId w:val="10"/>
        </w:numPr>
        <w:autoSpaceDE w:val="0"/>
        <w:autoSpaceDN w:val="0"/>
        <w:adjustRightInd w:val="0"/>
        <w:rPr>
          <w:del w:id="1106" w:author="Barath Srinivasan.T.S" w:date="2015-10-31T14:48:00Z"/>
          <w:rFonts w:ascii="Sylfaen" w:hAnsi="Sylfaen" w:cs="SabonLTStd-Italic"/>
          <w:i/>
          <w:iCs/>
          <w:color w:val="000000"/>
          <w:sz w:val="22"/>
          <w:szCs w:val="22"/>
        </w:rPr>
      </w:pPr>
      <w:del w:id="1107" w:author="Barath Srinivasan.T.S" w:date="2015-10-31T14:48:00Z">
        <w:r w:rsidRPr="002331D0" w:rsidDel="003C5BA0">
          <w:rPr>
            <w:rFonts w:ascii="Sylfaen" w:hAnsi="Sylfaen" w:cs="SabonLTStd-Roman"/>
            <w:color w:val="000000"/>
            <w:sz w:val="22"/>
            <w:szCs w:val="22"/>
          </w:rPr>
          <w:delText xml:space="preserve">Ishikawa diagram </w:delText>
        </w:r>
        <w:r w:rsidRPr="002331D0" w:rsidDel="003C5BA0">
          <w:rPr>
            <w:rFonts w:ascii="Sylfaen" w:hAnsi="Sylfaen" w:cs="SabonLTStd-Italic"/>
            <w:i/>
            <w:iCs/>
            <w:color w:val="000000"/>
            <w:sz w:val="22"/>
            <w:szCs w:val="22"/>
          </w:rPr>
          <w:delText>67</w:delText>
        </w:r>
      </w:del>
    </w:p>
    <w:p w14:paraId="31E71419" w14:textId="77777777" w:rsidR="009E726D" w:rsidRPr="002331D0" w:rsidDel="003C5BA0" w:rsidRDefault="009E726D">
      <w:pPr>
        <w:numPr>
          <w:ilvl w:val="0"/>
          <w:numId w:val="10"/>
        </w:numPr>
        <w:autoSpaceDE w:val="0"/>
        <w:autoSpaceDN w:val="0"/>
        <w:adjustRightInd w:val="0"/>
        <w:rPr>
          <w:del w:id="1108" w:author="Barath Srinivasan.T.S" w:date="2015-10-31T14:48:00Z"/>
          <w:rFonts w:ascii="Sylfaen" w:hAnsi="Sylfaen" w:cs="SabonLTStd-Italic"/>
          <w:i/>
          <w:iCs/>
          <w:color w:val="000000"/>
          <w:sz w:val="22"/>
          <w:szCs w:val="22"/>
        </w:rPr>
      </w:pPr>
      <w:del w:id="1109" w:author="Barath Srinivasan.T.S" w:date="2015-10-31T14:48:00Z">
        <w:r w:rsidRPr="002331D0" w:rsidDel="003C5BA0">
          <w:rPr>
            <w:rFonts w:ascii="Sylfaen" w:hAnsi="Sylfaen" w:cs="SabonLTStd-Roman"/>
            <w:color w:val="000000"/>
            <w:sz w:val="22"/>
            <w:szCs w:val="22"/>
          </w:rPr>
          <w:delText xml:space="preserve">just-in-time (JIT) </w:delText>
        </w:r>
        <w:r w:rsidRPr="002331D0" w:rsidDel="003C5BA0">
          <w:rPr>
            <w:rFonts w:ascii="Sylfaen" w:hAnsi="Sylfaen" w:cs="SabonLTStd-Italic"/>
            <w:i/>
            <w:iCs/>
            <w:color w:val="000000"/>
            <w:sz w:val="22"/>
            <w:szCs w:val="22"/>
          </w:rPr>
          <w:delText>58</w:delText>
        </w:r>
      </w:del>
      <w:ins w:id="1110" w:author="Author">
        <w:del w:id="1111" w:author="Barath Srinivasan.T.S" w:date="2015-10-31T14:48:00Z">
          <w:r w:rsidDel="003C5BA0">
            <w:rPr>
              <w:rFonts w:ascii="Sylfaen" w:hAnsi="Sylfaen" w:cs="SabonLTStd-Italic"/>
              <w:i/>
              <w:iCs/>
              <w:color w:val="000000"/>
              <w:sz w:val="22"/>
              <w:szCs w:val="22"/>
            </w:rPr>
            <w:delText>49</w:delText>
          </w:r>
        </w:del>
      </w:ins>
    </w:p>
    <w:p w14:paraId="08FAD5BB" w14:textId="77777777" w:rsidR="009E726D" w:rsidRPr="002331D0" w:rsidDel="003C5BA0" w:rsidRDefault="009E726D">
      <w:pPr>
        <w:numPr>
          <w:ilvl w:val="0"/>
          <w:numId w:val="10"/>
        </w:numPr>
        <w:autoSpaceDE w:val="0"/>
        <w:autoSpaceDN w:val="0"/>
        <w:adjustRightInd w:val="0"/>
        <w:rPr>
          <w:del w:id="1112" w:author="Barath Srinivasan.T.S" w:date="2015-10-31T14:48:00Z"/>
          <w:rFonts w:ascii="Sylfaen" w:hAnsi="Sylfaen" w:cs="SabonLTStd-Italic"/>
          <w:i/>
          <w:iCs/>
          <w:color w:val="000000"/>
          <w:sz w:val="22"/>
          <w:szCs w:val="22"/>
        </w:rPr>
      </w:pPr>
      <w:del w:id="1113" w:author="Barath Srinivasan.T.S" w:date="2015-10-31T14:48:00Z">
        <w:r w:rsidRPr="002331D0" w:rsidDel="003C5BA0">
          <w:rPr>
            <w:rFonts w:ascii="Sylfaen" w:hAnsi="Sylfaen" w:cs="SabonLTStd-Roman"/>
            <w:color w:val="000000"/>
            <w:sz w:val="22"/>
            <w:szCs w:val="22"/>
          </w:rPr>
          <w:delText xml:space="preserve">mission statement </w:delText>
        </w:r>
        <w:r w:rsidRPr="002331D0" w:rsidDel="003C5BA0">
          <w:rPr>
            <w:rFonts w:ascii="Sylfaen" w:hAnsi="Sylfaen" w:cs="SabonLTStd-Italic"/>
            <w:i/>
            <w:iCs/>
            <w:color w:val="000000"/>
            <w:sz w:val="22"/>
            <w:szCs w:val="22"/>
          </w:rPr>
          <w:delText>50</w:delText>
        </w:r>
      </w:del>
      <w:ins w:id="1114" w:author="Author">
        <w:del w:id="1115" w:author="Barath Srinivasan.T.S" w:date="2015-10-31T14:48:00Z">
          <w:r w:rsidDel="003C5BA0">
            <w:rPr>
              <w:rFonts w:ascii="Sylfaen" w:hAnsi="Sylfaen" w:cs="SabonLTStd-Italic"/>
              <w:i/>
              <w:iCs/>
              <w:color w:val="000000"/>
              <w:sz w:val="22"/>
              <w:szCs w:val="22"/>
            </w:rPr>
            <w:delText>41</w:delText>
          </w:r>
        </w:del>
      </w:ins>
    </w:p>
    <w:p w14:paraId="19E627D3" w14:textId="77777777" w:rsidR="009E726D" w:rsidRPr="002331D0" w:rsidDel="003C5BA0" w:rsidRDefault="009E726D">
      <w:pPr>
        <w:numPr>
          <w:ilvl w:val="0"/>
          <w:numId w:val="10"/>
        </w:numPr>
        <w:autoSpaceDE w:val="0"/>
        <w:autoSpaceDN w:val="0"/>
        <w:adjustRightInd w:val="0"/>
        <w:rPr>
          <w:del w:id="1116" w:author="Barath Srinivasan.T.S" w:date="2015-10-31T14:48:00Z"/>
          <w:rFonts w:ascii="Sylfaen" w:hAnsi="Sylfaen" w:cs="SabonLTStd-Italic"/>
          <w:i/>
          <w:iCs/>
          <w:color w:val="000000"/>
          <w:sz w:val="22"/>
          <w:szCs w:val="22"/>
        </w:rPr>
      </w:pPr>
      <w:del w:id="1117" w:author="Barath Srinivasan.T.S" w:date="2015-10-31T14:48:00Z">
        <w:r w:rsidRPr="002331D0" w:rsidDel="003C5BA0">
          <w:rPr>
            <w:rFonts w:ascii="Sylfaen" w:hAnsi="Sylfaen" w:cs="SabonLTStd-Roman"/>
            <w:color w:val="000000"/>
            <w:sz w:val="22"/>
            <w:szCs w:val="22"/>
          </w:rPr>
          <w:delText xml:space="preserve">nondiscretionary projects </w:delText>
        </w:r>
        <w:r w:rsidRPr="002331D0" w:rsidDel="003C5BA0">
          <w:rPr>
            <w:rFonts w:ascii="Sylfaen" w:hAnsi="Sylfaen" w:cs="SabonLTStd-Italic"/>
            <w:i/>
            <w:iCs/>
            <w:color w:val="000000"/>
            <w:sz w:val="22"/>
            <w:szCs w:val="22"/>
          </w:rPr>
          <w:delText>65</w:delText>
        </w:r>
      </w:del>
      <w:ins w:id="1118" w:author="Author">
        <w:del w:id="1119" w:author="Barath Srinivasan.T.S" w:date="2015-10-31T14:48:00Z">
          <w:r w:rsidDel="003C5BA0">
            <w:rPr>
              <w:rFonts w:ascii="Sylfaen" w:hAnsi="Sylfaen" w:cs="SabonLTStd-Italic"/>
              <w:i/>
              <w:iCs/>
              <w:color w:val="000000"/>
              <w:sz w:val="22"/>
              <w:szCs w:val="22"/>
            </w:rPr>
            <w:delText>56</w:delText>
          </w:r>
        </w:del>
      </w:ins>
    </w:p>
    <w:p w14:paraId="2D9288AB" w14:textId="77777777" w:rsidR="009E726D" w:rsidRPr="002331D0" w:rsidDel="003C5BA0" w:rsidRDefault="009E726D">
      <w:pPr>
        <w:numPr>
          <w:ilvl w:val="0"/>
          <w:numId w:val="10"/>
        </w:numPr>
        <w:autoSpaceDE w:val="0"/>
        <w:autoSpaceDN w:val="0"/>
        <w:adjustRightInd w:val="0"/>
        <w:rPr>
          <w:del w:id="1120" w:author="Barath Srinivasan.T.S" w:date="2015-10-31T14:48:00Z"/>
          <w:rFonts w:ascii="Sylfaen" w:hAnsi="Sylfaen" w:cs="SabonLTStd-Italic"/>
          <w:i/>
          <w:iCs/>
          <w:color w:val="000000"/>
          <w:sz w:val="22"/>
          <w:szCs w:val="22"/>
        </w:rPr>
      </w:pPr>
      <w:del w:id="1121" w:author="Barath Srinivasan.T.S" w:date="2015-10-31T14:48:00Z">
        <w:r w:rsidRPr="002331D0" w:rsidDel="003C5BA0">
          <w:rPr>
            <w:rFonts w:ascii="Sylfaen" w:hAnsi="Sylfaen" w:cs="SabonLTStd-Roman"/>
            <w:color w:val="000000"/>
            <w:sz w:val="22"/>
            <w:szCs w:val="22"/>
          </w:rPr>
          <w:delText xml:space="preserve">operational feasibility </w:delText>
        </w:r>
        <w:r w:rsidRPr="002331D0" w:rsidDel="003C5BA0">
          <w:rPr>
            <w:rFonts w:ascii="Sylfaen" w:hAnsi="Sylfaen" w:cs="SabonLTStd-Italic"/>
            <w:i/>
            <w:iCs/>
            <w:color w:val="000000"/>
            <w:sz w:val="22"/>
            <w:szCs w:val="22"/>
          </w:rPr>
          <w:delText>62</w:delText>
        </w:r>
      </w:del>
      <w:ins w:id="1122" w:author="Author">
        <w:del w:id="1123" w:author="Barath Srinivasan.T.S" w:date="2015-10-31T14:48:00Z">
          <w:r w:rsidDel="003C5BA0">
            <w:rPr>
              <w:rFonts w:ascii="Sylfaen" w:hAnsi="Sylfaen" w:cs="SabonLTStd-Italic"/>
              <w:i/>
              <w:iCs/>
              <w:color w:val="000000"/>
              <w:sz w:val="22"/>
              <w:szCs w:val="22"/>
            </w:rPr>
            <w:delText>53</w:delText>
          </w:r>
        </w:del>
      </w:ins>
    </w:p>
    <w:p w14:paraId="6991D8BE" w14:textId="77777777" w:rsidR="009E726D" w:rsidRPr="002331D0" w:rsidDel="003C5BA0" w:rsidRDefault="009E726D">
      <w:pPr>
        <w:numPr>
          <w:ilvl w:val="0"/>
          <w:numId w:val="10"/>
        </w:numPr>
        <w:autoSpaceDE w:val="0"/>
        <w:autoSpaceDN w:val="0"/>
        <w:adjustRightInd w:val="0"/>
        <w:rPr>
          <w:del w:id="1124" w:author="Barath Srinivasan.T.S" w:date="2015-10-31T14:48:00Z"/>
          <w:rFonts w:ascii="Sylfaen" w:hAnsi="Sylfaen" w:cs="SabonLTStd-Italic"/>
          <w:i/>
          <w:iCs/>
          <w:color w:val="000000"/>
          <w:sz w:val="22"/>
          <w:szCs w:val="22"/>
        </w:rPr>
      </w:pPr>
      <w:del w:id="1125" w:author="Barath Srinivasan.T.S" w:date="2015-10-31T14:48:00Z">
        <w:r w:rsidRPr="002331D0" w:rsidDel="003C5BA0">
          <w:rPr>
            <w:rFonts w:ascii="Sylfaen" w:hAnsi="Sylfaen" w:cs="SabonLTStd-Roman"/>
            <w:color w:val="000000"/>
            <w:sz w:val="22"/>
            <w:szCs w:val="22"/>
          </w:rPr>
          <w:delText xml:space="preserve">Pareto chart </w:delText>
        </w:r>
        <w:r w:rsidRPr="002331D0" w:rsidDel="003C5BA0">
          <w:rPr>
            <w:rFonts w:ascii="Sylfaen" w:hAnsi="Sylfaen" w:cs="SabonLTStd-Italic"/>
            <w:i/>
            <w:iCs/>
            <w:color w:val="000000"/>
            <w:sz w:val="22"/>
            <w:szCs w:val="22"/>
          </w:rPr>
          <w:delText>71</w:delText>
        </w:r>
      </w:del>
      <w:ins w:id="1126" w:author="Author">
        <w:del w:id="1127" w:author="Barath Srinivasan.T.S" w:date="2015-10-31T14:48:00Z">
          <w:r w:rsidDel="003C5BA0">
            <w:rPr>
              <w:rFonts w:ascii="Sylfaen" w:hAnsi="Sylfaen" w:cs="SabonLTStd-Italic"/>
              <w:i/>
              <w:iCs/>
              <w:color w:val="000000"/>
              <w:sz w:val="22"/>
              <w:szCs w:val="22"/>
            </w:rPr>
            <w:delText>62</w:delText>
          </w:r>
        </w:del>
      </w:ins>
    </w:p>
    <w:p w14:paraId="1B34DBF3" w14:textId="77777777" w:rsidR="009E726D" w:rsidRPr="002331D0" w:rsidDel="003C5BA0" w:rsidRDefault="009E726D">
      <w:pPr>
        <w:numPr>
          <w:ilvl w:val="0"/>
          <w:numId w:val="10"/>
        </w:numPr>
        <w:autoSpaceDE w:val="0"/>
        <w:autoSpaceDN w:val="0"/>
        <w:adjustRightInd w:val="0"/>
        <w:rPr>
          <w:del w:id="1128" w:author="Barath Srinivasan.T.S" w:date="2015-10-31T14:48:00Z"/>
          <w:rFonts w:ascii="Sylfaen" w:hAnsi="Sylfaen" w:cs="SabonLTStd-Italic"/>
          <w:i/>
          <w:iCs/>
          <w:color w:val="000000"/>
          <w:sz w:val="22"/>
          <w:szCs w:val="22"/>
        </w:rPr>
      </w:pPr>
      <w:del w:id="1129" w:author="Barath Srinivasan.T.S" w:date="2015-10-31T14:48:00Z">
        <w:r w:rsidRPr="002331D0" w:rsidDel="003C5BA0">
          <w:rPr>
            <w:rFonts w:ascii="Sylfaen" w:hAnsi="Sylfaen" w:cs="SabonLTStd-Roman"/>
            <w:color w:val="000000"/>
            <w:sz w:val="22"/>
            <w:szCs w:val="22"/>
          </w:rPr>
          <w:delText xml:space="preserve">preliminary investigation </w:delText>
        </w:r>
        <w:r w:rsidRPr="002331D0" w:rsidDel="003C5BA0">
          <w:rPr>
            <w:rFonts w:ascii="Sylfaen" w:hAnsi="Sylfaen" w:cs="SabonLTStd-Italic"/>
            <w:i/>
            <w:iCs/>
            <w:color w:val="000000"/>
            <w:sz w:val="22"/>
            <w:szCs w:val="22"/>
          </w:rPr>
          <w:delText>66</w:delText>
        </w:r>
      </w:del>
    </w:p>
    <w:p w14:paraId="55E6B478" w14:textId="77777777" w:rsidR="009E726D" w:rsidRPr="002331D0" w:rsidDel="003C5BA0" w:rsidRDefault="009E726D">
      <w:pPr>
        <w:numPr>
          <w:ilvl w:val="0"/>
          <w:numId w:val="10"/>
        </w:numPr>
        <w:autoSpaceDE w:val="0"/>
        <w:autoSpaceDN w:val="0"/>
        <w:adjustRightInd w:val="0"/>
        <w:rPr>
          <w:del w:id="1130" w:author="Barath Srinivasan.T.S" w:date="2015-10-31T14:48:00Z"/>
          <w:rFonts w:ascii="Sylfaen" w:hAnsi="Sylfaen" w:cs="SabonLTStd-Italic"/>
          <w:i/>
          <w:iCs/>
          <w:color w:val="000000"/>
          <w:sz w:val="22"/>
          <w:szCs w:val="22"/>
        </w:rPr>
      </w:pPr>
      <w:del w:id="1131" w:author="Barath Srinivasan.T.S" w:date="2015-10-31T14:48:00Z">
        <w:r w:rsidRPr="002331D0" w:rsidDel="003C5BA0">
          <w:rPr>
            <w:rFonts w:ascii="Sylfaen" w:hAnsi="Sylfaen" w:cs="SabonLTStd-Roman"/>
            <w:color w:val="000000"/>
            <w:sz w:val="22"/>
            <w:szCs w:val="22"/>
          </w:rPr>
          <w:delText xml:space="preserve">project creep </w:delText>
        </w:r>
        <w:r w:rsidRPr="002331D0" w:rsidDel="003C5BA0">
          <w:rPr>
            <w:rFonts w:ascii="Sylfaen" w:hAnsi="Sylfaen" w:cs="SabonLTStd-Italic"/>
            <w:i/>
            <w:iCs/>
            <w:color w:val="000000"/>
            <w:sz w:val="22"/>
            <w:szCs w:val="22"/>
          </w:rPr>
          <w:delText>68</w:delText>
        </w:r>
      </w:del>
      <w:ins w:id="1132" w:author="Author">
        <w:del w:id="1133" w:author="Barath Srinivasan.T.S" w:date="2015-10-31T14:48:00Z">
          <w:r w:rsidDel="003C5BA0">
            <w:rPr>
              <w:rFonts w:ascii="Sylfaen" w:hAnsi="Sylfaen" w:cs="SabonLTStd-Italic"/>
              <w:i/>
              <w:iCs/>
              <w:color w:val="000000"/>
              <w:sz w:val="22"/>
              <w:szCs w:val="22"/>
            </w:rPr>
            <w:delText>59</w:delText>
          </w:r>
        </w:del>
      </w:ins>
    </w:p>
    <w:p w14:paraId="0EA64C78" w14:textId="77777777" w:rsidR="009E726D" w:rsidRPr="002331D0" w:rsidDel="003C5BA0" w:rsidRDefault="009E726D">
      <w:pPr>
        <w:numPr>
          <w:ilvl w:val="0"/>
          <w:numId w:val="10"/>
        </w:numPr>
        <w:autoSpaceDE w:val="0"/>
        <w:autoSpaceDN w:val="0"/>
        <w:adjustRightInd w:val="0"/>
        <w:rPr>
          <w:del w:id="1134" w:author="Barath Srinivasan.T.S" w:date="2015-10-31T14:48:00Z"/>
          <w:rFonts w:ascii="Sylfaen" w:hAnsi="Sylfaen" w:cs="SabonLTStd-Italic"/>
          <w:i/>
          <w:iCs/>
          <w:color w:val="000000"/>
          <w:sz w:val="22"/>
          <w:szCs w:val="22"/>
        </w:rPr>
      </w:pPr>
      <w:del w:id="1135" w:author="Barath Srinivasan.T.S" w:date="2015-10-31T14:48:00Z">
        <w:r w:rsidRPr="002331D0" w:rsidDel="003C5BA0">
          <w:rPr>
            <w:rFonts w:ascii="Sylfaen" w:hAnsi="Sylfaen" w:cs="SabonLTStd-Roman"/>
            <w:color w:val="000000"/>
            <w:sz w:val="22"/>
            <w:szCs w:val="22"/>
          </w:rPr>
          <w:delText xml:space="preserve">project scope </w:delText>
        </w:r>
        <w:r w:rsidRPr="002331D0" w:rsidDel="003C5BA0">
          <w:rPr>
            <w:rFonts w:ascii="Sylfaen" w:hAnsi="Sylfaen" w:cs="SabonLTStd-Italic"/>
            <w:i/>
            <w:iCs/>
            <w:color w:val="000000"/>
            <w:sz w:val="22"/>
            <w:szCs w:val="22"/>
          </w:rPr>
          <w:delText>67</w:delText>
        </w:r>
      </w:del>
      <w:ins w:id="1136" w:author="Author">
        <w:del w:id="1137" w:author="Barath Srinivasan.T.S" w:date="2015-10-31T14:48:00Z">
          <w:r w:rsidDel="003C5BA0">
            <w:rPr>
              <w:rFonts w:ascii="Sylfaen" w:hAnsi="Sylfaen" w:cs="SabonLTStd-Italic"/>
              <w:i/>
              <w:iCs/>
              <w:color w:val="000000"/>
              <w:sz w:val="22"/>
              <w:szCs w:val="22"/>
            </w:rPr>
            <w:delText>58</w:delText>
          </w:r>
        </w:del>
      </w:ins>
    </w:p>
    <w:p w14:paraId="1CD04826" w14:textId="77777777" w:rsidR="009E726D" w:rsidRPr="002331D0" w:rsidDel="003C5BA0" w:rsidRDefault="009E726D">
      <w:pPr>
        <w:numPr>
          <w:ilvl w:val="0"/>
          <w:numId w:val="10"/>
        </w:numPr>
        <w:autoSpaceDE w:val="0"/>
        <w:autoSpaceDN w:val="0"/>
        <w:adjustRightInd w:val="0"/>
        <w:rPr>
          <w:del w:id="1138" w:author="Barath Srinivasan.T.S" w:date="2015-10-31T14:48:00Z"/>
          <w:rFonts w:ascii="Sylfaen" w:hAnsi="Sylfaen" w:cs="SabonLTStd-Italic"/>
          <w:i/>
          <w:iCs/>
          <w:color w:val="000000"/>
          <w:sz w:val="22"/>
          <w:szCs w:val="22"/>
        </w:rPr>
      </w:pPr>
      <w:del w:id="1139" w:author="Barath Srinivasan.T.S" w:date="2015-10-31T14:48:00Z">
        <w:r w:rsidRPr="002331D0" w:rsidDel="003C5BA0">
          <w:rPr>
            <w:rFonts w:ascii="Sylfaen" w:hAnsi="Sylfaen" w:cs="SabonLTStd-Roman"/>
            <w:color w:val="000000"/>
            <w:sz w:val="22"/>
            <w:szCs w:val="22"/>
          </w:rPr>
          <w:delText xml:space="preserve">scatter diagram </w:delText>
        </w:r>
        <w:r w:rsidDel="003C5BA0">
          <w:rPr>
            <w:rFonts w:ascii="Sylfaen" w:hAnsi="Sylfaen" w:cs="SabonLTStd-Italic"/>
            <w:i/>
            <w:iCs/>
            <w:color w:val="000000"/>
            <w:sz w:val="22"/>
            <w:szCs w:val="22"/>
          </w:rPr>
          <w:delText>72</w:delText>
        </w:r>
      </w:del>
      <w:ins w:id="1140" w:author="Author">
        <w:del w:id="1141" w:author="Barath Srinivasan.T.S" w:date="2015-10-31T14:48:00Z">
          <w:r w:rsidDel="003C5BA0">
            <w:rPr>
              <w:rFonts w:ascii="Sylfaen" w:hAnsi="Sylfaen" w:cs="SabonLTStd-Italic"/>
              <w:i/>
              <w:iCs/>
              <w:color w:val="000000"/>
              <w:sz w:val="22"/>
              <w:szCs w:val="22"/>
            </w:rPr>
            <w:delText>62</w:delText>
          </w:r>
        </w:del>
      </w:ins>
    </w:p>
    <w:p w14:paraId="7D6CA840" w14:textId="77777777" w:rsidR="009E726D" w:rsidRPr="002331D0" w:rsidDel="003C5BA0" w:rsidRDefault="009E726D">
      <w:pPr>
        <w:numPr>
          <w:ilvl w:val="0"/>
          <w:numId w:val="10"/>
        </w:numPr>
        <w:autoSpaceDE w:val="0"/>
        <w:autoSpaceDN w:val="0"/>
        <w:adjustRightInd w:val="0"/>
        <w:rPr>
          <w:del w:id="1142" w:author="Barath Srinivasan.T.S" w:date="2015-10-31T14:48:00Z"/>
          <w:rFonts w:ascii="Sylfaen" w:hAnsi="Sylfaen" w:cs="SabonLTStd-Italic"/>
          <w:i/>
          <w:iCs/>
          <w:color w:val="000000"/>
          <w:sz w:val="22"/>
          <w:szCs w:val="22"/>
        </w:rPr>
      </w:pPr>
      <w:del w:id="1143" w:author="Barath Srinivasan.T.S" w:date="2015-10-31T14:48:00Z">
        <w:r w:rsidRPr="002331D0" w:rsidDel="003C5BA0">
          <w:rPr>
            <w:rFonts w:ascii="Sylfaen" w:hAnsi="Sylfaen" w:cs="SabonLTStd-Roman"/>
            <w:color w:val="000000"/>
            <w:sz w:val="22"/>
            <w:szCs w:val="22"/>
          </w:rPr>
          <w:delText xml:space="preserve">schedule feasibility </w:delText>
        </w:r>
        <w:r w:rsidRPr="002331D0" w:rsidDel="003C5BA0">
          <w:rPr>
            <w:rFonts w:ascii="Sylfaen" w:hAnsi="Sylfaen" w:cs="SabonLTStd-Italic"/>
            <w:i/>
            <w:iCs/>
            <w:color w:val="000000"/>
            <w:sz w:val="22"/>
            <w:szCs w:val="22"/>
          </w:rPr>
          <w:delText>64</w:delText>
        </w:r>
      </w:del>
      <w:ins w:id="1144" w:author="Author">
        <w:del w:id="1145" w:author="Barath Srinivasan.T.S" w:date="2015-10-31T14:48:00Z">
          <w:r w:rsidDel="003C5BA0">
            <w:rPr>
              <w:rFonts w:ascii="Sylfaen" w:hAnsi="Sylfaen" w:cs="SabonLTStd-Italic"/>
              <w:i/>
              <w:iCs/>
              <w:color w:val="000000"/>
              <w:sz w:val="22"/>
              <w:szCs w:val="22"/>
            </w:rPr>
            <w:delText>55</w:delText>
          </w:r>
        </w:del>
      </w:ins>
    </w:p>
    <w:p w14:paraId="4C7FA645" w14:textId="77777777" w:rsidR="009E726D" w:rsidRPr="002331D0" w:rsidDel="003C5BA0" w:rsidRDefault="009E726D">
      <w:pPr>
        <w:numPr>
          <w:ilvl w:val="0"/>
          <w:numId w:val="10"/>
        </w:numPr>
        <w:autoSpaceDE w:val="0"/>
        <w:autoSpaceDN w:val="0"/>
        <w:adjustRightInd w:val="0"/>
        <w:rPr>
          <w:del w:id="1146" w:author="Barath Srinivasan.T.S" w:date="2015-10-31T14:48:00Z"/>
          <w:rFonts w:ascii="Sylfaen" w:hAnsi="Sylfaen" w:cs="SabonLTStd-Italic"/>
          <w:i/>
          <w:iCs/>
          <w:color w:val="000000"/>
          <w:sz w:val="22"/>
          <w:szCs w:val="22"/>
        </w:rPr>
      </w:pPr>
      <w:del w:id="1147" w:author="Barath Srinivasan.T.S" w:date="2015-10-31T14:48:00Z">
        <w:r w:rsidRPr="002331D0" w:rsidDel="003C5BA0">
          <w:rPr>
            <w:rFonts w:ascii="Sylfaen" w:hAnsi="Sylfaen" w:cs="SabonLTStd-Roman"/>
            <w:color w:val="000000"/>
            <w:sz w:val="22"/>
            <w:szCs w:val="22"/>
          </w:rPr>
          <w:delText xml:space="preserve">strategic planning </w:delText>
        </w:r>
        <w:r w:rsidRPr="002331D0" w:rsidDel="003C5BA0">
          <w:rPr>
            <w:rFonts w:ascii="Sylfaen" w:hAnsi="Sylfaen" w:cs="SabonLTStd-Italic"/>
            <w:i/>
            <w:iCs/>
            <w:color w:val="000000"/>
            <w:sz w:val="22"/>
            <w:szCs w:val="22"/>
          </w:rPr>
          <w:delText>50</w:delText>
        </w:r>
      </w:del>
      <w:ins w:id="1148" w:author="Author">
        <w:del w:id="1149" w:author="Barath Srinivasan.T.S" w:date="2015-10-31T14:48:00Z">
          <w:r w:rsidDel="003C5BA0">
            <w:rPr>
              <w:rFonts w:ascii="Sylfaen" w:hAnsi="Sylfaen" w:cs="SabonLTStd-Italic"/>
              <w:i/>
              <w:iCs/>
              <w:color w:val="000000"/>
              <w:sz w:val="22"/>
              <w:szCs w:val="22"/>
            </w:rPr>
            <w:delText>41</w:delText>
          </w:r>
        </w:del>
      </w:ins>
    </w:p>
    <w:p w14:paraId="581A8B31" w14:textId="77777777" w:rsidR="009E726D" w:rsidRPr="002331D0" w:rsidDel="003C5BA0" w:rsidRDefault="009E726D">
      <w:pPr>
        <w:numPr>
          <w:ilvl w:val="0"/>
          <w:numId w:val="10"/>
        </w:numPr>
        <w:autoSpaceDE w:val="0"/>
        <w:autoSpaceDN w:val="0"/>
        <w:adjustRightInd w:val="0"/>
        <w:rPr>
          <w:del w:id="1150" w:author="Barath Srinivasan.T.S" w:date="2015-10-31T14:48:00Z"/>
          <w:rFonts w:ascii="Sylfaen" w:hAnsi="Sylfaen" w:cs="SabonLTStd-Italic"/>
          <w:i/>
          <w:iCs/>
          <w:color w:val="000000"/>
          <w:sz w:val="22"/>
          <w:szCs w:val="22"/>
        </w:rPr>
      </w:pPr>
      <w:del w:id="1151" w:author="Barath Srinivasan.T.S" w:date="2015-10-31T14:48:00Z">
        <w:r w:rsidRPr="002331D0" w:rsidDel="003C5BA0">
          <w:rPr>
            <w:rFonts w:ascii="Sylfaen" w:hAnsi="Sylfaen" w:cs="SabonLTStd-Roman"/>
            <w:color w:val="000000"/>
            <w:sz w:val="22"/>
            <w:szCs w:val="22"/>
          </w:rPr>
          <w:delText xml:space="preserve">SWOT analysis </w:delText>
        </w:r>
        <w:r w:rsidRPr="002331D0" w:rsidDel="003C5BA0">
          <w:rPr>
            <w:rFonts w:ascii="Sylfaen" w:hAnsi="Sylfaen" w:cs="SabonLTStd-Italic"/>
            <w:i/>
            <w:iCs/>
            <w:color w:val="000000"/>
            <w:sz w:val="22"/>
            <w:szCs w:val="22"/>
          </w:rPr>
          <w:delText>51</w:delText>
        </w:r>
      </w:del>
      <w:ins w:id="1152" w:author="Author">
        <w:del w:id="1153" w:author="Barath Srinivasan.T.S" w:date="2015-10-31T14:48:00Z">
          <w:r w:rsidDel="003C5BA0">
            <w:rPr>
              <w:rFonts w:ascii="Sylfaen" w:hAnsi="Sylfaen" w:cs="SabonLTStd-Italic"/>
              <w:i/>
              <w:iCs/>
              <w:color w:val="000000"/>
              <w:sz w:val="22"/>
              <w:szCs w:val="22"/>
            </w:rPr>
            <w:delText>42</w:delText>
          </w:r>
        </w:del>
      </w:ins>
    </w:p>
    <w:p w14:paraId="0D5AC6BF" w14:textId="77777777" w:rsidR="009E726D" w:rsidRPr="002331D0" w:rsidDel="003C5BA0" w:rsidRDefault="009E726D">
      <w:pPr>
        <w:numPr>
          <w:ilvl w:val="0"/>
          <w:numId w:val="10"/>
        </w:numPr>
        <w:autoSpaceDE w:val="0"/>
        <w:autoSpaceDN w:val="0"/>
        <w:adjustRightInd w:val="0"/>
        <w:rPr>
          <w:del w:id="1154" w:author="Barath Srinivasan.T.S" w:date="2015-10-31T14:48:00Z"/>
          <w:rFonts w:ascii="Sylfaen" w:hAnsi="Sylfaen" w:cs="SabonLTStd-Italic"/>
          <w:i/>
          <w:iCs/>
          <w:color w:val="000000"/>
          <w:sz w:val="22"/>
          <w:szCs w:val="22"/>
        </w:rPr>
      </w:pPr>
      <w:del w:id="1155" w:author="Barath Srinivasan.T.S" w:date="2015-10-31T14:48:00Z">
        <w:r w:rsidRPr="002331D0" w:rsidDel="003C5BA0">
          <w:rPr>
            <w:rFonts w:ascii="Sylfaen" w:hAnsi="Sylfaen" w:cs="SabonLTStd-Roman"/>
            <w:color w:val="000000"/>
            <w:sz w:val="22"/>
            <w:szCs w:val="22"/>
          </w:rPr>
          <w:delText xml:space="preserve">systems request </w:delText>
        </w:r>
        <w:r w:rsidRPr="002331D0" w:rsidDel="003C5BA0">
          <w:rPr>
            <w:rFonts w:ascii="Sylfaen" w:hAnsi="Sylfaen" w:cs="SabonLTStd-Italic"/>
            <w:i/>
            <w:iCs/>
            <w:color w:val="000000"/>
            <w:sz w:val="22"/>
            <w:szCs w:val="22"/>
          </w:rPr>
          <w:delText>55</w:delText>
        </w:r>
      </w:del>
    </w:p>
    <w:p w14:paraId="6E874F19" w14:textId="77777777" w:rsidR="009E726D" w:rsidRPr="002331D0" w:rsidDel="003C5BA0" w:rsidRDefault="009E726D">
      <w:pPr>
        <w:numPr>
          <w:ilvl w:val="0"/>
          <w:numId w:val="10"/>
        </w:numPr>
        <w:autoSpaceDE w:val="0"/>
        <w:autoSpaceDN w:val="0"/>
        <w:adjustRightInd w:val="0"/>
        <w:rPr>
          <w:del w:id="1156" w:author="Barath Srinivasan.T.S" w:date="2015-10-31T14:48:00Z"/>
          <w:rFonts w:ascii="Sylfaen" w:hAnsi="Sylfaen" w:cs="SabonLTStd-Italic"/>
          <w:i/>
          <w:iCs/>
          <w:color w:val="000000"/>
          <w:sz w:val="22"/>
          <w:szCs w:val="22"/>
        </w:rPr>
      </w:pPr>
      <w:del w:id="1157" w:author="Barath Srinivasan.T.S" w:date="2015-10-31T14:48:00Z">
        <w:r w:rsidRPr="002331D0" w:rsidDel="003C5BA0">
          <w:rPr>
            <w:rFonts w:ascii="Sylfaen" w:hAnsi="Sylfaen" w:cs="SabonLTStd-Roman"/>
            <w:color w:val="000000"/>
            <w:sz w:val="22"/>
            <w:szCs w:val="22"/>
          </w:rPr>
          <w:delText xml:space="preserve">systems review committee </w:delText>
        </w:r>
        <w:r w:rsidRPr="002331D0" w:rsidDel="003C5BA0">
          <w:rPr>
            <w:rFonts w:ascii="Sylfaen" w:hAnsi="Sylfaen" w:cs="SabonLTStd-Italic"/>
            <w:i/>
            <w:iCs/>
            <w:color w:val="000000"/>
            <w:sz w:val="22"/>
            <w:szCs w:val="22"/>
          </w:rPr>
          <w:delText>59</w:delText>
        </w:r>
      </w:del>
      <w:ins w:id="1158" w:author="Author">
        <w:del w:id="1159" w:author="Barath Srinivasan.T.S" w:date="2015-10-31T14:48:00Z">
          <w:r w:rsidDel="003C5BA0">
            <w:rPr>
              <w:rFonts w:ascii="Sylfaen" w:hAnsi="Sylfaen" w:cs="SabonLTStd-Italic"/>
              <w:i/>
              <w:iCs/>
              <w:color w:val="000000"/>
              <w:sz w:val="22"/>
              <w:szCs w:val="22"/>
            </w:rPr>
            <w:delText>51</w:delText>
          </w:r>
        </w:del>
      </w:ins>
    </w:p>
    <w:p w14:paraId="57F25762" w14:textId="77777777" w:rsidR="009E726D" w:rsidRPr="002331D0" w:rsidDel="003C5BA0" w:rsidRDefault="009E726D">
      <w:pPr>
        <w:numPr>
          <w:ilvl w:val="0"/>
          <w:numId w:val="10"/>
        </w:numPr>
        <w:autoSpaceDE w:val="0"/>
        <w:autoSpaceDN w:val="0"/>
        <w:adjustRightInd w:val="0"/>
        <w:rPr>
          <w:del w:id="1160" w:author="Barath Srinivasan.T.S" w:date="2015-10-31T14:48:00Z"/>
          <w:rFonts w:ascii="Sylfaen" w:hAnsi="Sylfaen" w:cs="SabonLTStd-Italic"/>
          <w:i/>
          <w:iCs/>
          <w:color w:val="000000"/>
          <w:sz w:val="22"/>
          <w:szCs w:val="22"/>
        </w:rPr>
      </w:pPr>
      <w:del w:id="1161" w:author="Barath Srinivasan.T.S" w:date="2015-10-31T14:48:00Z">
        <w:r w:rsidRPr="002331D0" w:rsidDel="003C5BA0">
          <w:rPr>
            <w:rFonts w:ascii="Sylfaen" w:hAnsi="Sylfaen" w:cs="SabonLTStd-Roman"/>
            <w:color w:val="000000"/>
            <w:sz w:val="22"/>
            <w:szCs w:val="22"/>
          </w:rPr>
          <w:delText xml:space="preserve">tangible benefits </w:delText>
        </w:r>
        <w:r w:rsidRPr="002331D0" w:rsidDel="003C5BA0">
          <w:rPr>
            <w:rFonts w:ascii="Sylfaen" w:hAnsi="Sylfaen" w:cs="SabonLTStd-Italic"/>
            <w:i/>
            <w:iCs/>
            <w:color w:val="000000"/>
            <w:sz w:val="22"/>
            <w:szCs w:val="22"/>
          </w:rPr>
          <w:delText>63</w:delText>
        </w:r>
      </w:del>
      <w:ins w:id="1162" w:author="Author">
        <w:del w:id="1163" w:author="Barath Srinivasan.T.S" w:date="2015-10-31T14:48:00Z">
          <w:r w:rsidDel="003C5BA0">
            <w:rPr>
              <w:rFonts w:ascii="Sylfaen" w:hAnsi="Sylfaen" w:cs="SabonLTStd-Italic"/>
              <w:i/>
              <w:iCs/>
              <w:color w:val="000000"/>
              <w:sz w:val="22"/>
              <w:szCs w:val="22"/>
            </w:rPr>
            <w:delText>54</w:delText>
          </w:r>
        </w:del>
      </w:ins>
    </w:p>
    <w:p w14:paraId="070F3AA0" w14:textId="77777777" w:rsidR="009E726D" w:rsidRPr="002331D0" w:rsidDel="003C5BA0" w:rsidRDefault="009E726D">
      <w:pPr>
        <w:numPr>
          <w:ilvl w:val="0"/>
          <w:numId w:val="10"/>
        </w:numPr>
        <w:autoSpaceDE w:val="0"/>
        <w:autoSpaceDN w:val="0"/>
        <w:adjustRightInd w:val="0"/>
        <w:rPr>
          <w:del w:id="1164" w:author="Barath Srinivasan.T.S" w:date="2015-10-31T14:48:00Z"/>
          <w:rFonts w:ascii="Sylfaen" w:hAnsi="Sylfaen" w:cs="SabonLTStd-Italic"/>
          <w:i/>
          <w:iCs/>
          <w:color w:val="000000"/>
          <w:sz w:val="22"/>
          <w:szCs w:val="22"/>
        </w:rPr>
      </w:pPr>
      <w:del w:id="1165" w:author="Barath Srinivasan.T.S" w:date="2015-10-31T14:48:00Z">
        <w:r w:rsidRPr="002331D0" w:rsidDel="003C5BA0">
          <w:rPr>
            <w:rFonts w:ascii="Sylfaen" w:hAnsi="Sylfaen" w:cs="SabonLTStd-Roman"/>
            <w:color w:val="000000"/>
            <w:sz w:val="22"/>
            <w:szCs w:val="22"/>
          </w:rPr>
          <w:delText xml:space="preserve">tangible costs </w:delText>
        </w:r>
        <w:r w:rsidRPr="002331D0" w:rsidDel="003C5BA0">
          <w:rPr>
            <w:rFonts w:ascii="Sylfaen" w:hAnsi="Sylfaen" w:cs="SabonLTStd-Italic"/>
            <w:i/>
            <w:iCs/>
            <w:color w:val="000000"/>
            <w:sz w:val="22"/>
            <w:szCs w:val="22"/>
          </w:rPr>
          <w:delText>63</w:delText>
        </w:r>
      </w:del>
      <w:ins w:id="1166" w:author="Author">
        <w:del w:id="1167" w:author="Barath Srinivasan.T.S" w:date="2015-10-31T14:48:00Z">
          <w:r w:rsidDel="003C5BA0">
            <w:rPr>
              <w:rFonts w:ascii="Sylfaen" w:hAnsi="Sylfaen" w:cs="SabonLTStd-Italic"/>
              <w:i/>
              <w:iCs/>
              <w:color w:val="000000"/>
              <w:sz w:val="22"/>
              <w:szCs w:val="22"/>
            </w:rPr>
            <w:delText>54</w:delText>
          </w:r>
        </w:del>
      </w:ins>
    </w:p>
    <w:p w14:paraId="6E48AE71" w14:textId="77777777" w:rsidR="009E726D" w:rsidRPr="002331D0" w:rsidDel="003C5BA0" w:rsidRDefault="009E726D">
      <w:pPr>
        <w:numPr>
          <w:ilvl w:val="0"/>
          <w:numId w:val="10"/>
        </w:numPr>
        <w:autoSpaceDE w:val="0"/>
        <w:autoSpaceDN w:val="0"/>
        <w:adjustRightInd w:val="0"/>
        <w:rPr>
          <w:del w:id="1168" w:author="Barath Srinivasan.T.S" w:date="2015-10-31T14:48:00Z"/>
          <w:rFonts w:ascii="Sylfaen" w:hAnsi="Sylfaen" w:cs="SabonLTStd-Italic"/>
          <w:i/>
          <w:iCs/>
          <w:color w:val="000000"/>
          <w:sz w:val="22"/>
          <w:szCs w:val="22"/>
        </w:rPr>
      </w:pPr>
      <w:del w:id="1169" w:author="Barath Srinivasan.T.S" w:date="2015-10-31T14:48:00Z">
        <w:r w:rsidRPr="002331D0" w:rsidDel="003C5BA0">
          <w:rPr>
            <w:rFonts w:ascii="Sylfaen" w:hAnsi="Sylfaen" w:cs="SabonLTStd-Roman"/>
            <w:color w:val="000000"/>
            <w:sz w:val="22"/>
            <w:szCs w:val="22"/>
          </w:rPr>
          <w:delText xml:space="preserve">technical feasibility </w:delText>
        </w:r>
        <w:r w:rsidRPr="002331D0" w:rsidDel="003C5BA0">
          <w:rPr>
            <w:rFonts w:ascii="Sylfaen" w:hAnsi="Sylfaen" w:cs="SabonLTStd-Italic"/>
            <w:i/>
            <w:iCs/>
            <w:color w:val="000000"/>
            <w:sz w:val="22"/>
            <w:szCs w:val="22"/>
          </w:rPr>
          <w:delText>62</w:delText>
        </w:r>
      </w:del>
      <w:ins w:id="1170" w:author="Author">
        <w:del w:id="1171" w:author="Barath Srinivasan.T.S" w:date="2015-10-31T14:48:00Z">
          <w:r w:rsidDel="003C5BA0">
            <w:rPr>
              <w:rFonts w:ascii="Sylfaen" w:hAnsi="Sylfaen" w:cs="SabonLTStd-Italic"/>
              <w:i/>
              <w:iCs/>
              <w:color w:val="000000"/>
              <w:sz w:val="22"/>
              <w:szCs w:val="22"/>
            </w:rPr>
            <w:delText>54</w:delText>
          </w:r>
        </w:del>
      </w:ins>
    </w:p>
    <w:p w14:paraId="7559063B" w14:textId="77777777" w:rsidR="009E726D" w:rsidRPr="002331D0" w:rsidDel="003C5BA0" w:rsidRDefault="009E726D">
      <w:pPr>
        <w:numPr>
          <w:ilvl w:val="0"/>
          <w:numId w:val="10"/>
        </w:numPr>
        <w:autoSpaceDE w:val="0"/>
        <w:autoSpaceDN w:val="0"/>
        <w:adjustRightInd w:val="0"/>
        <w:rPr>
          <w:del w:id="1172" w:author="Barath Srinivasan.T.S" w:date="2015-10-31T14:48:00Z"/>
          <w:rFonts w:ascii="Sylfaen" w:hAnsi="Sylfaen" w:cs="SabonLTStd-Italic"/>
          <w:i/>
          <w:iCs/>
          <w:color w:val="000000"/>
          <w:sz w:val="22"/>
          <w:szCs w:val="22"/>
        </w:rPr>
      </w:pPr>
      <w:del w:id="1173" w:author="Barath Srinivasan.T.S" w:date="2015-10-31T14:48:00Z">
        <w:r w:rsidRPr="002331D0" w:rsidDel="003C5BA0">
          <w:rPr>
            <w:rFonts w:ascii="Sylfaen" w:hAnsi="Sylfaen" w:cs="SabonLTStd-Roman"/>
            <w:color w:val="000000"/>
            <w:sz w:val="22"/>
            <w:szCs w:val="22"/>
          </w:rPr>
          <w:delText xml:space="preserve">total cost of ownership (TCO) </w:delText>
        </w:r>
        <w:r w:rsidRPr="002331D0" w:rsidDel="003C5BA0">
          <w:rPr>
            <w:rFonts w:ascii="Sylfaen" w:hAnsi="Sylfaen" w:cs="SabonLTStd-Italic"/>
            <w:i/>
            <w:iCs/>
            <w:color w:val="000000"/>
            <w:sz w:val="22"/>
            <w:szCs w:val="22"/>
          </w:rPr>
          <w:delText>63</w:delText>
        </w:r>
      </w:del>
      <w:ins w:id="1174" w:author="Author">
        <w:del w:id="1175" w:author="Barath Srinivasan.T.S" w:date="2015-10-31T14:48:00Z">
          <w:r w:rsidDel="003C5BA0">
            <w:rPr>
              <w:rFonts w:ascii="Sylfaen" w:hAnsi="Sylfaen" w:cs="SabonLTStd-Italic"/>
              <w:i/>
              <w:iCs/>
              <w:color w:val="000000"/>
              <w:sz w:val="22"/>
              <w:szCs w:val="22"/>
            </w:rPr>
            <w:delText>53</w:delText>
          </w:r>
        </w:del>
      </w:ins>
    </w:p>
    <w:p w14:paraId="7350F5E6" w14:textId="77777777" w:rsidR="009E726D" w:rsidRPr="002331D0" w:rsidDel="003C5BA0" w:rsidRDefault="009E726D">
      <w:pPr>
        <w:numPr>
          <w:ilvl w:val="0"/>
          <w:numId w:val="10"/>
        </w:numPr>
        <w:autoSpaceDE w:val="0"/>
        <w:autoSpaceDN w:val="0"/>
        <w:adjustRightInd w:val="0"/>
        <w:rPr>
          <w:del w:id="1176" w:author="Barath Srinivasan.T.S" w:date="2015-10-31T14:48:00Z"/>
          <w:rFonts w:ascii="Sylfaen" w:hAnsi="Sylfaen" w:cs="SabonLTStd-Italic"/>
          <w:i/>
          <w:iCs/>
          <w:color w:val="000000"/>
          <w:sz w:val="22"/>
          <w:szCs w:val="22"/>
        </w:rPr>
      </w:pPr>
      <w:del w:id="1177" w:author="Barath Srinivasan.T.S" w:date="2015-10-31T14:48:00Z">
        <w:r w:rsidRPr="002331D0" w:rsidDel="003C5BA0">
          <w:rPr>
            <w:rFonts w:ascii="Sylfaen" w:hAnsi="Sylfaen" w:cs="SabonLTStd-Roman"/>
            <w:color w:val="000000"/>
            <w:sz w:val="22"/>
            <w:szCs w:val="22"/>
          </w:rPr>
          <w:delText>XY chart</w:delText>
        </w:r>
        <w:r w:rsidDel="003C5BA0">
          <w:rPr>
            <w:rFonts w:ascii="Sylfaen" w:hAnsi="Sylfaen" w:cs="SabonLTStd-Roman"/>
            <w:color w:val="000000"/>
            <w:sz w:val="22"/>
            <w:szCs w:val="22"/>
          </w:rPr>
          <w:delText xml:space="preserve"> </w:delText>
        </w:r>
        <w:r w:rsidRPr="002331D0" w:rsidDel="003C5BA0">
          <w:rPr>
            <w:rFonts w:ascii="Sylfaen" w:hAnsi="Sylfaen" w:cs="SabonLTStd-Roman"/>
            <w:i/>
            <w:color w:val="000000"/>
            <w:sz w:val="22"/>
            <w:szCs w:val="22"/>
          </w:rPr>
          <w:delText>7</w:delText>
        </w:r>
        <w:r w:rsidDel="003C5BA0">
          <w:rPr>
            <w:rFonts w:ascii="Sylfaen" w:hAnsi="Sylfaen" w:cs="SabonLTStd-Roman"/>
            <w:i/>
            <w:color w:val="000000"/>
            <w:sz w:val="22"/>
            <w:szCs w:val="22"/>
          </w:rPr>
          <w:delText>2</w:delText>
        </w:r>
        <w:r w:rsidRPr="002331D0" w:rsidDel="003C5BA0">
          <w:rPr>
            <w:rFonts w:ascii="Sylfaen" w:hAnsi="Sylfaen" w:cs="SabonLTStd-Roman"/>
            <w:color w:val="000000"/>
            <w:sz w:val="22"/>
            <w:szCs w:val="22"/>
          </w:rPr>
          <w:delText xml:space="preserve"> </w:delText>
        </w:r>
      </w:del>
      <w:ins w:id="1178" w:author="Author">
        <w:del w:id="1179" w:author="Barath Srinivasan.T.S" w:date="2015-10-31T14:48:00Z">
          <w:r w:rsidDel="003C5BA0">
            <w:rPr>
              <w:rFonts w:ascii="Sylfaen" w:hAnsi="Sylfaen" w:cs="SabonLTStd-Roman"/>
              <w:i/>
              <w:color w:val="000000"/>
              <w:sz w:val="22"/>
              <w:szCs w:val="22"/>
            </w:rPr>
            <w:delText>62</w:delText>
          </w:r>
        </w:del>
      </w:ins>
    </w:p>
    <w:p w14:paraId="03F66B20" w14:textId="3011ECA3" w:rsidR="009E726D" w:rsidRPr="00C623BB" w:rsidRDefault="009E726D">
      <w:pPr>
        <w:autoSpaceDE w:val="0"/>
        <w:autoSpaceDN w:val="0"/>
        <w:adjustRightInd w:val="0"/>
        <w:rPr>
          <w:rFonts w:ascii="Sylfaen" w:hAnsi="Sylfaen"/>
          <w:b/>
          <w:color w:val="FF0000"/>
          <w:szCs w:val="24"/>
          <w:u w:val="thick"/>
        </w:rPr>
        <w:pPrChange w:id="1180" w:author="Barath Srinivasan.T.S" w:date="2015-11-04T13:43:00Z">
          <w:pPr>
            <w:pStyle w:val="Heading1"/>
            <w:spacing w:before="240" w:after="120" w:line="240" w:lineRule="auto"/>
          </w:pPr>
        </w:pPrChange>
      </w:pPr>
      <w:r>
        <w:rPr>
          <w:rFonts w:ascii="Sylfaen" w:hAnsi="Sylfaen"/>
          <w:b/>
          <w:caps/>
          <w:color w:val="FF0000"/>
          <w:sz w:val="22"/>
          <w:szCs w:val="22"/>
          <w:u w:val="thick"/>
        </w:rPr>
        <w:br w:type="page"/>
      </w:r>
      <w:bookmarkStart w:id="1181" w:name="_End_of_Chapter_"/>
      <w:bookmarkEnd w:id="1181"/>
      <w:del w:id="1182" w:author="Barath Srinivasan.T.S" w:date="2015-11-04T13:44:00Z">
        <w:r w:rsidRPr="00C623BB" w:rsidDel="003647B7">
          <w:rPr>
            <w:rFonts w:ascii="Sylfaen" w:hAnsi="Sylfaen"/>
            <w:b/>
            <w:caps/>
            <w:color w:val="FF0000"/>
            <w:szCs w:val="24"/>
            <w:u w:val="thick"/>
          </w:rPr>
          <w:lastRenderedPageBreak/>
          <w:delText xml:space="preserve">End </w:delText>
        </w:r>
      </w:del>
      <w:ins w:id="1183" w:author="Barath Srinivasan.T.S" w:date="2015-11-04T13:44:00Z">
        <w:r w:rsidR="003647B7" w:rsidRPr="00C623BB">
          <w:rPr>
            <w:rFonts w:ascii="Sylfaen" w:hAnsi="Sylfaen"/>
            <w:b/>
            <w:caps/>
            <w:color w:val="FF0000"/>
            <w:szCs w:val="24"/>
            <w:u w:val="thick"/>
          </w:rPr>
          <w:t>E</w:t>
        </w:r>
        <w:r w:rsidR="003647B7">
          <w:rPr>
            <w:rFonts w:ascii="Sylfaen" w:hAnsi="Sylfaen"/>
            <w:b/>
            <w:color w:val="FF0000"/>
            <w:szCs w:val="24"/>
            <w:u w:val="thick"/>
          </w:rPr>
          <w:t>nd</w:t>
        </w:r>
        <w:r w:rsidR="003647B7" w:rsidRPr="00C623BB">
          <w:rPr>
            <w:rFonts w:ascii="Sylfaen" w:hAnsi="Sylfaen"/>
            <w:b/>
            <w:caps/>
            <w:color w:val="FF0000"/>
            <w:szCs w:val="24"/>
            <w:u w:val="thick"/>
          </w:rPr>
          <w:t xml:space="preserve"> </w:t>
        </w:r>
      </w:ins>
      <w:r w:rsidR="003647B7" w:rsidRPr="00C623BB">
        <w:rPr>
          <w:rFonts w:ascii="Sylfaen" w:hAnsi="Sylfaen"/>
          <w:b/>
          <w:color w:val="FF0000"/>
          <w:szCs w:val="24"/>
          <w:u w:val="thick"/>
        </w:rPr>
        <w:t xml:space="preserve">of </w:t>
      </w:r>
      <w:del w:id="1184" w:author="Barath Srinivasan.T.S" w:date="2015-11-04T13:44:00Z">
        <w:r w:rsidR="003647B7" w:rsidRPr="00C623BB" w:rsidDel="003647B7">
          <w:rPr>
            <w:rFonts w:ascii="Sylfaen" w:hAnsi="Sylfaen"/>
            <w:b/>
            <w:color w:val="FF0000"/>
            <w:szCs w:val="24"/>
            <w:u w:val="thick"/>
          </w:rPr>
          <w:delText xml:space="preserve">chapter </w:delText>
        </w:r>
      </w:del>
      <w:ins w:id="1185" w:author="Barath Srinivasan.T.S" w:date="2015-11-04T13:44:00Z">
        <w:r w:rsidR="003647B7">
          <w:rPr>
            <w:rFonts w:ascii="Sylfaen" w:hAnsi="Sylfaen"/>
            <w:b/>
            <w:color w:val="FF0000"/>
            <w:szCs w:val="24"/>
            <w:u w:val="thick"/>
          </w:rPr>
          <w:t>C</w:t>
        </w:r>
        <w:r w:rsidR="003647B7" w:rsidRPr="00C623BB">
          <w:rPr>
            <w:rFonts w:ascii="Sylfaen" w:hAnsi="Sylfaen"/>
            <w:b/>
            <w:color w:val="FF0000"/>
            <w:szCs w:val="24"/>
            <w:u w:val="thick"/>
          </w:rPr>
          <w:t xml:space="preserve">hapter </w:t>
        </w:r>
      </w:ins>
      <w:del w:id="1186" w:author="Barath Srinivasan.T.S" w:date="2015-11-04T13:44:00Z">
        <w:r w:rsidR="003647B7" w:rsidRPr="00C623BB" w:rsidDel="003647B7">
          <w:rPr>
            <w:rFonts w:ascii="Sylfaen" w:hAnsi="Sylfaen"/>
            <w:b/>
            <w:color w:val="FF0000"/>
            <w:szCs w:val="24"/>
            <w:u w:val="thick"/>
          </w:rPr>
          <w:delText>material</w:delText>
        </w:r>
      </w:del>
      <w:ins w:id="1187" w:author="Barath Srinivasan.T.S" w:date="2015-11-04T13:44:00Z">
        <w:r w:rsidR="003647B7">
          <w:rPr>
            <w:rFonts w:ascii="Sylfaen" w:hAnsi="Sylfaen"/>
            <w:b/>
            <w:color w:val="FF0000"/>
            <w:szCs w:val="24"/>
            <w:u w:val="thick"/>
          </w:rPr>
          <w:t>M</w:t>
        </w:r>
        <w:r w:rsidR="003647B7" w:rsidRPr="00C623BB">
          <w:rPr>
            <w:rFonts w:ascii="Sylfaen" w:hAnsi="Sylfaen"/>
            <w:b/>
            <w:color w:val="FF0000"/>
            <w:szCs w:val="24"/>
            <w:u w:val="thick"/>
          </w:rPr>
          <w:t>aterial</w:t>
        </w:r>
      </w:ins>
    </w:p>
    <w:p w14:paraId="1F7853C3" w14:textId="77777777" w:rsidR="009E726D" w:rsidRPr="00AA5D3D" w:rsidRDefault="009E726D" w:rsidP="009E726D">
      <w:pPr>
        <w:tabs>
          <w:tab w:val="num" w:pos="540"/>
        </w:tabs>
        <w:ind w:hanging="2160"/>
        <w:rPr>
          <w:rFonts w:ascii="Sylfaen" w:hAnsi="Sylfaen"/>
          <w:sz w:val="22"/>
          <w:szCs w:val="22"/>
        </w:rPr>
      </w:pPr>
    </w:p>
    <w:p w14:paraId="66322EF6" w14:textId="04E4E479" w:rsidR="009E726D" w:rsidRPr="00AA5D3D" w:rsidRDefault="009E726D" w:rsidP="009E726D">
      <w:pPr>
        <w:numPr>
          <w:ilvl w:val="0"/>
          <w:numId w:val="13"/>
        </w:numPr>
        <w:rPr>
          <w:rFonts w:ascii="Sylfaen" w:hAnsi="Sylfaen"/>
          <w:sz w:val="22"/>
          <w:szCs w:val="22"/>
        </w:rPr>
      </w:pPr>
      <w:r>
        <w:rPr>
          <w:rFonts w:ascii="Sylfaen" w:hAnsi="Sylfaen"/>
          <w:b/>
          <w:sz w:val="22"/>
          <w:szCs w:val="22"/>
        </w:rPr>
        <w:t>Chapter Exercises</w:t>
      </w:r>
      <w:ins w:id="1188" w:author="Jothi Mariyam Thomas" w:date="2015-11-04T10:31:00Z">
        <w:r w:rsidR="00A573DB">
          <w:rPr>
            <w:rFonts w:ascii="Sylfaen" w:hAnsi="Sylfaen"/>
            <w:b/>
            <w:sz w:val="22"/>
            <w:szCs w:val="22"/>
          </w:rPr>
          <w:t>:</w:t>
        </w:r>
      </w:ins>
      <w:r w:rsidRPr="00AA5D3D">
        <w:rPr>
          <w:rFonts w:ascii="Sylfaen" w:hAnsi="Sylfaen"/>
          <w:sz w:val="22"/>
          <w:szCs w:val="22"/>
        </w:rPr>
        <w:t xml:space="preserve"> The </w:t>
      </w:r>
      <w:r>
        <w:rPr>
          <w:rFonts w:ascii="Sylfaen" w:hAnsi="Sylfaen"/>
          <w:sz w:val="22"/>
          <w:szCs w:val="22"/>
        </w:rPr>
        <w:t xml:space="preserve">Chapter Exercises </w:t>
      </w:r>
      <w:r w:rsidRPr="00AA5D3D">
        <w:rPr>
          <w:rFonts w:ascii="Sylfaen" w:hAnsi="Sylfaen"/>
          <w:sz w:val="22"/>
          <w:szCs w:val="22"/>
        </w:rPr>
        <w:t xml:space="preserve">include </w:t>
      </w:r>
      <w:ins w:id="1189" w:author="Barath Srinivasan.T.S" w:date="2015-11-04T13:43:00Z">
        <w:r w:rsidR="00FC7DFB">
          <w:rPr>
            <w:rFonts w:ascii="Sylfaen" w:hAnsi="Sylfaen"/>
            <w:sz w:val="22"/>
            <w:szCs w:val="22"/>
          </w:rPr>
          <w:t>questions, discussion topics, and projects</w:t>
        </w:r>
        <w:r w:rsidR="00FC7DFB" w:rsidRPr="00AA5D3D">
          <w:rPr>
            <w:rFonts w:ascii="Sylfaen" w:hAnsi="Sylfaen"/>
            <w:sz w:val="22"/>
            <w:szCs w:val="22"/>
          </w:rPr>
          <w:t xml:space="preserve"> </w:t>
        </w:r>
      </w:ins>
      <w:del w:id="1190" w:author="Barath Srinivasan.T.S" w:date="2015-11-04T13:43:00Z">
        <w:r w:rsidRPr="00AA5D3D" w:rsidDel="00FC7DFB">
          <w:rPr>
            <w:rFonts w:ascii="Sylfaen" w:hAnsi="Sylfaen"/>
            <w:sz w:val="22"/>
            <w:szCs w:val="22"/>
          </w:rPr>
          <w:delText xml:space="preserve">short exercises and review questions </w:delText>
        </w:r>
      </w:del>
      <w:r w:rsidRPr="00AA5D3D">
        <w:rPr>
          <w:rFonts w:ascii="Sylfaen" w:hAnsi="Sylfaen"/>
          <w:sz w:val="22"/>
          <w:szCs w:val="22"/>
        </w:rPr>
        <w:t>that reinforce concepts and provide opportunities to practice skills.</w:t>
      </w:r>
    </w:p>
    <w:p w14:paraId="2E408C61" w14:textId="77777777" w:rsidR="009E726D" w:rsidRPr="00AA5D3D" w:rsidRDefault="009E726D" w:rsidP="009E726D">
      <w:pPr>
        <w:rPr>
          <w:rFonts w:ascii="Sylfaen" w:hAnsi="Sylfaen"/>
          <w:sz w:val="22"/>
          <w:szCs w:val="22"/>
        </w:rPr>
      </w:pPr>
    </w:p>
    <w:p w14:paraId="7D56261F" w14:textId="77777777" w:rsidR="009E726D" w:rsidRPr="00AA5D3D" w:rsidDel="0077676E" w:rsidRDefault="009E726D" w:rsidP="009E726D">
      <w:pPr>
        <w:numPr>
          <w:ilvl w:val="0"/>
          <w:numId w:val="7"/>
        </w:numPr>
        <w:rPr>
          <w:del w:id="1191" w:author="Author"/>
          <w:rFonts w:ascii="Sylfaen" w:hAnsi="Sylfaen"/>
          <w:sz w:val="22"/>
          <w:szCs w:val="22"/>
        </w:rPr>
      </w:pPr>
      <w:del w:id="1192" w:author="Author">
        <w:r w:rsidDel="0077676E">
          <w:rPr>
            <w:rFonts w:ascii="Sylfaen" w:hAnsi="Sylfaen"/>
            <w:b/>
            <w:sz w:val="22"/>
            <w:szCs w:val="22"/>
          </w:rPr>
          <w:delText>Apply Your Knowledge</w:delText>
        </w:r>
        <w:r w:rsidRPr="00AA5D3D" w:rsidDel="0077676E">
          <w:rPr>
            <w:rFonts w:ascii="Sylfaen" w:hAnsi="Sylfaen"/>
            <w:sz w:val="22"/>
            <w:szCs w:val="22"/>
          </w:rPr>
          <w:delText xml:space="preserve"> The </w:delText>
        </w:r>
        <w:r w:rsidDel="0077676E">
          <w:rPr>
            <w:rFonts w:ascii="Sylfaen" w:hAnsi="Sylfaen"/>
            <w:sz w:val="22"/>
            <w:szCs w:val="22"/>
          </w:rPr>
          <w:delText xml:space="preserve">Apply Your Knowledge </w:delText>
        </w:r>
        <w:r w:rsidRPr="00AA5D3D" w:rsidDel="0077676E">
          <w:rPr>
            <w:rFonts w:ascii="Sylfaen" w:hAnsi="Sylfaen"/>
            <w:sz w:val="22"/>
            <w:szCs w:val="22"/>
          </w:rPr>
          <w:delText xml:space="preserve">exercises let students apply their knowledge of </w:delText>
        </w:r>
        <w:r w:rsidDel="0077676E">
          <w:rPr>
            <w:rFonts w:ascii="Sylfaen" w:hAnsi="Sylfaen"/>
            <w:sz w:val="22"/>
            <w:szCs w:val="22"/>
          </w:rPr>
          <w:delText>systems analysis and design in four mini-cases.</w:delText>
        </w:r>
      </w:del>
    </w:p>
    <w:p w14:paraId="6D017F00" w14:textId="77777777" w:rsidR="009E726D" w:rsidRPr="00AA5D3D" w:rsidDel="0077676E" w:rsidRDefault="009E726D" w:rsidP="009E726D">
      <w:pPr>
        <w:rPr>
          <w:del w:id="1193" w:author="Author"/>
          <w:rFonts w:ascii="Sylfaen" w:hAnsi="Sylfaen"/>
          <w:sz w:val="22"/>
          <w:szCs w:val="22"/>
        </w:rPr>
      </w:pPr>
    </w:p>
    <w:p w14:paraId="6D721A0F" w14:textId="77777777" w:rsidR="009E726D" w:rsidDel="0077676E" w:rsidRDefault="009E726D" w:rsidP="009E726D">
      <w:pPr>
        <w:numPr>
          <w:ilvl w:val="0"/>
          <w:numId w:val="7"/>
        </w:numPr>
        <w:rPr>
          <w:del w:id="1194" w:author="Author"/>
          <w:rFonts w:ascii="Sylfaen" w:hAnsi="Sylfaen"/>
          <w:sz w:val="22"/>
          <w:szCs w:val="22"/>
        </w:rPr>
      </w:pPr>
      <w:del w:id="1195" w:author="Author">
        <w:r w:rsidRPr="00AA5D3D" w:rsidDel="0077676E">
          <w:rPr>
            <w:rFonts w:ascii="Sylfaen" w:hAnsi="Sylfaen"/>
            <w:b/>
            <w:sz w:val="22"/>
            <w:szCs w:val="22"/>
          </w:rPr>
          <w:delText xml:space="preserve">Case </w:delText>
        </w:r>
        <w:r w:rsidDel="0077676E">
          <w:rPr>
            <w:rFonts w:ascii="Sylfaen" w:hAnsi="Sylfaen"/>
            <w:b/>
            <w:sz w:val="22"/>
            <w:szCs w:val="22"/>
          </w:rPr>
          <w:delText>Studies</w:delText>
        </w:r>
        <w:r w:rsidRPr="00AA5D3D" w:rsidDel="0077676E">
          <w:rPr>
            <w:rFonts w:ascii="Sylfaen" w:hAnsi="Sylfaen"/>
            <w:sz w:val="22"/>
            <w:szCs w:val="22"/>
          </w:rPr>
          <w:delText xml:space="preserve"> </w:delText>
        </w:r>
        <w:r w:rsidDel="0077676E">
          <w:rPr>
            <w:rFonts w:ascii="Sylfaen" w:hAnsi="Sylfaen"/>
            <w:sz w:val="22"/>
            <w:szCs w:val="22"/>
          </w:rPr>
          <w:delText xml:space="preserve">In each </w:delText>
        </w:r>
        <w:r w:rsidRPr="00AA5D3D" w:rsidDel="0077676E">
          <w:rPr>
            <w:rFonts w:ascii="Sylfaen" w:hAnsi="Sylfaen"/>
            <w:sz w:val="22"/>
            <w:szCs w:val="22"/>
          </w:rPr>
          <w:delText>assignment</w:delText>
        </w:r>
        <w:r w:rsidDel="0077676E">
          <w:rPr>
            <w:rFonts w:ascii="Sylfaen" w:hAnsi="Sylfaen"/>
            <w:sz w:val="22"/>
            <w:szCs w:val="22"/>
          </w:rPr>
          <w:delText>,</w:delText>
        </w:r>
        <w:r w:rsidRPr="00AA5D3D" w:rsidDel="0077676E">
          <w:rPr>
            <w:rFonts w:ascii="Sylfaen" w:hAnsi="Sylfaen"/>
            <w:sz w:val="22"/>
            <w:szCs w:val="22"/>
          </w:rPr>
          <w:delText xml:space="preserve"> realistic business scenario</w:delText>
        </w:r>
        <w:r w:rsidDel="0077676E">
          <w:rPr>
            <w:rFonts w:ascii="Sylfaen" w:hAnsi="Sylfaen"/>
            <w:sz w:val="22"/>
            <w:szCs w:val="22"/>
          </w:rPr>
          <w:delText>s</w:delText>
        </w:r>
        <w:r w:rsidRPr="00AA5D3D" w:rsidDel="0077676E">
          <w:rPr>
            <w:rFonts w:ascii="Sylfaen" w:hAnsi="Sylfaen"/>
            <w:sz w:val="22"/>
            <w:szCs w:val="22"/>
          </w:rPr>
          <w:delText xml:space="preserve"> </w:delText>
        </w:r>
        <w:r w:rsidDel="0077676E">
          <w:rPr>
            <w:rFonts w:ascii="Sylfaen" w:hAnsi="Sylfaen"/>
            <w:sz w:val="22"/>
            <w:szCs w:val="22"/>
          </w:rPr>
          <w:delText xml:space="preserve">are presented, requiring </w:delText>
        </w:r>
        <w:r w:rsidRPr="00AA5D3D" w:rsidDel="0077676E">
          <w:rPr>
            <w:rFonts w:ascii="Sylfaen" w:hAnsi="Sylfaen"/>
            <w:sz w:val="22"/>
            <w:szCs w:val="22"/>
          </w:rPr>
          <w:delText xml:space="preserve">students to </w:delText>
        </w:r>
        <w:r w:rsidDel="0077676E">
          <w:rPr>
            <w:rFonts w:ascii="Sylfaen" w:hAnsi="Sylfaen"/>
            <w:sz w:val="22"/>
            <w:szCs w:val="22"/>
          </w:rPr>
          <w:delText>answer questions</w:delText>
        </w:r>
        <w:r w:rsidRPr="00AA5D3D" w:rsidDel="0077676E">
          <w:rPr>
            <w:rFonts w:ascii="Sylfaen" w:hAnsi="Sylfaen"/>
            <w:sz w:val="22"/>
            <w:szCs w:val="22"/>
          </w:rPr>
          <w:delText xml:space="preserve"> of varying difficulty.</w:delText>
        </w:r>
      </w:del>
    </w:p>
    <w:p w14:paraId="4D5EA36A" w14:textId="77777777" w:rsidR="009E726D" w:rsidDel="0077676E" w:rsidRDefault="009E726D" w:rsidP="009E726D">
      <w:pPr>
        <w:rPr>
          <w:del w:id="1196" w:author="Author"/>
          <w:rFonts w:ascii="Sylfaen" w:hAnsi="Sylfaen"/>
          <w:sz w:val="22"/>
          <w:szCs w:val="22"/>
        </w:rPr>
      </w:pPr>
    </w:p>
    <w:p w14:paraId="42AFFDFD" w14:textId="77777777" w:rsidR="009E726D" w:rsidDel="0077676E" w:rsidRDefault="009E726D" w:rsidP="009E726D">
      <w:pPr>
        <w:numPr>
          <w:ilvl w:val="0"/>
          <w:numId w:val="7"/>
        </w:numPr>
        <w:rPr>
          <w:del w:id="1197" w:author="Author"/>
          <w:rFonts w:ascii="Sylfaen" w:hAnsi="Sylfaen"/>
          <w:sz w:val="22"/>
          <w:szCs w:val="22"/>
        </w:rPr>
      </w:pPr>
      <w:del w:id="1198" w:author="Author">
        <w:r w:rsidDel="0077676E">
          <w:rPr>
            <w:rFonts w:ascii="Sylfaen" w:hAnsi="Sylfaen"/>
            <w:b/>
            <w:sz w:val="22"/>
            <w:szCs w:val="22"/>
          </w:rPr>
          <w:delText>CASE</w:delText>
        </w:r>
        <w:r w:rsidRPr="00BC5E9F" w:rsidDel="0077676E">
          <w:rPr>
            <w:rFonts w:ascii="Sylfaen" w:hAnsi="Sylfaen"/>
            <w:b/>
            <w:sz w:val="22"/>
            <w:szCs w:val="22"/>
          </w:rPr>
          <w:delText xml:space="preserve"> Tool Workshop</w:delText>
        </w:r>
        <w:r w:rsidDel="0077676E">
          <w:rPr>
            <w:rFonts w:ascii="Sylfaen" w:hAnsi="Sylfaen"/>
            <w:sz w:val="22"/>
            <w:szCs w:val="22"/>
          </w:rPr>
          <w:delText xml:space="preserve"> These tasks can be completed using the Visible Analyst CASE tool to help students practice planning, building, and maintaining information systems.</w:delText>
        </w:r>
      </w:del>
    </w:p>
    <w:p w14:paraId="74AF9CA3" w14:textId="77777777" w:rsidR="009E726D" w:rsidDel="0077676E" w:rsidRDefault="009E726D" w:rsidP="009E726D">
      <w:pPr>
        <w:rPr>
          <w:del w:id="1199" w:author="Author"/>
          <w:rFonts w:ascii="Sylfaen" w:hAnsi="Sylfaen"/>
          <w:sz w:val="22"/>
          <w:szCs w:val="22"/>
        </w:rPr>
      </w:pPr>
    </w:p>
    <w:p w14:paraId="10190F3B" w14:textId="77777777" w:rsidR="009E726D" w:rsidRPr="00AA5D3D" w:rsidDel="0077676E" w:rsidRDefault="009E726D" w:rsidP="009E726D">
      <w:pPr>
        <w:numPr>
          <w:ilvl w:val="0"/>
          <w:numId w:val="7"/>
        </w:numPr>
        <w:rPr>
          <w:del w:id="1200" w:author="Author"/>
          <w:rFonts w:ascii="Sylfaen" w:hAnsi="Sylfaen"/>
          <w:sz w:val="22"/>
          <w:szCs w:val="22"/>
        </w:rPr>
      </w:pPr>
      <w:del w:id="1201" w:author="Author">
        <w:r w:rsidRPr="00BC5E9F" w:rsidDel="0077676E">
          <w:rPr>
            <w:rFonts w:ascii="Sylfaen" w:hAnsi="Sylfaen"/>
            <w:b/>
            <w:sz w:val="22"/>
            <w:szCs w:val="22"/>
          </w:rPr>
          <w:delText>MIS CourseMate</w:delText>
        </w:r>
        <w:r w:rsidDel="0077676E">
          <w:rPr>
            <w:rFonts w:ascii="Sylfaen" w:hAnsi="Sylfaen"/>
            <w:b/>
            <w:sz w:val="22"/>
            <w:szCs w:val="22"/>
          </w:rPr>
          <w:delText xml:space="preserve"> Features</w:delText>
        </w:r>
        <w:r w:rsidDel="0077676E">
          <w:rPr>
            <w:rFonts w:ascii="Sylfaen" w:hAnsi="Sylfaen"/>
            <w:sz w:val="22"/>
            <w:szCs w:val="22"/>
          </w:rPr>
          <w:delText xml:space="preserve"> This section directs students to Web-based exercises, which include Online Case Simulations, Critical Thinking Challenges, Video Learning Sessions, and a set of Learn It Online activities.</w:delText>
        </w:r>
      </w:del>
    </w:p>
    <w:p w14:paraId="2C6A0135" w14:textId="77777777" w:rsidR="009E726D" w:rsidDel="0077676E" w:rsidRDefault="009E726D" w:rsidP="009E726D">
      <w:pPr>
        <w:keepNext/>
        <w:widowControl w:val="0"/>
        <w:rPr>
          <w:del w:id="1202" w:author="Author"/>
          <w:rFonts w:ascii="Sylfaen" w:hAnsi="Sylfaen"/>
          <w:sz w:val="22"/>
          <w:szCs w:val="22"/>
        </w:rPr>
      </w:pPr>
    </w:p>
    <w:p w14:paraId="79BD1F9F" w14:textId="77777777" w:rsidR="009E726D" w:rsidDel="0077676E" w:rsidRDefault="009E726D" w:rsidP="009E726D">
      <w:pPr>
        <w:keepNext/>
        <w:widowControl w:val="0"/>
        <w:rPr>
          <w:del w:id="1203" w:author="Author"/>
          <w:rFonts w:ascii="Sylfaen" w:hAnsi="Sylfaen"/>
          <w:sz w:val="22"/>
          <w:szCs w:val="22"/>
        </w:rPr>
      </w:pPr>
    </w:p>
    <w:p w14:paraId="67732101" w14:textId="77777777" w:rsidR="009E726D" w:rsidRPr="00AA5D3D" w:rsidDel="0058239C" w:rsidRDefault="00063FEC" w:rsidP="009E726D">
      <w:pPr>
        <w:keepNext/>
        <w:widowControl w:val="0"/>
        <w:rPr>
          <w:del w:id="1204" w:author="Barath Srinivasan.T.S" w:date="2015-10-31T15:04:00Z"/>
          <w:rFonts w:ascii="Sylfaen" w:hAnsi="Sylfaen"/>
          <w:sz w:val="22"/>
          <w:szCs w:val="22"/>
        </w:rPr>
      </w:pPr>
      <w:hyperlink w:anchor="_Excel_2007" w:history="1">
        <w:r w:rsidR="009E726D" w:rsidRPr="00AA5D3D">
          <w:rPr>
            <w:rStyle w:val="Hyperlink"/>
            <w:rFonts w:ascii="Sylfaen" w:hAnsi="Sylfaen"/>
            <w:sz w:val="22"/>
            <w:szCs w:val="22"/>
          </w:rPr>
          <w:t>Top of Document</w:t>
        </w:r>
      </w:hyperlink>
    </w:p>
    <w:p w14:paraId="46C60226" w14:textId="77777777" w:rsidR="009E726D" w:rsidRPr="00AA5D3D" w:rsidDel="0058239C" w:rsidRDefault="009E726D" w:rsidP="009E726D">
      <w:pPr>
        <w:keepNext/>
        <w:widowControl w:val="0"/>
        <w:rPr>
          <w:del w:id="1205" w:author="Barath Srinivasan.T.S" w:date="2015-10-31T15:04:00Z"/>
          <w:rFonts w:ascii="Sylfaen" w:hAnsi="Sylfaen"/>
          <w:sz w:val="22"/>
          <w:szCs w:val="22"/>
        </w:rPr>
      </w:pPr>
    </w:p>
    <w:p w14:paraId="354D3D07" w14:textId="77777777" w:rsidR="00146A3B" w:rsidRPr="009E726D" w:rsidRDefault="00146A3B">
      <w:pPr>
        <w:keepNext/>
        <w:widowControl w:val="0"/>
        <w:pPrChange w:id="1206" w:author="Barath Srinivasan.T.S" w:date="2015-10-31T15:04:00Z">
          <w:pPr/>
        </w:pPrChange>
      </w:pPr>
    </w:p>
    <w:sectPr w:rsidR="00146A3B" w:rsidRPr="009E726D" w:rsidSect="000E6E8A">
      <w:headerReference w:type="default" r:id="rId16"/>
      <w:type w:val="continuous"/>
      <w:pgSz w:w="12240" w:h="15840" w:code="1"/>
      <w:pgMar w:top="1440" w:right="864" w:bottom="864"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27" w:author="Jothi Mariyam Thomas" w:date="2015-11-04T10:12:00Z" w:initials="JMT">
    <w:p w14:paraId="76D51441" w14:textId="77777777" w:rsidR="004E5D50" w:rsidRDefault="004E5D50">
      <w:pPr>
        <w:pStyle w:val="CommentText"/>
      </w:pPr>
      <w:r>
        <w:rPr>
          <w:rStyle w:val="CommentReference"/>
        </w:rPr>
        <w:annotationRef/>
      </w:r>
      <w:r>
        <w:t>Consider replacing “stress” with “emphasize.”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D514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3E80D" w14:textId="77777777" w:rsidR="00063FEC" w:rsidRDefault="00063FEC">
      <w:r>
        <w:separator/>
      </w:r>
    </w:p>
  </w:endnote>
  <w:endnote w:type="continuationSeparator" w:id="0">
    <w:p w14:paraId="6AA8F199" w14:textId="77777777" w:rsidR="00063FEC" w:rsidRDefault="00063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San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abon">
    <w:panose1 w:val="00000000000000000000"/>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SabonLTStd-Roman">
    <w:panose1 w:val="00000000000000000000"/>
    <w:charset w:val="4D"/>
    <w:family w:val="auto"/>
    <w:notTrueType/>
    <w:pitch w:val="default"/>
    <w:sig w:usb0="00000003" w:usb1="00000000" w:usb2="00000000" w:usb3="00000000" w:csb0="00000001" w:csb1="00000000"/>
  </w:font>
  <w:font w:name="SabonLTSt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8A881" w14:textId="77777777" w:rsidR="004E5D50" w:rsidRDefault="004E5D50">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A5A35" w14:textId="77777777" w:rsidR="00063FEC" w:rsidRDefault="00063FEC">
      <w:r>
        <w:separator/>
      </w:r>
    </w:p>
  </w:footnote>
  <w:footnote w:type="continuationSeparator" w:id="0">
    <w:p w14:paraId="4875283A" w14:textId="77777777" w:rsidR="00063FEC" w:rsidRDefault="00063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02D6D" w14:textId="77777777" w:rsidR="004E5D50" w:rsidRDefault="004E5D50">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15</w:t>
    </w:r>
    <w:r>
      <w:rPr>
        <w:rStyle w:val="PageNumber"/>
      </w:rPr>
      <w:fldChar w:fldCharType="end"/>
    </w:r>
    <w:r>
      <w:rPr>
        <w:rStyle w:val="PageNumber"/>
      </w:rPr>
      <w:tab/>
      <w:t>Project 1: Creating a Worksheet and an Embedded Chart</w:t>
    </w:r>
  </w:p>
  <w:p w14:paraId="091B6945" w14:textId="77777777" w:rsidR="004E5D50" w:rsidRDefault="004E5D50">
    <w:pPr>
      <w:pStyle w:val="Header"/>
      <w:tabs>
        <w:tab w:val="clear" w:pos="4320"/>
        <w:tab w:val="clear" w:pos="8640"/>
        <w:tab w:val="right"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14A4C" w14:textId="77777777" w:rsidR="004E5D50" w:rsidRPr="00264C20" w:rsidRDefault="004E5D50" w:rsidP="000E6E8A">
    <w:pPr>
      <w:pStyle w:val="Header"/>
      <w:tabs>
        <w:tab w:val="clear" w:pos="4320"/>
        <w:tab w:val="clear" w:pos="8640"/>
        <w:tab w:val="right" w:pos="10980"/>
      </w:tabs>
      <w:rPr>
        <w:rFonts w:ascii="Sylfaen" w:hAnsi="Sylfaen"/>
        <w:sz w:val="22"/>
        <w:szCs w:val="22"/>
      </w:rPr>
    </w:pPr>
    <w:r>
      <w:rPr>
        <w:rFonts w:ascii="Sylfaen" w:hAnsi="Sylfaen"/>
        <w:sz w:val="22"/>
        <w:szCs w:val="22"/>
      </w:rPr>
      <w:t>Systems Analysis and Design</w:t>
    </w:r>
    <w:r w:rsidRPr="00264C20">
      <w:rPr>
        <w:rFonts w:ascii="Sylfaen" w:hAnsi="Sylfaen"/>
        <w:sz w:val="22"/>
        <w:szCs w:val="22"/>
      </w:rPr>
      <w:t xml:space="preserve"> Instructor’s Manual</w:t>
    </w:r>
    <w:r w:rsidRPr="00264C20">
      <w:rPr>
        <w:rFonts w:ascii="Sylfaen" w:hAnsi="Sylfaen"/>
        <w:sz w:val="22"/>
        <w:szCs w:val="22"/>
      </w:rPr>
      <w:tab/>
    </w:r>
    <w:r w:rsidRPr="00264C20">
      <w:rPr>
        <w:rStyle w:val="PageNumber"/>
        <w:rFonts w:ascii="Sylfaen" w:hAnsi="Sylfaen"/>
        <w:sz w:val="22"/>
        <w:szCs w:val="22"/>
      </w:rPr>
      <w:t xml:space="preserve">Page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PAGE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1</w:t>
    </w:r>
    <w:r w:rsidRPr="00264C20">
      <w:rPr>
        <w:rStyle w:val="PageNumber"/>
        <w:rFonts w:ascii="Sylfaen" w:hAnsi="Sylfaen"/>
        <w:sz w:val="22"/>
        <w:szCs w:val="22"/>
      </w:rPr>
      <w:fldChar w:fldCharType="end"/>
    </w:r>
    <w:r w:rsidRPr="00264C20">
      <w:rPr>
        <w:rStyle w:val="PageNumber"/>
        <w:rFonts w:ascii="Sylfaen" w:hAnsi="Sylfaen"/>
        <w:sz w:val="22"/>
        <w:szCs w:val="22"/>
      </w:rPr>
      <w:t xml:space="preserve"> of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NUMPAGES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14</w:t>
    </w:r>
    <w:r w:rsidRPr="00264C20">
      <w:rPr>
        <w:rStyle w:val="PageNumber"/>
        <w:rFonts w:ascii="Sylfaen" w:hAnsi="Sylfaen"/>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26B23" w14:textId="77777777" w:rsidR="004E5D50" w:rsidRPr="00264C20" w:rsidRDefault="004E5D50" w:rsidP="000E6E8A">
    <w:pPr>
      <w:pStyle w:val="Header"/>
      <w:tabs>
        <w:tab w:val="clear" w:pos="4320"/>
        <w:tab w:val="clear" w:pos="8640"/>
        <w:tab w:val="decimal" w:pos="9540"/>
        <w:tab w:val="right" w:pos="10980"/>
      </w:tabs>
      <w:rPr>
        <w:rFonts w:ascii="Sylfaen" w:hAnsi="Sylfaen"/>
        <w:sz w:val="22"/>
        <w:szCs w:val="22"/>
      </w:rPr>
    </w:pPr>
    <w:r>
      <w:rPr>
        <w:rFonts w:ascii="Sylfaen" w:hAnsi="Sylfaen"/>
        <w:sz w:val="22"/>
        <w:szCs w:val="22"/>
      </w:rPr>
      <w:t>Systems Analysis and Design</w:t>
    </w:r>
    <w:r w:rsidRPr="00264C20">
      <w:rPr>
        <w:rFonts w:ascii="Sylfaen" w:hAnsi="Sylfaen"/>
        <w:sz w:val="22"/>
        <w:szCs w:val="22"/>
      </w:rPr>
      <w:t xml:space="preserve"> Instructor’s Manual</w:t>
    </w:r>
    <w:r w:rsidRPr="00264C20">
      <w:rPr>
        <w:rFonts w:ascii="Sylfaen" w:hAnsi="Sylfaen"/>
        <w:sz w:val="22"/>
        <w:szCs w:val="22"/>
      </w:rPr>
      <w:tab/>
    </w:r>
    <w:r w:rsidRPr="00264C20">
      <w:rPr>
        <w:rStyle w:val="PageNumber"/>
        <w:rFonts w:ascii="Sylfaen" w:hAnsi="Sylfaen"/>
        <w:sz w:val="22"/>
        <w:szCs w:val="22"/>
      </w:rPr>
      <w:t xml:space="preserve">Page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PAGE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2</w:t>
    </w:r>
    <w:r w:rsidRPr="00264C20">
      <w:rPr>
        <w:rStyle w:val="PageNumber"/>
        <w:rFonts w:ascii="Sylfaen" w:hAnsi="Sylfaen"/>
        <w:sz w:val="22"/>
        <w:szCs w:val="22"/>
      </w:rPr>
      <w:fldChar w:fldCharType="end"/>
    </w:r>
    <w:r w:rsidRPr="00264C20">
      <w:rPr>
        <w:rStyle w:val="PageNumber"/>
        <w:rFonts w:ascii="Sylfaen" w:hAnsi="Sylfaen"/>
        <w:sz w:val="22"/>
        <w:szCs w:val="22"/>
      </w:rPr>
      <w:t xml:space="preserve"> of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NUMPAGES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2</w:t>
    </w:r>
    <w:r w:rsidRPr="00264C20">
      <w:rPr>
        <w:rStyle w:val="PageNumber"/>
        <w:rFonts w:ascii="Sylfaen" w:hAnsi="Sylfaen"/>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0A99E" w14:textId="77777777" w:rsidR="004E5D50" w:rsidRPr="00264C20" w:rsidRDefault="004E5D50" w:rsidP="000E6E8A">
    <w:pPr>
      <w:pStyle w:val="Header"/>
      <w:tabs>
        <w:tab w:val="clear" w:pos="4320"/>
        <w:tab w:val="clear" w:pos="8640"/>
        <w:tab w:val="right" w:pos="9600"/>
        <w:tab w:val="right" w:pos="10980"/>
      </w:tabs>
      <w:rPr>
        <w:rFonts w:ascii="Sylfaen" w:hAnsi="Sylfaen"/>
        <w:sz w:val="22"/>
        <w:szCs w:val="22"/>
      </w:rPr>
    </w:pPr>
    <w:r>
      <w:rPr>
        <w:rFonts w:ascii="Sylfaen" w:hAnsi="Sylfaen"/>
        <w:sz w:val="22"/>
        <w:szCs w:val="22"/>
      </w:rPr>
      <w:t>Systems Analysis and Design</w:t>
    </w:r>
    <w:r w:rsidRPr="00264C20">
      <w:rPr>
        <w:rFonts w:ascii="Sylfaen" w:hAnsi="Sylfaen"/>
        <w:sz w:val="22"/>
        <w:szCs w:val="22"/>
      </w:rPr>
      <w:t xml:space="preserve"> Instructor’s Manual</w:t>
    </w:r>
    <w:r w:rsidRPr="00264C20">
      <w:rPr>
        <w:rFonts w:ascii="Sylfaen" w:hAnsi="Sylfaen"/>
        <w:sz w:val="22"/>
        <w:szCs w:val="22"/>
      </w:rPr>
      <w:tab/>
    </w:r>
    <w:r w:rsidRPr="00264C20">
      <w:rPr>
        <w:rStyle w:val="PageNumber"/>
        <w:rFonts w:ascii="Sylfaen" w:hAnsi="Sylfaen"/>
        <w:sz w:val="22"/>
        <w:szCs w:val="22"/>
      </w:rPr>
      <w:t xml:space="preserve">Page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PAGE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12</w:t>
    </w:r>
    <w:r w:rsidRPr="00264C20">
      <w:rPr>
        <w:rStyle w:val="PageNumber"/>
        <w:rFonts w:ascii="Sylfaen" w:hAnsi="Sylfaen"/>
        <w:sz w:val="22"/>
        <w:szCs w:val="22"/>
      </w:rPr>
      <w:fldChar w:fldCharType="end"/>
    </w:r>
    <w:r w:rsidRPr="00264C20">
      <w:rPr>
        <w:rStyle w:val="PageNumber"/>
        <w:rFonts w:ascii="Sylfaen" w:hAnsi="Sylfaen"/>
        <w:sz w:val="22"/>
        <w:szCs w:val="22"/>
      </w:rPr>
      <w:t xml:space="preserve"> of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NUMPAGES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12</w:t>
    </w:r>
    <w:r w:rsidRPr="00264C20">
      <w:rPr>
        <w:rStyle w:val="PageNumber"/>
        <w:rFonts w:ascii="Sylfaen" w:hAnsi="Sylfaen"/>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83B8C" w14:textId="77777777" w:rsidR="004E5D50" w:rsidRPr="00264C20" w:rsidRDefault="004E5D50" w:rsidP="000E6E8A">
    <w:pPr>
      <w:pStyle w:val="Header"/>
      <w:tabs>
        <w:tab w:val="clear" w:pos="4320"/>
        <w:tab w:val="clear" w:pos="8640"/>
        <w:tab w:val="right" w:pos="9600"/>
        <w:tab w:val="right" w:pos="10980"/>
      </w:tabs>
      <w:rPr>
        <w:rFonts w:ascii="Sylfaen" w:hAnsi="Sylfaen"/>
        <w:sz w:val="22"/>
        <w:szCs w:val="22"/>
      </w:rPr>
    </w:pPr>
    <w:r>
      <w:rPr>
        <w:rFonts w:ascii="Sylfaen" w:hAnsi="Sylfaen"/>
        <w:sz w:val="22"/>
        <w:szCs w:val="22"/>
      </w:rPr>
      <w:t>Systems Analysis and Design</w:t>
    </w:r>
    <w:r w:rsidRPr="00264C20">
      <w:rPr>
        <w:rFonts w:ascii="Sylfaen" w:hAnsi="Sylfaen"/>
        <w:sz w:val="22"/>
        <w:szCs w:val="22"/>
      </w:rPr>
      <w:t xml:space="preserve"> Instructor’s Manual</w:t>
    </w:r>
    <w:r w:rsidRPr="00264C20">
      <w:rPr>
        <w:rFonts w:ascii="Sylfaen" w:hAnsi="Sylfaen"/>
        <w:sz w:val="22"/>
        <w:szCs w:val="22"/>
      </w:rPr>
      <w:tab/>
    </w:r>
    <w:r w:rsidRPr="00264C20">
      <w:rPr>
        <w:rStyle w:val="PageNumber"/>
        <w:rFonts w:ascii="Sylfaen" w:hAnsi="Sylfaen"/>
        <w:sz w:val="22"/>
        <w:szCs w:val="22"/>
      </w:rPr>
      <w:t xml:space="preserve">Page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PAGE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14</w:t>
    </w:r>
    <w:r w:rsidRPr="00264C20">
      <w:rPr>
        <w:rStyle w:val="PageNumber"/>
        <w:rFonts w:ascii="Sylfaen" w:hAnsi="Sylfaen"/>
        <w:sz w:val="22"/>
        <w:szCs w:val="22"/>
      </w:rPr>
      <w:fldChar w:fldCharType="end"/>
    </w:r>
    <w:r w:rsidRPr="00264C20">
      <w:rPr>
        <w:rStyle w:val="PageNumber"/>
        <w:rFonts w:ascii="Sylfaen" w:hAnsi="Sylfaen"/>
        <w:sz w:val="22"/>
        <w:szCs w:val="22"/>
      </w:rPr>
      <w:t xml:space="preserve"> of </w:t>
    </w:r>
    <w:r w:rsidRPr="00264C20">
      <w:rPr>
        <w:rStyle w:val="PageNumber"/>
        <w:rFonts w:ascii="Sylfaen" w:hAnsi="Sylfaen"/>
        <w:sz w:val="22"/>
        <w:szCs w:val="22"/>
      </w:rPr>
      <w:fldChar w:fldCharType="begin"/>
    </w:r>
    <w:r w:rsidRPr="00264C20">
      <w:rPr>
        <w:rStyle w:val="PageNumber"/>
        <w:rFonts w:ascii="Sylfaen" w:hAnsi="Sylfaen"/>
        <w:sz w:val="22"/>
        <w:szCs w:val="22"/>
      </w:rPr>
      <w:instrText xml:space="preserve"> NUMPAGES </w:instrText>
    </w:r>
    <w:r w:rsidRPr="00264C20">
      <w:rPr>
        <w:rStyle w:val="PageNumber"/>
        <w:rFonts w:ascii="Sylfaen" w:hAnsi="Sylfaen"/>
        <w:sz w:val="22"/>
        <w:szCs w:val="22"/>
      </w:rPr>
      <w:fldChar w:fldCharType="separate"/>
    </w:r>
    <w:r w:rsidR="00527A52">
      <w:rPr>
        <w:rStyle w:val="PageNumber"/>
        <w:rFonts w:ascii="Sylfaen" w:hAnsi="Sylfaen"/>
        <w:noProof/>
        <w:sz w:val="22"/>
        <w:szCs w:val="22"/>
      </w:rPr>
      <w:t>14</w:t>
    </w:r>
    <w:r w:rsidRPr="00264C20">
      <w:rPr>
        <w:rStyle w:val="PageNumber"/>
        <w:rFonts w:ascii="Sylfaen" w:hAnsi="Sylfaen"/>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9FC40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6FD3CF7"/>
    <w:multiLevelType w:val="hybridMultilevel"/>
    <w:tmpl w:val="2732F2A0"/>
    <w:lvl w:ilvl="0" w:tplc="66961854">
      <w:start w:val="1"/>
      <w:numFmt w:val="decimal"/>
      <w:lvlText w:val="%1)"/>
      <w:lvlJc w:val="right"/>
      <w:pPr>
        <w:tabs>
          <w:tab w:val="num" w:pos="547"/>
        </w:tabs>
        <w:ind w:left="547" w:hanging="187"/>
      </w:pPr>
      <w:rPr>
        <w:rFonts w:ascii="Times New Roman" w:hAnsi="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CE298C"/>
    <w:multiLevelType w:val="hybridMultilevel"/>
    <w:tmpl w:val="2FB48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81A8C"/>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B611C16"/>
    <w:multiLevelType w:val="singleLevel"/>
    <w:tmpl w:val="45F65C24"/>
    <w:lvl w:ilvl="0">
      <w:start w:val="51"/>
      <w:numFmt w:val="decimal"/>
      <w:lvlText w:val="%1."/>
      <w:legacy w:legacy="1" w:legacySpace="144" w:legacyIndent="504"/>
      <w:lvlJc w:val="right"/>
      <w:pPr>
        <w:ind w:left="504" w:hanging="504"/>
      </w:pPr>
    </w:lvl>
  </w:abstractNum>
  <w:abstractNum w:abstractNumId="6">
    <w:nsid w:val="1F6113A6"/>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41E4CC5"/>
    <w:multiLevelType w:val="multilevel"/>
    <w:tmpl w:val="9A563A7A"/>
    <w:lvl w:ilvl="0">
      <w:start w:val="1"/>
      <w:numFmt w:val="decimal"/>
      <w:lvlText w:val="%1)"/>
      <w:lvlJc w:val="left"/>
      <w:pPr>
        <w:tabs>
          <w:tab w:val="num" w:pos="547"/>
        </w:tabs>
        <w:ind w:left="547" w:hanging="187"/>
      </w:pPr>
      <w:rPr>
        <w:rFonts w:hint="default"/>
        <w:b w:val="0"/>
        <w:sz w:val="22"/>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5A274A7"/>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94B5ECC"/>
    <w:multiLevelType w:val="hybridMultilevel"/>
    <w:tmpl w:val="F6B04422"/>
    <w:lvl w:ilvl="0" w:tplc="C914BFB4">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80E3B15"/>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CE030C3"/>
    <w:multiLevelType w:val="hybridMultilevel"/>
    <w:tmpl w:val="DF2EAB24"/>
    <w:lvl w:ilvl="0" w:tplc="BA10AD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5C18B2"/>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6AC6BEE"/>
    <w:multiLevelType w:val="hybridMultilevel"/>
    <w:tmpl w:val="B0B2240C"/>
    <w:lvl w:ilvl="0" w:tplc="4E4E7966">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5">
    <w:nsid w:val="4C396E1C"/>
    <w:multiLevelType w:val="hybridMultilevel"/>
    <w:tmpl w:val="9826833A"/>
    <w:lvl w:ilvl="0" w:tplc="41EEBA46">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07AED"/>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6AB0D79"/>
    <w:multiLevelType w:val="hybridMultilevel"/>
    <w:tmpl w:val="F5B6FA88"/>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BE58A3"/>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CC1652E"/>
    <w:multiLevelType w:val="hybridMultilevel"/>
    <w:tmpl w:val="BA8877A0"/>
    <w:lvl w:ilvl="0" w:tplc="B1266B24">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2586D11"/>
    <w:multiLevelType w:val="hybridMultilevel"/>
    <w:tmpl w:val="E6EEFCA8"/>
    <w:lvl w:ilvl="0" w:tplc="FFFFFFFF">
      <w:start w:val="1"/>
      <w:numFmt w:val="bullet"/>
      <w:lvlText w:val=""/>
      <w:lvlJc w:val="left"/>
      <w:pPr>
        <w:tabs>
          <w:tab w:val="num" w:pos="360"/>
        </w:tabs>
        <w:ind w:left="36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3FA0B9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75AB6E64"/>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6782C82"/>
    <w:multiLevelType w:val="hybridMultilevel"/>
    <w:tmpl w:val="5314BAF0"/>
    <w:lvl w:ilvl="0" w:tplc="46E665EA">
      <w:start w:val="1"/>
      <w:numFmt w:val="bullet"/>
      <w:lvlText w:val=""/>
      <w:lvlJc w:val="left"/>
      <w:pPr>
        <w:tabs>
          <w:tab w:val="num" w:pos="900"/>
        </w:tabs>
        <w:ind w:left="900" w:hanging="360"/>
      </w:pPr>
      <w:rPr>
        <w:rFonts w:ascii="Wingdings" w:hAnsi="Wingdings" w:hint="default"/>
        <w:sz w:val="16"/>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4">
    <w:nsid w:val="76D06E5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CB0372D"/>
    <w:multiLevelType w:val="hybridMultilevel"/>
    <w:tmpl w:val="F75C17E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F287C11"/>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4"/>
  </w:num>
  <w:num w:numId="2">
    <w:abstractNumId w:val="13"/>
  </w:num>
  <w:num w:numId="3">
    <w:abstractNumId w:val="15"/>
  </w:num>
  <w:num w:numId="4">
    <w:abstractNumId w:val="10"/>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6"/>
  </w:num>
  <w:num w:numId="8">
    <w:abstractNumId w:val="22"/>
  </w:num>
  <w:num w:numId="9">
    <w:abstractNumId w:val="11"/>
  </w:num>
  <w:num w:numId="10">
    <w:abstractNumId w:val="17"/>
  </w:num>
  <w:num w:numId="11">
    <w:abstractNumId w:val="7"/>
  </w:num>
  <w:num w:numId="12">
    <w:abstractNumId w:val="6"/>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8"/>
  </w:num>
  <w:num w:numId="16">
    <w:abstractNumId w:val="25"/>
  </w:num>
  <w:num w:numId="17">
    <w:abstractNumId w:val="1"/>
    <w:lvlOverride w:ilvl="0">
      <w:lvl w:ilvl="0">
        <w:start w:val="1"/>
        <w:numFmt w:val="bullet"/>
        <w:lvlText w:val=""/>
        <w:legacy w:legacy="1" w:legacySpace="0" w:legacyIndent="360"/>
        <w:lvlJc w:val="left"/>
        <w:pPr>
          <w:ind w:left="360" w:hanging="360"/>
        </w:pPr>
        <w:rPr>
          <w:rFonts w:ascii="Monotype Sorts" w:hAnsi="Monotype Sorts" w:cs="Times New Roman" w:hint="default"/>
          <w:sz w:val="20"/>
          <w:szCs w:val="20"/>
        </w:rPr>
      </w:lvl>
    </w:lvlOverride>
  </w:num>
  <w:num w:numId="18">
    <w:abstractNumId w:val="19"/>
  </w:num>
  <w:num w:numId="19">
    <w:abstractNumId w:val="16"/>
  </w:num>
  <w:num w:numId="20">
    <w:abstractNumId w:val="20"/>
  </w:num>
  <w:num w:numId="21">
    <w:abstractNumId w:val="5"/>
  </w:num>
  <w:num w:numId="22">
    <w:abstractNumId w:val="9"/>
  </w:num>
  <w:num w:numId="23">
    <w:abstractNumId w:val="12"/>
  </w:num>
  <w:num w:numId="24">
    <w:abstractNumId w:val="8"/>
  </w:num>
  <w:num w:numId="25">
    <w:abstractNumId w:val="21"/>
  </w:num>
  <w:num w:numId="26">
    <w:abstractNumId w:val="23"/>
  </w:num>
  <w:num w:numId="27">
    <w:abstractNumId w:val="2"/>
  </w:num>
  <w:num w:numId="28">
    <w:abstractNumId w:val="1"/>
    <w:lvlOverride w:ilvl="0">
      <w:lvl w:ilvl="0">
        <w:start w:val="1"/>
        <w:numFmt w:val="bullet"/>
        <w:lvlText w:val=""/>
        <w:legacy w:legacy="1" w:legacySpace="0" w:legacyIndent="360"/>
        <w:lvlJc w:val="left"/>
        <w:pPr>
          <w:ind w:left="360" w:hanging="360"/>
        </w:pPr>
        <w:rPr>
          <w:rFonts w:ascii="Wingdings" w:hAnsi="Wingdings" w:cs="Times New Roman" w:hint="default"/>
          <w:sz w:val="20"/>
          <w:szCs w:val="20"/>
        </w:rPr>
      </w:lvl>
    </w:lvlOverride>
  </w:num>
  <w:num w:numId="29">
    <w:abstractNumId w:val="3"/>
  </w:num>
  <w:num w:numId="3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evak Ghosh">
    <w15:presenceInfo w15:providerId="AD" w15:userId="S-1-5-21-3361151005-2080053223-3394076701-4879"/>
  </w15:person>
  <w15:person w15:author="Jothi Mariyam Thomas">
    <w15:presenceInfo w15:providerId="AD" w15:userId="S-1-5-21-3361151005-2080053223-3394076701-48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520"/>
    <w:rsid w:val="0003091F"/>
    <w:rsid w:val="00061147"/>
    <w:rsid w:val="00063FEC"/>
    <w:rsid w:val="0009412F"/>
    <w:rsid w:val="000954C5"/>
    <w:rsid w:val="000E62D2"/>
    <w:rsid w:val="000E6E8A"/>
    <w:rsid w:val="000F1217"/>
    <w:rsid w:val="0011572B"/>
    <w:rsid w:val="00146A3B"/>
    <w:rsid w:val="00213DDA"/>
    <w:rsid w:val="002145CF"/>
    <w:rsid w:val="0025562A"/>
    <w:rsid w:val="00262393"/>
    <w:rsid w:val="002B212B"/>
    <w:rsid w:val="002D6A64"/>
    <w:rsid w:val="003647B7"/>
    <w:rsid w:val="00367A18"/>
    <w:rsid w:val="003C5BA0"/>
    <w:rsid w:val="004307EC"/>
    <w:rsid w:val="0045094C"/>
    <w:rsid w:val="004535D7"/>
    <w:rsid w:val="004777FD"/>
    <w:rsid w:val="004A2EA4"/>
    <w:rsid w:val="004E5D50"/>
    <w:rsid w:val="00504F82"/>
    <w:rsid w:val="00527A52"/>
    <w:rsid w:val="0058239C"/>
    <w:rsid w:val="006034A8"/>
    <w:rsid w:val="006962B6"/>
    <w:rsid w:val="006A66E1"/>
    <w:rsid w:val="006C29D7"/>
    <w:rsid w:val="00701520"/>
    <w:rsid w:val="007037F7"/>
    <w:rsid w:val="0072125F"/>
    <w:rsid w:val="0075662C"/>
    <w:rsid w:val="007615E2"/>
    <w:rsid w:val="007A1F5B"/>
    <w:rsid w:val="00815CF6"/>
    <w:rsid w:val="00820532"/>
    <w:rsid w:val="008452F6"/>
    <w:rsid w:val="0087166B"/>
    <w:rsid w:val="008C34FA"/>
    <w:rsid w:val="00904667"/>
    <w:rsid w:val="009476D1"/>
    <w:rsid w:val="00975713"/>
    <w:rsid w:val="009E630C"/>
    <w:rsid w:val="009E726D"/>
    <w:rsid w:val="00A22EF7"/>
    <w:rsid w:val="00A24304"/>
    <w:rsid w:val="00A573DB"/>
    <w:rsid w:val="00A6254C"/>
    <w:rsid w:val="00AC640C"/>
    <w:rsid w:val="00BC6A5D"/>
    <w:rsid w:val="00C421F7"/>
    <w:rsid w:val="00C60553"/>
    <w:rsid w:val="00C61729"/>
    <w:rsid w:val="00C83E1A"/>
    <w:rsid w:val="00D1642A"/>
    <w:rsid w:val="00DB1088"/>
    <w:rsid w:val="00DD4052"/>
    <w:rsid w:val="00E32094"/>
    <w:rsid w:val="00E45C44"/>
    <w:rsid w:val="00E72BAB"/>
    <w:rsid w:val="00E83D98"/>
    <w:rsid w:val="00EB1E17"/>
    <w:rsid w:val="00EC37DC"/>
    <w:rsid w:val="00F17390"/>
    <w:rsid w:val="00F24680"/>
    <w:rsid w:val="00FC7DF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D6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520"/>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qFormat/>
    <w:rsid w:val="00701520"/>
    <w:pPr>
      <w:keepNext/>
      <w:spacing w:before="400" w:line="360" w:lineRule="atLeast"/>
      <w:outlineLvl w:val="0"/>
    </w:pPr>
    <w:rPr>
      <w:caps/>
      <w:sz w:val="28"/>
    </w:rPr>
  </w:style>
  <w:style w:type="paragraph" w:styleId="Heading2">
    <w:name w:val="heading 2"/>
    <w:basedOn w:val="Normal"/>
    <w:next w:val="Normal"/>
    <w:link w:val="Heading2Char"/>
    <w:qFormat/>
    <w:rsid w:val="009E726D"/>
    <w:pPr>
      <w:keepNext/>
      <w:spacing w:before="240" w:line="360" w:lineRule="atLeast"/>
      <w:jc w:val="center"/>
      <w:outlineLvl w:val="1"/>
    </w:pPr>
    <w:rPr>
      <w:caps/>
      <w:sz w:val="32"/>
    </w:rPr>
  </w:style>
  <w:style w:type="paragraph" w:styleId="Heading3">
    <w:name w:val="heading 3"/>
    <w:basedOn w:val="Normal"/>
    <w:next w:val="Normal"/>
    <w:link w:val="Heading3Char"/>
    <w:qFormat/>
    <w:rsid w:val="009E726D"/>
    <w:pPr>
      <w:keepNext/>
      <w:spacing w:before="240" w:after="60"/>
      <w:outlineLvl w:val="2"/>
    </w:pPr>
    <w:rPr>
      <w:rFonts w:ascii="Arial" w:hAnsi="Arial" w:cs="Arial"/>
      <w:b/>
      <w:bCs/>
      <w:sz w:val="26"/>
      <w:szCs w:val="26"/>
    </w:rPr>
  </w:style>
  <w:style w:type="paragraph" w:styleId="Heading7">
    <w:name w:val="heading 7"/>
    <w:basedOn w:val="Normal"/>
    <w:next w:val="Normal"/>
    <w:link w:val="Heading7Char"/>
    <w:qFormat/>
    <w:rsid w:val="009E726D"/>
    <w:pPr>
      <w:spacing w:before="240" w:after="60"/>
      <w:outlineLvl w:val="6"/>
    </w:pPr>
    <w:rPr>
      <w:szCs w:val="24"/>
    </w:rPr>
  </w:style>
  <w:style w:type="paragraph" w:styleId="Heading8">
    <w:name w:val="heading 8"/>
    <w:basedOn w:val="Normal"/>
    <w:next w:val="Normal"/>
    <w:link w:val="Heading8Char"/>
    <w:qFormat/>
    <w:rsid w:val="009E726D"/>
    <w:pPr>
      <w:spacing w:before="240" w:after="60"/>
      <w:outlineLvl w:val="7"/>
    </w:pPr>
    <w:rPr>
      <w:i/>
      <w:iCs/>
      <w:szCs w:val="24"/>
    </w:rPr>
  </w:style>
  <w:style w:type="paragraph" w:styleId="Heading9">
    <w:name w:val="heading 9"/>
    <w:basedOn w:val="Normal"/>
    <w:next w:val="Normal"/>
    <w:link w:val="Heading9Char"/>
    <w:qFormat/>
    <w:rsid w:val="009E726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1520"/>
    <w:rPr>
      <w:rFonts w:ascii="Times New Roman" w:eastAsia="Times New Roman" w:hAnsi="Times New Roman" w:cs="Times New Roman"/>
      <w:caps/>
      <w:sz w:val="28"/>
      <w:szCs w:val="20"/>
      <w:lang w:val="en-US"/>
    </w:rPr>
  </w:style>
  <w:style w:type="paragraph" w:styleId="Header">
    <w:name w:val="header"/>
    <w:basedOn w:val="Normal"/>
    <w:link w:val="HeaderChar"/>
    <w:rsid w:val="00701520"/>
    <w:pPr>
      <w:tabs>
        <w:tab w:val="center" w:pos="4320"/>
        <w:tab w:val="right" w:pos="8640"/>
      </w:tabs>
    </w:pPr>
  </w:style>
  <w:style w:type="character" w:customStyle="1" w:styleId="HeaderChar">
    <w:name w:val="Header Char"/>
    <w:basedOn w:val="DefaultParagraphFont"/>
    <w:link w:val="Header"/>
    <w:rsid w:val="00701520"/>
    <w:rPr>
      <w:rFonts w:ascii="Times New Roman" w:eastAsia="Times New Roman" w:hAnsi="Times New Roman" w:cs="Times New Roman"/>
      <w:sz w:val="24"/>
      <w:szCs w:val="20"/>
      <w:lang w:val="en-US"/>
    </w:rPr>
  </w:style>
  <w:style w:type="paragraph" w:styleId="Footer">
    <w:name w:val="footer"/>
    <w:basedOn w:val="Normal"/>
    <w:link w:val="FooterChar"/>
    <w:rsid w:val="00701520"/>
    <w:pPr>
      <w:tabs>
        <w:tab w:val="center" w:pos="4320"/>
        <w:tab w:val="right" w:pos="8640"/>
      </w:tabs>
    </w:pPr>
  </w:style>
  <w:style w:type="character" w:customStyle="1" w:styleId="FooterChar">
    <w:name w:val="Footer Char"/>
    <w:basedOn w:val="DefaultParagraphFont"/>
    <w:link w:val="Footer"/>
    <w:rsid w:val="00701520"/>
    <w:rPr>
      <w:rFonts w:ascii="Times New Roman" w:eastAsia="Times New Roman" w:hAnsi="Times New Roman" w:cs="Times New Roman"/>
      <w:sz w:val="24"/>
      <w:szCs w:val="20"/>
      <w:lang w:val="en-US"/>
    </w:rPr>
  </w:style>
  <w:style w:type="character" w:styleId="PageNumber">
    <w:name w:val="page number"/>
    <w:basedOn w:val="DefaultParagraphFont"/>
    <w:rsid w:val="00701520"/>
  </w:style>
  <w:style w:type="character" w:styleId="Hyperlink">
    <w:name w:val="Hyperlink"/>
    <w:rsid w:val="00701520"/>
    <w:rPr>
      <w:color w:val="0000FF"/>
      <w:u w:val="single"/>
    </w:rPr>
  </w:style>
  <w:style w:type="paragraph" w:customStyle="1" w:styleId="WhatbodyLast">
    <w:name w:val="What_body_Last"/>
    <w:rsid w:val="00701520"/>
    <w:pPr>
      <w:keepLines/>
      <w:overflowPunct w:val="0"/>
      <w:autoSpaceDE w:val="0"/>
      <w:autoSpaceDN w:val="0"/>
      <w:adjustRightInd w:val="0"/>
      <w:spacing w:after="120" w:line="240" w:lineRule="exact"/>
      <w:ind w:left="300" w:right="300"/>
    </w:pPr>
    <w:rPr>
      <w:rFonts w:ascii="GillSans" w:eastAsia="Times New Roman" w:hAnsi="GillSans" w:cs="Times New Roman"/>
      <w:szCs w:val="20"/>
      <w:lang w:val="en-US"/>
    </w:rPr>
  </w:style>
  <w:style w:type="paragraph" w:styleId="BalloonText">
    <w:name w:val="Balloon Text"/>
    <w:basedOn w:val="Normal"/>
    <w:link w:val="BalloonTextChar"/>
    <w:semiHidden/>
    <w:unhideWhenUsed/>
    <w:rsid w:val="009E726D"/>
    <w:rPr>
      <w:rFonts w:ascii="Tahoma" w:hAnsi="Tahoma" w:cs="Tahoma"/>
      <w:sz w:val="16"/>
      <w:szCs w:val="16"/>
    </w:rPr>
  </w:style>
  <w:style w:type="character" w:customStyle="1" w:styleId="BalloonTextChar">
    <w:name w:val="Balloon Text Char"/>
    <w:basedOn w:val="DefaultParagraphFont"/>
    <w:link w:val="BalloonText"/>
    <w:uiPriority w:val="99"/>
    <w:semiHidden/>
    <w:rsid w:val="009E726D"/>
    <w:rPr>
      <w:rFonts w:ascii="Tahoma" w:eastAsia="Times New Roman" w:hAnsi="Tahoma" w:cs="Tahoma"/>
      <w:sz w:val="16"/>
      <w:szCs w:val="16"/>
      <w:lang w:val="en-US"/>
    </w:rPr>
  </w:style>
  <w:style w:type="character" w:customStyle="1" w:styleId="Heading2Char">
    <w:name w:val="Heading 2 Char"/>
    <w:basedOn w:val="DefaultParagraphFont"/>
    <w:link w:val="Heading2"/>
    <w:rsid w:val="009E726D"/>
    <w:rPr>
      <w:rFonts w:ascii="Times New Roman" w:eastAsia="Times New Roman" w:hAnsi="Times New Roman" w:cs="Times New Roman"/>
      <w:caps/>
      <w:sz w:val="32"/>
      <w:szCs w:val="20"/>
      <w:lang w:val="en-US"/>
    </w:rPr>
  </w:style>
  <w:style w:type="character" w:customStyle="1" w:styleId="Heading3Char">
    <w:name w:val="Heading 3 Char"/>
    <w:basedOn w:val="DefaultParagraphFont"/>
    <w:link w:val="Heading3"/>
    <w:rsid w:val="009E726D"/>
    <w:rPr>
      <w:rFonts w:ascii="Arial" w:eastAsia="Times New Roman" w:hAnsi="Arial" w:cs="Arial"/>
      <w:b/>
      <w:bCs/>
      <w:sz w:val="26"/>
      <w:szCs w:val="26"/>
      <w:lang w:val="en-US"/>
    </w:rPr>
  </w:style>
  <w:style w:type="character" w:customStyle="1" w:styleId="Heading7Char">
    <w:name w:val="Heading 7 Char"/>
    <w:basedOn w:val="DefaultParagraphFont"/>
    <w:link w:val="Heading7"/>
    <w:rsid w:val="009E726D"/>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9E726D"/>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9E726D"/>
    <w:rPr>
      <w:rFonts w:ascii="Arial" w:eastAsia="Times New Roman" w:hAnsi="Arial" w:cs="Arial"/>
      <w:lang w:val="en-US"/>
    </w:rPr>
  </w:style>
  <w:style w:type="paragraph" w:styleId="BodyText">
    <w:name w:val="Body Text"/>
    <w:basedOn w:val="Normal"/>
    <w:link w:val="BodyTextChar"/>
    <w:rsid w:val="009E726D"/>
    <w:pPr>
      <w:keepNext/>
      <w:spacing w:before="120" w:line="360" w:lineRule="atLeast"/>
      <w:jc w:val="center"/>
    </w:pPr>
    <w:rPr>
      <w:sz w:val="36"/>
    </w:rPr>
  </w:style>
  <w:style w:type="character" w:customStyle="1" w:styleId="BodyTextChar">
    <w:name w:val="Body Text Char"/>
    <w:basedOn w:val="DefaultParagraphFont"/>
    <w:link w:val="BodyText"/>
    <w:rsid w:val="009E726D"/>
    <w:rPr>
      <w:rFonts w:ascii="Times New Roman" w:eastAsia="Times New Roman" w:hAnsi="Times New Roman" w:cs="Times New Roman"/>
      <w:sz w:val="36"/>
      <w:szCs w:val="20"/>
      <w:lang w:val="en-US"/>
    </w:rPr>
  </w:style>
  <w:style w:type="paragraph" w:customStyle="1" w:styleId="Level1">
    <w:name w:val="Level 1"/>
    <w:basedOn w:val="Normal"/>
    <w:rsid w:val="009E726D"/>
    <w:pPr>
      <w:widowControl w:val="0"/>
      <w:autoSpaceDE w:val="0"/>
      <w:autoSpaceDN w:val="0"/>
      <w:adjustRightInd w:val="0"/>
      <w:ind w:left="450" w:hanging="450"/>
    </w:pPr>
    <w:rPr>
      <w:sz w:val="20"/>
      <w:szCs w:val="24"/>
    </w:rPr>
  </w:style>
  <w:style w:type="character" w:styleId="CommentReference">
    <w:name w:val="annotation reference"/>
    <w:semiHidden/>
    <w:rsid w:val="009E726D"/>
    <w:rPr>
      <w:sz w:val="16"/>
      <w:szCs w:val="16"/>
    </w:rPr>
  </w:style>
  <w:style w:type="paragraph" w:styleId="CommentText">
    <w:name w:val="annotation text"/>
    <w:basedOn w:val="Normal"/>
    <w:link w:val="CommentTextChar"/>
    <w:semiHidden/>
    <w:rsid w:val="009E726D"/>
    <w:rPr>
      <w:sz w:val="20"/>
    </w:rPr>
  </w:style>
  <w:style w:type="character" w:customStyle="1" w:styleId="CommentTextChar">
    <w:name w:val="Comment Text Char"/>
    <w:basedOn w:val="DefaultParagraphFont"/>
    <w:link w:val="CommentText"/>
    <w:semiHidden/>
    <w:rsid w:val="009E726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9E726D"/>
    <w:rPr>
      <w:b/>
      <w:bCs/>
    </w:rPr>
  </w:style>
  <w:style w:type="character" w:customStyle="1" w:styleId="CommentSubjectChar">
    <w:name w:val="Comment Subject Char"/>
    <w:basedOn w:val="CommentTextChar"/>
    <w:link w:val="CommentSubject"/>
    <w:semiHidden/>
    <w:rsid w:val="009E726D"/>
    <w:rPr>
      <w:rFonts w:ascii="Times New Roman" w:eastAsia="Times New Roman" w:hAnsi="Times New Roman" w:cs="Times New Roman"/>
      <w:b/>
      <w:bCs/>
      <w:sz w:val="20"/>
      <w:szCs w:val="20"/>
      <w:lang w:val="en-US"/>
    </w:rPr>
  </w:style>
  <w:style w:type="table" w:styleId="TableGrid">
    <w:name w:val="Table Grid"/>
    <w:basedOn w:val="TableNormal"/>
    <w:rsid w:val="009E726D"/>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9E726D"/>
    <w:pPr>
      <w:spacing w:after="0" w:line="240" w:lineRule="auto"/>
    </w:pPr>
    <w:rPr>
      <w:rFonts w:ascii="Times New Roman" w:eastAsia="Times New Roman" w:hAnsi="Times New Roman" w:cs="Times New Roman"/>
      <w:sz w:val="20"/>
      <w:szCs w:val="20"/>
      <w:lang w:eastAsia="en-I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rsid w:val="009E726D"/>
    <w:rPr>
      <w:color w:val="800080"/>
      <w:u w:val="single"/>
    </w:rPr>
  </w:style>
  <w:style w:type="paragraph" w:customStyle="1" w:styleId="HeadB">
    <w:name w:val="Head B"/>
    <w:basedOn w:val="Normal"/>
    <w:autoRedefine/>
    <w:rsid w:val="009E726D"/>
    <w:pPr>
      <w:spacing w:before="200"/>
    </w:pPr>
    <w:rPr>
      <w:rFonts w:ascii="Garamond" w:hAnsi="Garamond"/>
      <w:b/>
      <w:sz w:val="28"/>
    </w:rPr>
  </w:style>
  <w:style w:type="paragraph" w:customStyle="1" w:styleId="Unit">
    <w:name w:val="Unit"/>
    <w:basedOn w:val="Normal"/>
    <w:autoRedefine/>
    <w:rsid w:val="009E726D"/>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E726D"/>
  </w:style>
  <w:style w:type="paragraph" w:styleId="NormalWeb">
    <w:name w:val="Normal (Web)"/>
    <w:basedOn w:val="Normal"/>
    <w:rsid w:val="009E726D"/>
    <w:pPr>
      <w:spacing w:before="100" w:beforeAutospacing="1" w:after="100" w:afterAutospacing="1"/>
    </w:pPr>
    <w:rPr>
      <w:szCs w:val="24"/>
    </w:rPr>
  </w:style>
  <w:style w:type="character" w:customStyle="1" w:styleId="q">
    <w:name w:val="q"/>
    <w:basedOn w:val="DefaultParagraphFont"/>
    <w:rsid w:val="009E726D"/>
  </w:style>
  <w:style w:type="paragraph" w:styleId="BodyTextIndent2">
    <w:name w:val="Body Text Indent 2"/>
    <w:basedOn w:val="Normal"/>
    <w:link w:val="BodyTextIndent2Char"/>
    <w:rsid w:val="009E726D"/>
    <w:pPr>
      <w:spacing w:after="120" w:line="480" w:lineRule="auto"/>
      <w:ind w:left="360"/>
    </w:pPr>
  </w:style>
  <w:style w:type="character" w:customStyle="1" w:styleId="BodyTextIndent2Char">
    <w:name w:val="Body Text Indent 2 Char"/>
    <w:basedOn w:val="DefaultParagraphFont"/>
    <w:link w:val="BodyTextIndent2"/>
    <w:rsid w:val="009E726D"/>
    <w:rPr>
      <w:rFonts w:ascii="Times New Roman" w:eastAsia="Times New Roman" w:hAnsi="Times New Roman" w:cs="Times New Roman"/>
      <w:sz w:val="24"/>
      <w:szCs w:val="20"/>
      <w:lang w:val="en-US"/>
    </w:rPr>
  </w:style>
  <w:style w:type="paragraph" w:customStyle="1" w:styleId="WhatHead">
    <w:name w:val="What_Head"/>
    <w:rsid w:val="009E726D"/>
    <w:pPr>
      <w:keepNext/>
      <w:keepLines/>
      <w:tabs>
        <w:tab w:val="right" w:pos="7960"/>
      </w:tabs>
      <w:overflowPunct w:val="0"/>
      <w:autoSpaceDE w:val="0"/>
      <w:autoSpaceDN w:val="0"/>
      <w:adjustRightInd w:val="0"/>
      <w:spacing w:before="360" w:after="240" w:line="360" w:lineRule="exact"/>
      <w:textAlignment w:val="baseline"/>
    </w:pPr>
    <w:rPr>
      <w:rFonts w:ascii="Sabon" w:eastAsia="Times New Roman" w:hAnsi="Sabon" w:cs="Times New Roman"/>
      <w:b/>
      <w:i/>
      <w:smallCaps/>
      <w:sz w:val="30"/>
      <w:szCs w:val="20"/>
      <w:lang w:val="en-US"/>
    </w:rPr>
  </w:style>
  <w:style w:type="paragraph" w:styleId="Revision">
    <w:name w:val="Revision"/>
    <w:hidden/>
    <w:uiPriority w:val="99"/>
    <w:semiHidden/>
    <w:rsid w:val="0025562A"/>
    <w:pPr>
      <w:spacing w:after="0" w:line="240" w:lineRule="auto"/>
    </w:pPr>
    <w:rPr>
      <w:rFonts w:ascii="Times New Roman" w:eastAsia="Times New Roman" w:hAnsi="Times New Roman"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520"/>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qFormat/>
    <w:rsid w:val="00701520"/>
    <w:pPr>
      <w:keepNext/>
      <w:spacing w:before="400" w:line="360" w:lineRule="atLeast"/>
      <w:outlineLvl w:val="0"/>
    </w:pPr>
    <w:rPr>
      <w:caps/>
      <w:sz w:val="28"/>
    </w:rPr>
  </w:style>
  <w:style w:type="paragraph" w:styleId="Heading2">
    <w:name w:val="heading 2"/>
    <w:basedOn w:val="Normal"/>
    <w:next w:val="Normal"/>
    <w:link w:val="Heading2Char"/>
    <w:qFormat/>
    <w:rsid w:val="009E726D"/>
    <w:pPr>
      <w:keepNext/>
      <w:spacing w:before="240" w:line="360" w:lineRule="atLeast"/>
      <w:jc w:val="center"/>
      <w:outlineLvl w:val="1"/>
    </w:pPr>
    <w:rPr>
      <w:caps/>
      <w:sz w:val="32"/>
    </w:rPr>
  </w:style>
  <w:style w:type="paragraph" w:styleId="Heading3">
    <w:name w:val="heading 3"/>
    <w:basedOn w:val="Normal"/>
    <w:next w:val="Normal"/>
    <w:link w:val="Heading3Char"/>
    <w:qFormat/>
    <w:rsid w:val="009E726D"/>
    <w:pPr>
      <w:keepNext/>
      <w:spacing w:before="240" w:after="60"/>
      <w:outlineLvl w:val="2"/>
    </w:pPr>
    <w:rPr>
      <w:rFonts w:ascii="Arial" w:hAnsi="Arial" w:cs="Arial"/>
      <w:b/>
      <w:bCs/>
      <w:sz w:val="26"/>
      <w:szCs w:val="26"/>
    </w:rPr>
  </w:style>
  <w:style w:type="paragraph" w:styleId="Heading7">
    <w:name w:val="heading 7"/>
    <w:basedOn w:val="Normal"/>
    <w:next w:val="Normal"/>
    <w:link w:val="Heading7Char"/>
    <w:qFormat/>
    <w:rsid w:val="009E726D"/>
    <w:pPr>
      <w:spacing w:before="240" w:after="60"/>
      <w:outlineLvl w:val="6"/>
    </w:pPr>
    <w:rPr>
      <w:szCs w:val="24"/>
    </w:rPr>
  </w:style>
  <w:style w:type="paragraph" w:styleId="Heading8">
    <w:name w:val="heading 8"/>
    <w:basedOn w:val="Normal"/>
    <w:next w:val="Normal"/>
    <w:link w:val="Heading8Char"/>
    <w:qFormat/>
    <w:rsid w:val="009E726D"/>
    <w:pPr>
      <w:spacing w:before="240" w:after="60"/>
      <w:outlineLvl w:val="7"/>
    </w:pPr>
    <w:rPr>
      <w:i/>
      <w:iCs/>
      <w:szCs w:val="24"/>
    </w:rPr>
  </w:style>
  <w:style w:type="paragraph" w:styleId="Heading9">
    <w:name w:val="heading 9"/>
    <w:basedOn w:val="Normal"/>
    <w:next w:val="Normal"/>
    <w:link w:val="Heading9Char"/>
    <w:qFormat/>
    <w:rsid w:val="009E726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1520"/>
    <w:rPr>
      <w:rFonts w:ascii="Times New Roman" w:eastAsia="Times New Roman" w:hAnsi="Times New Roman" w:cs="Times New Roman"/>
      <w:caps/>
      <w:sz w:val="28"/>
      <w:szCs w:val="20"/>
      <w:lang w:val="en-US"/>
    </w:rPr>
  </w:style>
  <w:style w:type="paragraph" w:styleId="Header">
    <w:name w:val="header"/>
    <w:basedOn w:val="Normal"/>
    <w:link w:val="HeaderChar"/>
    <w:rsid w:val="00701520"/>
    <w:pPr>
      <w:tabs>
        <w:tab w:val="center" w:pos="4320"/>
        <w:tab w:val="right" w:pos="8640"/>
      </w:tabs>
    </w:pPr>
  </w:style>
  <w:style w:type="character" w:customStyle="1" w:styleId="HeaderChar">
    <w:name w:val="Header Char"/>
    <w:basedOn w:val="DefaultParagraphFont"/>
    <w:link w:val="Header"/>
    <w:rsid w:val="00701520"/>
    <w:rPr>
      <w:rFonts w:ascii="Times New Roman" w:eastAsia="Times New Roman" w:hAnsi="Times New Roman" w:cs="Times New Roman"/>
      <w:sz w:val="24"/>
      <w:szCs w:val="20"/>
      <w:lang w:val="en-US"/>
    </w:rPr>
  </w:style>
  <w:style w:type="paragraph" w:styleId="Footer">
    <w:name w:val="footer"/>
    <w:basedOn w:val="Normal"/>
    <w:link w:val="FooterChar"/>
    <w:rsid w:val="00701520"/>
    <w:pPr>
      <w:tabs>
        <w:tab w:val="center" w:pos="4320"/>
        <w:tab w:val="right" w:pos="8640"/>
      </w:tabs>
    </w:pPr>
  </w:style>
  <w:style w:type="character" w:customStyle="1" w:styleId="FooterChar">
    <w:name w:val="Footer Char"/>
    <w:basedOn w:val="DefaultParagraphFont"/>
    <w:link w:val="Footer"/>
    <w:rsid w:val="00701520"/>
    <w:rPr>
      <w:rFonts w:ascii="Times New Roman" w:eastAsia="Times New Roman" w:hAnsi="Times New Roman" w:cs="Times New Roman"/>
      <w:sz w:val="24"/>
      <w:szCs w:val="20"/>
      <w:lang w:val="en-US"/>
    </w:rPr>
  </w:style>
  <w:style w:type="character" w:styleId="PageNumber">
    <w:name w:val="page number"/>
    <w:basedOn w:val="DefaultParagraphFont"/>
    <w:rsid w:val="00701520"/>
  </w:style>
  <w:style w:type="character" w:styleId="Hyperlink">
    <w:name w:val="Hyperlink"/>
    <w:rsid w:val="00701520"/>
    <w:rPr>
      <w:color w:val="0000FF"/>
      <w:u w:val="single"/>
    </w:rPr>
  </w:style>
  <w:style w:type="paragraph" w:customStyle="1" w:styleId="WhatbodyLast">
    <w:name w:val="What_body_Last"/>
    <w:rsid w:val="00701520"/>
    <w:pPr>
      <w:keepLines/>
      <w:overflowPunct w:val="0"/>
      <w:autoSpaceDE w:val="0"/>
      <w:autoSpaceDN w:val="0"/>
      <w:adjustRightInd w:val="0"/>
      <w:spacing w:after="120" w:line="240" w:lineRule="exact"/>
      <w:ind w:left="300" w:right="300"/>
    </w:pPr>
    <w:rPr>
      <w:rFonts w:ascii="GillSans" w:eastAsia="Times New Roman" w:hAnsi="GillSans" w:cs="Times New Roman"/>
      <w:szCs w:val="20"/>
      <w:lang w:val="en-US"/>
    </w:rPr>
  </w:style>
  <w:style w:type="paragraph" w:styleId="BalloonText">
    <w:name w:val="Balloon Text"/>
    <w:basedOn w:val="Normal"/>
    <w:link w:val="BalloonTextChar"/>
    <w:semiHidden/>
    <w:unhideWhenUsed/>
    <w:rsid w:val="009E726D"/>
    <w:rPr>
      <w:rFonts w:ascii="Tahoma" w:hAnsi="Tahoma" w:cs="Tahoma"/>
      <w:sz w:val="16"/>
      <w:szCs w:val="16"/>
    </w:rPr>
  </w:style>
  <w:style w:type="character" w:customStyle="1" w:styleId="BalloonTextChar">
    <w:name w:val="Balloon Text Char"/>
    <w:basedOn w:val="DefaultParagraphFont"/>
    <w:link w:val="BalloonText"/>
    <w:uiPriority w:val="99"/>
    <w:semiHidden/>
    <w:rsid w:val="009E726D"/>
    <w:rPr>
      <w:rFonts w:ascii="Tahoma" w:eastAsia="Times New Roman" w:hAnsi="Tahoma" w:cs="Tahoma"/>
      <w:sz w:val="16"/>
      <w:szCs w:val="16"/>
      <w:lang w:val="en-US"/>
    </w:rPr>
  </w:style>
  <w:style w:type="character" w:customStyle="1" w:styleId="Heading2Char">
    <w:name w:val="Heading 2 Char"/>
    <w:basedOn w:val="DefaultParagraphFont"/>
    <w:link w:val="Heading2"/>
    <w:rsid w:val="009E726D"/>
    <w:rPr>
      <w:rFonts w:ascii="Times New Roman" w:eastAsia="Times New Roman" w:hAnsi="Times New Roman" w:cs="Times New Roman"/>
      <w:caps/>
      <w:sz w:val="32"/>
      <w:szCs w:val="20"/>
      <w:lang w:val="en-US"/>
    </w:rPr>
  </w:style>
  <w:style w:type="character" w:customStyle="1" w:styleId="Heading3Char">
    <w:name w:val="Heading 3 Char"/>
    <w:basedOn w:val="DefaultParagraphFont"/>
    <w:link w:val="Heading3"/>
    <w:rsid w:val="009E726D"/>
    <w:rPr>
      <w:rFonts w:ascii="Arial" w:eastAsia="Times New Roman" w:hAnsi="Arial" w:cs="Arial"/>
      <w:b/>
      <w:bCs/>
      <w:sz w:val="26"/>
      <w:szCs w:val="26"/>
      <w:lang w:val="en-US"/>
    </w:rPr>
  </w:style>
  <w:style w:type="character" w:customStyle="1" w:styleId="Heading7Char">
    <w:name w:val="Heading 7 Char"/>
    <w:basedOn w:val="DefaultParagraphFont"/>
    <w:link w:val="Heading7"/>
    <w:rsid w:val="009E726D"/>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9E726D"/>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9E726D"/>
    <w:rPr>
      <w:rFonts w:ascii="Arial" w:eastAsia="Times New Roman" w:hAnsi="Arial" w:cs="Arial"/>
      <w:lang w:val="en-US"/>
    </w:rPr>
  </w:style>
  <w:style w:type="paragraph" w:styleId="BodyText">
    <w:name w:val="Body Text"/>
    <w:basedOn w:val="Normal"/>
    <w:link w:val="BodyTextChar"/>
    <w:rsid w:val="009E726D"/>
    <w:pPr>
      <w:keepNext/>
      <w:spacing w:before="120" w:line="360" w:lineRule="atLeast"/>
      <w:jc w:val="center"/>
    </w:pPr>
    <w:rPr>
      <w:sz w:val="36"/>
    </w:rPr>
  </w:style>
  <w:style w:type="character" w:customStyle="1" w:styleId="BodyTextChar">
    <w:name w:val="Body Text Char"/>
    <w:basedOn w:val="DefaultParagraphFont"/>
    <w:link w:val="BodyText"/>
    <w:rsid w:val="009E726D"/>
    <w:rPr>
      <w:rFonts w:ascii="Times New Roman" w:eastAsia="Times New Roman" w:hAnsi="Times New Roman" w:cs="Times New Roman"/>
      <w:sz w:val="36"/>
      <w:szCs w:val="20"/>
      <w:lang w:val="en-US"/>
    </w:rPr>
  </w:style>
  <w:style w:type="paragraph" w:customStyle="1" w:styleId="Level1">
    <w:name w:val="Level 1"/>
    <w:basedOn w:val="Normal"/>
    <w:rsid w:val="009E726D"/>
    <w:pPr>
      <w:widowControl w:val="0"/>
      <w:autoSpaceDE w:val="0"/>
      <w:autoSpaceDN w:val="0"/>
      <w:adjustRightInd w:val="0"/>
      <w:ind w:left="450" w:hanging="450"/>
    </w:pPr>
    <w:rPr>
      <w:sz w:val="20"/>
      <w:szCs w:val="24"/>
    </w:rPr>
  </w:style>
  <w:style w:type="character" w:styleId="CommentReference">
    <w:name w:val="annotation reference"/>
    <w:semiHidden/>
    <w:rsid w:val="009E726D"/>
    <w:rPr>
      <w:sz w:val="16"/>
      <w:szCs w:val="16"/>
    </w:rPr>
  </w:style>
  <w:style w:type="paragraph" w:styleId="CommentText">
    <w:name w:val="annotation text"/>
    <w:basedOn w:val="Normal"/>
    <w:link w:val="CommentTextChar"/>
    <w:semiHidden/>
    <w:rsid w:val="009E726D"/>
    <w:rPr>
      <w:sz w:val="20"/>
    </w:rPr>
  </w:style>
  <w:style w:type="character" w:customStyle="1" w:styleId="CommentTextChar">
    <w:name w:val="Comment Text Char"/>
    <w:basedOn w:val="DefaultParagraphFont"/>
    <w:link w:val="CommentText"/>
    <w:semiHidden/>
    <w:rsid w:val="009E726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9E726D"/>
    <w:rPr>
      <w:b/>
      <w:bCs/>
    </w:rPr>
  </w:style>
  <w:style w:type="character" w:customStyle="1" w:styleId="CommentSubjectChar">
    <w:name w:val="Comment Subject Char"/>
    <w:basedOn w:val="CommentTextChar"/>
    <w:link w:val="CommentSubject"/>
    <w:semiHidden/>
    <w:rsid w:val="009E726D"/>
    <w:rPr>
      <w:rFonts w:ascii="Times New Roman" w:eastAsia="Times New Roman" w:hAnsi="Times New Roman" w:cs="Times New Roman"/>
      <w:b/>
      <w:bCs/>
      <w:sz w:val="20"/>
      <w:szCs w:val="20"/>
      <w:lang w:val="en-US"/>
    </w:rPr>
  </w:style>
  <w:style w:type="table" w:styleId="TableGrid">
    <w:name w:val="Table Grid"/>
    <w:basedOn w:val="TableNormal"/>
    <w:rsid w:val="009E726D"/>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9E726D"/>
    <w:pPr>
      <w:spacing w:after="0" w:line="240" w:lineRule="auto"/>
    </w:pPr>
    <w:rPr>
      <w:rFonts w:ascii="Times New Roman" w:eastAsia="Times New Roman" w:hAnsi="Times New Roman" w:cs="Times New Roman"/>
      <w:sz w:val="20"/>
      <w:szCs w:val="20"/>
      <w:lang w:eastAsia="en-I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rsid w:val="009E726D"/>
    <w:rPr>
      <w:color w:val="800080"/>
      <w:u w:val="single"/>
    </w:rPr>
  </w:style>
  <w:style w:type="paragraph" w:customStyle="1" w:styleId="HeadB">
    <w:name w:val="Head B"/>
    <w:basedOn w:val="Normal"/>
    <w:autoRedefine/>
    <w:rsid w:val="009E726D"/>
    <w:pPr>
      <w:spacing w:before="200"/>
    </w:pPr>
    <w:rPr>
      <w:rFonts w:ascii="Garamond" w:hAnsi="Garamond"/>
      <w:b/>
      <w:sz w:val="28"/>
    </w:rPr>
  </w:style>
  <w:style w:type="paragraph" w:customStyle="1" w:styleId="Unit">
    <w:name w:val="Unit"/>
    <w:basedOn w:val="Normal"/>
    <w:autoRedefine/>
    <w:rsid w:val="009E726D"/>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E726D"/>
  </w:style>
  <w:style w:type="paragraph" w:styleId="NormalWeb">
    <w:name w:val="Normal (Web)"/>
    <w:basedOn w:val="Normal"/>
    <w:rsid w:val="009E726D"/>
    <w:pPr>
      <w:spacing w:before="100" w:beforeAutospacing="1" w:after="100" w:afterAutospacing="1"/>
    </w:pPr>
    <w:rPr>
      <w:szCs w:val="24"/>
    </w:rPr>
  </w:style>
  <w:style w:type="character" w:customStyle="1" w:styleId="q">
    <w:name w:val="q"/>
    <w:basedOn w:val="DefaultParagraphFont"/>
    <w:rsid w:val="009E726D"/>
  </w:style>
  <w:style w:type="paragraph" w:styleId="BodyTextIndent2">
    <w:name w:val="Body Text Indent 2"/>
    <w:basedOn w:val="Normal"/>
    <w:link w:val="BodyTextIndent2Char"/>
    <w:rsid w:val="009E726D"/>
    <w:pPr>
      <w:spacing w:after="120" w:line="480" w:lineRule="auto"/>
      <w:ind w:left="360"/>
    </w:pPr>
  </w:style>
  <w:style w:type="character" w:customStyle="1" w:styleId="BodyTextIndent2Char">
    <w:name w:val="Body Text Indent 2 Char"/>
    <w:basedOn w:val="DefaultParagraphFont"/>
    <w:link w:val="BodyTextIndent2"/>
    <w:rsid w:val="009E726D"/>
    <w:rPr>
      <w:rFonts w:ascii="Times New Roman" w:eastAsia="Times New Roman" w:hAnsi="Times New Roman" w:cs="Times New Roman"/>
      <w:sz w:val="24"/>
      <w:szCs w:val="20"/>
      <w:lang w:val="en-US"/>
    </w:rPr>
  </w:style>
  <w:style w:type="paragraph" w:customStyle="1" w:styleId="WhatHead">
    <w:name w:val="What_Head"/>
    <w:rsid w:val="009E726D"/>
    <w:pPr>
      <w:keepNext/>
      <w:keepLines/>
      <w:tabs>
        <w:tab w:val="right" w:pos="7960"/>
      </w:tabs>
      <w:overflowPunct w:val="0"/>
      <w:autoSpaceDE w:val="0"/>
      <w:autoSpaceDN w:val="0"/>
      <w:adjustRightInd w:val="0"/>
      <w:spacing w:before="360" w:after="240" w:line="360" w:lineRule="exact"/>
      <w:textAlignment w:val="baseline"/>
    </w:pPr>
    <w:rPr>
      <w:rFonts w:ascii="Sabon" w:eastAsia="Times New Roman" w:hAnsi="Sabon" w:cs="Times New Roman"/>
      <w:b/>
      <w:i/>
      <w:smallCaps/>
      <w:sz w:val="30"/>
      <w:szCs w:val="20"/>
      <w:lang w:val="en-US"/>
    </w:rPr>
  </w:style>
  <w:style w:type="paragraph" w:styleId="Revision">
    <w:name w:val="Revision"/>
    <w:hidden/>
    <w:uiPriority w:val="99"/>
    <w:semiHidden/>
    <w:rsid w:val="0025562A"/>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B934C-B9E6-4CDA-BF95-31AC5657A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Pages>
  <Words>7271</Words>
  <Characters>41448</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Barath Srinivasan.T.S</dc:creator>
  <cp:lastModifiedBy>Varsha Chopra .K</cp:lastModifiedBy>
  <cp:revision>39</cp:revision>
  <dcterms:created xsi:type="dcterms:W3CDTF">2015-10-31T04:29:00Z</dcterms:created>
  <dcterms:modified xsi:type="dcterms:W3CDTF">2015-11-10T11:46:00Z</dcterms:modified>
</cp:coreProperties>
</file>