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1.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theme/themeOverride3.xml" ContentType="application/vnd.openxmlformats-officedocument.themeOverride+xml"/>
  <Override PartName="/word/charts/chart22.xml" ContentType="application/vnd.openxmlformats-officedocument.drawingml.chart+xml"/>
  <Override PartName="/word/theme/themeOverride4.xml" ContentType="application/vnd.openxmlformats-officedocument.themeOverride+xml"/>
  <Override PartName="/word/charts/chart23.xml" ContentType="application/vnd.openxmlformats-officedocument.drawingml.chart+xml"/>
  <Override PartName="/word/theme/themeOverride5.xml" ContentType="application/vnd.openxmlformats-officedocument.themeOverride+xml"/>
  <Override PartName="/word/charts/chart24.xml" ContentType="application/vnd.openxmlformats-officedocument.drawingml.chart+xml"/>
  <Override PartName="/word/theme/themeOverride6.xml" ContentType="application/vnd.openxmlformats-officedocument.themeOverride+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theme/themeOverride7.xml" ContentType="application/vnd.openxmlformats-officedocument.themeOverride+xml"/>
  <Override PartName="/word/charts/chart33.xml" ContentType="application/vnd.openxmlformats-officedocument.drawingml.chart+xml"/>
  <Override PartName="/word/theme/themeOverride8.xml" ContentType="application/vnd.openxmlformats-officedocument.themeOverride+xml"/>
  <Override PartName="/word/charts/chart34.xml" ContentType="application/vnd.openxmlformats-officedocument.drawingml.chart+xml"/>
  <Override PartName="/word/theme/themeOverride9.xml" ContentType="application/vnd.openxmlformats-officedocument.themeOverride+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68D79" w14:textId="6A0E374D" w:rsidR="00D13CC2" w:rsidRPr="002F0083" w:rsidRDefault="00D13CC2" w:rsidP="00D13CC2">
      <w:pPr>
        <w:pStyle w:val="CN"/>
      </w:pPr>
      <w:r w:rsidRPr="002F0083">
        <w:t>Chapter 2</w:t>
      </w:r>
    </w:p>
    <w:p w14:paraId="5FAE4E32" w14:textId="511989C6" w:rsidR="00D13CC2" w:rsidRPr="002F0083" w:rsidRDefault="00D13CC2" w:rsidP="00D13CC2">
      <w:pPr>
        <w:pStyle w:val="CT"/>
      </w:pPr>
      <w:r w:rsidRPr="002F0083">
        <w:t>Descriptive Statistics: Tabular and Graphical Displays</w:t>
      </w:r>
      <w:r w:rsidR="00443267">
        <w:t xml:space="preserve"> </w:t>
      </w:r>
    </w:p>
    <w:p w14:paraId="3CFABBF1" w14:textId="5E1C7E9E" w:rsidR="00D13CC2" w:rsidRPr="002F0083" w:rsidRDefault="00D13CC2" w:rsidP="00D13CC2">
      <w:pPr>
        <w:pStyle w:val="LOH"/>
      </w:pPr>
      <w:bookmarkStart w:id="0" w:name="_Hlk523201201"/>
      <w:r w:rsidRPr="002F0083">
        <w:t>Learning Objectives</w:t>
      </w:r>
    </w:p>
    <w:bookmarkEnd w:id="0"/>
    <w:p w14:paraId="7A08D5FA" w14:textId="38CAB469" w:rsidR="00D13CC2" w:rsidRPr="002F0083" w:rsidRDefault="00D13CC2" w:rsidP="00D13CC2">
      <w:pPr>
        <w:pStyle w:val="LO"/>
        <w:tabs>
          <w:tab w:val="left" w:pos="1080"/>
        </w:tabs>
      </w:pPr>
      <w:r w:rsidRPr="002F0083">
        <w:t>1.</w:t>
      </w:r>
      <w:r w:rsidRPr="002F0083">
        <w:tab/>
        <w:t>Learn how to construct and interpret summarization procedures for qualitative data such as frequency and relative frequency distributions, bar graphs</w:t>
      </w:r>
      <w:r w:rsidR="002F0083">
        <w:t>,</w:t>
      </w:r>
      <w:r w:rsidRPr="002F0083">
        <w:t xml:space="preserve"> and pie charts.</w:t>
      </w:r>
    </w:p>
    <w:p w14:paraId="3B48AF69" w14:textId="7A3A3A08" w:rsidR="00D13CC2" w:rsidRPr="002F0083" w:rsidRDefault="00D13CC2" w:rsidP="002F0083">
      <w:pPr>
        <w:pStyle w:val="LO"/>
      </w:pPr>
      <w:r w:rsidRPr="002F0083">
        <w:t>2.</w:t>
      </w:r>
      <w:r w:rsidRPr="002F0083">
        <w:tab/>
        <w:t>Learn how to construct and interpret tabular summarization procedures for quantitative data such as</w:t>
      </w:r>
      <w:r w:rsidR="002F0083">
        <w:t xml:space="preserve"> </w:t>
      </w:r>
      <w:bookmarkStart w:id="1" w:name="_Hlk523218063"/>
      <w:r w:rsidRPr="002F0083">
        <w:t>frequency and relative frequency distributions, cumulative frequency</w:t>
      </w:r>
      <w:r w:rsidR="002F0083">
        <w:t>,</w:t>
      </w:r>
      <w:r w:rsidRPr="002F0083">
        <w:t xml:space="preserve"> and cumulative relative frequency distributions.</w:t>
      </w:r>
    </w:p>
    <w:bookmarkEnd w:id="1"/>
    <w:p w14:paraId="6E7E1F04" w14:textId="26D1330D" w:rsidR="00D13CC2" w:rsidRPr="002F0083" w:rsidRDefault="00D13CC2" w:rsidP="00500366">
      <w:pPr>
        <w:pStyle w:val="LO"/>
      </w:pPr>
      <w:r w:rsidRPr="002F0083">
        <w:t>3.</w:t>
      </w:r>
      <w:r w:rsidRPr="002F0083">
        <w:tab/>
        <w:t>Learn how to construct a dot plot and a histogram as graphical summaries of quantitative data.</w:t>
      </w:r>
    </w:p>
    <w:p w14:paraId="7778CE6A" w14:textId="77777777" w:rsidR="00D13CC2" w:rsidRPr="002F0083" w:rsidRDefault="00D13CC2" w:rsidP="00500366">
      <w:pPr>
        <w:pStyle w:val="LO"/>
      </w:pPr>
      <w:r w:rsidRPr="002F0083">
        <w:t>4.</w:t>
      </w:r>
      <w:r w:rsidRPr="002F0083">
        <w:tab/>
        <w:t>Learn how the shape of a data distribution is revealed by a histogram. Learn how to recognize when a data distribution is negatively skewed, symmetric, and positively skewed.</w:t>
      </w:r>
    </w:p>
    <w:p w14:paraId="7093C359" w14:textId="77777777" w:rsidR="00D13CC2" w:rsidRPr="002F0083" w:rsidRDefault="00D13CC2" w:rsidP="00500366">
      <w:pPr>
        <w:pStyle w:val="LO"/>
      </w:pPr>
      <w:r w:rsidRPr="002F0083">
        <w:t>5.</w:t>
      </w:r>
      <w:r w:rsidRPr="002F0083">
        <w:tab/>
        <w:t>Be able to use and interpret the exploratory data analysis technique of a stem-and-leaf display.</w:t>
      </w:r>
    </w:p>
    <w:p w14:paraId="6FBA1D7F" w14:textId="77777777" w:rsidR="00D13CC2" w:rsidRPr="002F0083" w:rsidRDefault="00D13CC2" w:rsidP="00500366">
      <w:pPr>
        <w:pStyle w:val="LO"/>
      </w:pPr>
      <w:r w:rsidRPr="002F0083">
        <w:t>6.</w:t>
      </w:r>
      <w:r w:rsidRPr="002F0083">
        <w:tab/>
        <w:t>Learn how to construct and interpret cross tabulations, scatter diagrams, side-by-side and stacked bar charts.</w:t>
      </w:r>
    </w:p>
    <w:p w14:paraId="520A8E31" w14:textId="47AD3135" w:rsidR="00D13CC2" w:rsidRDefault="00D13CC2" w:rsidP="00500366">
      <w:pPr>
        <w:pStyle w:val="LO"/>
      </w:pPr>
      <w:r w:rsidRPr="002F0083">
        <w:t>7.</w:t>
      </w:r>
      <w:r w:rsidRPr="002F0083">
        <w:tab/>
        <w:t>Learn best practices for creating effective graphical displays and for choosing the appropriate type of display.</w:t>
      </w:r>
    </w:p>
    <w:p w14:paraId="4D7DDDBB" w14:textId="77777777" w:rsidR="009F669C" w:rsidRDefault="009F669C">
      <w:pPr>
        <w:rPr>
          <w:sz w:val="24"/>
          <w:highlight w:val="cyan"/>
        </w:rPr>
      </w:pPr>
      <w:r>
        <w:rPr>
          <w:highlight w:val="cyan"/>
        </w:rPr>
        <w:br w:type="page"/>
      </w:r>
    </w:p>
    <w:p w14:paraId="79FDCDC8" w14:textId="39A3BA68" w:rsidR="00D13CC2" w:rsidRPr="009F669C" w:rsidRDefault="00D13CC2" w:rsidP="00D13CC2">
      <w:pPr>
        <w:pStyle w:val="SOLH"/>
      </w:pPr>
      <w:r w:rsidRPr="009F669C">
        <w:lastRenderedPageBreak/>
        <w:t>Solutions:</w:t>
      </w:r>
    </w:p>
    <w:p w14:paraId="18CC65A6" w14:textId="471DE6AD" w:rsidR="00D13CC2" w:rsidRPr="009F669C" w:rsidRDefault="00D13CC2" w:rsidP="00D13CC2">
      <w:pPr>
        <w:pStyle w:val="SOLNL"/>
      </w:pPr>
      <w:r w:rsidRPr="009F669C">
        <w:t>1.</w:t>
      </w:r>
    </w:p>
    <w:tbl>
      <w:tblPr>
        <w:tblW w:w="0" w:type="auto"/>
        <w:tblInd w:w="1430" w:type="dxa"/>
        <w:tblLayout w:type="fixed"/>
        <w:tblLook w:val="0000" w:firstRow="0" w:lastRow="0" w:firstColumn="0" w:lastColumn="0" w:noHBand="0" w:noVBand="0"/>
      </w:tblPr>
      <w:tblGrid>
        <w:gridCol w:w="1710"/>
        <w:gridCol w:w="1350"/>
        <w:gridCol w:w="2250"/>
      </w:tblGrid>
      <w:tr w:rsidR="00D13CC2" w:rsidRPr="009F669C" w14:paraId="322965E7" w14:textId="77777777" w:rsidTr="00D13CC2">
        <w:tc>
          <w:tcPr>
            <w:tcW w:w="1710" w:type="dxa"/>
          </w:tcPr>
          <w:p w14:paraId="74644BAC" w14:textId="7FDC0E09" w:rsidR="00D13CC2" w:rsidRPr="009F669C" w:rsidRDefault="00D13CC2" w:rsidP="00D13CC2">
            <w:pPr>
              <w:pStyle w:val="TCH1"/>
            </w:pPr>
            <w:r w:rsidRPr="009F669C">
              <w:t>Class</w:t>
            </w:r>
          </w:p>
        </w:tc>
        <w:tc>
          <w:tcPr>
            <w:tcW w:w="1350" w:type="dxa"/>
          </w:tcPr>
          <w:p w14:paraId="46B7F26E" w14:textId="77777777" w:rsidR="00D13CC2" w:rsidRPr="009F669C" w:rsidRDefault="00D13CC2" w:rsidP="00D13CC2">
            <w:pPr>
              <w:pStyle w:val="TCH1"/>
            </w:pPr>
            <w:r w:rsidRPr="009F669C">
              <w:t>Frequency</w:t>
            </w:r>
          </w:p>
        </w:tc>
        <w:tc>
          <w:tcPr>
            <w:tcW w:w="2250" w:type="dxa"/>
          </w:tcPr>
          <w:p w14:paraId="19DC4400" w14:textId="77777777" w:rsidR="00D13CC2" w:rsidRPr="009F669C" w:rsidRDefault="00D13CC2" w:rsidP="00D13CC2">
            <w:pPr>
              <w:pStyle w:val="TCH1"/>
            </w:pPr>
            <w:r w:rsidRPr="009F669C">
              <w:t>Relative Frequency</w:t>
            </w:r>
          </w:p>
        </w:tc>
      </w:tr>
      <w:tr w:rsidR="00D13CC2" w:rsidRPr="009F669C" w14:paraId="4DD2348D" w14:textId="77777777" w:rsidTr="00D13CC2">
        <w:tc>
          <w:tcPr>
            <w:tcW w:w="1710" w:type="dxa"/>
          </w:tcPr>
          <w:p w14:paraId="793727B4" w14:textId="137962EE" w:rsidR="00D13CC2" w:rsidRPr="009F669C" w:rsidRDefault="00D13CC2" w:rsidP="00D13CC2">
            <w:pPr>
              <w:pStyle w:val="TB"/>
            </w:pPr>
            <w:r w:rsidRPr="009F669C">
              <w:t>A</w:t>
            </w:r>
          </w:p>
        </w:tc>
        <w:tc>
          <w:tcPr>
            <w:tcW w:w="1350" w:type="dxa"/>
          </w:tcPr>
          <w:p w14:paraId="53FB2DF5" w14:textId="77777777" w:rsidR="00D13CC2" w:rsidRPr="009F669C" w:rsidRDefault="00D13CC2" w:rsidP="00D13CC2">
            <w:pPr>
              <w:pStyle w:val="TB"/>
            </w:pPr>
            <w:r w:rsidRPr="009F669C">
              <w:t>60</w:t>
            </w:r>
          </w:p>
        </w:tc>
        <w:tc>
          <w:tcPr>
            <w:tcW w:w="2250" w:type="dxa"/>
          </w:tcPr>
          <w:p w14:paraId="661EFCB9" w14:textId="77777777" w:rsidR="00D13CC2" w:rsidRPr="009F669C" w:rsidRDefault="00D13CC2" w:rsidP="00D13CC2">
            <w:pPr>
              <w:pStyle w:val="TB"/>
            </w:pPr>
            <w:r w:rsidRPr="009F669C">
              <w:t>60/120 = 0.50</w:t>
            </w:r>
          </w:p>
        </w:tc>
      </w:tr>
      <w:tr w:rsidR="00D13CC2" w:rsidRPr="009F669C" w14:paraId="292EEE66" w14:textId="77777777" w:rsidTr="00D13CC2">
        <w:tc>
          <w:tcPr>
            <w:tcW w:w="1710" w:type="dxa"/>
          </w:tcPr>
          <w:p w14:paraId="1436DBEB" w14:textId="77777777" w:rsidR="00D13CC2" w:rsidRPr="009F669C" w:rsidRDefault="00D13CC2" w:rsidP="00D13CC2">
            <w:pPr>
              <w:pStyle w:val="TB"/>
            </w:pPr>
            <w:r w:rsidRPr="009F669C">
              <w:t>B</w:t>
            </w:r>
          </w:p>
        </w:tc>
        <w:tc>
          <w:tcPr>
            <w:tcW w:w="1350" w:type="dxa"/>
          </w:tcPr>
          <w:p w14:paraId="179F7FEB" w14:textId="77777777" w:rsidR="00D13CC2" w:rsidRPr="009F669C" w:rsidRDefault="00D13CC2" w:rsidP="00D13CC2">
            <w:pPr>
              <w:pStyle w:val="TB"/>
            </w:pPr>
            <w:r w:rsidRPr="009F669C">
              <w:t xml:space="preserve"> 24</w:t>
            </w:r>
          </w:p>
        </w:tc>
        <w:tc>
          <w:tcPr>
            <w:tcW w:w="2250" w:type="dxa"/>
          </w:tcPr>
          <w:p w14:paraId="5CFB2107" w14:textId="77777777" w:rsidR="00D13CC2" w:rsidRPr="009F669C" w:rsidRDefault="00D13CC2" w:rsidP="00D13CC2">
            <w:pPr>
              <w:pStyle w:val="TB"/>
            </w:pPr>
            <w:r w:rsidRPr="009F669C">
              <w:t>24/120 = 0.20</w:t>
            </w:r>
          </w:p>
        </w:tc>
      </w:tr>
      <w:tr w:rsidR="00D13CC2" w:rsidRPr="009F669C" w14:paraId="38B40AF3" w14:textId="77777777" w:rsidTr="00D13CC2">
        <w:tc>
          <w:tcPr>
            <w:tcW w:w="1710" w:type="dxa"/>
          </w:tcPr>
          <w:p w14:paraId="087C8544" w14:textId="77777777" w:rsidR="00D13CC2" w:rsidRPr="009F669C" w:rsidRDefault="00D13CC2" w:rsidP="00D13CC2">
            <w:pPr>
              <w:pStyle w:val="TB"/>
            </w:pPr>
            <w:r w:rsidRPr="009F669C">
              <w:t>C</w:t>
            </w:r>
          </w:p>
        </w:tc>
        <w:tc>
          <w:tcPr>
            <w:tcW w:w="1350" w:type="dxa"/>
          </w:tcPr>
          <w:p w14:paraId="2C113CC0" w14:textId="77777777" w:rsidR="00D13CC2" w:rsidRPr="009F669C" w:rsidRDefault="00D13CC2" w:rsidP="00D13CC2">
            <w:pPr>
              <w:pStyle w:val="TB"/>
            </w:pPr>
            <w:r w:rsidRPr="009F669C">
              <w:rPr>
                <w:u w:val="single"/>
              </w:rPr>
              <w:t xml:space="preserve"> 36</w:t>
            </w:r>
          </w:p>
        </w:tc>
        <w:tc>
          <w:tcPr>
            <w:tcW w:w="2250" w:type="dxa"/>
          </w:tcPr>
          <w:p w14:paraId="2C544A53" w14:textId="77777777" w:rsidR="00D13CC2" w:rsidRPr="009F669C" w:rsidRDefault="00D13CC2" w:rsidP="00D13CC2">
            <w:pPr>
              <w:pStyle w:val="TB"/>
            </w:pPr>
            <w:r w:rsidRPr="009F669C">
              <w:t xml:space="preserve">36/120 = </w:t>
            </w:r>
            <w:r w:rsidRPr="009F669C">
              <w:rPr>
                <w:u w:val="single"/>
              </w:rPr>
              <w:t>0.30</w:t>
            </w:r>
          </w:p>
        </w:tc>
      </w:tr>
      <w:tr w:rsidR="00D13CC2" w:rsidRPr="009F669C" w14:paraId="4CCC6956" w14:textId="77777777" w:rsidTr="00D13CC2">
        <w:tc>
          <w:tcPr>
            <w:tcW w:w="1710" w:type="dxa"/>
          </w:tcPr>
          <w:p w14:paraId="6E14D9FA" w14:textId="7EFFEC29" w:rsidR="00D13CC2" w:rsidRPr="009F669C" w:rsidRDefault="00D13CC2" w:rsidP="00D13CC2">
            <w:pPr>
              <w:pStyle w:val="TB"/>
            </w:pPr>
          </w:p>
        </w:tc>
        <w:tc>
          <w:tcPr>
            <w:tcW w:w="1350" w:type="dxa"/>
          </w:tcPr>
          <w:p w14:paraId="30FB3386" w14:textId="77777777" w:rsidR="00D13CC2" w:rsidRPr="009F669C" w:rsidRDefault="00D13CC2" w:rsidP="00D13CC2">
            <w:pPr>
              <w:pStyle w:val="TB"/>
            </w:pPr>
            <w:r w:rsidRPr="009F669C">
              <w:t>120</w:t>
            </w:r>
          </w:p>
        </w:tc>
        <w:tc>
          <w:tcPr>
            <w:tcW w:w="2250" w:type="dxa"/>
          </w:tcPr>
          <w:p w14:paraId="2FF45E24" w14:textId="77777777" w:rsidR="00D13CC2" w:rsidRPr="009F669C" w:rsidRDefault="00D13CC2" w:rsidP="00D13CC2">
            <w:pPr>
              <w:pStyle w:val="TB"/>
            </w:pPr>
            <w:r w:rsidRPr="009F669C">
              <w:t>1.00</w:t>
            </w:r>
          </w:p>
        </w:tc>
      </w:tr>
    </w:tbl>
    <w:p w14:paraId="58F1F569" w14:textId="2B4ABEEA" w:rsidR="00D13CC2" w:rsidRPr="009F669C" w:rsidRDefault="00D13CC2" w:rsidP="00D13CC2">
      <w:pPr>
        <w:pStyle w:val="SOLNL"/>
      </w:pPr>
      <w:r w:rsidRPr="009F669C">
        <w:t>2. a.</w:t>
      </w:r>
      <w:r w:rsidRPr="009F669C">
        <w:tab/>
        <w:t>1 – (.22 + .18 + .40) = .20</w:t>
      </w:r>
    </w:p>
    <w:p w14:paraId="5560AFEF" w14:textId="3B13EDAF" w:rsidR="00D13CC2" w:rsidRPr="009F669C" w:rsidRDefault="00D13CC2" w:rsidP="007341D2">
      <w:pPr>
        <w:pStyle w:val="SOLNLLL"/>
        <w:tabs>
          <w:tab w:val="left" w:pos="2520"/>
        </w:tabs>
        <w:ind w:left="720"/>
      </w:pPr>
      <w:r w:rsidRPr="009F669C">
        <w:t>b.</w:t>
      </w:r>
      <w:r w:rsidRPr="009F669C">
        <w:tab/>
        <w:t>.20(200) = 40</w:t>
      </w:r>
    </w:p>
    <w:p w14:paraId="794A4826" w14:textId="77777777" w:rsidR="00D13CC2" w:rsidRPr="009F669C" w:rsidRDefault="00D13CC2" w:rsidP="00A24931">
      <w:pPr>
        <w:pStyle w:val="SOLNLLL"/>
        <w:tabs>
          <w:tab w:val="left" w:pos="2520"/>
        </w:tabs>
        <w:ind w:hanging="130"/>
      </w:pPr>
      <w:r w:rsidRPr="009F669C">
        <w:t>c/d.</w:t>
      </w:r>
    </w:p>
    <w:tbl>
      <w:tblPr>
        <w:tblW w:w="0" w:type="auto"/>
        <w:tblInd w:w="710" w:type="dxa"/>
        <w:tblLayout w:type="fixed"/>
        <w:tblCellMar>
          <w:left w:w="0" w:type="dxa"/>
          <w:right w:w="0" w:type="dxa"/>
        </w:tblCellMar>
        <w:tblLook w:val="0000" w:firstRow="0" w:lastRow="0" w:firstColumn="0" w:lastColumn="0" w:noHBand="0" w:noVBand="0"/>
      </w:tblPr>
      <w:tblGrid>
        <w:gridCol w:w="1620"/>
        <w:gridCol w:w="1710"/>
        <w:gridCol w:w="1980"/>
      </w:tblGrid>
      <w:tr w:rsidR="00D13CC2" w:rsidRPr="009F669C" w14:paraId="7B82A7ED" w14:textId="77777777" w:rsidTr="00D13CC2">
        <w:tc>
          <w:tcPr>
            <w:tcW w:w="1620" w:type="dxa"/>
          </w:tcPr>
          <w:p w14:paraId="31BEE253" w14:textId="6A471057" w:rsidR="00D13CC2" w:rsidRPr="009F669C" w:rsidRDefault="00D13CC2" w:rsidP="00D13CC2">
            <w:pPr>
              <w:pStyle w:val="TCH1"/>
            </w:pPr>
            <w:r w:rsidRPr="009F669C">
              <w:t>Class</w:t>
            </w:r>
          </w:p>
        </w:tc>
        <w:tc>
          <w:tcPr>
            <w:tcW w:w="1710" w:type="dxa"/>
          </w:tcPr>
          <w:p w14:paraId="02FD6232" w14:textId="77777777" w:rsidR="00D13CC2" w:rsidRPr="009F669C" w:rsidRDefault="00D13CC2" w:rsidP="00D13CC2">
            <w:pPr>
              <w:pStyle w:val="TCH1"/>
            </w:pPr>
            <w:r w:rsidRPr="009F669C">
              <w:t>Frequency</w:t>
            </w:r>
          </w:p>
        </w:tc>
        <w:tc>
          <w:tcPr>
            <w:tcW w:w="1980" w:type="dxa"/>
          </w:tcPr>
          <w:p w14:paraId="4DACDC0C" w14:textId="77777777" w:rsidR="00D13CC2" w:rsidRPr="009F669C" w:rsidRDefault="00D13CC2" w:rsidP="00D13CC2">
            <w:pPr>
              <w:pStyle w:val="TCH1"/>
            </w:pPr>
            <w:r w:rsidRPr="009F669C">
              <w:t>Percent Frequency</w:t>
            </w:r>
          </w:p>
        </w:tc>
      </w:tr>
      <w:tr w:rsidR="00D13CC2" w:rsidRPr="009F669C" w14:paraId="0B9EC07D" w14:textId="77777777" w:rsidTr="00D13CC2">
        <w:tc>
          <w:tcPr>
            <w:tcW w:w="1620" w:type="dxa"/>
          </w:tcPr>
          <w:p w14:paraId="5E7131B2" w14:textId="434ADCA8" w:rsidR="00D13CC2" w:rsidRPr="009F669C" w:rsidRDefault="00D13CC2" w:rsidP="00D13CC2">
            <w:pPr>
              <w:pStyle w:val="TB"/>
            </w:pPr>
            <w:r w:rsidRPr="009F669C">
              <w:t>A</w:t>
            </w:r>
          </w:p>
        </w:tc>
        <w:tc>
          <w:tcPr>
            <w:tcW w:w="1710" w:type="dxa"/>
          </w:tcPr>
          <w:p w14:paraId="378C6A95" w14:textId="77777777" w:rsidR="00D13CC2" w:rsidRPr="009F669C" w:rsidRDefault="00D13CC2" w:rsidP="00D13CC2">
            <w:pPr>
              <w:pStyle w:val="TB"/>
            </w:pPr>
            <w:r w:rsidRPr="009F669C">
              <w:t>.22(200) = 44</w:t>
            </w:r>
          </w:p>
        </w:tc>
        <w:tc>
          <w:tcPr>
            <w:tcW w:w="1980" w:type="dxa"/>
          </w:tcPr>
          <w:p w14:paraId="20E1A5B4" w14:textId="77777777" w:rsidR="00D13CC2" w:rsidRPr="009F669C" w:rsidRDefault="00D13CC2" w:rsidP="00D13CC2">
            <w:pPr>
              <w:pStyle w:val="TB"/>
            </w:pPr>
            <w:r w:rsidRPr="009F669C">
              <w:t xml:space="preserve"> 22</w:t>
            </w:r>
          </w:p>
        </w:tc>
      </w:tr>
      <w:tr w:rsidR="00D13CC2" w:rsidRPr="009F669C" w14:paraId="5F5C2F6A" w14:textId="77777777" w:rsidTr="00D13CC2">
        <w:tc>
          <w:tcPr>
            <w:tcW w:w="1620" w:type="dxa"/>
          </w:tcPr>
          <w:p w14:paraId="644B2392" w14:textId="77777777" w:rsidR="00D13CC2" w:rsidRPr="009F669C" w:rsidRDefault="00D13CC2" w:rsidP="00D13CC2">
            <w:pPr>
              <w:pStyle w:val="TB"/>
            </w:pPr>
            <w:r w:rsidRPr="009F669C">
              <w:t>B</w:t>
            </w:r>
          </w:p>
        </w:tc>
        <w:tc>
          <w:tcPr>
            <w:tcW w:w="1710" w:type="dxa"/>
          </w:tcPr>
          <w:p w14:paraId="31A07FAB" w14:textId="77777777" w:rsidR="00D13CC2" w:rsidRPr="009F669C" w:rsidRDefault="00D13CC2" w:rsidP="00D13CC2">
            <w:pPr>
              <w:pStyle w:val="TB"/>
            </w:pPr>
            <w:r w:rsidRPr="009F669C">
              <w:t>.18(200) = 36</w:t>
            </w:r>
          </w:p>
        </w:tc>
        <w:tc>
          <w:tcPr>
            <w:tcW w:w="1980" w:type="dxa"/>
          </w:tcPr>
          <w:p w14:paraId="754E7E9C" w14:textId="77777777" w:rsidR="00D13CC2" w:rsidRPr="009F669C" w:rsidRDefault="00D13CC2" w:rsidP="00D13CC2">
            <w:pPr>
              <w:pStyle w:val="TB"/>
            </w:pPr>
            <w:r w:rsidRPr="009F669C">
              <w:t xml:space="preserve"> 18</w:t>
            </w:r>
          </w:p>
        </w:tc>
      </w:tr>
      <w:tr w:rsidR="00D13CC2" w:rsidRPr="009F669C" w14:paraId="512063D7" w14:textId="77777777" w:rsidTr="00D13CC2">
        <w:tc>
          <w:tcPr>
            <w:tcW w:w="1620" w:type="dxa"/>
          </w:tcPr>
          <w:p w14:paraId="6E93E260" w14:textId="77777777" w:rsidR="00D13CC2" w:rsidRPr="009F669C" w:rsidRDefault="00D13CC2" w:rsidP="00D13CC2">
            <w:pPr>
              <w:pStyle w:val="TB"/>
            </w:pPr>
            <w:r w:rsidRPr="009F669C">
              <w:t>C</w:t>
            </w:r>
          </w:p>
        </w:tc>
        <w:tc>
          <w:tcPr>
            <w:tcW w:w="1710" w:type="dxa"/>
          </w:tcPr>
          <w:p w14:paraId="3A607A28" w14:textId="77777777" w:rsidR="00D13CC2" w:rsidRPr="009F669C" w:rsidRDefault="00D13CC2" w:rsidP="00D13CC2">
            <w:pPr>
              <w:pStyle w:val="TB"/>
            </w:pPr>
            <w:r w:rsidRPr="009F669C">
              <w:t>.40(200) = 80</w:t>
            </w:r>
          </w:p>
        </w:tc>
        <w:tc>
          <w:tcPr>
            <w:tcW w:w="1980" w:type="dxa"/>
          </w:tcPr>
          <w:p w14:paraId="223B1EFC" w14:textId="77777777" w:rsidR="00D13CC2" w:rsidRPr="009F669C" w:rsidRDefault="00D13CC2" w:rsidP="00D13CC2">
            <w:pPr>
              <w:pStyle w:val="TB"/>
            </w:pPr>
            <w:r w:rsidRPr="009F669C">
              <w:t xml:space="preserve"> 40</w:t>
            </w:r>
          </w:p>
        </w:tc>
      </w:tr>
      <w:tr w:rsidR="00D13CC2" w:rsidRPr="009F669C" w14:paraId="701A392C" w14:textId="77777777" w:rsidTr="00D13CC2">
        <w:tc>
          <w:tcPr>
            <w:tcW w:w="1620" w:type="dxa"/>
          </w:tcPr>
          <w:p w14:paraId="62A31515" w14:textId="77777777" w:rsidR="00D13CC2" w:rsidRPr="009F669C" w:rsidRDefault="00D13CC2" w:rsidP="00D13CC2">
            <w:pPr>
              <w:pStyle w:val="TB"/>
            </w:pPr>
            <w:r w:rsidRPr="009F669C">
              <w:t>D</w:t>
            </w:r>
          </w:p>
        </w:tc>
        <w:tc>
          <w:tcPr>
            <w:tcW w:w="1710" w:type="dxa"/>
          </w:tcPr>
          <w:p w14:paraId="256CA8A3" w14:textId="77777777" w:rsidR="00D13CC2" w:rsidRPr="009F669C" w:rsidRDefault="00D13CC2" w:rsidP="00D13CC2">
            <w:pPr>
              <w:pStyle w:val="TB"/>
            </w:pPr>
            <w:r w:rsidRPr="009F669C">
              <w:t xml:space="preserve">.20(200) </w:t>
            </w:r>
            <w:r w:rsidRPr="00356262">
              <w:t xml:space="preserve">= </w:t>
            </w:r>
            <w:r w:rsidRPr="009F669C">
              <w:rPr>
                <w:u w:val="single"/>
              </w:rPr>
              <w:t>40</w:t>
            </w:r>
          </w:p>
        </w:tc>
        <w:tc>
          <w:tcPr>
            <w:tcW w:w="1980" w:type="dxa"/>
          </w:tcPr>
          <w:p w14:paraId="548E3F2B" w14:textId="77777777" w:rsidR="00D13CC2" w:rsidRPr="009F669C" w:rsidRDefault="00D13CC2" w:rsidP="00D13CC2">
            <w:pPr>
              <w:pStyle w:val="TB"/>
              <w:rPr>
                <w:u w:val="single"/>
              </w:rPr>
            </w:pPr>
            <w:r w:rsidRPr="009F669C">
              <w:rPr>
                <w:u w:val="single"/>
              </w:rPr>
              <w:t xml:space="preserve"> 20</w:t>
            </w:r>
          </w:p>
        </w:tc>
      </w:tr>
      <w:tr w:rsidR="00D13CC2" w:rsidRPr="009F669C" w14:paraId="6A446EB0" w14:textId="77777777" w:rsidTr="00D13CC2">
        <w:tc>
          <w:tcPr>
            <w:tcW w:w="1620" w:type="dxa"/>
          </w:tcPr>
          <w:p w14:paraId="3910440C" w14:textId="77777777" w:rsidR="00D13CC2" w:rsidRPr="009F669C" w:rsidRDefault="00D13CC2" w:rsidP="00D13CC2">
            <w:pPr>
              <w:pStyle w:val="TB"/>
            </w:pPr>
            <w:r w:rsidRPr="009F669C">
              <w:t>Total</w:t>
            </w:r>
          </w:p>
        </w:tc>
        <w:tc>
          <w:tcPr>
            <w:tcW w:w="1710" w:type="dxa"/>
          </w:tcPr>
          <w:p w14:paraId="400F4BF6" w14:textId="77777777" w:rsidR="00D13CC2" w:rsidRPr="009F669C" w:rsidRDefault="00D13CC2" w:rsidP="00D13CC2">
            <w:pPr>
              <w:pStyle w:val="TB"/>
            </w:pPr>
            <w:r w:rsidRPr="009F669C">
              <w:t>200</w:t>
            </w:r>
          </w:p>
        </w:tc>
        <w:tc>
          <w:tcPr>
            <w:tcW w:w="1980" w:type="dxa"/>
          </w:tcPr>
          <w:p w14:paraId="25E200C6" w14:textId="77777777" w:rsidR="00D13CC2" w:rsidRPr="009F669C" w:rsidRDefault="00D13CC2" w:rsidP="00D13CC2">
            <w:pPr>
              <w:pStyle w:val="TB"/>
            </w:pPr>
            <w:r w:rsidRPr="009F669C">
              <w:t>100</w:t>
            </w:r>
          </w:p>
        </w:tc>
      </w:tr>
    </w:tbl>
    <w:p w14:paraId="5E575012" w14:textId="27F79467" w:rsidR="00D13CC2" w:rsidRPr="009F669C" w:rsidRDefault="00D13CC2" w:rsidP="00D13CC2">
      <w:pPr>
        <w:pStyle w:val="SOLNL"/>
      </w:pPr>
      <w:r w:rsidRPr="009F669C">
        <w:t>3. a.</w:t>
      </w:r>
      <w:r w:rsidRPr="009F669C">
        <w:tab/>
        <w:t xml:space="preserve">360° </w:t>
      </w:r>
      <w:r w:rsidR="00356262">
        <w:t>×</w:t>
      </w:r>
      <w:r w:rsidRPr="009F669C">
        <w:t xml:space="preserve"> 58/120 = 174°</w:t>
      </w:r>
    </w:p>
    <w:p w14:paraId="56A79F39" w14:textId="134F12B3" w:rsidR="00D13CC2" w:rsidRPr="009F669C" w:rsidRDefault="00D13CC2" w:rsidP="00727275">
      <w:pPr>
        <w:pStyle w:val="SOLNLLL"/>
        <w:ind w:left="720"/>
      </w:pPr>
      <w:r w:rsidRPr="009F669C">
        <w:t>b.</w:t>
      </w:r>
      <w:r w:rsidRPr="009F669C">
        <w:tab/>
        <w:t>360°</w:t>
      </w:r>
      <w:r w:rsidR="00356262">
        <w:t xml:space="preserve"> × </w:t>
      </w:r>
      <w:r w:rsidRPr="009F669C">
        <w:t>42/120 = 126°</w:t>
      </w:r>
    </w:p>
    <w:p w14:paraId="18764C35" w14:textId="77777777" w:rsidR="002B68DB" w:rsidRDefault="002B68DB">
      <w:pPr>
        <w:rPr>
          <w:sz w:val="24"/>
        </w:rPr>
      </w:pPr>
      <w:r>
        <w:br w:type="page"/>
      </w:r>
    </w:p>
    <w:p w14:paraId="779441FE" w14:textId="79ED5123" w:rsidR="00D13CC2" w:rsidRDefault="00D13CC2" w:rsidP="00A24931">
      <w:pPr>
        <w:pStyle w:val="SOLNLLL"/>
        <w:ind w:left="720"/>
      </w:pPr>
      <w:r w:rsidRPr="00356262">
        <w:lastRenderedPageBreak/>
        <w:t>c.</w:t>
      </w:r>
      <w:r w:rsidR="0044251D">
        <w:t xml:space="preserve"> </w:t>
      </w:r>
    </w:p>
    <w:p w14:paraId="430933D7" w14:textId="64F606A3" w:rsidR="00B944C4" w:rsidRDefault="00B944C4" w:rsidP="00B944C4">
      <w:pPr>
        <w:pStyle w:val="SOLNLLL"/>
        <w:ind w:left="720"/>
        <w:jc w:val="center"/>
      </w:pPr>
      <w:r>
        <w:rPr>
          <w:noProof/>
        </w:rPr>
        <w:drawing>
          <wp:inline distT="0" distB="0" distL="0" distR="0" wp14:anchorId="4D698829" wp14:editId="64996AC7">
            <wp:extent cx="3657600" cy="219456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DB4A9E2" w14:textId="3306C8BA" w:rsidR="00D13CC2" w:rsidRDefault="00D13CC2" w:rsidP="00A24931">
      <w:pPr>
        <w:pStyle w:val="SOLNLLL"/>
        <w:ind w:left="720"/>
      </w:pPr>
      <w:r w:rsidRPr="00356262">
        <w:t>d.</w:t>
      </w:r>
    </w:p>
    <w:p w14:paraId="4728F00B" w14:textId="264F4709" w:rsidR="00B944C4" w:rsidRPr="00356262" w:rsidRDefault="00B944C4" w:rsidP="00B944C4">
      <w:pPr>
        <w:pStyle w:val="SOLNLLL"/>
        <w:ind w:left="720"/>
        <w:jc w:val="center"/>
      </w:pPr>
      <w:r w:rsidRPr="00356262">
        <w:rPr>
          <w:noProof/>
        </w:rPr>
        <w:drawing>
          <wp:inline distT="0" distB="0" distL="0" distR="0" wp14:anchorId="4A64F857" wp14:editId="1C7854FF">
            <wp:extent cx="4088922" cy="2778608"/>
            <wp:effectExtent l="0" t="0" r="6985" b="3175"/>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6E5F946" w14:textId="6D27D6A2" w:rsidR="00D13CC2" w:rsidRPr="00356262" w:rsidRDefault="00D13CC2" w:rsidP="00D13CC2">
      <w:pPr>
        <w:pStyle w:val="SOLNL"/>
      </w:pPr>
      <w:r w:rsidRPr="00356262">
        <w:t>4. a.</w:t>
      </w:r>
      <w:r w:rsidRPr="00356262">
        <w:tab/>
        <w:t>These data are categorical.</w:t>
      </w:r>
    </w:p>
    <w:p w14:paraId="1F98D8C9" w14:textId="5592C30C" w:rsidR="00D13CC2" w:rsidRPr="00356262" w:rsidRDefault="00D13CC2" w:rsidP="00A24931">
      <w:pPr>
        <w:pStyle w:val="SOLNLLL"/>
        <w:ind w:left="720"/>
      </w:pPr>
      <w:r w:rsidRPr="00356262">
        <w:t>b.</w:t>
      </w:r>
    </w:p>
    <w:tbl>
      <w:tblPr>
        <w:tblW w:w="0" w:type="auto"/>
        <w:tblInd w:w="2420" w:type="dxa"/>
        <w:tblLook w:val="04A0" w:firstRow="1" w:lastRow="0" w:firstColumn="1" w:lastColumn="0" w:noHBand="0" w:noVBand="1"/>
      </w:tblPr>
      <w:tblGrid>
        <w:gridCol w:w="2070"/>
        <w:gridCol w:w="1373"/>
        <w:gridCol w:w="1597"/>
      </w:tblGrid>
      <w:tr w:rsidR="00D13CC2" w:rsidRPr="00356262" w14:paraId="5C4F54A7" w14:textId="77777777" w:rsidTr="00D13CC2">
        <w:trPr>
          <w:trHeight w:val="315"/>
        </w:trPr>
        <w:tc>
          <w:tcPr>
            <w:tcW w:w="2070" w:type="dxa"/>
            <w:shd w:val="clear" w:color="auto" w:fill="auto"/>
            <w:noWrap/>
            <w:hideMark/>
          </w:tcPr>
          <w:p w14:paraId="45C14F24" w14:textId="6D406673" w:rsidR="00D13CC2" w:rsidRPr="00356262" w:rsidRDefault="00D13CC2" w:rsidP="00D13CC2">
            <w:pPr>
              <w:pStyle w:val="TCH1"/>
            </w:pPr>
            <w:r w:rsidRPr="00356262">
              <w:t>Website</w:t>
            </w:r>
          </w:p>
        </w:tc>
        <w:tc>
          <w:tcPr>
            <w:tcW w:w="1373" w:type="dxa"/>
            <w:shd w:val="clear" w:color="auto" w:fill="auto"/>
            <w:noWrap/>
            <w:hideMark/>
          </w:tcPr>
          <w:p w14:paraId="2405F3CB" w14:textId="77777777" w:rsidR="00D13CC2" w:rsidRPr="00356262" w:rsidRDefault="00D13CC2" w:rsidP="00D13CC2">
            <w:pPr>
              <w:pStyle w:val="TCH1"/>
            </w:pPr>
            <w:r w:rsidRPr="00356262">
              <w:t xml:space="preserve"> Frequency</w:t>
            </w:r>
          </w:p>
        </w:tc>
        <w:tc>
          <w:tcPr>
            <w:tcW w:w="1597" w:type="dxa"/>
            <w:shd w:val="clear" w:color="auto" w:fill="auto"/>
            <w:noWrap/>
            <w:hideMark/>
          </w:tcPr>
          <w:p w14:paraId="136672D0" w14:textId="77777777" w:rsidR="00D13CC2" w:rsidRPr="00356262" w:rsidRDefault="00D13CC2" w:rsidP="00D13CC2">
            <w:pPr>
              <w:pStyle w:val="TCH1"/>
            </w:pPr>
            <w:r w:rsidRPr="00356262">
              <w:t>% Frequency</w:t>
            </w:r>
          </w:p>
        </w:tc>
      </w:tr>
      <w:tr w:rsidR="00D13CC2" w:rsidRPr="00356262" w14:paraId="7D145C0E" w14:textId="77777777" w:rsidTr="00D13CC2">
        <w:trPr>
          <w:trHeight w:val="315"/>
        </w:trPr>
        <w:tc>
          <w:tcPr>
            <w:tcW w:w="2070" w:type="dxa"/>
            <w:shd w:val="clear" w:color="auto" w:fill="auto"/>
            <w:noWrap/>
            <w:hideMark/>
          </w:tcPr>
          <w:p w14:paraId="6A6F6242" w14:textId="3216BAC0" w:rsidR="00D13CC2" w:rsidRPr="00356262" w:rsidRDefault="00D13CC2" w:rsidP="00D13CC2">
            <w:pPr>
              <w:pStyle w:val="TB"/>
            </w:pPr>
            <w:r w:rsidRPr="00356262">
              <w:t>FB</w:t>
            </w:r>
          </w:p>
        </w:tc>
        <w:tc>
          <w:tcPr>
            <w:tcW w:w="1373" w:type="dxa"/>
            <w:shd w:val="clear" w:color="auto" w:fill="auto"/>
            <w:noWrap/>
            <w:hideMark/>
          </w:tcPr>
          <w:p w14:paraId="4E1964C7" w14:textId="77777777" w:rsidR="00D13CC2" w:rsidRPr="00356262" w:rsidRDefault="00D13CC2" w:rsidP="00D13CC2">
            <w:pPr>
              <w:pStyle w:val="TB"/>
            </w:pPr>
            <w:r w:rsidRPr="00356262">
              <w:t>8</w:t>
            </w:r>
          </w:p>
        </w:tc>
        <w:tc>
          <w:tcPr>
            <w:tcW w:w="1597" w:type="dxa"/>
            <w:shd w:val="clear" w:color="auto" w:fill="auto"/>
            <w:noWrap/>
            <w:hideMark/>
          </w:tcPr>
          <w:p w14:paraId="3F3C083A" w14:textId="77777777" w:rsidR="00D13CC2" w:rsidRPr="00356262" w:rsidRDefault="00D13CC2" w:rsidP="00D13CC2">
            <w:pPr>
              <w:pStyle w:val="TB"/>
            </w:pPr>
            <w:r w:rsidRPr="00356262">
              <w:t>16</w:t>
            </w:r>
          </w:p>
        </w:tc>
      </w:tr>
      <w:tr w:rsidR="00D13CC2" w:rsidRPr="00356262" w14:paraId="2A87B045" w14:textId="77777777" w:rsidTr="00D13CC2">
        <w:trPr>
          <w:trHeight w:val="315"/>
        </w:trPr>
        <w:tc>
          <w:tcPr>
            <w:tcW w:w="2070" w:type="dxa"/>
            <w:shd w:val="clear" w:color="auto" w:fill="auto"/>
            <w:noWrap/>
            <w:hideMark/>
          </w:tcPr>
          <w:p w14:paraId="111C6DC4" w14:textId="77777777" w:rsidR="00D13CC2" w:rsidRPr="00356262" w:rsidRDefault="00D13CC2" w:rsidP="00D13CC2">
            <w:pPr>
              <w:pStyle w:val="TB"/>
            </w:pPr>
            <w:r w:rsidRPr="00356262">
              <w:t>GOOG</w:t>
            </w:r>
          </w:p>
        </w:tc>
        <w:tc>
          <w:tcPr>
            <w:tcW w:w="1373" w:type="dxa"/>
            <w:shd w:val="clear" w:color="auto" w:fill="auto"/>
            <w:noWrap/>
            <w:hideMark/>
          </w:tcPr>
          <w:p w14:paraId="0AABA23E" w14:textId="77777777" w:rsidR="00D13CC2" w:rsidRPr="00356262" w:rsidRDefault="00D13CC2" w:rsidP="00D13CC2">
            <w:pPr>
              <w:pStyle w:val="TB"/>
            </w:pPr>
            <w:r w:rsidRPr="00356262">
              <w:t>14</w:t>
            </w:r>
          </w:p>
        </w:tc>
        <w:tc>
          <w:tcPr>
            <w:tcW w:w="1597" w:type="dxa"/>
            <w:shd w:val="clear" w:color="auto" w:fill="auto"/>
            <w:noWrap/>
            <w:hideMark/>
          </w:tcPr>
          <w:p w14:paraId="757BD42D" w14:textId="77777777" w:rsidR="00D13CC2" w:rsidRPr="00356262" w:rsidRDefault="00D13CC2" w:rsidP="00D13CC2">
            <w:pPr>
              <w:pStyle w:val="TB"/>
            </w:pPr>
            <w:r w:rsidRPr="00356262">
              <w:t>28</w:t>
            </w:r>
          </w:p>
        </w:tc>
      </w:tr>
      <w:tr w:rsidR="00D13CC2" w:rsidRPr="00356262" w14:paraId="7A8FE8FA" w14:textId="77777777" w:rsidTr="00D13CC2">
        <w:trPr>
          <w:trHeight w:val="315"/>
        </w:trPr>
        <w:tc>
          <w:tcPr>
            <w:tcW w:w="2070" w:type="dxa"/>
            <w:shd w:val="clear" w:color="auto" w:fill="auto"/>
            <w:noWrap/>
            <w:hideMark/>
          </w:tcPr>
          <w:p w14:paraId="32820C87" w14:textId="77777777" w:rsidR="00D13CC2" w:rsidRPr="00356262" w:rsidRDefault="00D13CC2" w:rsidP="00D13CC2">
            <w:pPr>
              <w:pStyle w:val="TB"/>
            </w:pPr>
            <w:r w:rsidRPr="00356262">
              <w:lastRenderedPageBreak/>
              <w:t>WIKI</w:t>
            </w:r>
          </w:p>
        </w:tc>
        <w:tc>
          <w:tcPr>
            <w:tcW w:w="1373" w:type="dxa"/>
            <w:shd w:val="clear" w:color="auto" w:fill="auto"/>
            <w:noWrap/>
            <w:hideMark/>
          </w:tcPr>
          <w:p w14:paraId="42275921" w14:textId="77777777" w:rsidR="00D13CC2" w:rsidRPr="00356262" w:rsidRDefault="00D13CC2" w:rsidP="00D13CC2">
            <w:pPr>
              <w:pStyle w:val="TB"/>
            </w:pPr>
            <w:r w:rsidRPr="00356262">
              <w:t>9</w:t>
            </w:r>
          </w:p>
        </w:tc>
        <w:tc>
          <w:tcPr>
            <w:tcW w:w="1597" w:type="dxa"/>
            <w:shd w:val="clear" w:color="auto" w:fill="auto"/>
            <w:noWrap/>
            <w:hideMark/>
          </w:tcPr>
          <w:p w14:paraId="7A9328C4" w14:textId="77777777" w:rsidR="00D13CC2" w:rsidRPr="00356262" w:rsidRDefault="00D13CC2" w:rsidP="00D13CC2">
            <w:pPr>
              <w:pStyle w:val="TB"/>
            </w:pPr>
            <w:r w:rsidRPr="00356262">
              <w:t>18</w:t>
            </w:r>
          </w:p>
        </w:tc>
      </w:tr>
      <w:tr w:rsidR="00D13CC2" w:rsidRPr="00356262" w14:paraId="7066071D" w14:textId="77777777" w:rsidTr="00D13CC2">
        <w:trPr>
          <w:trHeight w:val="315"/>
        </w:trPr>
        <w:tc>
          <w:tcPr>
            <w:tcW w:w="2070" w:type="dxa"/>
            <w:shd w:val="clear" w:color="auto" w:fill="auto"/>
            <w:noWrap/>
            <w:hideMark/>
          </w:tcPr>
          <w:p w14:paraId="7DE9AFBC" w14:textId="77777777" w:rsidR="00D13CC2" w:rsidRPr="00356262" w:rsidRDefault="00D13CC2" w:rsidP="00D13CC2">
            <w:pPr>
              <w:pStyle w:val="TB"/>
            </w:pPr>
            <w:r w:rsidRPr="00356262">
              <w:t>YAH</w:t>
            </w:r>
          </w:p>
        </w:tc>
        <w:tc>
          <w:tcPr>
            <w:tcW w:w="1373" w:type="dxa"/>
            <w:shd w:val="clear" w:color="auto" w:fill="auto"/>
            <w:noWrap/>
            <w:hideMark/>
          </w:tcPr>
          <w:p w14:paraId="0907B550" w14:textId="77777777" w:rsidR="00D13CC2" w:rsidRPr="00356262" w:rsidRDefault="00D13CC2" w:rsidP="00D13CC2">
            <w:pPr>
              <w:pStyle w:val="TB"/>
            </w:pPr>
            <w:r w:rsidRPr="00356262">
              <w:t>13</w:t>
            </w:r>
          </w:p>
        </w:tc>
        <w:tc>
          <w:tcPr>
            <w:tcW w:w="1597" w:type="dxa"/>
            <w:shd w:val="clear" w:color="auto" w:fill="auto"/>
            <w:noWrap/>
            <w:hideMark/>
          </w:tcPr>
          <w:p w14:paraId="07C374D7" w14:textId="77777777" w:rsidR="00D13CC2" w:rsidRPr="00356262" w:rsidRDefault="00D13CC2" w:rsidP="00D13CC2">
            <w:pPr>
              <w:pStyle w:val="TB"/>
            </w:pPr>
            <w:r w:rsidRPr="00356262">
              <w:t>26</w:t>
            </w:r>
          </w:p>
        </w:tc>
      </w:tr>
      <w:tr w:rsidR="00D13CC2" w:rsidRPr="00356262" w14:paraId="2A53538A" w14:textId="77777777" w:rsidTr="00D13CC2">
        <w:trPr>
          <w:trHeight w:val="315"/>
        </w:trPr>
        <w:tc>
          <w:tcPr>
            <w:tcW w:w="2070" w:type="dxa"/>
            <w:shd w:val="clear" w:color="auto" w:fill="auto"/>
            <w:noWrap/>
            <w:hideMark/>
          </w:tcPr>
          <w:p w14:paraId="152BC76B" w14:textId="77777777" w:rsidR="00D13CC2" w:rsidRPr="00356262" w:rsidRDefault="00D13CC2" w:rsidP="00D13CC2">
            <w:pPr>
              <w:pStyle w:val="TB"/>
            </w:pPr>
            <w:r w:rsidRPr="00356262">
              <w:t>YT</w:t>
            </w:r>
          </w:p>
        </w:tc>
        <w:tc>
          <w:tcPr>
            <w:tcW w:w="1373" w:type="dxa"/>
            <w:shd w:val="clear" w:color="auto" w:fill="auto"/>
            <w:noWrap/>
            <w:hideMark/>
          </w:tcPr>
          <w:p w14:paraId="4B8E0C4B" w14:textId="77777777" w:rsidR="00D13CC2" w:rsidRPr="00356262" w:rsidRDefault="00D13CC2" w:rsidP="00D13CC2">
            <w:pPr>
              <w:pStyle w:val="TB"/>
            </w:pPr>
            <w:r w:rsidRPr="00356262">
              <w:t>6</w:t>
            </w:r>
          </w:p>
        </w:tc>
        <w:tc>
          <w:tcPr>
            <w:tcW w:w="1597" w:type="dxa"/>
            <w:shd w:val="clear" w:color="auto" w:fill="auto"/>
            <w:noWrap/>
            <w:hideMark/>
          </w:tcPr>
          <w:p w14:paraId="237A6A78" w14:textId="77777777" w:rsidR="00D13CC2" w:rsidRPr="00356262" w:rsidRDefault="00D13CC2" w:rsidP="00D13CC2">
            <w:pPr>
              <w:pStyle w:val="TB"/>
            </w:pPr>
            <w:r w:rsidRPr="00356262">
              <w:t>12</w:t>
            </w:r>
          </w:p>
        </w:tc>
      </w:tr>
      <w:tr w:rsidR="00D13CC2" w:rsidRPr="00356262" w14:paraId="6B409A21" w14:textId="77777777" w:rsidTr="00D13CC2">
        <w:trPr>
          <w:trHeight w:val="315"/>
        </w:trPr>
        <w:tc>
          <w:tcPr>
            <w:tcW w:w="2070" w:type="dxa"/>
            <w:shd w:val="clear" w:color="auto" w:fill="auto"/>
            <w:noWrap/>
            <w:hideMark/>
          </w:tcPr>
          <w:p w14:paraId="59B895B8" w14:textId="77777777" w:rsidR="00D13CC2" w:rsidRPr="00356262" w:rsidRDefault="00D13CC2" w:rsidP="00D13CC2">
            <w:pPr>
              <w:pStyle w:val="TB"/>
            </w:pPr>
            <w:r w:rsidRPr="00356262">
              <w:t>Total</w:t>
            </w:r>
          </w:p>
        </w:tc>
        <w:tc>
          <w:tcPr>
            <w:tcW w:w="1373" w:type="dxa"/>
            <w:shd w:val="clear" w:color="auto" w:fill="auto"/>
            <w:noWrap/>
            <w:hideMark/>
          </w:tcPr>
          <w:p w14:paraId="1954A3B7" w14:textId="77777777" w:rsidR="00D13CC2" w:rsidRPr="00356262" w:rsidRDefault="00D13CC2" w:rsidP="00D13CC2">
            <w:pPr>
              <w:pStyle w:val="TB"/>
            </w:pPr>
            <w:r w:rsidRPr="00356262">
              <w:t>50</w:t>
            </w:r>
          </w:p>
        </w:tc>
        <w:tc>
          <w:tcPr>
            <w:tcW w:w="1597" w:type="dxa"/>
            <w:shd w:val="clear" w:color="auto" w:fill="auto"/>
            <w:noWrap/>
            <w:hideMark/>
          </w:tcPr>
          <w:p w14:paraId="5F195E39" w14:textId="77777777" w:rsidR="00D13CC2" w:rsidRPr="00356262" w:rsidRDefault="00D13CC2" w:rsidP="00D13CC2">
            <w:pPr>
              <w:pStyle w:val="TB"/>
            </w:pPr>
            <w:r w:rsidRPr="00356262">
              <w:t>100</w:t>
            </w:r>
          </w:p>
        </w:tc>
      </w:tr>
    </w:tbl>
    <w:p w14:paraId="2865D3A2" w14:textId="7B73BF36" w:rsidR="00D13CC2" w:rsidRPr="000D70D3" w:rsidRDefault="00D13CC2" w:rsidP="00E03767">
      <w:pPr>
        <w:pStyle w:val="SOLNLLL"/>
        <w:tabs>
          <w:tab w:val="left" w:pos="2340"/>
        </w:tabs>
        <w:ind w:left="720"/>
      </w:pPr>
      <w:r w:rsidRPr="00356262">
        <w:t>c.</w:t>
      </w:r>
      <w:r w:rsidRPr="00356262">
        <w:tab/>
        <w:t>The most frequent</w:t>
      </w:r>
      <w:r w:rsidR="000D70D3">
        <w:t>ly</w:t>
      </w:r>
      <w:r w:rsidRPr="00356262">
        <w:t xml:space="preserve"> visited</w:t>
      </w:r>
      <w:r w:rsidR="00356262">
        <w:t xml:space="preserve"> </w:t>
      </w:r>
      <w:r w:rsidRPr="00356262">
        <w:t xml:space="preserve">website is google.com (GOOG); </w:t>
      </w:r>
      <w:r w:rsidR="000D70D3">
        <w:t xml:space="preserve">the </w:t>
      </w:r>
      <w:r w:rsidRPr="000D70D3">
        <w:t>second is yahoo.com (YAH).</w:t>
      </w:r>
    </w:p>
    <w:p w14:paraId="4A183A40" w14:textId="5CC8F10F" w:rsidR="00D13CC2" w:rsidRPr="000D70D3" w:rsidRDefault="00D13CC2" w:rsidP="00D13CC2">
      <w:pPr>
        <w:pStyle w:val="SOLNL"/>
      </w:pPr>
      <w:r w:rsidRPr="000D70D3">
        <w:t>5. a.</w:t>
      </w:r>
      <w:r w:rsidRPr="000D70D3">
        <w:tab/>
      </w:r>
    </w:p>
    <w:tbl>
      <w:tblPr>
        <w:tblW w:w="0" w:type="auto"/>
        <w:tblInd w:w="1070" w:type="dxa"/>
        <w:tblLook w:val="04A0" w:firstRow="1" w:lastRow="0" w:firstColumn="1" w:lastColumn="0" w:noHBand="0" w:noVBand="1"/>
      </w:tblPr>
      <w:tblGrid>
        <w:gridCol w:w="1710"/>
        <w:gridCol w:w="1260"/>
        <w:gridCol w:w="2160"/>
        <w:gridCol w:w="2070"/>
      </w:tblGrid>
      <w:tr w:rsidR="00D13CC2" w:rsidRPr="000D70D3" w14:paraId="36D83CBB" w14:textId="77777777" w:rsidTr="00D13CC2">
        <w:trPr>
          <w:trHeight w:val="315"/>
        </w:trPr>
        <w:tc>
          <w:tcPr>
            <w:tcW w:w="1710" w:type="dxa"/>
            <w:shd w:val="clear" w:color="auto" w:fill="auto"/>
            <w:noWrap/>
            <w:hideMark/>
          </w:tcPr>
          <w:p w14:paraId="1E7F8F88" w14:textId="427D1450" w:rsidR="00D13CC2" w:rsidRPr="000D70D3" w:rsidRDefault="00D13CC2" w:rsidP="00D13CC2">
            <w:pPr>
              <w:pStyle w:val="TCH1"/>
            </w:pPr>
            <w:r w:rsidRPr="000D70D3">
              <w:t>Name</w:t>
            </w:r>
          </w:p>
        </w:tc>
        <w:tc>
          <w:tcPr>
            <w:tcW w:w="1260" w:type="dxa"/>
            <w:shd w:val="clear" w:color="auto" w:fill="auto"/>
            <w:noWrap/>
            <w:hideMark/>
          </w:tcPr>
          <w:p w14:paraId="1EB20590" w14:textId="77777777" w:rsidR="00D13CC2" w:rsidRPr="000D70D3" w:rsidRDefault="00D13CC2" w:rsidP="00D13CC2">
            <w:pPr>
              <w:pStyle w:val="TCH1"/>
            </w:pPr>
            <w:r w:rsidRPr="000D70D3">
              <w:t>Frequency</w:t>
            </w:r>
          </w:p>
        </w:tc>
        <w:tc>
          <w:tcPr>
            <w:tcW w:w="2160" w:type="dxa"/>
            <w:shd w:val="clear" w:color="auto" w:fill="auto"/>
            <w:noWrap/>
            <w:hideMark/>
          </w:tcPr>
          <w:p w14:paraId="2E8C1EC9" w14:textId="77777777" w:rsidR="00D13CC2" w:rsidRPr="000D70D3" w:rsidRDefault="00D13CC2" w:rsidP="00D13CC2">
            <w:pPr>
              <w:pStyle w:val="TCH1"/>
            </w:pPr>
            <w:r w:rsidRPr="000D70D3">
              <w:t>Relative Frequency</w:t>
            </w:r>
          </w:p>
        </w:tc>
        <w:tc>
          <w:tcPr>
            <w:tcW w:w="2070" w:type="dxa"/>
            <w:shd w:val="clear" w:color="auto" w:fill="auto"/>
            <w:noWrap/>
            <w:hideMark/>
          </w:tcPr>
          <w:p w14:paraId="5085C4B5" w14:textId="77777777" w:rsidR="00D13CC2" w:rsidRPr="000D70D3" w:rsidRDefault="00D13CC2" w:rsidP="00D13CC2">
            <w:pPr>
              <w:pStyle w:val="TCH1"/>
            </w:pPr>
            <w:r w:rsidRPr="000D70D3">
              <w:t>Percent Frequency</w:t>
            </w:r>
          </w:p>
        </w:tc>
      </w:tr>
      <w:tr w:rsidR="00D13CC2" w:rsidRPr="000D70D3" w14:paraId="1B005591" w14:textId="77777777" w:rsidTr="00D13CC2">
        <w:trPr>
          <w:trHeight w:val="315"/>
        </w:trPr>
        <w:tc>
          <w:tcPr>
            <w:tcW w:w="1710" w:type="dxa"/>
            <w:shd w:val="clear" w:color="auto" w:fill="auto"/>
            <w:noWrap/>
            <w:hideMark/>
          </w:tcPr>
          <w:p w14:paraId="209E97C5" w14:textId="5F012AB8" w:rsidR="00D13CC2" w:rsidRPr="000D70D3" w:rsidRDefault="00D13CC2" w:rsidP="00D13CC2">
            <w:pPr>
              <w:pStyle w:val="TB"/>
            </w:pPr>
            <w:r w:rsidRPr="000D70D3">
              <w:t>Brown</w:t>
            </w:r>
          </w:p>
        </w:tc>
        <w:tc>
          <w:tcPr>
            <w:tcW w:w="1260" w:type="dxa"/>
            <w:shd w:val="clear" w:color="auto" w:fill="auto"/>
            <w:noWrap/>
            <w:hideMark/>
          </w:tcPr>
          <w:p w14:paraId="7F311F21" w14:textId="77777777" w:rsidR="00D13CC2" w:rsidRPr="000D70D3" w:rsidRDefault="00D13CC2" w:rsidP="00D13CC2">
            <w:pPr>
              <w:pStyle w:val="TB"/>
            </w:pPr>
            <w:r w:rsidRPr="000D70D3">
              <w:t>7</w:t>
            </w:r>
          </w:p>
        </w:tc>
        <w:tc>
          <w:tcPr>
            <w:tcW w:w="2160" w:type="dxa"/>
            <w:shd w:val="clear" w:color="auto" w:fill="auto"/>
            <w:noWrap/>
            <w:hideMark/>
          </w:tcPr>
          <w:p w14:paraId="1A842888" w14:textId="77777777" w:rsidR="00D13CC2" w:rsidRPr="000D70D3" w:rsidRDefault="00D13CC2" w:rsidP="00D13CC2">
            <w:pPr>
              <w:pStyle w:val="TB"/>
            </w:pPr>
            <w:r w:rsidRPr="000D70D3">
              <w:t>0.14</w:t>
            </w:r>
          </w:p>
        </w:tc>
        <w:tc>
          <w:tcPr>
            <w:tcW w:w="2070" w:type="dxa"/>
            <w:shd w:val="clear" w:color="auto" w:fill="auto"/>
            <w:noWrap/>
            <w:hideMark/>
          </w:tcPr>
          <w:p w14:paraId="5B13A07A" w14:textId="069AC33A" w:rsidR="00D13CC2" w:rsidRPr="000D70D3" w:rsidRDefault="00D13CC2" w:rsidP="00D13CC2">
            <w:pPr>
              <w:pStyle w:val="TB"/>
            </w:pPr>
            <w:r w:rsidRPr="000D70D3">
              <w:t>14</w:t>
            </w:r>
          </w:p>
        </w:tc>
      </w:tr>
      <w:tr w:rsidR="00D13CC2" w:rsidRPr="000D70D3" w14:paraId="2D85E19A" w14:textId="77777777" w:rsidTr="00D13CC2">
        <w:trPr>
          <w:trHeight w:val="315"/>
        </w:trPr>
        <w:tc>
          <w:tcPr>
            <w:tcW w:w="1710" w:type="dxa"/>
            <w:shd w:val="clear" w:color="auto" w:fill="auto"/>
            <w:noWrap/>
            <w:hideMark/>
          </w:tcPr>
          <w:p w14:paraId="76DF6F11" w14:textId="77777777" w:rsidR="00D13CC2" w:rsidRPr="000D70D3" w:rsidRDefault="00D13CC2" w:rsidP="00D13CC2">
            <w:pPr>
              <w:pStyle w:val="TB"/>
            </w:pPr>
            <w:r w:rsidRPr="000D70D3">
              <w:t>Johnson</w:t>
            </w:r>
          </w:p>
        </w:tc>
        <w:tc>
          <w:tcPr>
            <w:tcW w:w="1260" w:type="dxa"/>
            <w:shd w:val="clear" w:color="auto" w:fill="auto"/>
            <w:noWrap/>
            <w:hideMark/>
          </w:tcPr>
          <w:p w14:paraId="74B4E5BE" w14:textId="77777777" w:rsidR="00D13CC2" w:rsidRPr="000D70D3" w:rsidRDefault="00D13CC2" w:rsidP="00D13CC2">
            <w:pPr>
              <w:pStyle w:val="TB"/>
            </w:pPr>
            <w:r w:rsidRPr="000D70D3">
              <w:t>10</w:t>
            </w:r>
          </w:p>
        </w:tc>
        <w:tc>
          <w:tcPr>
            <w:tcW w:w="2160" w:type="dxa"/>
            <w:shd w:val="clear" w:color="auto" w:fill="auto"/>
            <w:noWrap/>
            <w:hideMark/>
          </w:tcPr>
          <w:p w14:paraId="5ADEB2EB" w14:textId="77777777" w:rsidR="00D13CC2" w:rsidRPr="000D70D3" w:rsidRDefault="00D13CC2" w:rsidP="00D13CC2">
            <w:pPr>
              <w:pStyle w:val="TB"/>
            </w:pPr>
            <w:r w:rsidRPr="000D70D3">
              <w:t>0.20</w:t>
            </w:r>
          </w:p>
        </w:tc>
        <w:tc>
          <w:tcPr>
            <w:tcW w:w="2070" w:type="dxa"/>
            <w:shd w:val="clear" w:color="auto" w:fill="auto"/>
            <w:noWrap/>
            <w:hideMark/>
          </w:tcPr>
          <w:p w14:paraId="2C82B5D1" w14:textId="7A4032C7" w:rsidR="00D13CC2" w:rsidRPr="000D70D3" w:rsidRDefault="00D13CC2" w:rsidP="00D13CC2">
            <w:pPr>
              <w:pStyle w:val="TB"/>
            </w:pPr>
            <w:r w:rsidRPr="000D70D3">
              <w:t>20</w:t>
            </w:r>
          </w:p>
        </w:tc>
      </w:tr>
      <w:tr w:rsidR="00D13CC2" w:rsidRPr="000D70D3" w14:paraId="69EB2565" w14:textId="77777777" w:rsidTr="00D13CC2">
        <w:trPr>
          <w:trHeight w:val="315"/>
        </w:trPr>
        <w:tc>
          <w:tcPr>
            <w:tcW w:w="1710" w:type="dxa"/>
            <w:shd w:val="clear" w:color="auto" w:fill="auto"/>
            <w:noWrap/>
            <w:hideMark/>
          </w:tcPr>
          <w:p w14:paraId="042CA026" w14:textId="77777777" w:rsidR="00D13CC2" w:rsidRPr="000D70D3" w:rsidRDefault="00D13CC2" w:rsidP="00D13CC2">
            <w:pPr>
              <w:pStyle w:val="TB"/>
            </w:pPr>
            <w:r w:rsidRPr="000D70D3">
              <w:t>Jones</w:t>
            </w:r>
          </w:p>
        </w:tc>
        <w:tc>
          <w:tcPr>
            <w:tcW w:w="1260" w:type="dxa"/>
            <w:shd w:val="clear" w:color="auto" w:fill="auto"/>
            <w:noWrap/>
            <w:hideMark/>
          </w:tcPr>
          <w:p w14:paraId="3F08850E" w14:textId="77777777" w:rsidR="00D13CC2" w:rsidRPr="000D70D3" w:rsidRDefault="00D13CC2" w:rsidP="00D13CC2">
            <w:pPr>
              <w:pStyle w:val="TB"/>
            </w:pPr>
            <w:r w:rsidRPr="000D70D3">
              <w:t>7</w:t>
            </w:r>
          </w:p>
        </w:tc>
        <w:tc>
          <w:tcPr>
            <w:tcW w:w="2160" w:type="dxa"/>
            <w:shd w:val="clear" w:color="auto" w:fill="auto"/>
            <w:noWrap/>
            <w:hideMark/>
          </w:tcPr>
          <w:p w14:paraId="44E54D37" w14:textId="77777777" w:rsidR="00D13CC2" w:rsidRPr="000D70D3" w:rsidRDefault="00D13CC2" w:rsidP="00D13CC2">
            <w:pPr>
              <w:pStyle w:val="TB"/>
            </w:pPr>
            <w:r w:rsidRPr="000D70D3">
              <w:t>0.14</w:t>
            </w:r>
          </w:p>
        </w:tc>
        <w:tc>
          <w:tcPr>
            <w:tcW w:w="2070" w:type="dxa"/>
            <w:shd w:val="clear" w:color="auto" w:fill="auto"/>
            <w:noWrap/>
            <w:hideMark/>
          </w:tcPr>
          <w:p w14:paraId="2BD01CBC" w14:textId="0BE8EAAA" w:rsidR="00D13CC2" w:rsidRPr="000D70D3" w:rsidRDefault="00D13CC2" w:rsidP="00D13CC2">
            <w:pPr>
              <w:pStyle w:val="TB"/>
            </w:pPr>
            <w:r w:rsidRPr="000D70D3">
              <w:t>14</w:t>
            </w:r>
          </w:p>
        </w:tc>
      </w:tr>
      <w:tr w:rsidR="00D13CC2" w:rsidRPr="000D70D3" w14:paraId="7615EF25" w14:textId="77777777" w:rsidTr="00D13CC2">
        <w:trPr>
          <w:trHeight w:val="315"/>
        </w:trPr>
        <w:tc>
          <w:tcPr>
            <w:tcW w:w="1710" w:type="dxa"/>
            <w:shd w:val="clear" w:color="auto" w:fill="auto"/>
            <w:noWrap/>
            <w:hideMark/>
          </w:tcPr>
          <w:p w14:paraId="7D06905E" w14:textId="77777777" w:rsidR="00D13CC2" w:rsidRPr="000D70D3" w:rsidRDefault="00D13CC2" w:rsidP="00D13CC2">
            <w:pPr>
              <w:pStyle w:val="TB"/>
            </w:pPr>
            <w:r w:rsidRPr="000D70D3">
              <w:t>Garcia</w:t>
            </w:r>
          </w:p>
        </w:tc>
        <w:tc>
          <w:tcPr>
            <w:tcW w:w="1260" w:type="dxa"/>
            <w:shd w:val="clear" w:color="auto" w:fill="auto"/>
            <w:noWrap/>
            <w:hideMark/>
          </w:tcPr>
          <w:p w14:paraId="7FDD6FF0" w14:textId="77777777" w:rsidR="00D13CC2" w:rsidRPr="000D70D3" w:rsidRDefault="00D13CC2" w:rsidP="00D13CC2">
            <w:pPr>
              <w:pStyle w:val="TB"/>
            </w:pPr>
            <w:r w:rsidRPr="000D70D3">
              <w:t>6</w:t>
            </w:r>
          </w:p>
        </w:tc>
        <w:tc>
          <w:tcPr>
            <w:tcW w:w="2160" w:type="dxa"/>
            <w:shd w:val="clear" w:color="auto" w:fill="auto"/>
            <w:noWrap/>
            <w:hideMark/>
          </w:tcPr>
          <w:p w14:paraId="6D1C4BE3" w14:textId="77777777" w:rsidR="00D13CC2" w:rsidRPr="000D70D3" w:rsidRDefault="00D13CC2" w:rsidP="00D13CC2">
            <w:pPr>
              <w:pStyle w:val="TB"/>
            </w:pPr>
            <w:r w:rsidRPr="000D70D3">
              <w:t>0.12</w:t>
            </w:r>
          </w:p>
        </w:tc>
        <w:tc>
          <w:tcPr>
            <w:tcW w:w="2070" w:type="dxa"/>
            <w:shd w:val="clear" w:color="auto" w:fill="auto"/>
            <w:noWrap/>
            <w:hideMark/>
          </w:tcPr>
          <w:p w14:paraId="71982D7C" w14:textId="017F44AB" w:rsidR="00D13CC2" w:rsidRPr="000D70D3" w:rsidRDefault="00D13CC2" w:rsidP="00D13CC2">
            <w:pPr>
              <w:pStyle w:val="TB"/>
            </w:pPr>
            <w:r w:rsidRPr="000D70D3">
              <w:t>12</w:t>
            </w:r>
          </w:p>
        </w:tc>
      </w:tr>
      <w:tr w:rsidR="00D13CC2" w:rsidRPr="000D70D3" w14:paraId="68DE9071" w14:textId="77777777" w:rsidTr="00D13CC2">
        <w:trPr>
          <w:trHeight w:val="315"/>
        </w:trPr>
        <w:tc>
          <w:tcPr>
            <w:tcW w:w="1710" w:type="dxa"/>
            <w:shd w:val="clear" w:color="auto" w:fill="auto"/>
            <w:noWrap/>
            <w:hideMark/>
          </w:tcPr>
          <w:p w14:paraId="42845D72" w14:textId="77777777" w:rsidR="00D13CC2" w:rsidRPr="000D70D3" w:rsidRDefault="00D13CC2" w:rsidP="00D13CC2">
            <w:pPr>
              <w:pStyle w:val="TB"/>
            </w:pPr>
            <w:r w:rsidRPr="000D70D3">
              <w:t>Smith</w:t>
            </w:r>
          </w:p>
        </w:tc>
        <w:tc>
          <w:tcPr>
            <w:tcW w:w="1260" w:type="dxa"/>
            <w:shd w:val="clear" w:color="auto" w:fill="auto"/>
            <w:noWrap/>
            <w:hideMark/>
          </w:tcPr>
          <w:p w14:paraId="6B01B3C1" w14:textId="77777777" w:rsidR="00D13CC2" w:rsidRPr="000D70D3" w:rsidRDefault="00D13CC2" w:rsidP="00D13CC2">
            <w:pPr>
              <w:pStyle w:val="TB"/>
            </w:pPr>
            <w:r w:rsidRPr="000D70D3">
              <w:t>12</w:t>
            </w:r>
          </w:p>
        </w:tc>
        <w:tc>
          <w:tcPr>
            <w:tcW w:w="2160" w:type="dxa"/>
            <w:shd w:val="clear" w:color="auto" w:fill="auto"/>
            <w:noWrap/>
            <w:hideMark/>
          </w:tcPr>
          <w:p w14:paraId="3B59EF0C" w14:textId="77777777" w:rsidR="00D13CC2" w:rsidRPr="000D70D3" w:rsidRDefault="00D13CC2" w:rsidP="00D13CC2">
            <w:pPr>
              <w:pStyle w:val="TB"/>
            </w:pPr>
            <w:r w:rsidRPr="000D70D3">
              <w:t>0.24</w:t>
            </w:r>
          </w:p>
        </w:tc>
        <w:tc>
          <w:tcPr>
            <w:tcW w:w="2070" w:type="dxa"/>
            <w:shd w:val="clear" w:color="auto" w:fill="auto"/>
            <w:noWrap/>
            <w:hideMark/>
          </w:tcPr>
          <w:p w14:paraId="0434639F" w14:textId="0A79FD7C" w:rsidR="00D13CC2" w:rsidRPr="000D70D3" w:rsidRDefault="00D13CC2" w:rsidP="00D13CC2">
            <w:pPr>
              <w:pStyle w:val="TB"/>
            </w:pPr>
            <w:r w:rsidRPr="000D70D3">
              <w:t>24</w:t>
            </w:r>
          </w:p>
        </w:tc>
      </w:tr>
      <w:tr w:rsidR="00D13CC2" w:rsidRPr="000D70D3" w14:paraId="5B96019D" w14:textId="77777777" w:rsidTr="00D13CC2">
        <w:trPr>
          <w:trHeight w:val="315"/>
        </w:trPr>
        <w:tc>
          <w:tcPr>
            <w:tcW w:w="1710" w:type="dxa"/>
            <w:shd w:val="clear" w:color="auto" w:fill="auto"/>
            <w:noWrap/>
            <w:hideMark/>
          </w:tcPr>
          <w:p w14:paraId="3D583C68" w14:textId="77777777" w:rsidR="00D13CC2" w:rsidRPr="000D70D3" w:rsidRDefault="00D13CC2" w:rsidP="00D13CC2">
            <w:pPr>
              <w:pStyle w:val="TB"/>
            </w:pPr>
            <w:r w:rsidRPr="000D70D3">
              <w:t>Williams</w:t>
            </w:r>
          </w:p>
        </w:tc>
        <w:tc>
          <w:tcPr>
            <w:tcW w:w="1260" w:type="dxa"/>
            <w:shd w:val="clear" w:color="auto" w:fill="auto"/>
            <w:noWrap/>
            <w:hideMark/>
          </w:tcPr>
          <w:p w14:paraId="7D123732" w14:textId="77777777" w:rsidR="00D13CC2" w:rsidRPr="000D70D3" w:rsidRDefault="00D13CC2" w:rsidP="00D13CC2">
            <w:pPr>
              <w:pStyle w:val="TB"/>
            </w:pPr>
            <w:r w:rsidRPr="000D70D3">
              <w:t>8</w:t>
            </w:r>
          </w:p>
        </w:tc>
        <w:tc>
          <w:tcPr>
            <w:tcW w:w="2160" w:type="dxa"/>
            <w:shd w:val="clear" w:color="auto" w:fill="auto"/>
            <w:noWrap/>
            <w:hideMark/>
          </w:tcPr>
          <w:p w14:paraId="3EDC7C10" w14:textId="77777777" w:rsidR="00D13CC2" w:rsidRPr="000D70D3" w:rsidRDefault="00D13CC2" w:rsidP="00D13CC2">
            <w:pPr>
              <w:pStyle w:val="TB"/>
            </w:pPr>
            <w:r w:rsidRPr="000D70D3">
              <w:t>0.16</w:t>
            </w:r>
          </w:p>
        </w:tc>
        <w:tc>
          <w:tcPr>
            <w:tcW w:w="2070" w:type="dxa"/>
            <w:shd w:val="clear" w:color="auto" w:fill="auto"/>
            <w:noWrap/>
            <w:hideMark/>
          </w:tcPr>
          <w:p w14:paraId="2B90583E" w14:textId="04FE3BB8" w:rsidR="00D13CC2" w:rsidRPr="000D70D3" w:rsidRDefault="00D13CC2" w:rsidP="00D13CC2">
            <w:pPr>
              <w:pStyle w:val="TB"/>
            </w:pPr>
            <w:r w:rsidRPr="000D70D3">
              <w:t>16</w:t>
            </w:r>
          </w:p>
        </w:tc>
      </w:tr>
      <w:tr w:rsidR="00D13CC2" w:rsidRPr="000D70D3" w14:paraId="51C33581" w14:textId="77777777" w:rsidTr="00D13CC2">
        <w:trPr>
          <w:trHeight w:val="315"/>
        </w:trPr>
        <w:tc>
          <w:tcPr>
            <w:tcW w:w="1710" w:type="dxa"/>
            <w:shd w:val="clear" w:color="auto" w:fill="auto"/>
            <w:noWrap/>
            <w:hideMark/>
          </w:tcPr>
          <w:p w14:paraId="24C8BBA1" w14:textId="77777777" w:rsidR="00D13CC2" w:rsidRPr="000D70D3" w:rsidRDefault="00D13CC2" w:rsidP="00D13CC2">
            <w:pPr>
              <w:pStyle w:val="TB"/>
            </w:pPr>
            <w:r w:rsidRPr="000D70D3">
              <w:t>Total:</w:t>
            </w:r>
          </w:p>
        </w:tc>
        <w:tc>
          <w:tcPr>
            <w:tcW w:w="1260" w:type="dxa"/>
            <w:shd w:val="clear" w:color="auto" w:fill="auto"/>
            <w:noWrap/>
            <w:hideMark/>
          </w:tcPr>
          <w:p w14:paraId="43D2CFED" w14:textId="77777777" w:rsidR="00D13CC2" w:rsidRPr="000D70D3" w:rsidRDefault="00D13CC2" w:rsidP="00D13CC2">
            <w:pPr>
              <w:pStyle w:val="TB"/>
            </w:pPr>
            <w:r w:rsidRPr="000D70D3">
              <w:t>50</w:t>
            </w:r>
          </w:p>
        </w:tc>
        <w:tc>
          <w:tcPr>
            <w:tcW w:w="2160" w:type="dxa"/>
            <w:shd w:val="clear" w:color="auto" w:fill="auto"/>
            <w:noWrap/>
            <w:hideMark/>
          </w:tcPr>
          <w:p w14:paraId="097F9908" w14:textId="77777777" w:rsidR="00D13CC2" w:rsidRPr="000D70D3" w:rsidRDefault="00D13CC2" w:rsidP="00D13CC2">
            <w:pPr>
              <w:pStyle w:val="TB"/>
            </w:pPr>
            <w:r w:rsidRPr="000D70D3">
              <w:t>1</w:t>
            </w:r>
          </w:p>
        </w:tc>
        <w:tc>
          <w:tcPr>
            <w:tcW w:w="2070" w:type="dxa"/>
            <w:shd w:val="clear" w:color="auto" w:fill="auto"/>
            <w:noWrap/>
            <w:hideMark/>
          </w:tcPr>
          <w:p w14:paraId="7F1E8AE3" w14:textId="2845AD44" w:rsidR="00D13CC2" w:rsidRPr="000D70D3" w:rsidRDefault="00D13CC2" w:rsidP="00D13CC2">
            <w:pPr>
              <w:pStyle w:val="TB"/>
            </w:pPr>
            <w:r w:rsidRPr="000D70D3">
              <w:t>100</w:t>
            </w:r>
          </w:p>
        </w:tc>
      </w:tr>
    </w:tbl>
    <w:p w14:paraId="5490B02F" w14:textId="77777777" w:rsidR="00C53F47" w:rsidRDefault="00D13CC2" w:rsidP="00C53F47">
      <w:pPr>
        <w:pStyle w:val="SOLNLLL"/>
        <w:ind w:left="720"/>
        <w:rPr>
          <w:noProof/>
        </w:rPr>
      </w:pPr>
      <w:r w:rsidRPr="000D70D3">
        <w:t>b.</w:t>
      </w:r>
      <w:r w:rsidR="00C53F47" w:rsidRPr="00C53F47">
        <w:rPr>
          <w:noProof/>
        </w:rPr>
        <w:t xml:space="preserve"> </w:t>
      </w:r>
    </w:p>
    <w:p w14:paraId="133EB854" w14:textId="76E39A7A" w:rsidR="00BE0DE8" w:rsidRDefault="00BE0DE8" w:rsidP="003B19D7">
      <w:pPr>
        <w:pStyle w:val="SOLNLLL"/>
        <w:ind w:left="780"/>
      </w:pPr>
      <w:r w:rsidRPr="000D70D3">
        <w:rPr>
          <w:noProof/>
        </w:rPr>
        <w:lastRenderedPageBreak/>
        <w:drawing>
          <wp:inline distT="0" distB="0" distL="0" distR="0" wp14:anchorId="14AA2519" wp14:editId="5E5DDD6A">
            <wp:extent cx="5527675" cy="331343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7675" cy="3313430"/>
                    </a:xfrm>
                    <a:prstGeom prst="rect">
                      <a:avLst/>
                    </a:prstGeom>
                    <a:noFill/>
                    <a:ln>
                      <a:noFill/>
                    </a:ln>
                  </pic:spPr>
                </pic:pic>
              </a:graphicData>
            </a:graphic>
          </wp:inline>
        </w:drawing>
      </w:r>
    </w:p>
    <w:p w14:paraId="6F05C08A" w14:textId="77777777" w:rsidR="00C53F47" w:rsidRDefault="00D13CC2" w:rsidP="00C53F47">
      <w:pPr>
        <w:pStyle w:val="SOLNLLL"/>
        <w:ind w:left="720"/>
      </w:pPr>
      <w:r w:rsidRPr="0077292B">
        <w:t>c.</w:t>
      </w:r>
    </w:p>
    <w:p w14:paraId="6C87E48B" w14:textId="34579585" w:rsidR="00BE0DE8" w:rsidRDefault="00BE0DE8" w:rsidP="00C53F47">
      <w:pPr>
        <w:pStyle w:val="SOLNLLL"/>
        <w:ind w:left="720"/>
      </w:pPr>
      <w:r w:rsidRPr="0077292B">
        <w:rPr>
          <w:noProof/>
        </w:rPr>
        <w:drawing>
          <wp:inline distT="0" distB="0" distL="0" distR="0" wp14:anchorId="1F0FCDE2" wp14:editId="01632AA2">
            <wp:extent cx="4822932" cy="2892336"/>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38470" cy="2901654"/>
                    </a:xfrm>
                    <a:prstGeom prst="rect">
                      <a:avLst/>
                    </a:prstGeom>
                    <a:noFill/>
                    <a:ln>
                      <a:noFill/>
                    </a:ln>
                  </pic:spPr>
                </pic:pic>
              </a:graphicData>
            </a:graphic>
          </wp:inline>
        </w:drawing>
      </w:r>
    </w:p>
    <w:p w14:paraId="16A7EE5C" w14:textId="221814EE" w:rsidR="00D13CC2" w:rsidRPr="0077292B" w:rsidRDefault="00D13CC2" w:rsidP="003B19D7">
      <w:pPr>
        <w:pStyle w:val="SOLNLLL"/>
        <w:ind w:left="780"/>
      </w:pPr>
    </w:p>
    <w:p w14:paraId="2CECBE23" w14:textId="77777777" w:rsidR="00C53F47" w:rsidRDefault="00D13CC2" w:rsidP="00A24931">
      <w:pPr>
        <w:pStyle w:val="SOLNLLL"/>
        <w:ind w:left="720"/>
        <w:rPr>
          <w:noProof/>
        </w:rPr>
      </w:pPr>
      <w:r w:rsidRPr="0077292B">
        <w:t>d.</w:t>
      </w:r>
      <w:r w:rsidR="00A24931" w:rsidRPr="00A24931">
        <w:rPr>
          <w:noProof/>
        </w:rPr>
        <w:t xml:space="preserve"> </w:t>
      </w:r>
    </w:p>
    <w:p w14:paraId="18B02C29" w14:textId="77777777" w:rsidR="00BE0DE8" w:rsidRDefault="00BE0DE8" w:rsidP="00A24931">
      <w:pPr>
        <w:pStyle w:val="SOLNLLL"/>
        <w:ind w:left="720"/>
        <w:rPr>
          <w:noProof/>
        </w:rPr>
      </w:pPr>
    </w:p>
    <w:p w14:paraId="437006FA" w14:textId="0E361210" w:rsidR="00D13CC2" w:rsidRPr="0077292B" w:rsidRDefault="00A24931" w:rsidP="00A24931">
      <w:pPr>
        <w:pStyle w:val="SOLNLLL"/>
        <w:ind w:left="720"/>
      </w:pPr>
      <w:r w:rsidRPr="0077292B">
        <w:rPr>
          <w:noProof/>
        </w:rPr>
        <w:lastRenderedPageBreak/>
        <w:drawing>
          <wp:inline distT="0" distB="0" distL="0" distR="0" wp14:anchorId="673526E4" wp14:editId="2E82E261">
            <wp:extent cx="5011948" cy="2807410"/>
            <wp:effectExtent l="0" t="0" r="0" b="0"/>
            <wp:docPr id="5"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BC89091" w14:textId="44D7EAC6" w:rsidR="00D13CC2" w:rsidRPr="0077292B" w:rsidRDefault="00D13CC2" w:rsidP="004046BE">
      <w:pPr>
        <w:pStyle w:val="SOLNLLL"/>
        <w:tabs>
          <w:tab w:val="left" w:pos="2520"/>
        </w:tabs>
        <w:ind w:left="720"/>
      </w:pPr>
      <w:r w:rsidRPr="0077292B">
        <w:t>e.</w:t>
      </w:r>
      <w:r w:rsidRPr="0077292B">
        <w:tab/>
        <w:t>The three most common last names are Smith (24%), Johnson (20%), Williams (16%5). This is easily apparent from the sorted bar chart in c. Without the labeling of percentages, it is difficult to determine the most common names from the pie chart.</w:t>
      </w:r>
    </w:p>
    <w:p w14:paraId="5C515D65" w14:textId="77777777" w:rsidR="0010011D" w:rsidRDefault="00D13CC2" w:rsidP="00D13CC2">
      <w:pPr>
        <w:pStyle w:val="SOLNL"/>
        <w:rPr>
          <w:noProof/>
        </w:rPr>
      </w:pPr>
      <w:r w:rsidRPr="009D47F9">
        <w:t>6. a.</w:t>
      </w:r>
      <w:r w:rsidR="0010011D" w:rsidRPr="0010011D">
        <w:rPr>
          <w:noProof/>
        </w:rPr>
        <w:t xml:space="preserve"> </w:t>
      </w:r>
    </w:p>
    <w:tbl>
      <w:tblPr>
        <w:tblW w:w="0" w:type="auto"/>
        <w:tblInd w:w="1430" w:type="dxa"/>
        <w:tblLook w:val="04A0" w:firstRow="1" w:lastRow="0" w:firstColumn="1" w:lastColumn="0" w:noHBand="0" w:noVBand="1"/>
      </w:tblPr>
      <w:tblGrid>
        <w:gridCol w:w="2070"/>
        <w:gridCol w:w="2160"/>
        <w:gridCol w:w="1620"/>
      </w:tblGrid>
      <w:tr w:rsidR="00D6339A" w:rsidRPr="002B1A89" w14:paraId="78F977E1" w14:textId="77777777" w:rsidTr="00C062C1">
        <w:trPr>
          <w:trHeight w:val="315"/>
        </w:trPr>
        <w:tc>
          <w:tcPr>
            <w:tcW w:w="2070" w:type="dxa"/>
            <w:shd w:val="clear" w:color="auto" w:fill="auto"/>
            <w:noWrap/>
            <w:hideMark/>
          </w:tcPr>
          <w:p w14:paraId="07B753B8" w14:textId="77777777" w:rsidR="00D6339A" w:rsidRPr="002B1A89" w:rsidRDefault="00D6339A" w:rsidP="00C062C1">
            <w:pPr>
              <w:pStyle w:val="TCH1"/>
            </w:pPr>
            <w:r w:rsidRPr="002B1A89">
              <w:t>Network</w:t>
            </w:r>
          </w:p>
        </w:tc>
        <w:tc>
          <w:tcPr>
            <w:tcW w:w="2160" w:type="dxa"/>
            <w:shd w:val="clear" w:color="auto" w:fill="auto"/>
            <w:noWrap/>
            <w:hideMark/>
          </w:tcPr>
          <w:p w14:paraId="1F137052" w14:textId="77777777" w:rsidR="00D6339A" w:rsidRPr="002B1A89" w:rsidRDefault="00D6339A" w:rsidP="00C062C1">
            <w:pPr>
              <w:pStyle w:val="TCH1"/>
            </w:pPr>
            <w:r w:rsidRPr="002B1A89">
              <w:t>Relative Frequency</w:t>
            </w:r>
          </w:p>
        </w:tc>
        <w:tc>
          <w:tcPr>
            <w:tcW w:w="1620" w:type="dxa"/>
            <w:shd w:val="clear" w:color="auto" w:fill="auto"/>
            <w:noWrap/>
            <w:hideMark/>
          </w:tcPr>
          <w:p w14:paraId="47C8AF4A" w14:textId="77777777" w:rsidR="00D6339A" w:rsidRPr="002B1A89" w:rsidRDefault="00D6339A" w:rsidP="00C062C1">
            <w:pPr>
              <w:pStyle w:val="TCH1"/>
            </w:pPr>
            <w:r w:rsidRPr="002B1A89">
              <w:t>% Frequency</w:t>
            </w:r>
          </w:p>
        </w:tc>
      </w:tr>
      <w:tr w:rsidR="00D6339A" w:rsidRPr="002B1A89" w14:paraId="5C635B6E" w14:textId="77777777" w:rsidTr="00C062C1">
        <w:trPr>
          <w:trHeight w:val="315"/>
        </w:trPr>
        <w:tc>
          <w:tcPr>
            <w:tcW w:w="2070" w:type="dxa"/>
            <w:shd w:val="clear" w:color="auto" w:fill="auto"/>
            <w:noWrap/>
            <w:hideMark/>
          </w:tcPr>
          <w:p w14:paraId="1578F651" w14:textId="77777777" w:rsidR="00D6339A" w:rsidRPr="002B1A89" w:rsidRDefault="00D6339A" w:rsidP="00C062C1">
            <w:pPr>
              <w:pStyle w:val="TB"/>
            </w:pPr>
            <w:r w:rsidRPr="002B1A89">
              <w:t>ABC</w:t>
            </w:r>
          </w:p>
        </w:tc>
        <w:tc>
          <w:tcPr>
            <w:tcW w:w="2160" w:type="dxa"/>
            <w:shd w:val="clear" w:color="auto" w:fill="auto"/>
            <w:noWrap/>
            <w:hideMark/>
          </w:tcPr>
          <w:p w14:paraId="5C8E3367" w14:textId="77777777" w:rsidR="00D6339A" w:rsidRPr="002B1A89" w:rsidRDefault="00D6339A" w:rsidP="00C062C1">
            <w:pPr>
              <w:pStyle w:val="TB"/>
            </w:pPr>
            <w:r w:rsidRPr="002B1A89">
              <w:t>6</w:t>
            </w:r>
          </w:p>
        </w:tc>
        <w:tc>
          <w:tcPr>
            <w:tcW w:w="1620" w:type="dxa"/>
            <w:shd w:val="clear" w:color="auto" w:fill="auto"/>
            <w:noWrap/>
            <w:hideMark/>
          </w:tcPr>
          <w:p w14:paraId="5656D62D" w14:textId="77777777" w:rsidR="00D6339A" w:rsidRPr="002B1A89" w:rsidRDefault="00D6339A" w:rsidP="00C062C1">
            <w:pPr>
              <w:pStyle w:val="TB"/>
            </w:pPr>
            <w:r w:rsidRPr="002B1A89">
              <w:t>24</w:t>
            </w:r>
          </w:p>
        </w:tc>
      </w:tr>
      <w:tr w:rsidR="00D6339A" w:rsidRPr="002B1A89" w14:paraId="3315DFB7" w14:textId="77777777" w:rsidTr="00C062C1">
        <w:trPr>
          <w:trHeight w:val="315"/>
        </w:trPr>
        <w:tc>
          <w:tcPr>
            <w:tcW w:w="2070" w:type="dxa"/>
            <w:shd w:val="clear" w:color="auto" w:fill="auto"/>
            <w:noWrap/>
            <w:hideMark/>
          </w:tcPr>
          <w:p w14:paraId="6AB7780E" w14:textId="77777777" w:rsidR="00D6339A" w:rsidRPr="002B1A89" w:rsidRDefault="00D6339A" w:rsidP="00C062C1">
            <w:pPr>
              <w:pStyle w:val="TB"/>
            </w:pPr>
            <w:r w:rsidRPr="002B1A89">
              <w:t>CBS</w:t>
            </w:r>
          </w:p>
        </w:tc>
        <w:tc>
          <w:tcPr>
            <w:tcW w:w="2160" w:type="dxa"/>
            <w:shd w:val="clear" w:color="auto" w:fill="auto"/>
            <w:noWrap/>
            <w:hideMark/>
          </w:tcPr>
          <w:p w14:paraId="1B859CE9" w14:textId="77777777" w:rsidR="00D6339A" w:rsidRPr="002B1A89" w:rsidRDefault="00D6339A" w:rsidP="00C062C1">
            <w:pPr>
              <w:pStyle w:val="TB"/>
            </w:pPr>
            <w:r w:rsidRPr="002B1A89">
              <w:t>9</w:t>
            </w:r>
          </w:p>
        </w:tc>
        <w:tc>
          <w:tcPr>
            <w:tcW w:w="1620" w:type="dxa"/>
            <w:shd w:val="clear" w:color="auto" w:fill="auto"/>
            <w:noWrap/>
            <w:hideMark/>
          </w:tcPr>
          <w:p w14:paraId="6FE158BB" w14:textId="77777777" w:rsidR="00D6339A" w:rsidRPr="002B1A89" w:rsidRDefault="00D6339A" w:rsidP="00C062C1">
            <w:pPr>
              <w:pStyle w:val="TB"/>
            </w:pPr>
            <w:r w:rsidRPr="002B1A89">
              <w:t>36</w:t>
            </w:r>
          </w:p>
        </w:tc>
      </w:tr>
      <w:tr w:rsidR="00D6339A" w:rsidRPr="002B1A89" w14:paraId="4C9F9EAA" w14:textId="77777777" w:rsidTr="00C062C1">
        <w:trPr>
          <w:trHeight w:val="315"/>
        </w:trPr>
        <w:tc>
          <w:tcPr>
            <w:tcW w:w="2070" w:type="dxa"/>
            <w:shd w:val="clear" w:color="auto" w:fill="auto"/>
            <w:noWrap/>
            <w:hideMark/>
          </w:tcPr>
          <w:p w14:paraId="69344AF7" w14:textId="77777777" w:rsidR="00D6339A" w:rsidRPr="002B1A89" w:rsidRDefault="00D6339A" w:rsidP="00C062C1">
            <w:pPr>
              <w:pStyle w:val="TB"/>
            </w:pPr>
            <w:r w:rsidRPr="002B1A89">
              <w:t>FOX</w:t>
            </w:r>
          </w:p>
        </w:tc>
        <w:tc>
          <w:tcPr>
            <w:tcW w:w="2160" w:type="dxa"/>
            <w:shd w:val="clear" w:color="auto" w:fill="auto"/>
            <w:noWrap/>
            <w:hideMark/>
          </w:tcPr>
          <w:p w14:paraId="162CDD9E" w14:textId="77777777" w:rsidR="00D6339A" w:rsidRPr="002B1A89" w:rsidRDefault="00D6339A" w:rsidP="00C062C1">
            <w:pPr>
              <w:pStyle w:val="TB"/>
            </w:pPr>
            <w:r w:rsidRPr="002B1A89">
              <w:t>1</w:t>
            </w:r>
          </w:p>
        </w:tc>
        <w:tc>
          <w:tcPr>
            <w:tcW w:w="1620" w:type="dxa"/>
            <w:shd w:val="clear" w:color="auto" w:fill="auto"/>
            <w:noWrap/>
            <w:hideMark/>
          </w:tcPr>
          <w:p w14:paraId="523EC1DA" w14:textId="77777777" w:rsidR="00D6339A" w:rsidRPr="002B1A89" w:rsidRDefault="00D6339A" w:rsidP="00C062C1">
            <w:pPr>
              <w:pStyle w:val="TB"/>
            </w:pPr>
            <w:r w:rsidRPr="002B1A89">
              <w:t>4</w:t>
            </w:r>
          </w:p>
        </w:tc>
      </w:tr>
      <w:tr w:rsidR="00D6339A" w:rsidRPr="002B1A89" w14:paraId="5C335B70" w14:textId="77777777" w:rsidTr="00C062C1">
        <w:trPr>
          <w:trHeight w:val="315"/>
        </w:trPr>
        <w:tc>
          <w:tcPr>
            <w:tcW w:w="2070" w:type="dxa"/>
            <w:shd w:val="clear" w:color="auto" w:fill="auto"/>
            <w:noWrap/>
            <w:hideMark/>
          </w:tcPr>
          <w:p w14:paraId="2296AAC3" w14:textId="77777777" w:rsidR="00D6339A" w:rsidRPr="002B1A89" w:rsidRDefault="00D6339A" w:rsidP="00C062C1">
            <w:pPr>
              <w:pStyle w:val="TB"/>
            </w:pPr>
            <w:r w:rsidRPr="002B1A89">
              <w:t>NBC</w:t>
            </w:r>
          </w:p>
        </w:tc>
        <w:tc>
          <w:tcPr>
            <w:tcW w:w="2160" w:type="dxa"/>
            <w:shd w:val="clear" w:color="auto" w:fill="auto"/>
            <w:noWrap/>
            <w:hideMark/>
          </w:tcPr>
          <w:p w14:paraId="0921CDDD" w14:textId="77777777" w:rsidR="00D6339A" w:rsidRPr="002B1A89" w:rsidRDefault="00D6339A" w:rsidP="00C062C1">
            <w:pPr>
              <w:pStyle w:val="TB"/>
            </w:pPr>
            <w:r w:rsidRPr="002B1A89">
              <w:t>9</w:t>
            </w:r>
          </w:p>
        </w:tc>
        <w:tc>
          <w:tcPr>
            <w:tcW w:w="1620" w:type="dxa"/>
            <w:shd w:val="clear" w:color="auto" w:fill="auto"/>
            <w:noWrap/>
            <w:hideMark/>
          </w:tcPr>
          <w:p w14:paraId="70E354A6" w14:textId="77777777" w:rsidR="00D6339A" w:rsidRPr="002B1A89" w:rsidRDefault="00D6339A" w:rsidP="00C062C1">
            <w:pPr>
              <w:pStyle w:val="TB"/>
            </w:pPr>
            <w:r w:rsidRPr="002B1A89">
              <w:t>36</w:t>
            </w:r>
          </w:p>
        </w:tc>
      </w:tr>
      <w:tr w:rsidR="00D6339A" w:rsidRPr="00D202F1" w14:paraId="72F3DF2E" w14:textId="77777777" w:rsidTr="00C062C1">
        <w:trPr>
          <w:trHeight w:val="315"/>
        </w:trPr>
        <w:tc>
          <w:tcPr>
            <w:tcW w:w="2070" w:type="dxa"/>
            <w:shd w:val="clear" w:color="auto" w:fill="auto"/>
            <w:noWrap/>
            <w:hideMark/>
          </w:tcPr>
          <w:p w14:paraId="3947D08C" w14:textId="77777777" w:rsidR="00D6339A" w:rsidRPr="002B1A89" w:rsidRDefault="00D6339A" w:rsidP="00C062C1">
            <w:pPr>
              <w:pStyle w:val="TB"/>
            </w:pPr>
            <w:r w:rsidRPr="002B1A89">
              <w:t>Total:</w:t>
            </w:r>
          </w:p>
        </w:tc>
        <w:tc>
          <w:tcPr>
            <w:tcW w:w="2160" w:type="dxa"/>
            <w:shd w:val="clear" w:color="auto" w:fill="auto"/>
            <w:noWrap/>
            <w:hideMark/>
          </w:tcPr>
          <w:p w14:paraId="1318642D" w14:textId="77777777" w:rsidR="00D6339A" w:rsidRPr="002B1A89" w:rsidRDefault="00D6339A" w:rsidP="00C062C1">
            <w:pPr>
              <w:pStyle w:val="TB"/>
            </w:pPr>
            <w:r w:rsidRPr="002B1A89">
              <w:t>25</w:t>
            </w:r>
          </w:p>
        </w:tc>
        <w:tc>
          <w:tcPr>
            <w:tcW w:w="1620" w:type="dxa"/>
            <w:shd w:val="clear" w:color="auto" w:fill="auto"/>
            <w:noWrap/>
            <w:hideMark/>
          </w:tcPr>
          <w:p w14:paraId="29C7D99B" w14:textId="77777777" w:rsidR="00D6339A" w:rsidRPr="002B1A89" w:rsidRDefault="00D6339A" w:rsidP="00C062C1">
            <w:pPr>
              <w:pStyle w:val="TB"/>
            </w:pPr>
            <w:r w:rsidRPr="002B1A89">
              <w:t>100</w:t>
            </w:r>
          </w:p>
        </w:tc>
      </w:tr>
    </w:tbl>
    <w:p w14:paraId="33E5C172" w14:textId="62572D89" w:rsidR="00BE0DE8" w:rsidRDefault="00BE0DE8" w:rsidP="00D13CC2">
      <w:pPr>
        <w:pStyle w:val="SOLNL"/>
        <w:rPr>
          <w:noProof/>
        </w:rPr>
      </w:pPr>
      <w:r w:rsidRPr="009D47F9">
        <w:rPr>
          <w:noProof/>
        </w:rPr>
        <w:lastRenderedPageBreak/>
        <w:drawing>
          <wp:inline distT="0" distB="0" distL="0" distR="0" wp14:anchorId="457AD5F5" wp14:editId="146EF525">
            <wp:extent cx="4356340" cy="2602610"/>
            <wp:effectExtent l="0" t="0" r="6350" b="762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85EEC29" w14:textId="3878C83B" w:rsidR="00D13CC2" w:rsidRPr="009D47F9" w:rsidRDefault="0010011D" w:rsidP="00D13CC2">
      <w:pPr>
        <w:pStyle w:val="SOLNL"/>
      </w:pPr>
      <w:r w:rsidRPr="004754A3">
        <w:rPr>
          <w:noProof/>
        </w:rPr>
        <w:drawing>
          <wp:inline distT="0" distB="0" distL="0" distR="0" wp14:anchorId="6256CBC3" wp14:editId="36D3EE61">
            <wp:extent cx="3576955" cy="1887220"/>
            <wp:effectExtent l="0" t="0" r="444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229372F" w14:textId="6C6242D4" w:rsidR="001F244F" w:rsidRDefault="00D13CC2" w:rsidP="004046BE">
      <w:pPr>
        <w:pStyle w:val="SOLNLLL"/>
        <w:ind w:left="720"/>
      </w:pPr>
      <w:r w:rsidRPr="004754A3">
        <w:t>b.</w:t>
      </w:r>
      <w:r w:rsidRPr="004754A3">
        <w:tab/>
        <w:t xml:space="preserve">For these data, NBC and CBS tie for the number of top-rated shows. Each has </w:t>
      </w:r>
      <w:r w:rsidR="004754A3">
        <w:t>nine</w:t>
      </w:r>
      <w:r w:rsidR="004754A3" w:rsidRPr="004754A3">
        <w:t xml:space="preserve"> </w:t>
      </w:r>
      <w:r w:rsidRPr="004754A3">
        <w:t xml:space="preserve">(36%) of the top 25. ABC is third with </w:t>
      </w:r>
      <w:r w:rsidR="004754A3">
        <w:t>six</w:t>
      </w:r>
      <w:r w:rsidR="004754A3" w:rsidRPr="004754A3">
        <w:t xml:space="preserve"> </w:t>
      </w:r>
      <w:r w:rsidRPr="004754A3">
        <w:t>(24%) and the much younger FOX network has 1(4%).</w:t>
      </w:r>
    </w:p>
    <w:p w14:paraId="313579EE" w14:textId="3632E543" w:rsidR="00D13CC2" w:rsidRPr="004754A3" w:rsidRDefault="00D13CC2" w:rsidP="00D13CC2">
      <w:pPr>
        <w:pStyle w:val="SOLNL"/>
      </w:pPr>
      <w:r w:rsidRPr="004754A3">
        <w:t>7. a.</w:t>
      </w:r>
    </w:p>
    <w:tbl>
      <w:tblPr>
        <w:tblW w:w="0" w:type="auto"/>
        <w:tblInd w:w="1880" w:type="dxa"/>
        <w:tblLayout w:type="fixed"/>
        <w:tblLook w:val="0000" w:firstRow="0" w:lastRow="0" w:firstColumn="0" w:lastColumn="0" w:noHBand="0" w:noVBand="0"/>
      </w:tblPr>
      <w:tblGrid>
        <w:gridCol w:w="1890"/>
        <w:gridCol w:w="1350"/>
        <w:gridCol w:w="2070"/>
      </w:tblGrid>
      <w:tr w:rsidR="00D13CC2" w:rsidRPr="004754A3" w14:paraId="5FE18504" w14:textId="77777777" w:rsidTr="00D13CC2">
        <w:tc>
          <w:tcPr>
            <w:tcW w:w="1890" w:type="dxa"/>
          </w:tcPr>
          <w:p w14:paraId="6B9362D2" w14:textId="0A6898FA" w:rsidR="00D13CC2" w:rsidRPr="004754A3" w:rsidRDefault="00D13CC2" w:rsidP="00D13CC2">
            <w:pPr>
              <w:pStyle w:val="TCH1"/>
              <w:rPr>
                <w:rFonts w:eastAsia="Calibri"/>
              </w:rPr>
            </w:pPr>
            <w:r w:rsidRPr="004754A3">
              <w:t>Rating</w:t>
            </w:r>
          </w:p>
        </w:tc>
        <w:tc>
          <w:tcPr>
            <w:tcW w:w="1350" w:type="dxa"/>
          </w:tcPr>
          <w:p w14:paraId="1042F772" w14:textId="77777777" w:rsidR="00D13CC2" w:rsidRPr="004754A3" w:rsidRDefault="00D13CC2" w:rsidP="00D13CC2">
            <w:pPr>
              <w:pStyle w:val="TCH1"/>
              <w:rPr>
                <w:rFonts w:eastAsia="Calibri"/>
              </w:rPr>
            </w:pPr>
            <w:r w:rsidRPr="004754A3">
              <w:t>Frequency</w:t>
            </w:r>
          </w:p>
        </w:tc>
        <w:tc>
          <w:tcPr>
            <w:tcW w:w="2070" w:type="dxa"/>
          </w:tcPr>
          <w:p w14:paraId="741B8C47" w14:textId="77777777" w:rsidR="00D13CC2" w:rsidRPr="004754A3" w:rsidRDefault="00D13CC2" w:rsidP="00D13CC2">
            <w:pPr>
              <w:pStyle w:val="TCH1"/>
              <w:rPr>
                <w:rFonts w:eastAsia="Calibri"/>
              </w:rPr>
            </w:pPr>
            <w:r w:rsidRPr="004754A3">
              <w:t>Percent Frequency</w:t>
            </w:r>
          </w:p>
        </w:tc>
      </w:tr>
      <w:tr w:rsidR="00D13CC2" w:rsidRPr="004754A3" w14:paraId="4BFE6516" w14:textId="77777777" w:rsidTr="00D13CC2">
        <w:tc>
          <w:tcPr>
            <w:tcW w:w="1890" w:type="dxa"/>
          </w:tcPr>
          <w:p w14:paraId="69B8C2CB" w14:textId="0E82DF5D" w:rsidR="00D13CC2" w:rsidRPr="004754A3" w:rsidRDefault="00D13CC2" w:rsidP="00D13CC2">
            <w:pPr>
              <w:pStyle w:val="TB"/>
              <w:rPr>
                <w:rFonts w:eastAsia="Calibri"/>
              </w:rPr>
            </w:pPr>
            <w:r w:rsidRPr="004754A3">
              <w:t>Excellent</w:t>
            </w:r>
          </w:p>
        </w:tc>
        <w:tc>
          <w:tcPr>
            <w:tcW w:w="1350" w:type="dxa"/>
          </w:tcPr>
          <w:p w14:paraId="7015C580" w14:textId="77777777" w:rsidR="00D13CC2" w:rsidRPr="004754A3" w:rsidRDefault="00D13CC2" w:rsidP="00D13CC2">
            <w:pPr>
              <w:pStyle w:val="TB"/>
              <w:rPr>
                <w:rFonts w:eastAsia="Calibri"/>
              </w:rPr>
            </w:pPr>
            <w:r w:rsidRPr="004754A3">
              <w:t>20</w:t>
            </w:r>
          </w:p>
        </w:tc>
        <w:tc>
          <w:tcPr>
            <w:tcW w:w="2070" w:type="dxa"/>
          </w:tcPr>
          <w:p w14:paraId="0E46C4F3" w14:textId="77777777" w:rsidR="00D13CC2" w:rsidRPr="004754A3" w:rsidRDefault="00D13CC2" w:rsidP="00D13CC2">
            <w:pPr>
              <w:pStyle w:val="TB"/>
              <w:rPr>
                <w:rFonts w:eastAsia="Calibri"/>
              </w:rPr>
            </w:pPr>
            <w:r w:rsidRPr="004754A3">
              <w:t>40</w:t>
            </w:r>
          </w:p>
        </w:tc>
      </w:tr>
      <w:tr w:rsidR="00D13CC2" w:rsidRPr="004754A3" w14:paraId="5C95A156" w14:textId="77777777" w:rsidTr="00D13CC2">
        <w:tc>
          <w:tcPr>
            <w:tcW w:w="1890" w:type="dxa"/>
          </w:tcPr>
          <w:p w14:paraId="7978C96A" w14:textId="77777777" w:rsidR="00D13CC2" w:rsidRPr="004754A3" w:rsidRDefault="00D13CC2" w:rsidP="00D13CC2">
            <w:pPr>
              <w:pStyle w:val="TB"/>
              <w:rPr>
                <w:rFonts w:eastAsia="Calibri"/>
              </w:rPr>
            </w:pPr>
            <w:r w:rsidRPr="004754A3">
              <w:t>Very Good</w:t>
            </w:r>
          </w:p>
        </w:tc>
        <w:tc>
          <w:tcPr>
            <w:tcW w:w="1350" w:type="dxa"/>
          </w:tcPr>
          <w:p w14:paraId="29D3F234" w14:textId="77777777" w:rsidR="00D13CC2" w:rsidRPr="004754A3" w:rsidRDefault="00D13CC2" w:rsidP="00D13CC2">
            <w:pPr>
              <w:pStyle w:val="TB"/>
              <w:rPr>
                <w:rFonts w:eastAsia="Calibri"/>
              </w:rPr>
            </w:pPr>
            <w:r w:rsidRPr="004754A3">
              <w:t>23</w:t>
            </w:r>
          </w:p>
        </w:tc>
        <w:tc>
          <w:tcPr>
            <w:tcW w:w="2070" w:type="dxa"/>
          </w:tcPr>
          <w:p w14:paraId="42FF70C2" w14:textId="77777777" w:rsidR="00D13CC2" w:rsidRPr="004754A3" w:rsidRDefault="00D13CC2" w:rsidP="00D13CC2">
            <w:pPr>
              <w:pStyle w:val="TB"/>
              <w:rPr>
                <w:rFonts w:eastAsia="Calibri"/>
              </w:rPr>
            </w:pPr>
            <w:r w:rsidRPr="004754A3">
              <w:t>46</w:t>
            </w:r>
          </w:p>
        </w:tc>
      </w:tr>
      <w:tr w:rsidR="00D13CC2" w:rsidRPr="004754A3" w14:paraId="6F15E18C" w14:textId="77777777" w:rsidTr="00D13CC2">
        <w:tc>
          <w:tcPr>
            <w:tcW w:w="1890" w:type="dxa"/>
          </w:tcPr>
          <w:p w14:paraId="735B386E" w14:textId="77777777" w:rsidR="00D13CC2" w:rsidRPr="004754A3" w:rsidRDefault="00D13CC2" w:rsidP="00D13CC2">
            <w:pPr>
              <w:pStyle w:val="TB"/>
              <w:rPr>
                <w:rFonts w:eastAsia="Calibri"/>
              </w:rPr>
            </w:pPr>
            <w:r w:rsidRPr="004754A3">
              <w:t>Good</w:t>
            </w:r>
          </w:p>
        </w:tc>
        <w:tc>
          <w:tcPr>
            <w:tcW w:w="1350" w:type="dxa"/>
          </w:tcPr>
          <w:p w14:paraId="0D90CC26" w14:textId="0091D656" w:rsidR="00D13CC2" w:rsidRPr="004754A3" w:rsidRDefault="00D13CC2" w:rsidP="00D13CC2">
            <w:pPr>
              <w:pStyle w:val="TB"/>
              <w:rPr>
                <w:rFonts w:eastAsia="Calibri"/>
              </w:rPr>
            </w:pPr>
            <w:r w:rsidRPr="004754A3">
              <w:t>4</w:t>
            </w:r>
          </w:p>
        </w:tc>
        <w:tc>
          <w:tcPr>
            <w:tcW w:w="2070" w:type="dxa"/>
          </w:tcPr>
          <w:p w14:paraId="06F48EC5" w14:textId="168818C0" w:rsidR="00D13CC2" w:rsidRPr="004754A3" w:rsidRDefault="00D6339A" w:rsidP="00D13CC2">
            <w:pPr>
              <w:pStyle w:val="TB"/>
              <w:rPr>
                <w:rFonts w:eastAsia="Calibri"/>
              </w:rPr>
            </w:pPr>
            <w:r>
              <w:t xml:space="preserve">    </w:t>
            </w:r>
            <w:r w:rsidR="00D13CC2" w:rsidRPr="004754A3">
              <w:t>8</w:t>
            </w:r>
          </w:p>
        </w:tc>
      </w:tr>
      <w:tr w:rsidR="00D13CC2" w:rsidRPr="004754A3" w14:paraId="59C5F9B6" w14:textId="77777777" w:rsidTr="00D13CC2">
        <w:tc>
          <w:tcPr>
            <w:tcW w:w="1890" w:type="dxa"/>
          </w:tcPr>
          <w:p w14:paraId="357AAABA" w14:textId="77777777" w:rsidR="00D13CC2" w:rsidRPr="004754A3" w:rsidRDefault="00D13CC2" w:rsidP="00D13CC2">
            <w:pPr>
              <w:pStyle w:val="TB"/>
              <w:rPr>
                <w:rFonts w:eastAsia="Calibri"/>
              </w:rPr>
            </w:pPr>
            <w:r w:rsidRPr="004754A3">
              <w:lastRenderedPageBreak/>
              <w:t>Fair</w:t>
            </w:r>
          </w:p>
        </w:tc>
        <w:tc>
          <w:tcPr>
            <w:tcW w:w="1350" w:type="dxa"/>
          </w:tcPr>
          <w:p w14:paraId="3DF46694" w14:textId="4FF4E213" w:rsidR="00D13CC2" w:rsidRPr="004754A3" w:rsidRDefault="00D13CC2" w:rsidP="00D13CC2">
            <w:pPr>
              <w:pStyle w:val="TB"/>
              <w:rPr>
                <w:rFonts w:eastAsia="Calibri"/>
              </w:rPr>
            </w:pPr>
            <w:r w:rsidRPr="004754A3">
              <w:t>1</w:t>
            </w:r>
          </w:p>
        </w:tc>
        <w:tc>
          <w:tcPr>
            <w:tcW w:w="2070" w:type="dxa"/>
          </w:tcPr>
          <w:p w14:paraId="641020C4" w14:textId="4653C3B7" w:rsidR="00D13CC2" w:rsidRPr="004754A3" w:rsidRDefault="00D6339A" w:rsidP="00D13CC2">
            <w:pPr>
              <w:pStyle w:val="TB"/>
              <w:rPr>
                <w:rFonts w:eastAsia="Calibri"/>
              </w:rPr>
            </w:pPr>
            <w:r>
              <w:t xml:space="preserve">    </w:t>
            </w:r>
            <w:r w:rsidR="00D13CC2" w:rsidRPr="004754A3">
              <w:t>2</w:t>
            </w:r>
          </w:p>
        </w:tc>
      </w:tr>
      <w:tr w:rsidR="00D13CC2" w:rsidRPr="004754A3" w14:paraId="7DFCBA8F" w14:textId="77777777" w:rsidTr="00D13CC2">
        <w:tc>
          <w:tcPr>
            <w:tcW w:w="1890" w:type="dxa"/>
          </w:tcPr>
          <w:p w14:paraId="1B099449" w14:textId="77777777" w:rsidR="00D13CC2" w:rsidRPr="004754A3" w:rsidRDefault="00D13CC2" w:rsidP="00D13CC2">
            <w:pPr>
              <w:pStyle w:val="TB"/>
              <w:rPr>
                <w:rFonts w:eastAsia="Calibri"/>
              </w:rPr>
            </w:pPr>
            <w:r w:rsidRPr="004754A3">
              <w:t>Poor</w:t>
            </w:r>
          </w:p>
        </w:tc>
        <w:tc>
          <w:tcPr>
            <w:tcW w:w="1350" w:type="dxa"/>
          </w:tcPr>
          <w:p w14:paraId="598A6DD7" w14:textId="2FBBBAAA" w:rsidR="00D13CC2" w:rsidRPr="004754A3" w:rsidRDefault="00D13CC2" w:rsidP="00D13CC2">
            <w:pPr>
              <w:pStyle w:val="TB"/>
              <w:rPr>
                <w:rFonts w:eastAsia="Calibri"/>
              </w:rPr>
            </w:pPr>
            <w:r w:rsidRPr="004754A3">
              <w:rPr>
                <w:u w:val="single"/>
              </w:rPr>
              <w:t>2</w:t>
            </w:r>
          </w:p>
        </w:tc>
        <w:tc>
          <w:tcPr>
            <w:tcW w:w="2070" w:type="dxa"/>
          </w:tcPr>
          <w:p w14:paraId="2EA4A939" w14:textId="6881602E" w:rsidR="00D13CC2" w:rsidRPr="004754A3" w:rsidRDefault="00D6339A" w:rsidP="00D13CC2">
            <w:pPr>
              <w:pStyle w:val="TB"/>
              <w:rPr>
                <w:rFonts w:eastAsia="Calibri"/>
              </w:rPr>
            </w:pPr>
            <w:r>
              <w:rPr>
                <w:u w:val="single"/>
              </w:rPr>
              <w:t xml:space="preserve">    </w:t>
            </w:r>
            <w:r w:rsidR="00D13CC2" w:rsidRPr="004754A3">
              <w:rPr>
                <w:u w:val="single"/>
              </w:rPr>
              <w:t>4</w:t>
            </w:r>
          </w:p>
        </w:tc>
      </w:tr>
      <w:tr w:rsidR="00D13CC2" w:rsidRPr="00D202F1" w14:paraId="7730BFF9" w14:textId="77777777" w:rsidTr="00D13CC2">
        <w:tc>
          <w:tcPr>
            <w:tcW w:w="1890" w:type="dxa"/>
          </w:tcPr>
          <w:p w14:paraId="638DEB65" w14:textId="77777777" w:rsidR="00D13CC2" w:rsidRPr="004754A3" w:rsidRDefault="00D13CC2" w:rsidP="00D13CC2">
            <w:pPr>
              <w:pStyle w:val="TB"/>
              <w:rPr>
                <w:rFonts w:eastAsia="Calibri"/>
              </w:rPr>
            </w:pPr>
          </w:p>
        </w:tc>
        <w:tc>
          <w:tcPr>
            <w:tcW w:w="1350" w:type="dxa"/>
          </w:tcPr>
          <w:p w14:paraId="568C6DD0" w14:textId="77777777" w:rsidR="00D13CC2" w:rsidRPr="004754A3" w:rsidRDefault="00D13CC2" w:rsidP="00D13CC2">
            <w:pPr>
              <w:pStyle w:val="TB"/>
              <w:rPr>
                <w:rFonts w:eastAsia="Calibri"/>
              </w:rPr>
            </w:pPr>
            <w:r w:rsidRPr="004754A3">
              <w:t>50</w:t>
            </w:r>
          </w:p>
        </w:tc>
        <w:tc>
          <w:tcPr>
            <w:tcW w:w="2070" w:type="dxa"/>
          </w:tcPr>
          <w:p w14:paraId="645DA285" w14:textId="77777777" w:rsidR="00D13CC2" w:rsidRPr="004754A3" w:rsidRDefault="00D13CC2" w:rsidP="00D13CC2">
            <w:pPr>
              <w:pStyle w:val="TB"/>
              <w:rPr>
                <w:rFonts w:eastAsia="Calibri"/>
              </w:rPr>
            </w:pPr>
            <w:r w:rsidRPr="004754A3">
              <w:t>100</w:t>
            </w:r>
          </w:p>
        </w:tc>
      </w:tr>
    </w:tbl>
    <w:p w14:paraId="10C5D9AE" w14:textId="10AAAFC9" w:rsidR="00D6339A" w:rsidRDefault="00D6339A" w:rsidP="00082D4B">
      <w:pPr>
        <w:pStyle w:val="SOLNP"/>
        <w:spacing w:before="240"/>
      </w:pPr>
      <w:bookmarkStart w:id="2" w:name="_Hlk523219903"/>
      <w:r w:rsidRPr="004754A3">
        <w:rPr>
          <w:noProof/>
        </w:rPr>
        <w:drawing>
          <wp:inline distT="0" distB="0" distL="0" distR="0" wp14:anchorId="5C64AD87" wp14:editId="1A13110A">
            <wp:extent cx="4804913" cy="2441275"/>
            <wp:effectExtent l="0" t="0" r="0" b="0"/>
            <wp:docPr id="7" name="Chart 4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80C06C5" w14:textId="243ECB7D" w:rsidR="00D13CC2" w:rsidRPr="004754A3" w:rsidRDefault="00D13CC2" w:rsidP="00082D4B">
      <w:pPr>
        <w:pStyle w:val="SOLNP"/>
        <w:spacing w:before="240"/>
      </w:pPr>
      <w:r w:rsidRPr="004754A3">
        <w:t>Management should be very pleased with the survey results</w:t>
      </w:r>
      <w:r w:rsidR="004754A3">
        <w:t xml:space="preserve">: </w:t>
      </w:r>
      <w:r w:rsidRPr="004754A3">
        <w:t>40% + 46% = 86% of the ratings are very good to excellent</w:t>
      </w:r>
      <w:r w:rsidR="004754A3">
        <w:t>,</w:t>
      </w:r>
      <w:r w:rsidR="004754A3" w:rsidRPr="004754A3">
        <w:t xml:space="preserve"> </w:t>
      </w:r>
      <w:r w:rsidR="004754A3">
        <w:t xml:space="preserve">and </w:t>
      </w:r>
      <w:r w:rsidRPr="004754A3">
        <w:t>94% of the ratings are good or better. This does not look to be a Delta flight where significant changes are needed to improve the overall customer satisfaction ratings.</w:t>
      </w:r>
    </w:p>
    <w:bookmarkEnd w:id="2"/>
    <w:p w14:paraId="506C5715" w14:textId="284F3322" w:rsidR="00D13CC2" w:rsidRPr="004754A3" w:rsidRDefault="00D13CC2" w:rsidP="004046BE">
      <w:pPr>
        <w:pStyle w:val="SOLNLLL"/>
        <w:tabs>
          <w:tab w:val="left" w:pos="2610"/>
        </w:tabs>
        <w:ind w:left="720"/>
      </w:pPr>
      <w:r w:rsidRPr="004754A3">
        <w:t>b.</w:t>
      </w:r>
      <w:r w:rsidRPr="004754A3">
        <w:tab/>
      </w:r>
      <w:r w:rsidR="004754A3">
        <w:t>Although</w:t>
      </w:r>
      <w:r w:rsidR="004754A3" w:rsidRPr="004754A3">
        <w:t xml:space="preserve"> </w:t>
      </w:r>
      <w:r w:rsidRPr="004754A3">
        <w:t>the overall ratings look fine, note that one customer (2%) rated the overall experience with the flight as Fair and two customers (4%) rated the overall experience with the flight as Poor. It might be insightful for the manager to review explanations from these customers as to how the flight failed to meet expectations. Perhaps it was an experience with other passengers that Delta could do little to correct or perhaps it was an isolated incident that Delta could take steps to correct in the future.</w:t>
      </w:r>
      <w:r w:rsidR="003940F8">
        <w:t xml:space="preserve"> </w:t>
      </w:r>
    </w:p>
    <w:p w14:paraId="73AE173C" w14:textId="77777777" w:rsidR="001F244F" w:rsidRDefault="001F244F">
      <w:pPr>
        <w:rPr>
          <w:sz w:val="24"/>
        </w:rPr>
      </w:pPr>
      <w:r>
        <w:br w:type="page"/>
      </w:r>
    </w:p>
    <w:p w14:paraId="5AA378CC" w14:textId="64D1DCE7" w:rsidR="00D13CC2" w:rsidRPr="00505A33" w:rsidRDefault="00D13CC2" w:rsidP="00D13CC2">
      <w:pPr>
        <w:pStyle w:val="SOLNL"/>
      </w:pPr>
      <w:r w:rsidRPr="00505A33">
        <w:lastRenderedPageBreak/>
        <w:t>8.</w:t>
      </w:r>
      <w:r w:rsidR="004046BE" w:rsidRPr="004754A3">
        <w:t> </w:t>
      </w:r>
      <w:r w:rsidRPr="00505A33">
        <w:t>a.</w:t>
      </w:r>
      <w:r w:rsidR="00D23DE3">
        <w:t xml:space="preserve"> </w:t>
      </w:r>
    </w:p>
    <w:tbl>
      <w:tblPr>
        <w:tblW w:w="0" w:type="auto"/>
        <w:tblInd w:w="1880" w:type="dxa"/>
        <w:tblLayout w:type="fixed"/>
        <w:tblLook w:val="0000" w:firstRow="0" w:lastRow="0" w:firstColumn="0" w:lastColumn="0" w:noHBand="0" w:noVBand="0"/>
      </w:tblPr>
      <w:tblGrid>
        <w:gridCol w:w="1890"/>
        <w:gridCol w:w="1350"/>
        <w:gridCol w:w="2160"/>
      </w:tblGrid>
      <w:tr w:rsidR="00D13CC2" w:rsidRPr="00505A33" w14:paraId="7E95276B" w14:textId="77777777" w:rsidTr="00D13CC2">
        <w:tc>
          <w:tcPr>
            <w:tcW w:w="1890" w:type="dxa"/>
          </w:tcPr>
          <w:p w14:paraId="4C5E1BA0" w14:textId="557FDC18" w:rsidR="00D13CC2" w:rsidRPr="00505A33" w:rsidRDefault="00D13CC2" w:rsidP="00D13CC2">
            <w:pPr>
              <w:pStyle w:val="TCH1"/>
            </w:pPr>
            <w:r w:rsidRPr="00505A33">
              <w:t>Position</w:t>
            </w:r>
          </w:p>
        </w:tc>
        <w:tc>
          <w:tcPr>
            <w:tcW w:w="1350" w:type="dxa"/>
          </w:tcPr>
          <w:p w14:paraId="5156AA15" w14:textId="77777777" w:rsidR="00D13CC2" w:rsidRPr="00505A33" w:rsidRDefault="00D13CC2" w:rsidP="00D13CC2">
            <w:pPr>
              <w:pStyle w:val="TCH1"/>
            </w:pPr>
            <w:r w:rsidRPr="00505A33">
              <w:t>Frequency</w:t>
            </w:r>
          </w:p>
        </w:tc>
        <w:tc>
          <w:tcPr>
            <w:tcW w:w="2160" w:type="dxa"/>
          </w:tcPr>
          <w:p w14:paraId="04C7C31F" w14:textId="77777777" w:rsidR="00D13CC2" w:rsidRPr="00505A33" w:rsidRDefault="00D13CC2" w:rsidP="00D13CC2">
            <w:pPr>
              <w:pStyle w:val="TCH1"/>
            </w:pPr>
            <w:r w:rsidRPr="00505A33">
              <w:t>Relative Frequency</w:t>
            </w:r>
          </w:p>
        </w:tc>
      </w:tr>
      <w:tr w:rsidR="00D13CC2" w:rsidRPr="00505A33" w14:paraId="1AFE5AEF" w14:textId="77777777" w:rsidTr="00D13CC2">
        <w:tc>
          <w:tcPr>
            <w:tcW w:w="1890" w:type="dxa"/>
          </w:tcPr>
          <w:p w14:paraId="3B1625B0" w14:textId="190C2C56" w:rsidR="00D13CC2" w:rsidRPr="00505A33" w:rsidRDefault="00D13CC2" w:rsidP="00D13CC2">
            <w:pPr>
              <w:pStyle w:val="TB"/>
            </w:pPr>
            <w:r w:rsidRPr="00505A33">
              <w:t>Pitcher</w:t>
            </w:r>
          </w:p>
        </w:tc>
        <w:tc>
          <w:tcPr>
            <w:tcW w:w="1350" w:type="dxa"/>
          </w:tcPr>
          <w:p w14:paraId="5BB0A77A" w14:textId="77777777" w:rsidR="00D13CC2" w:rsidRPr="00505A33" w:rsidRDefault="00D13CC2" w:rsidP="00D13CC2">
            <w:pPr>
              <w:pStyle w:val="TB"/>
            </w:pPr>
            <w:r w:rsidRPr="00505A33">
              <w:t>17</w:t>
            </w:r>
          </w:p>
        </w:tc>
        <w:tc>
          <w:tcPr>
            <w:tcW w:w="2160" w:type="dxa"/>
          </w:tcPr>
          <w:p w14:paraId="2315EBA8" w14:textId="77777777" w:rsidR="00D13CC2" w:rsidRPr="00505A33" w:rsidRDefault="00D13CC2" w:rsidP="00D13CC2">
            <w:pPr>
              <w:pStyle w:val="TB"/>
            </w:pPr>
            <w:r w:rsidRPr="00505A33">
              <w:t>0.309</w:t>
            </w:r>
          </w:p>
        </w:tc>
      </w:tr>
      <w:tr w:rsidR="00D13CC2" w:rsidRPr="00505A33" w14:paraId="50A75EE2" w14:textId="77777777" w:rsidTr="00D13CC2">
        <w:tc>
          <w:tcPr>
            <w:tcW w:w="1890" w:type="dxa"/>
          </w:tcPr>
          <w:p w14:paraId="2AF34091" w14:textId="77777777" w:rsidR="00D13CC2" w:rsidRPr="00505A33" w:rsidRDefault="00D13CC2" w:rsidP="00D13CC2">
            <w:pPr>
              <w:pStyle w:val="TB"/>
            </w:pPr>
            <w:r w:rsidRPr="00505A33">
              <w:t>Catcher</w:t>
            </w:r>
          </w:p>
        </w:tc>
        <w:tc>
          <w:tcPr>
            <w:tcW w:w="1350" w:type="dxa"/>
          </w:tcPr>
          <w:p w14:paraId="5100C7ED" w14:textId="75D85623" w:rsidR="00D13CC2" w:rsidRPr="00505A33" w:rsidRDefault="00D13CC2" w:rsidP="00D13CC2">
            <w:pPr>
              <w:pStyle w:val="TB"/>
            </w:pPr>
            <w:r w:rsidRPr="00505A33">
              <w:t>4</w:t>
            </w:r>
          </w:p>
        </w:tc>
        <w:tc>
          <w:tcPr>
            <w:tcW w:w="2160" w:type="dxa"/>
          </w:tcPr>
          <w:p w14:paraId="2602B35B" w14:textId="77777777" w:rsidR="00D13CC2" w:rsidRPr="00505A33" w:rsidRDefault="00D13CC2" w:rsidP="00D13CC2">
            <w:pPr>
              <w:pStyle w:val="TB"/>
            </w:pPr>
            <w:r w:rsidRPr="00505A33">
              <w:t>0.073</w:t>
            </w:r>
          </w:p>
        </w:tc>
      </w:tr>
      <w:tr w:rsidR="00D13CC2" w:rsidRPr="00505A33" w14:paraId="1488EF57" w14:textId="77777777" w:rsidTr="00D13CC2">
        <w:tc>
          <w:tcPr>
            <w:tcW w:w="1890" w:type="dxa"/>
          </w:tcPr>
          <w:p w14:paraId="3FEFE01D" w14:textId="49C7F2E8" w:rsidR="00D13CC2" w:rsidRPr="00505A33" w:rsidRDefault="00D13CC2" w:rsidP="00D13CC2">
            <w:pPr>
              <w:pStyle w:val="TB"/>
            </w:pPr>
            <w:r w:rsidRPr="00505A33">
              <w:t xml:space="preserve">1st </w:t>
            </w:r>
            <w:r w:rsidR="00505A33">
              <w:t>b</w:t>
            </w:r>
            <w:r w:rsidRPr="00505A33">
              <w:t>ase</w:t>
            </w:r>
          </w:p>
        </w:tc>
        <w:tc>
          <w:tcPr>
            <w:tcW w:w="1350" w:type="dxa"/>
          </w:tcPr>
          <w:p w14:paraId="70759478" w14:textId="076D8610" w:rsidR="00D13CC2" w:rsidRPr="00505A33" w:rsidRDefault="00D13CC2" w:rsidP="00D13CC2">
            <w:pPr>
              <w:pStyle w:val="TB"/>
            </w:pPr>
            <w:r w:rsidRPr="00505A33">
              <w:t>5</w:t>
            </w:r>
          </w:p>
        </w:tc>
        <w:tc>
          <w:tcPr>
            <w:tcW w:w="2160" w:type="dxa"/>
          </w:tcPr>
          <w:p w14:paraId="69CDBAEC" w14:textId="77777777" w:rsidR="00D13CC2" w:rsidRPr="00505A33" w:rsidRDefault="00D13CC2" w:rsidP="00D13CC2">
            <w:pPr>
              <w:pStyle w:val="TB"/>
            </w:pPr>
            <w:r w:rsidRPr="00505A33">
              <w:t>0.091</w:t>
            </w:r>
          </w:p>
        </w:tc>
      </w:tr>
      <w:tr w:rsidR="00D13CC2" w:rsidRPr="00505A33" w14:paraId="3DA306AF" w14:textId="77777777" w:rsidTr="00D13CC2">
        <w:tc>
          <w:tcPr>
            <w:tcW w:w="1890" w:type="dxa"/>
          </w:tcPr>
          <w:p w14:paraId="64529CE4" w14:textId="24035B42" w:rsidR="00D13CC2" w:rsidRPr="00505A33" w:rsidRDefault="00D13CC2" w:rsidP="00D13CC2">
            <w:pPr>
              <w:pStyle w:val="TB"/>
            </w:pPr>
            <w:r w:rsidRPr="00505A33">
              <w:t xml:space="preserve">2nd </w:t>
            </w:r>
            <w:r w:rsidR="00505A33">
              <w:t>b</w:t>
            </w:r>
            <w:r w:rsidRPr="00505A33">
              <w:t>ase</w:t>
            </w:r>
          </w:p>
        </w:tc>
        <w:tc>
          <w:tcPr>
            <w:tcW w:w="1350" w:type="dxa"/>
          </w:tcPr>
          <w:p w14:paraId="5059D12F" w14:textId="0FBCD0E2" w:rsidR="00D13CC2" w:rsidRPr="00505A33" w:rsidRDefault="00D13CC2" w:rsidP="00D13CC2">
            <w:pPr>
              <w:pStyle w:val="TB"/>
            </w:pPr>
            <w:r w:rsidRPr="00505A33">
              <w:t>4</w:t>
            </w:r>
          </w:p>
        </w:tc>
        <w:tc>
          <w:tcPr>
            <w:tcW w:w="2160" w:type="dxa"/>
          </w:tcPr>
          <w:p w14:paraId="20BAE9AB" w14:textId="77777777" w:rsidR="00D13CC2" w:rsidRPr="00505A33" w:rsidRDefault="00D13CC2" w:rsidP="00D13CC2">
            <w:pPr>
              <w:pStyle w:val="TB"/>
            </w:pPr>
            <w:r w:rsidRPr="00505A33">
              <w:t>0.073</w:t>
            </w:r>
          </w:p>
        </w:tc>
      </w:tr>
      <w:tr w:rsidR="00D13CC2" w:rsidRPr="00505A33" w14:paraId="1A24FBFB" w14:textId="77777777" w:rsidTr="00D13CC2">
        <w:tc>
          <w:tcPr>
            <w:tcW w:w="1890" w:type="dxa"/>
          </w:tcPr>
          <w:p w14:paraId="32443EF1" w14:textId="75827FCC" w:rsidR="00D13CC2" w:rsidRPr="00505A33" w:rsidRDefault="00D13CC2" w:rsidP="00D13CC2">
            <w:pPr>
              <w:pStyle w:val="TB"/>
            </w:pPr>
            <w:r w:rsidRPr="00505A33">
              <w:t xml:space="preserve">3rd </w:t>
            </w:r>
            <w:r w:rsidR="00505A33">
              <w:t>b</w:t>
            </w:r>
            <w:r w:rsidRPr="00505A33">
              <w:t>ase</w:t>
            </w:r>
          </w:p>
        </w:tc>
        <w:tc>
          <w:tcPr>
            <w:tcW w:w="1350" w:type="dxa"/>
          </w:tcPr>
          <w:p w14:paraId="7F2F7572" w14:textId="59A62300" w:rsidR="00D13CC2" w:rsidRPr="00505A33" w:rsidRDefault="00D13CC2" w:rsidP="00D13CC2">
            <w:pPr>
              <w:pStyle w:val="TB"/>
            </w:pPr>
            <w:r w:rsidRPr="00505A33">
              <w:t>2</w:t>
            </w:r>
          </w:p>
        </w:tc>
        <w:tc>
          <w:tcPr>
            <w:tcW w:w="2160" w:type="dxa"/>
          </w:tcPr>
          <w:p w14:paraId="5AB984B5" w14:textId="77777777" w:rsidR="00D13CC2" w:rsidRPr="00505A33" w:rsidRDefault="00D13CC2" w:rsidP="00D13CC2">
            <w:pPr>
              <w:pStyle w:val="TB"/>
            </w:pPr>
            <w:r w:rsidRPr="00505A33">
              <w:t>0.036</w:t>
            </w:r>
          </w:p>
        </w:tc>
      </w:tr>
      <w:tr w:rsidR="00D13CC2" w:rsidRPr="00505A33" w14:paraId="0BB3F6A4" w14:textId="77777777" w:rsidTr="00D13CC2">
        <w:tc>
          <w:tcPr>
            <w:tcW w:w="1890" w:type="dxa"/>
          </w:tcPr>
          <w:p w14:paraId="17E39910" w14:textId="77777777" w:rsidR="00D13CC2" w:rsidRPr="00505A33" w:rsidRDefault="00D13CC2" w:rsidP="00D13CC2">
            <w:pPr>
              <w:pStyle w:val="TB"/>
            </w:pPr>
            <w:r w:rsidRPr="00505A33">
              <w:t>Shortstop</w:t>
            </w:r>
          </w:p>
        </w:tc>
        <w:tc>
          <w:tcPr>
            <w:tcW w:w="1350" w:type="dxa"/>
          </w:tcPr>
          <w:p w14:paraId="1173BC3A" w14:textId="559999FB" w:rsidR="00D13CC2" w:rsidRPr="00505A33" w:rsidRDefault="00D13CC2" w:rsidP="00D13CC2">
            <w:pPr>
              <w:pStyle w:val="TB"/>
            </w:pPr>
            <w:r w:rsidRPr="00505A33">
              <w:t>5</w:t>
            </w:r>
          </w:p>
        </w:tc>
        <w:tc>
          <w:tcPr>
            <w:tcW w:w="2160" w:type="dxa"/>
          </w:tcPr>
          <w:p w14:paraId="2008C681" w14:textId="77777777" w:rsidR="00D13CC2" w:rsidRPr="00505A33" w:rsidRDefault="00D13CC2" w:rsidP="00D13CC2">
            <w:pPr>
              <w:pStyle w:val="TB"/>
            </w:pPr>
            <w:r w:rsidRPr="00505A33">
              <w:t>0.091</w:t>
            </w:r>
          </w:p>
        </w:tc>
      </w:tr>
      <w:tr w:rsidR="00D13CC2" w:rsidRPr="00505A33" w14:paraId="4F40CA33" w14:textId="77777777" w:rsidTr="00D13CC2">
        <w:tc>
          <w:tcPr>
            <w:tcW w:w="1890" w:type="dxa"/>
          </w:tcPr>
          <w:p w14:paraId="1209B8C3" w14:textId="4C4D8131" w:rsidR="00D13CC2" w:rsidRPr="00505A33" w:rsidRDefault="00D13CC2" w:rsidP="00D13CC2">
            <w:pPr>
              <w:pStyle w:val="TB"/>
            </w:pPr>
            <w:r w:rsidRPr="00505A33">
              <w:t xml:space="preserve">Left </w:t>
            </w:r>
            <w:r w:rsidR="00505A33">
              <w:t>f</w:t>
            </w:r>
            <w:r w:rsidRPr="00505A33">
              <w:t>ield</w:t>
            </w:r>
          </w:p>
        </w:tc>
        <w:tc>
          <w:tcPr>
            <w:tcW w:w="1350" w:type="dxa"/>
          </w:tcPr>
          <w:p w14:paraId="1A01D9BF" w14:textId="00B50A01" w:rsidR="00D13CC2" w:rsidRPr="00505A33" w:rsidRDefault="00D13CC2" w:rsidP="00D13CC2">
            <w:pPr>
              <w:pStyle w:val="TB"/>
            </w:pPr>
            <w:r w:rsidRPr="00505A33">
              <w:t>6</w:t>
            </w:r>
          </w:p>
        </w:tc>
        <w:tc>
          <w:tcPr>
            <w:tcW w:w="2160" w:type="dxa"/>
          </w:tcPr>
          <w:p w14:paraId="540B441C" w14:textId="77777777" w:rsidR="00D13CC2" w:rsidRPr="00505A33" w:rsidRDefault="00D13CC2" w:rsidP="00D13CC2">
            <w:pPr>
              <w:pStyle w:val="TB"/>
            </w:pPr>
            <w:r w:rsidRPr="00505A33">
              <w:t>0.109</w:t>
            </w:r>
          </w:p>
        </w:tc>
      </w:tr>
      <w:tr w:rsidR="00D13CC2" w:rsidRPr="00505A33" w14:paraId="30C4B055" w14:textId="77777777" w:rsidTr="00D13CC2">
        <w:tc>
          <w:tcPr>
            <w:tcW w:w="1890" w:type="dxa"/>
          </w:tcPr>
          <w:p w14:paraId="0399F32D" w14:textId="53A9FACA" w:rsidR="00D13CC2" w:rsidRPr="00505A33" w:rsidRDefault="00D13CC2" w:rsidP="00D13CC2">
            <w:pPr>
              <w:pStyle w:val="TB"/>
            </w:pPr>
            <w:r w:rsidRPr="00505A33">
              <w:t xml:space="preserve">Center </w:t>
            </w:r>
            <w:r w:rsidR="00505A33">
              <w:t>f</w:t>
            </w:r>
            <w:r w:rsidRPr="00505A33">
              <w:t>ield</w:t>
            </w:r>
          </w:p>
        </w:tc>
        <w:tc>
          <w:tcPr>
            <w:tcW w:w="1350" w:type="dxa"/>
          </w:tcPr>
          <w:p w14:paraId="4412C75C" w14:textId="3C4D7758" w:rsidR="00D13CC2" w:rsidRPr="00505A33" w:rsidRDefault="00D13CC2" w:rsidP="00D13CC2">
            <w:pPr>
              <w:pStyle w:val="TB"/>
            </w:pPr>
            <w:r w:rsidRPr="00505A33">
              <w:t>5</w:t>
            </w:r>
          </w:p>
        </w:tc>
        <w:tc>
          <w:tcPr>
            <w:tcW w:w="2160" w:type="dxa"/>
          </w:tcPr>
          <w:p w14:paraId="1F76EF3D" w14:textId="77777777" w:rsidR="00D13CC2" w:rsidRPr="00505A33" w:rsidRDefault="00D13CC2" w:rsidP="00D13CC2">
            <w:pPr>
              <w:pStyle w:val="TB"/>
            </w:pPr>
            <w:r w:rsidRPr="00505A33">
              <w:t>0.091</w:t>
            </w:r>
          </w:p>
        </w:tc>
      </w:tr>
      <w:tr w:rsidR="00D13CC2" w:rsidRPr="00505A33" w14:paraId="772B22D0" w14:textId="77777777" w:rsidTr="00D13CC2">
        <w:tc>
          <w:tcPr>
            <w:tcW w:w="1890" w:type="dxa"/>
          </w:tcPr>
          <w:p w14:paraId="04AD7710" w14:textId="148647B3" w:rsidR="00D13CC2" w:rsidRPr="00505A33" w:rsidRDefault="00D13CC2" w:rsidP="00D13CC2">
            <w:pPr>
              <w:pStyle w:val="TB"/>
            </w:pPr>
            <w:r w:rsidRPr="00505A33">
              <w:t xml:space="preserve">Right </w:t>
            </w:r>
            <w:r w:rsidR="00505A33">
              <w:t>f</w:t>
            </w:r>
            <w:r w:rsidRPr="00505A33">
              <w:t xml:space="preserve">ield </w:t>
            </w:r>
          </w:p>
        </w:tc>
        <w:tc>
          <w:tcPr>
            <w:tcW w:w="1350" w:type="dxa"/>
          </w:tcPr>
          <w:p w14:paraId="0DBD4D8C" w14:textId="02E8408B" w:rsidR="00D13CC2" w:rsidRPr="00505A33" w:rsidRDefault="00D13CC2" w:rsidP="00D13CC2">
            <w:pPr>
              <w:pStyle w:val="TB"/>
            </w:pPr>
            <w:r w:rsidRPr="00505A33">
              <w:rPr>
                <w:u w:val="single"/>
              </w:rPr>
              <w:t>7</w:t>
            </w:r>
          </w:p>
        </w:tc>
        <w:tc>
          <w:tcPr>
            <w:tcW w:w="2160" w:type="dxa"/>
          </w:tcPr>
          <w:p w14:paraId="3254B832" w14:textId="77777777" w:rsidR="00D13CC2" w:rsidRPr="00505A33" w:rsidRDefault="00D13CC2" w:rsidP="00D13CC2">
            <w:pPr>
              <w:pStyle w:val="TB"/>
            </w:pPr>
            <w:r w:rsidRPr="00505A33">
              <w:rPr>
                <w:u w:val="single"/>
              </w:rPr>
              <w:t>0.127</w:t>
            </w:r>
          </w:p>
        </w:tc>
      </w:tr>
      <w:tr w:rsidR="00D13CC2" w:rsidRPr="00505A33" w14:paraId="317FA95B" w14:textId="77777777" w:rsidTr="00D13CC2">
        <w:tc>
          <w:tcPr>
            <w:tcW w:w="1890" w:type="dxa"/>
          </w:tcPr>
          <w:p w14:paraId="4CE37ECC" w14:textId="77777777" w:rsidR="00D13CC2" w:rsidRPr="00505A33" w:rsidRDefault="00D13CC2" w:rsidP="00D13CC2">
            <w:pPr>
              <w:pStyle w:val="TB"/>
            </w:pPr>
          </w:p>
        </w:tc>
        <w:tc>
          <w:tcPr>
            <w:tcW w:w="1350" w:type="dxa"/>
          </w:tcPr>
          <w:p w14:paraId="4E842E0D" w14:textId="77777777" w:rsidR="00D13CC2" w:rsidRPr="00505A33" w:rsidRDefault="00D13CC2" w:rsidP="00D13CC2">
            <w:pPr>
              <w:pStyle w:val="TB"/>
            </w:pPr>
            <w:r w:rsidRPr="00505A33">
              <w:t>55</w:t>
            </w:r>
          </w:p>
        </w:tc>
        <w:tc>
          <w:tcPr>
            <w:tcW w:w="2160" w:type="dxa"/>
          </w:tcPr>
          <w:p w14:paraId="3FE78FAD" w14:textId="77777777" w:rsidR="00D13CC2" w:rsidRPr="00505A33" w:rsidRDefault="00D13CC2" w:rsidP="00D13CC2">
            <w:pPr>
              <w:pStyle w:val="TB"/>
            </w:pPr>
            <w:r w:rsidRPr="00505A33">
              <w:t>1.000</w:t>
            </w:r>
          </w:p>
        </w:tc>
      </w:tr>
    </w:tbl>
    <w:p w14:paraId="0990C2CE" w14:textId="1730C300" w:rsidR="00D13CC2" w:rsidRPr="00505A33" w:rsidRDefault="00D13CC2" w:rsidP="004046BE">
      <w:pPr>
        <w:pStyle w:val="SOLNLLL"/>
        <w:tabs>
          <w:tab w:val="left" w:pos="2700"/>
        </w:tabs>
        <w:ind w:left="720"/>
      </w:pPr>
      <w:r w:rsidRPr="00505A33">
        <w:t>b.</w:t>
      </w:r>
      <w:r w:rsidRPr="00505A33">
        <w:tab/>
        <w:t>Pitchers (</w:t>
      </w:r>
      <w:r w:rsidR="00B077AF">
        <w:t>a</w:t>
      </w:r>
      <w:r w:rsidRPr="00505A33">
        <w:t>lmost 31%)</w:t>
      </w:r>
    </w:p>
    <w:p w14:paraId="118E1BE6" w14:textId="6D814EE3" w:rsidR="00D13CC2" w:rsidRPr="00505A33" w:rsidRDefault="00D13CC2" w:rsidP="004046BE">
      <w:pPr>
        <w:pStyle w:val="SOLNLLL"/>
        <w:ind w:left="720"/>
      </w:pPr>
      <w:r w:rsidRPr="00505A33">
        <w:t>c.</w:t>
      </w:r>
      <w:r w:rsidRPr="00505A33">
        <w:tab/>
        <w:t xml:space="preserve">3rd </w:t>
      </w:r>
      <w:r w:rsidR="00B077AF">
        <w:t>b</w:t>
      </w:r>
      <w:r w:rsidRPr="00505A33">
        <w:t>ase (3</w:t>
      </w:r>
      <w:r w:rsidR="00B077AF">
        <w:t>%</w:t>
      </w:r>
      <w:r w:rsidRPr="00505A33">
        <w:t>–4%)</w:t>
      </w:r>
    </w:p>
    <w:p w14:paraId="13D10FD6" w14:textId="0E15AC79" w:rsidR="00D13CC2" w:rsidRPr="00505A33" w:rsidRDefault="00D13CC2" w:rsidP="004046BE">
      <w:pPr>
        <w:pStyle w:val="SOLNLLL"/>
        <w:ind w:left="720"/>
      </w:pPr>
      <w:r w:rsidRPr="00505A33">
        <w:t>d.</w:t>
      </w:r>
      <w:r w:rsidRPr="00505A33">
        <w:tab/>
        <w:t xml:space="preserve">Right </w:t>
      </w:r>
      <w:r w:rsidR="00B077AF">
        <w:t>f</w:t>
      </w:r>
      <w:r w:rsidRPr="00505A33">
        <w:t>ield (</w:t>
      </w:r>
      <w:r w:rsidR="00B077AF">
        <w:t>a</w:t>
      </w:r>
      <w:r w:rsidRPr="00505A33">
        <w:t>lmost 13%)</w:t>
      </w:r>
    </w:p>
    <w:p w14:paraId="565950F1" w14:textId="41C5958A" w:rsidR="00D13CC2" w:rsidRDefault="00D13CC2" w:rsidP="004046BE">
      <w:pPr>
        <w:pStyle w:val="SOLNLLL"/>
        <w:ind w:left="720"/>
      </w:pPr>
      <w:r w:rsidRPr="00505A33">
        <w:t>e.</w:t>
      </w:r>
      <w:r w:rsidRPr="00505A33">
        <w:tab/>
        <w:t xml:space="preserve">Infielders (16 or 29.1%) to </w:t>
      </w:r>
      <w:r w:rsidR="00B077AF">
        <w:t>o</w:t>
      </w:r>
      <w:r w:rsidRPr="00505A33">
        <w:t>utfielders (18 or 32.7%)</w:t>
      </w:r>
    </w:p>
    <w:p w14:paraId="0C03B359" w14:textId="77777777" w:rsidR="00082D4B" w:rsidRDefault="00082D4B">
      <w:pPr>
        <w:rPr>
          <w:sz w:val="24"/>
        </w:rPr>
      </w:pPr>
      <w:r>
        <w:br w:type="page"/>
      </w:r>
    </w:p>
    <w:p w14:paraId="30EF88C3" w14:textId="5D02799E" w:rsidR="00D13CC2" w:rsidRPr="00B077AF" w:rsidRDefault="00D13CC2" w:rsidP="00D13CC2">
      <w:pPr>
        <w:pStyle w:val="SOLNL"/>
      </w:pPr>
      <w:r w:rsidRPr="00B077AF">
        <w:lastRenderedPageBreak/>
        <w:t>9.</w:t>
      </w:r>
      <w:r w:rsidR="004046BE" w:rsidRPr="004754A3">
        <w:t> </w:t>
      </w:r>
      <w:r w:rsidRPr="00B077AF">
        <w:t>a.</w:t>
      </w:r>
      <w:r w:rsidR="0094277B">
        <w:t xml:space="preserve"> </w:t>
      </w:r>
    </w:p>
    <w:tbl>
      <w:tblPr>
        <w:tblW w:w="0" w:type="auto"/>
        <w:tblInd w:w="1880" w:type="dxa"/>
        <w:tblLayout w:type="fixed"/>
        <w:tblLook w:val="0000" w:firstRow="0" w:lastRow="0" w:firstColumn="0" w:lastColumn="0" w:noHBand="0" w:noVBand="0"/>
      </w:tblPr>
      <w:tblGrid>
        <w:gridCol w:w="1350"/>
        <w:gridCol w:w="2710"/>
        <w:gridCol w:w="1980"/>
      </w:tblGrid>
      <w:tr w:rsidR="00D13CC2" w:rsidRPr="00B077AF" w14:paraId="161198A2" w14:textId="77777777" w:rsidTr="009B06B8">
        <w:trPr>
          <w:trHeight w:val="245"/>
        </w:trPr>
        <w:tc>
          <w:tcPr>
            <w:tcW w:w="1350" w:type="dxa"/>
          </w:tcPr>
          <w:p w14:paraId="705E779B" w14:textId="77777777" w:rsidR="00D13CC2" w:rsidRPr="00B077AF" w:rsidRDefault="00D13CC2" w:rsidP="00D13CC2">
            <w:pPr>
              <w:pStyle w:val="TB"/>
            </w:pPr>
          </w:p>
        </w:tc>
        <w:tc>
          <w:tcPr>
            <w:tcW w:w="2710" w:type="dxa"/>
          </w:tcPr>
          <w:p w14:paraId="731F5C2F" w14:textId="7F88010F" w:rsidR="00D13CC2" w:rsidRPr="00B077AF" w:rsidRDefault="00D13CC2" w:rsidP="00D13CC2">
            <w:pPr>
              <w:pStyle w:val="TCH1"/>
            </w:pPr>
            <w:r w:rsidRPr="00B077AF">
              <w:t>Bachelor</w:t>
            </w:r>
            <w:r w:rsidR="00B077AF">
              <w:t>’</w:t>
            </w:r>
            <w:r w:rsidRPr="00B077AF">
              <w:t>s</w:t>
            </w:r>
            <w:r w:rsidR="00B077AF">
              <w:t xml:space="preserve"> (%)</w:t>
            </w:r>
          </w:p>
        </w:tc>
        <w:tc>
          <w:tcPr>
            <w:tcW w:w="1980" w:type="dxa"/>
          </w:tcPr>
          <w:p w14:paraId="1520600D" w14:textId="15A9FFB0" w:rsidR="00D13CC2" w:rsidRPr="00B077AF" w:rsidRDefault="00D13CC2" w:rsidP="00D13CC2">
            <w:pPr>
              <w:pStyle w:val="TCH1"/>
            </w:pPr>
            <w:r w:rsidRPr="00B077AF">
              <w:t>Master</w:t>
            </w:r>
            <w:r w:rsidR="00B077AF">
              <w:t>’</w:t>
            </w:r>
            <w:r w:rsidRPr="00B077AF">
              <w:t>s</w:t>
            </w:r>
            <w:r w:rsidR="00B077AF">
              <w:t xml:space="preserve"> (%)</w:t>
            </w:r>
          </w:p>
        </w:tc>
      </w:tr>
      <w:tr w:rsidR="00D13CC2" w:rsidRPr="00B077AF" w14:paraId="3810581C" w14:textId="77777777" w:rsidTr="009B06B8">
        <w:trPr>
          <w:trHeight w:val="245"/>
        </w:trPr>
        <w:tc>
          <w:tcPr>
            <w:tcW w:w="1350" w:type="dxa"/>
          </w:tcPr>
          <w:p w14:paraId="3C194463" w14:textId="3812293A" w:rsidR="00D13CC2" w:rsidRPr="00B077AF" w:rsidRDefault="00D13CC2" w:rsidP="00D13CC2">
            <w:pPr>
              <w:pStyle w:val="TSH1"/>
            </w:pPr>
            <w:r w:rsidRPr="00B077AF">
              <w:t>B</w:t>
            </w:r>
          </w:p>
        </w:tc>
        <w:tc>
          <w:tcPr>
            <w:tcW w:w="2710" w:type="dxa"/>
          </w:tcPr>
          <w:p w14:paraId="30615305" w14:textId="35BDCB41" w:rsidR="00D13CC2" w:rsidRPr="00B077AF" w:rsidRDefault="00D13CC2" w:rsidP="00D13CC2">
            <w:pPr>
              <w:pStyle w:val="TB"/>
            </w:pPr>
            <w:r w:rsidRPr="00B077AF">
              <w:t>21</w:t>
            </w:r>
          </w:p>
        </w:tc>
        <w:tc>
          <w:tcPr>
            <w:tcW w:w="1980" w:type="dxa"/>
          </w:tcPr>
          <w:p w14:paraId="20BAC47B" w14:textId="51E9FF02" w:rsidR="00D13CC2" w:rsidRPr="00B077AF" w:rsidRDefault="00D13CC2" w:rsidP="00D13CC2">
            <w:pPr>
              <w:pStyle w:val="TB"/>
            </w:pPr>
            <w:r w:rsidRPr="00B077AF">
              <w:t>27</w:t>
            </w:r>
          </w:p>
        </w:tc>
      </w:tr>
      <w:tr w:rsidR="00D13CC2" w:rsidRPr="00B077AF" w14:paraId="564B04C3" w14:textId="77777777" w:rsidTr="009B06B8">
        <w:trPr>
          <w:trHeight w:val="245"/>
        </w:trPr>
        <w:tc>
          <w:tcPr>
            <w:tcW w:w="1350" w:type="dxa"/>
          </w:tcPr>
          <w:p w14:paraId="6610F134" w14:textId="77777777" w:rsidR="00D13CC2" w:rsidRPr="00B077AF" w:rsidRDefault="00D13CC2" w:rsidP="00D13CC2">
            <w:pPr>
              <w:pStyle w:val="TSH1"/>
            </w:pPr>
            <w:r w:rsidRPr="00B077AF">
              <w:t>CSE</w:t>
            </w:r>
          </w:p>
        </w:tc>
        <w:tc>
          <w:tcPr>
            <w:tcW w:w="2710" w:type="dxa"/>
          </w:tcPr>
          <w:p w14:paraId="33023939" w14:textId="18E8CF7D" w:rsidR="00D13CC2" w:rsidRPr="00B077AF" w:rsidRDefault="00D13CC2" w:rsidP="00D13CC2">
            <w:pPr>
              <w:pStyle w:val="TB"/>
            </w:pPr>
            <w:r w:rsidRPr="00B077AF">
              <w:t>9</w:t>
            </w:r>
          </w:p>
        </w:tc>
        <w:tc>
          <w:tcPr>
            <w:tcW w:w="1980" w:type="dxa"/>
          </w:tcPr>
          <w:p w14:paraId="775A17AB" w14:textId="366CA722" w:rsidR="00D13CC2" w:rsidRPr="00B077AF" w:rsidRDefault="00D13CC2" w:rsidP="00D13CC2">
            <w:pPr>
              <w:pStyle w:val="TB"/>
            </w:pPr>
            <w:r w:rsidRPr="00B077AF">
              <w:t>9</w:t>
            </w:r>
          </w:p>
        </w:tc>
      </w:tr>
      <w:tr w:rsidR="00D13CC2" w:rsidRPr="00B077AF" w14:paraId="61003327" w14:textId="77777777" w:rsidTr="009B06B8">
        <w:trPr>
          <w:trHeight w:val="245"/>
        </w:trPr>
        <w:tc>
          <w:tcPr>
            <w:tcW w:w="1350" w:type="dxa"/>
          </w:tcPr>
          <w:p w14:paraId="1702A09B" w14:textId="77777777" w:rsidR="00D13CC2" w:rsidRPr="00B077AF" w:rsidRDefault="00D13CC2" w:rsidP="00D13CC2">
            <w:pPr>
              <w:pStyle w:val="TSH1"/>
            </w:pPr>
            <w:r w:rsidRPr="00B077AF">
              <w:t>E</w:t>
            </w:r>
          </w:p>
        </w:tc>
        <w:tc>
          <w:tcPr>
            <w:tcW w:w="2710" w:type="dxa"/>
          </w:tcPr>
          <w:p w14:paraId="5AD82622" w14:textId="01548A17" w:rsidR="00D13CC2" w:rsidRPr="00B077AF" w:rsidRDefault="00D13CC2" w:rsidP="00D13CC2">
            <w:pPr>
              <w:pStyle w:val="TB"/>
            </w:pPr>
            <w:r w:rsidRPr="00B077AF">
              <w:t>6</w:t>
            </w:r>
          </w:p>
        </w:tc>
        <w:tc>
          <w:tcPr>
            <w:tcW w:w="1980" w:type="dxa"/>
          </w:tcPr>
          <w:p w14:paraId="313BDFA9" w14:textId="23423374" w:rsidR="00D13CC2" w:rsidRPr="00B077AF" w:rsidRDefault="00D13CC2" w:rsidP="00D13CC2">
            <w:pPr>
              <w:pStyle w:val="TB"/>
            </w:pPr>
            <w:r w:rsidRPr="00B077AF">
              <w:t>24</w:t>
            </w:r>
          </w:p>
        </w:tc>
      </w:tr>
      <w:tr w:rsidR="00D13CC2" w:rsidRPr="00B077AF" w14:paraId="2CE4A313" w14:textId="77777777" w:rsidTr="009B06B8">
        <w:trPr>
          <w:trHeight w:val="245"/>
        </w:trPr>
        <w:tc>
          <w:tcPr>
            <w:tcW w:w="1350" w:type="dxa"/>
          </w:tcPr>
          <w:p w14:paraId="5FB75A6C" w14:textId="77777777" w:rsidR="00D13CC2" w:rsidRPr="00B077AF" w:rsidRDefault="00D13CC2" w:rsidP="00D13CC2">
            <w:pPr>
              <w:pStyle w:val="TSH1"/>
            </w:pPr>
            <w:r w:rsidRPr="00B077AF">
              <w:t>H</w:t>
            </w:r>
          </w:p>
        </w:tc>
        <w:tc>
          <w:tcPr>
            <w:tcW w:w="2710" w:type="dxa"/>
          </w:tcPr>
          <w:p w14:paraId="1814D9B9" w14:textId="3DBCAB3B" w:rsidR="00D13CC2" w:rsidRPr="00B077AF" w:rsidRDefault="00D13CC2" w:rsidP="00D13CC2">
            <w:pPr>
              <w:pStyle w:val="TB"/>
            </w:pPr>
            <w:r w:rsidRPr="00B077AF">
              <w:t>16</w:t>
            </w:r>
          </w:p>
        </w:tc>
        <w:tc>
          <w:tcPr>
            <w:tcW w:w="1980" w:type="dxa"/>
          </w:tcPr>
          <w:p w14:paraId="72F144AD" w14:textId="0A01BD5B" w:rsidR="00D13CC2" w:rsidRPr="00B077AF" w:rsidRDefault="00D13CC2" w:rsidP="00D13CC2">
            <w:pPr>
              <w:pStyle w:val="TB"/>
            </w:pPr>
            <w:r w:rsidRPr="00B077AF">
              <w:t>8</w:t>
            </w:r>
          </w:p>
        </w:tc>
      </w:tr>
      <w:tr w:rsidR="00D13CC2" w:rsidRPr="00B077AF" w14:paraId="5D775CC1" w14:textId="77777777" w:rsidTr="009B06B8">
        <w:trPr>
          <w:trHeight w:val="245"/>
        </w:trPr>
        <w:tc>
          <w:tcPr>
            <w:tcW w:w="1350" w:type="dxa"/>
          </w:tcPr>
          <w:p w14:paraId="5A50DE0D" w14:textId="77777777" w:rsidR="00D13CC2" w:rsidRPr="00B077AF" w:rsidRDefault="00D13CC2" w:rsidP="00D13CC2">
            <w:pPr>
              <w:pStyle w:val="TSH1"/>
            </w:pPr>
            <w:r w:rsidRPr="00B077AF">
              <w:t>NSM</w:t>
            </w:r>
          </w:p>
        </w:tc>
        <w:tc>
          <w:tcPr>
            <w:tcW w:w="2710" w:type="dxa"/>
          </w:tcPr>
          <w:p w14:paraId="6B6383DE" w14:textId="7FCA0FCA" w:rsidR="00D13CC2" w:rsidRPr="00B077AF" w:rsidRDefault="00D13CC2" w:rsidP="00D13CC2">
            <w:pPr>
              <w:pStyle w:val="TB"/>
            </w:pPr>
            <w:r w:rsidRPr="00B077AF">
              <w:t>8</w:t>
            </w:r>
          </w:p>
        </w:tc>
        <w:tc>
          <w:tcPr>
            <w:tcW w:w="1980" w:type="dxa"/>
          </w:tcPr>
          <w:p w14:paraId="63C6D21C" w14:textId="05CCC062" w:rsidR="00D13CC2" w:rsidRPr="00B077AF" w:rsidRDefault="00D13CC2" w:rsidP="00D13CC2">
            <w:pPr>
              <w:pStyle w:val="TB"/>
            </w:pPr>
            <w:r w:rsidRPr="00B077AF">
              <w:t>2</w:t>
            </w:r>
          </w:p>
        </w:tc>
      </w:tr>
      <w:tr w:rsidR="00D13CC2" w:rsidRPr="00B077AF" w14:paraId="50C8735B" w14:textId="77777777" w:rsidTr="009B06B8">
        <w:trPr>
          <w:trHeight w:val="245"/>
        </w:trPr>
        <w:tc>
          <w:tcPr>
            <w:tcW w:w="1350" w:type="dxa"/>
          </w:tcPr>
          <w:p w14:paraId="472E371F" w14:textId="77777777" w:rsidR="00D13CC2" w:rsidRPr="00B077AF" w:rsidRDefault="00D13CC2" w:rsidP="00D13CC2">
            <w:pPr>
              <w:pStyle w:val="TSH1"/>
            </w:pPr>
            <w:r w:rsidRPr="00B077AF">
              <w:t>SBS</w:t>
            </w:r>
          </w:p>
        </w:tc>
        <w:tc>
          <w:tcPr>
            <w:tcW w:w="2710" w:type="dxa"/>
          </w:tcPr>
          <w:p w14:paraId="53058663" w14:textId="1AFD16CB" w:rsidR="00D13CC2" w:rsidRPr="00B077AF" w:rsidRDefault="00D13CC2" w:rsidP="00D13CC2">
            <w:pPr>
              <w:pStyle w:val="TB"/>
            </w:pPr>
            <w:r w:rsidRPr="00B077AF">
              <w:t>16</w:t>
            </w:r>
          </w:p>
        </w:tc>
        <w:tc>
          <w:tcPr>
            <w:tcW w:w="1980" w:type="dxa"/>
          </w:tcPr>
          <w:p w14:paraId="160173E9" w14:textId="7A601D25" w:rsidR="00D13CC2" w:rsidRPr="00B077AF" w:rsidRDefault="00D13CC2" w:rsidP="00D13CC2">
            <w:pPr>
              <w:pStyle w:val="TB"/>
            </w:pPr>
            <w:r w:rsidRPr="00B077AF">
              <w:t>6</w:t>
            </w:r>
          </w:p>
        </w:tc>
      </w:tr>
      <w:tr w:rsidR="00D13CC2" w:rsidRPr="00B077AF" w14:paraId="3B5E2E1E" w14:textId="77777777" w:rsidTr="009B06B8">
        <w:trPr>
          <w:trHeight w:val="245"/>
        </w:trPr>
        <w:tc>
          <w:tcPr>
            <w:tcW w:w="1350" w:type="dxa"/>
          </w:tcPr>
          <w:p w14:paraId="34FE4F5D" w14:textId="77777777" w:rsidR="00D13CC2" w:rsidRPr="00B077AF" w:rsidRDefault="00D13CC2" w:rsidP="00D13CC2">
            <w:pPr>
              <w:pStyle w:val="TSH1"/>
            </w:pPr>
            <w:r w:rsidRPr="00B077AF">
              <w:t>O</w:t>
            </w:r>
          </w:p>
        </w:tc>
        <w:tc>
          <w:tcPr>
            <w:tcW w:w="2710" w:type="dxa"/>
          </w:tcPr>
          <w:p w14:paraId="1B376C71" w14:textId="544B0582" w:rsidR="00D13CC2" w:rsidRPr="00B077AF" w:rsidRDefault="00D13CC2" w:rsidP="00D13CC2">
            <w:pPr>
              <w:pStyle w:val="TB"/>
            </w:pPr>
            <w:r w:rsidRPr="00B077AF">
              <w:t>24</w:t>
            </w:r>
          </w:p>
        </w:tc>
        <w:tc>
          <w:tcPr>
            <w:tcW w:w="1980" w:type="dxa"/>
          </w:tcPr>
          <w:p w14:paraId="3847F3BB" w14:textId="5D1F29D0" w:rsidR="00D13CC2" w:rsidRPr="00B077AF" w:rsidRDefault="00D13CC2" w:rsidP="00D13CC2">
            <w:pPr>
              <w:pStyle w:val="TB"/>
            </w:pPr>
            <w:r w:rsidRPr="00B077AF">
              <w:t>24</w:t>
            </w:r>
          </w:p>
        </w:tc>
      </w:tr>
      <w:tr w:rsidR="00D13CC2" w:rsidRPr="00D202F1" w14:paraId="4F1E12A8" w14:textId="77777777" w:rsidTr="009B06B8">
        <w:trPr>
          <w:trHeight w:val="245"/>
        </w:trPr>
        <w:tc>
          <w:tcPr>
            <w:tcW w:w="1350" w:type="dxa"/>
          </w:tcPr>
          <w:p w14:paraId="271BFEEE" w14:textId="77777777" w:rsidR="00D13CC2" w:rsidRPr="00B077AF" w:rsidRDefault="00D13CC2" w:rsidP="00D13CC2">
            <w:pPr>
              <w:pStyle w:val="TSH1"/>
            </w:pPr>
            <w:r w:rsidRPr="00B077AF">
              <w:t>Total</w:t>
            </w:r>
          </w:p>
        </w:tc>
        <w:tc>
          <w:tcPr>
            <w:tcW w:w="2710" w:type="dxa"/>
          </w:tcPr>
          <w:p w14:paraId="780FB59E" w14:textId="0F93E562" w:rsidR="00D13CC2" w:rsidRPr="00B077AF" w:rsidRDefault="00D13CC2" w:rsidP="00D13CC2">
            <w:pPr>
              <w:pStyle w:val="TB"/>
            </w:pPr>
            <w:r w:rsidRPr="00B077AF">
              <w:t>100</w:t>
            </w:r>
          </w:p>
        </w:tc>
        <w:tc>
          <w:tcPr>
            <w:tcW w:w="1980" w:type="dxa"/>
          </w:tcPr>
          <w:p w14:paraId="0DB76158" w14:textId="37D3ABC1" w:rsidR="00D13CC2" w:rsidRPr="00B077AF" w:rsidRDefault="00D13CC2" w:rsidP="00D13CC2">
            <w:pPr>
              <w:pStyle w:val="TB"/>
            </w:pPr>
            <w:r w:rsidRPr="00B077AF">
              <w:t>100</w:t>
            </w:r>
          </w:p>
        </w:tc>
      </w:tr>
    </w:tbl>
    <w:p w14:paraId="46F4DD12" w14:textId="77777777" w:rsidR="00AD5A29" w:rsidRDefault="00AD5A29" w:rsidP="004046BE">
      <w:pPr>
        <w:pStyle w:val="SOLNLLL"/>
        <w:ind w:left="720"/>
      </w:pPr>
    </w:p>
    <w:p w14:paraId="4FBE9EE2" w14:textId="0382E52A" w:rsidR="00D13CC2" w:rsidRDefault="00D13CC2" w:rsidP="004046BE">
      <w:pPr>
        <w:pStyle w:val="SOLNLLL"/>
        <w:ind w:left="720"/>
      </w:pPr>
      <w:r w:rsidRPr="00B077AF">
        <w:t>b.</w:t>
      </w:r>
    </w:p>
    <w:p w14:paraId="4DA6D9A5" w14:textId="4DA39A86" w:rsidR="00AD5A29" w:rsidRDefault="00AD5A29" w:rsidP="00303E6C">
      <w:pPr>
        <w:pStyle w:val="SOLNLLL"/>
        <w:ind w:left="0" w:firstLine="1320"/>
      </w:pPr>
      <w:r w:rsidRPr="00B077AF">
        <w:rPr>
          <w:noProof/>
        </w:rPr>
        <w:drawing>
          <wp:inline distT="0" distB="0" distL="0" distR="0" wp14:anchorId="5B511EFA" wp14:editId="521E30D0">
            <wp:extent cx="5072332" cy="2527540"/>
            <wp:effectExtent l="0" t="0" r="0" b="63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B438D27" w14:textId="4F9E2EC2" w:rsidR="00AD5A29" w:rsidRDefault="00AD5A29" w:rsidP="004046BE">
      <w:pPr>
        <w:pStyle w:val="SOLNLLL"/>
        <w:ind w:left="720"/>
      </w:pPr>
      <w:r w:rsidRPr="009B06B8">
        <w:rPr>
          <w:noProof/>
        </w:rPr>
        <w:lastRenderedPageBreak/>
        <w:drawing>
          <wp:inline distT="0" distB="0" distL="0" distR="0" wp14:anchorId="5F90416A" wp14:editId="3C2A66D6">
            <wp:extent cx="4692769" cy="2441275"/>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2394885" w14:textId="72BE1021" w:rsidR="00D13CC2" w:rsidRPr="009B06B8" w:rsidRDefault="00D13CC2" w:rsidP="004046BE">
      <w:pPr>
        <w:pStyle w:val="SOLNLLL"/>
        <w:tabs>
          <w:tab w:val="left" w:pos="2340"/>
        </w:tabs>
        <w:ind w:left="720"/>
      </w:pPr>
      <w:r w:rsidRPr="009B06B8">
        <w:t>c.</w:t>
      </w:r>
      <w:r w:rsidRPr="009B06B8">
        <w:tab/>
        <w:t xml:space="preserve">The lowest percentage for a </w:t>
      </w:r>
      <w:r w:rsidR="008C31AB" w:rsidRPr="009B06B8">
        <w:t xml:space="preserve">bachelor’s is education </w:t>
      </w:r>
      <w:r w:rsidRPr="009B06B8">
        <w:t xml:space="preserve">(6%) and for </w:t>
      </w:r>
      <w:r w:rsidR="008C31AB" w:rsidRPr="009B06B8">
        <w:t xml:space="preserve">master’s </w:t>
      </w:r>
      <w:r w:rsidR="008C31AB">
        <w:t xml:space="preserve">in </w:t>
      </w:r>
      <w:r w:rsidR="008C31AB" w:rsidRPr="009B06B8">
        <w:t xml:space="preserve">natural sciences and mathematics </w:t>
      </w:r>
      <w:r w:rsidRPr="009B06B8">
        <w:t>(2%).</w:t>
      </w:r>
    </w:p>
    <w:p w14:paraId="0A9FDDE0" w14:textId="4E70EC12" w:rsidR="00D13CC2" w:rsidRPr="009B06B8" w:rsidRDefault="00D13CC2" w:rsidP="004046BE">
      <w:pPr>
        <w:pStyle w:val="SOLNLLL"/>
        <w:ind w:left="720"/>
      </w:pPr>
      <w:r w:rsidRPr="009B06B8">
        <w:t>d.</w:t>
      </w:r>
      <w:r w:rsidRPr="009B06B8">
        <w:tab/>
        <w:t xml:space="preserve">The highest percentage for a </w:t>
      </w:r>
      <w:r w:rsidR="008C31AB" w:rsidRPr="009B06B8">
        <w:t>bachelor’s is other (24%) and for a master’s i</w:t>
      </w:r>
      <w:r w:rsidR="008C31AB">
        <w:t>n</w:t>
      </w:r>
      <w:r w:rsidR="008C31AB" w:rsidRPr="009B06B8">
        <w:t xml:space="preserve"> business (27%).</w:t>
      </w:r>
    </w:p>
    <w:p w14:paraId="320F9FC3" w14:textId="7D538CB9" w:rsidR="00D13CC2" w:rsidRPr="008C31AB" w:rsidRDefault="00D13CC2" w:rsidP="009C70D1">
      <w:pPr>
        <w:pStyle w:val="SOLNLLL"/>
        <w:ind w:left="780"/>
      </w:pPr>
      <w:r w:rsidRPr="008C31AB">
        <w:t>e.</w:t>
      </w:r>
    </w:p>
    <w:tbl>
      <w:tblPr>
        <w:tblW w:w="0" w:type="auto"/>
        <w:tblInd w:w="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744"/>
        <w:gridCol w:w="1890"/>
        <w:gridCol w:w="1980"/>
      </w:tblGrid>
      <w:tr w:rsidR="00D13CC2" w:rsidRPr="008C31AB" w14:paraId="7D92D676" w14:textId="77777777" w:rsidTr="00783CC4">
        <w:trPr>
          <w:trHeight w:val="255"/>
        </w:trPr>
        <w:tc>
          <w:tcPr>
            <w:tcW w:w="1222" w:type="dxa"/>
            <w:shd w:val="clear" w:color="auto" w:fill="auto"/>
            <w:noWrap/>
            <w:hideMark/>
          </w:tcPr>
          <w:p w14:paraId="1C70B6F6" w14:textId="77777777" w:rsidR="00D13CC2" w:rsidRPr="008C31AB" w:rsidRDefault="00D13CC2" w:rsidP="00D13CC2">
            <w:pPr>
              <w:pStyle w:val="TB"/>
            </w:pPr>
          </w:p>
        </w:tc>
        <w:tc>
          <w:tcPr>
            <w:tcW w:w="2744" w:type="dxa"/>
            <w:shd w:val="clear" w:color="auto" w:fill="auto"/>
            <w:noWrap/>
            <w:hideMark/>
          </w:tcPr>
          <w:p w14:paraId="2B27BAE8" w14:textId="43555E11" w:rsidR="00D13CC2" w:rsidRPr="008C31AB" w:rsidRDefault="00D13CC2" w:rsidP="00D13CC2">
            <w:pPr>
              <w:pStyle w:val="TCH1"/>
            </w:pPr>
            <w:r w:rsidRPr="008C31AB">
              <w:t>Bachelor</w:t>
            </w:r>
            <w:r w:rsidR="00B077AF" w:rsidRPr="008C31AB">
              <w:t>’</w:t>
            </w:r>
            <w:r w:rsidRPr="008C31AB">
              <w:t>s</w:t>
            </w:r>
            <w:r w:rsidR="008C31AB">
              <w:t xml:space="preserve"> (%)</w:t>
            </w:r>
          </w:p>
        </w:tc>
        <w:tc>
          <w:tcPr>
            <w:tcW w:w="1890" w:type="dxa"/>
            <w:shd w:val="clear" w:color="auto" w:fill="auto"/>
            <w:noWrap/>
            <w:hideMark/>
          </w:tcPr>
          <w:p w14:paraId="2E3A3152" w14:textId="27B6B6DD" w:rsidR="00D13CC2" w:rsidRPr="008C31AB" w:rsidRDefault="00D13CC2" w:rsidP="00D13CC2">
            <w:pPr>
              <w:pStyle w:val="TCH1"/>
            </w:pPr>
            <w:r w:rsidRPr="008C31AB">
              <w:t>Master</w:t>
            </w:r>
            <w:r w:rsidR="00B077AF" w:rsidRPr="008C31AB">
              <w:t>’</w:t>
            </w:r>
            <w:r w:rsidRPr="008C31AB">
              <w:t>s</w:t>
            </w:r>
            <w:r w:rsidR="008C31AB">
              <w:t xml:space="preserve"> (%)</w:t>
            </w:r>
          </w:p>
        </w:tc>
        <w:tc>
          <w:tcPr>
            <w:tcW w:w="1980" w:type="dxa"/>
            <w:shd w:val="clear" w:color="auto" w:fill="auto"/>
            <w:noWrap/>
            <w:hideMark/>
          </w:tcPr>
          <w:p w14:paraId="0982E4DE" w14:textId="27921467" w:rsidR="00D13CC2" w:rsidRPr="008C31AB" w:rsidRDefault="00D13CC2" w:rsidP="00D13CC2">
            <w:pPr>
              <w:pStyle w:val="TCH1"/>
            </w:pPr>
            <w:r w:rsidRPr="008C31AB">
              <w:t>Difference</w:t>
            </w:r>
            <w:r w:rsidR="008C31AB">
              <w:t xml:space="preserve"> (%)</w:t>
            </w:r>
          </w:p>
        </w:tc>
      </w:tr>
      <w:tr w:rsidR="00D13CC2" w:rsidRPr="008C31AB" w14:paraId="510A7FCB" w14:textId="77777777" w:rsidTr="00783CC4">
        <w:trPr>
          <w:trHeight w:val="255"/>
        </w:trPr>
        <w:tc>
          <w:tcPr>
            <w:tcW w:w="1222" w:type="dxa"/>
            <w:shd w:val="clear" w:color="auto" w:fill="auto"/>
            <w:noWrap/>
            <w:hideMark/>
          </w:tcPr>
          <w:p w14:paraId="053A6774" w14:textId="159935B7" w:rsidR="00D13CC2" w:rsidRPr="008C31AB" w:rsidRDefault="00D13CC2" w:rsidP="00D13CC2">
            <w:pPr>
              <w:pStyle w:val="TSH1"/>
            </w:pPr>
            <w:r w:rsidRPr="008C31AB">
              <w:t>B</w:t>
            </w:r>
          </w:p>
        </w:tc>
        <w:tc>
          <w:tcPr>
            <w:tcW w:w="2744" w:type="dxa"/>
            <w:shd w:val="clear" w:color="auto" w:fill="auto"/>
            <w:noWrap/>
            <w:hideMark/>
          </w:tcPr>
          <w:p w14:paraId="2C9F86E9" w14:textId="2ECBD6DE" w:rsidR="00D13CC2" w:rsidRPr="008C31AB" w:rsidRDefault="00D13CC2" w:rsidP="00D13CC2">
            <w:pPr>
              <w:pStyle w:val="TB"/>
            </w:pPr>
            <w:r w:rsidRPr="008C31AB">
              <w:t>21</w:t>
            </w:r>
          </w:p>
        </w:tc>
        <w:tc>
          <w:tcPr>
            <w:tcW w:w="1890" w:type="dxa"/>
            <w:shd w:val="clear" w:color="auto" w:fill="auto"/>
            <w:noWrap/>
            <w:hideMark/>
          </w:tcPr>
          <w:p w14:paraId="7F077434" w14:textId="47ADC011" w:rsidR="00D13CC2" w:rsidRPr="008C31AB" w:rsidRDefault="00D13CC2" w:rsidP="00D13CC2">
            <w:pPr>
              <w:pStyle w:val="TB"/>
            </w:pPr>
            <w:r w:rsidRPr="008C31AB">
              <w:t>27</w:t>
            </w:r>
          </w:p>
        </w:tc>
        <w:tc>
          <w:tcPr>
            <w:tcW w:w="1980" w:type="dxa"/>
            <w:shd w:val="clear" w:color="auto" w:fill="auto"/>
            <w:noWrap/>
            <w:hideMark/>
          </w:tcPr>
          <w:p w14:paraId="5C01EDBE" w14:textId="6FAE17A0" w:rsidR="00D13CC2" w:rsidRPr="008C31AB" w:rsidRDefault="00D13CC2" w:rsidP="00D13CC2">
            <w:pPr>
              <w:pStyle w:val="TB"/>
            </w:pPr>
            <w:r w:rsidRPr="008C31AB">
              <w:t>6</w:t>
            </w:r>
          </w:p>
        </w:tc>
      </w:tr>
      <w:tr w:rsidR="00D13CC2" w:rsidRPr="008C31AB" w14:paraId="32AFA1B7" w14:textId="77777777" w:rsidTr="00783CC4">
        <w:trPr>
          <w:trHeight w:val="255"/>
        </w:trPr>
        <w:tc>
          <w:tcPr>
            <w:tcW w:w="1222" w:type="dxa"/>
            <w:shd w:val="clear" w:color="auto" w:fill="auto"/>
            <w:noWrap/>
            <w:hideMark/>
          </w:tcPr>
          <w:p w14:paraId="1AD56C8F" w14:textId="77777777" w:rsidR="00D13CC2" w:rsidRPr="008C31AB" w:rsidRDefault="00D13CC2" w:rsidP="00D13CC2">
            <w:pPr>
              <w:pStyle w:val="TSH1"/>
            </w:pPr>
            <w:r w:rsidRPr="008C31AB">
              <w:t>CSE</w:t>
            </w:r>
          </w:p>
        </w:tc>
        <w:tc>
          <w:tcPr>
            <w:tcW w:w="2744" w:type="dxa"/>
            <w:shd w:val="clear" w:color="auto" w:fill="auto"/>
            <w:noWrap/>
            <w:hideMark/>
          </w:tcPr>
          <w:p w14:paraId="08B26D50" w14:textId="04CD51F6" w:rsidR="00D13CC2" w:rsidRPr="008C31AB" w:rsidRDefault="00D13CC2" w:rsidP="00D13CC2">
            <w:pPr>
              <w:pStyle w:val="TB"/>
            </w:pPr>
            <w:r w:rsidRPr="008C31AB">
              <w:t>9</w:t>
            </w:r>
          </w:p>
        </w:tc>
        <w:tc>
          <w:tcPr>
            <w:tcW w:w="1890" w:type="dxa"/>
            <w:shd w:val="clear" w:color="auto" w:fill="auto"/>
            <w:noWrap/>
            <w:hideMark/>
          </w:tcPr>
          <w:p w14:paraId="401854DA" w14:textId="53CDEF28" w:rsidR="00D13CC2" w:rsidRPr="008C31AB" w:rsidRDefault="00D13CC2" w:rsidP="00D13CC2">
            <w:pPr>
              <w:pStyle w:val="TB"/>
            </w:pPr>
            <w:r w:rsidRPr="008C31AB">
              <w:t>9</w:t>
            </w:r>
          </w:p>
        </w:tc>
        <w:tc>
          <w:tcPr>
            <w:tcW w:w="1980" w:type="dxa"/>
            <w:shd w:val="clear" w:color="auto" w:fill="auto"/>
            <w:noWrap/>
            <w:hideMark/>
          </w:tcPr>
          <w:p w14:paraId="007C1148" w14:textId="1E5CB27E" w:rsidR="00D13CC2" w:rsidRPr="008C31AB" w:rsidRDefault="00D13CC2" w:rsidP="00D13CC2">
            <w:pPr>
              <w:pStyle w:val="TB"/>
            </w:pPr>
            <w:r w:rsidRPr="008C31AB">
              <w:t>0</w:t>
            </w:r>
          </w:p>
        </w:tc>
      </w:tr>
      <w:tr w:rsidR="00D13CC2" w:rsidRPr="008C31AB" w14:paraId="7A20E233" w14:textId="77777777" w:rsidTr="00783CC4">
        <w:trPr>
          <w:trHeight w:val="255"/>
        </w:trPr>
        <w:tc>
          <w:tcPr>
            <w:tcW w:w="1222" w:type="dxa"/>
            <w:shd w:val="clear" w:color="auto" w:fill="auto"/>
            <w:noWrap/>
            <w:hideMark/>
          </w:tcPr>
          <w:p w14:paraId="16DBC9EB" w14:textId="77777777" w:rsidR="00D13CC2" w:rsidRPr="008C31AB" w:rsidRDefault="00D13CC2" w:rsidP="00D13CC2">
            <w:pPr>
              <w:pStyle w:val="TSH1"/>
            </w:pPr>
            <w:r w:rsidRPr="008C31AB">
              <w:t>E</w:t>
            </w:r>
          </w:p>
        </w:tc>
        <w:tc>
          <w:tcPr>
            <w:tcW w:w="2744" w:type="dxa"/>
            <w:shd w:val="clear" w:color="auto" w:fill="auto"/>
            <w:noWrap/>
            <w:hideMark/>
          </w:tcPr>
          <w:p w14:paraId="08DDF296" w14:textId="653840E5" w:rsidR="00D13CC2" w:rsidRPr="008C31AB" w:rsidRDefault="00D13CC2" w:rsidP="00D13CC2">
            <w:pPr>
              <w:pStyle w:val="TB"/>
            </w:pPr>
            <w:r w:rsidRPr="008C31AB">
              <w:t>6</w:t>
            </w:r>
          </w:p>
        </w:tc>
        <w:tc>
          <w:tcPr>
            <w:tcW w:w="1890" w:type="dxa"/>
            <w:shd w:val="clear" w:color="auto" w:fill="auto"/>
            <w:noWrap/>
            <w:hideMark/>
          </w:tcPr>
          <w:p w14:paraId="45B014C9" w14:textId="3A1E8914" w:rsidR="00D13CC2" w:rsidRPr="008C31AB" w:rsidRDefault="00D13CC2" w:rsidP="00D13CC2">
            <w:pPr>
              <w:pStyle w:val="TB"/>
            </w:pPr>
            <w:r w:rsidRPr="008C31AB">
              <w:t>24</w:t>
            </w:r>
          </w:p>
        </w:tc>
        <w:tc>
          <w:tcPr>
            <w:tcW w:w="1980" w:type="dxa"/>
            <w:shd w:val="clear" w:color="auto" w:fill="auto"/>
            <w:noWrap/>
            <w:hideMark/>
          </w:tcPr>
          <w:p w14:paraId="0F1A2C44" w14:textId="407D8FB8" w:rsidR="00D13CC2" w:rsidRPr="008C31AB" w:rsidRDefault="00D13CC2" w:rsidP="00D13CC2">
            <w:pPr>
              <w:pStyle w:val="TB"/>
            </w:pPr>
            <w:r w:rsidRPr="008C31AB">
              <w:t>18</w:t>
            </w:r>
          </w:p>
        </w:tc>
      </w:tr>
      <w:tr w:rsidR="00D13CC2" w:rsidRPr="008C31AB" w14:paraId="45C6A644" w14:textId="77777777" w:rsidTr="00783CC4">
        <w:trPr>
          <w:trHeight w:val="255"/>
        </w:trPr>
        <w:tc>
          <w:tcPr>
            <w:tcW w:w="1222" w:type="dxa"/>
            <w:shd w:val="clear" w:color="auto" w:fill="auto"/>
            <w:noWrap/>
            <w:hideMark/>
          </w:tcPr>
          <w:p w14:paraId="5A92B2E4" w14:textId="77777777" w:rsidR="00D13CC2" w:rsidRPr="008C31AB" w:rsidRDefault="00D13CC2" w:rsidP="00D13CC2">
            <w:pPr>
              <w:pStyle w:val="TSH1"/>
            </w:pPr>
            <w:r w:rsidRPr="008C31AB">
              <w:t>H</w:t>
            </w:r>
          </w:p>
        </w:tc>
        <w:tc>
          <w:tcPr>
            <w:tcW w:w="2744" w:type="dxa"/>
            <w:shd w:val="clear" w:color="auto" w:fill="auto"/>
            <w:noWrap/>
            <w:hideMark/>
          </w:tcPr>
          <w:p w14:paraId="48E5B21D" w14:textId="2BFF5C50" w:rsidR="00D13CC2" w:rsidRPr="008C31AB" w:rsidRDefault="00D13CC2" w:rsidP="00D13CC2">
            <w:pPr>
              <w:pStyle w:val="TB"/>
            </w:pPr>
            <w:r w:rsidRPr="008C31AB">
              <w:t>16</w:t>
            </w:r>
          </w:p>
        </w:tc>
        <w:tc>
          <w:tcPr>
            <w:tcW w:w="1890" w:type="dxa"/>
            <w:shd w:val="clear" w:color="auto" w:fill="auto"/>
            <w:noWrap/>
            <w:hideMark/>
          </w:tcPr>
          <w:p w14:paraId="2EEEE1D8" w14:textId="7E853410" w:rsidR="00D13CC2" w:rsidRPr="008C31AB" w:rsidRDefault="00D13CC2" w:rsidP="00D13CC2">
            <w:pPr>
              <w:pStyle w:val="TB"/>
            </w:pPr>
            <w:r w:rsidRPr="008C31AB">
              <w:t>8</w:t>
            </w:r>
          </w:p>
        </w:tc>
        <w:tc>
          <w:tcPr>
            <w:tcW w:w="1980" w:type="dxa"/>
            <w:shd w:val="clear" w:color="auto" w:fill="auto"/>
            <w:noWrap/>
            <w:hideMark/>
          </w:tcPr>
          <w:p w14:paraId="1D5AF71C" w14:textId="572B4332" w:rsidR="00D13CC2" w:rsidRPr="008C31AB" w:rsidRDefault="00D13CC2" w:rsidP="00D13CC2">
            <w:pPr>
              <w:pStyle w:val="TB"/>
            </w:pPr>
            <w:r w:rsidRPr="008C31AB">
              <w:t>8</w:t>
            </w:r>
          </w:p>
        </w:tc>
      </w:tr>
      <w:tr w:rsidR="00D13CC2" w:rsidRPr="008C31AB" w14:paraId="610230AA" w14:textId="77777777" w:rsidTr="00783CC4">
        <w:trPr>
          <w:trHeight w:val="255"/>
        </w:trPr>
        <w:tc>
          <w:tcPr>
            <w:tcW w:w="1222" w:type="dxa"/>
            <w:shd w:val="clear" w:color="auto" w:fill="auto"/>
            <w:noWrap/>
            <w:hideMark/>
          </w:tcPr>
          <w:p w14:paraId="70E56846" w14:textId="77777777" w:rsidR="00D13CC2" w:rsidRPr="008C31AB" w:rsidRDefault="00D13CC2" w:rsidP="00D13CC2">
            <w:pPr>
              <w:pStyle w:val="TSH1"/>
            </w:pPr>
            <w:r w:rsidRPr="008C31AB">
              <w:t>NSM</w:t>
            </w:r>
          </w:p>
        </w:tc>
        <w:tc>
          <w:tcPr>
            <w:tcW w:w="2744" w:type="dxa"/>
            <w:shd w:val="clear" w:color="auto" w:fill="auto"/>
            <w:noWrap/>
            <w:hideMark/>
          </w:tcPr>
          <w:p w14:paraId="2BDE4303" w14:textId="31BDB8E5" w:rsidR="00D13CC2" w:rsidRPr="008C31AB" w:rsidRDefault="00D13CC2" w:rsidP="00D13CC2">
            <w:pPr>
              <w:pStyle w:val="TB"/>
            </w:pPr>
            <w:r w:rsidRPr="008C31AB">
              <w:t>8</w:t>
            </w:r>
          </w:p>
        </w:tc>
        <w:tc>
          <w:tcPr>
            <w:tcW w:w="1890" w:type="dxa"/>
            <w:shd w:val="clear" w:color="auto" w:fill="auto"/>
            <w:noWrap/>
            <w:hideMark/>
          </w:tcPr>
          <w:p w14:paraId="08BD8E0E" w14:textId="566AF9F7" w:rsidR="00D13CC2" w:rsidRPr="008C31AB" w:rsidRDefault="00D13CC2" w:rsidP="00D13CC2">
            <w:pPr>
              <w:pStyle w:val="TB"/>
            </w:pPr>
            <w:r w:rsidRPr="008C31AB">
              <w:t>2</w:t>
            </w:r>
          </w:p>
        </w:tc>
        <w:tc>
          <w:tcPr>
            <w:tcW w:w="1980" w:type="dxa"/>
            <w:shd w:val="clear" w:color="auto" w:fill="auto"/>
            <w:noWrap/>
            <w:hideMark/>
          </w:tcPr>
          <w:p w14:paraId="6AFF58E5" w14:textId="61044B3A" w:rsidR="00D13CC2" w:rsidRPr="008C31AB" w:rsidRDefault="00D13CC2" w:rsidP="00D13CC2">
            <w:pPr>
              <w:pStyle w:val="TB"/>
            </w:pPr>
            <w:r w:rsidRPr="008C31AB">
              <w:t>6</w:t>
            </w:r>
          </w:p>
        </w:tc>
      </w:tr>
      <w:tr w:rsidR="00D13CC2" w:rsidRPr="008C31AB" w14:paraId="14D4ABE8" w14:textId="77777777" w:rsidTr="00783CC4">
        <w:trPr>
          <w:trHeight w:val="255"/>
        </w:trPr>
        <w:tc>
          <w:tcPr>
            <w:tcW w:w="1222" w:type="dxa"/>
            <w:shd w:val="clear" w:color="auto" w:fill="auto"/>
            <w:noWrap/>
            <w:hideMark/>
          </w:tcPr>
          <w:p w14:paraId="2C11E41E" w14:textId="77777777" w:rsidR="00D13CC2" w:rsidRPr="008C31AB" w:rsidRDefault="00D13CC2" w:rsidP="00D13CC2">
            <w:pPr>
              <w:pStyle w:val="TSH1"/>
            </w:pPr>
            <w:r w:rsidRPr="008C31AB">
              <w:t>SBS</w:t>
            </w:r>
          </w:p>
        </w:tc>
        <w:tc>
          <w:tcPr>
            <w:tcW w:w="2744" w:type="dxa"/>
            <w:shd w:val="clear" w:color="auto" w:fill="auto"/>
            <w:noWrap/>
            <w:hideMark/>
          </w:tcPr>
          <w:p w14:paraId="45691E20" w14:textId="7CC6C962" w:rsidR="00D13CC2" w:rsidRPr="008C31AB" w:rsidRDefault="00D13CC2" w:rsidP="00D13CC2">
            <w:pPr>
              <w:pStyle w:val="TB"/>
            </w:pPr>
            <w:r w:rsidRPr="008C31AB">
              <w:t>16</w:t>
            </w:r>
          </w:p>
        </w:tc>
        <w:tc>
          <w:tcPr>
            <w:tcW w:w="1890" w:type="dxa"/>
            <w:shd w:val="clear" w:color="auto" w:fill="auto"/>
            <w:noWrap/>
            <w:hideMark/>
          </w:tcPr>
          <w:p w14:paraId="6CB5998C" w14:textId="7128A238" w:rsidR="00D13CC2" w:rsidRPr="008C31AB" w:rsidRDefault="00D13CC2" w:rsidP="00D13CC2">
            <w:pPr>
              <w:pStyle w:val="TB"/>
            </w:pPr>
            <w:r w:rsidRPr="008C31AB">
              <w:t>6</w:t>
            </w:r>
          </w:p>
        </w:tc>
        <w:tc>
          <w:tcPr>
            <w:tcW w:w="1980" w:type="dxa"/>
            <w:shd w:val="clear" w:color="auto" w:fill="auto"/>
            <w:noWrap/>
            <w:hideMark/>
          </w:tcPr>
          <w:p w14:paraId="0DD08D98" w14:textId="3EE434A8" w:rsidR="00D13CC2" w:rsidRPr="008C31AB" w:rsidRDefault="00D13CC2" w:rsidP="00D13CC2">
            <w:pPr>
              <w:pStyle w:val="TB"/>
            </w:pPr>
            <w:r w:rsidRPr="008C31AB">
              <w:t>10</w:t>
            </w:r>
          </w:p>
        </w:tc>
      </w:tr>
      <w:tr w:rsidR="00D13CC2" w:rsidRPr="008C31AB" w14:paraId="45ADDA86" w14:textId="77777777" w:rsidTr="00783CC4">
        <w:trPr>
          <w:trHeight w:val="255"/>
        </w:trPr>
        <w:tc>
          <w:tcPr>
            <w:tcW w:w="1222" w:type="dxa"/>
            <w:shd w:val="clear" w:color="auto" w:fill="auto"/>
            <w:noWrap/>
            <w:hideMark/>
          </w:tcPr>
          <w:p w14:paraId="3DD392C9" w14:textId="77777777" w:rsidR="00D13CC2" w:rsidRPr="008C31AB" w:rsidRDefault="00D13CC2" w:rsidP="00D13CC2">
            <w:pPr>
              <w:pStyle w:val="TSH1"/>
            </w:pPr>
            <w:r w:rsidRPr="008C31AB">
              <w:t>O</w:t>
            </w:r>
          </w:p>
        </w:tc>
        <w:tc>
          <w:tcPr>
            <w:tcW w:w="2744" w:type="dxa"/>
            <w:shd w:val="clear" w:color="auto" w:fill="auto"/>
            <w:noWrap/>
            <w:hideMark/>
          </w:tcPr>
          <w:p w14:paraId="78B30900" w14:textId="53C4E3AD" w:rsidR="00D13CC2" w:rsidRPr="008C31AB" w:rsidRDefault="00D13CC2" w:rsidP="00D13CC2">
            <w:pPr>
              <w:pStyle w:val="TB"/>
            </w:pPr>
            <w:r w:rsidRPr="008C31AB">
              <w:t>24</w:t>
            </w:r>
          </w:p>
        </w:tc>
        <w:tc>
          <w:tcPr>
            <w:tcW w:w="1890" w:type="dxa"/>
            <w:shd w:val="clear" w:color="auto" w:fill="auto"/>
            <w:noWrap/>
            <w:hideMark/>
          </w:tcPr>
          <w:p w14:paraId="076D38FE" w14:textId="435F4B19" w:rsidR="00D13CC2" w:rsidRPr="008C31AB" w:rsidRDefault="00D13CC2" w:rsidP="00D13CC2">
            <w:pPr>
              <w:pStyle w:val="TB"/>
            </w:pPr>
            <w:r w:rsidRPr="008C31AB">
              <w:t>24</w:t>
            </w:r>
          </w:p>
        </w:tc>
        <w:tc>
          <w:tcPr>
            <w:tcW w:w="1980" w:type="dxa"/>
            <w:shd w:val="clear" w:color="auto" w:fill="auto"/>
            <w:noWrap/>
            <w:hideMark/>
          </w:tcPr>
          <w:p w14:paraId="043022A6" w14:textId="39D0E376" w:rsidR="00D13CC2" w:rsidRPr="008C31AB" w:rsidRDefault="00D13CC2" w:rsidP="00D13CC2">
            <w:pPr>
              <w:pStyle w:val="TB"/>
            </w:pPr>
            <w:r w:rsidRPr="008C31AB">
              <w:t>0</w:t>
            </w:r>
          </w:p>
        </w:tc>
      </w:tr>
    </w:tbl>
    <w:p w14:paraId="39A52491" w14:textId="6086B4CC" w:rsidR="00D13CC2" w:rsidRPr="008C31AB" w:rsidRDefault="00D13CC2" w:rsidP="00017027">
      <w:pPr>
        <w:pStyle w:val="SOLNP"/>
        <w:spacing w:before="240"/>
      </w:pPr>
      <w:r w:rsidRPr="008C31AB">
        <w:t>Education has the largest increase in percent: 18%</w:t>
      </w:r>
      <w:r w:rsidR="009539BD">
        <w:t>.</w:t>
      </w:r>
    </w:p>
    <w:p w14:paraId="20929C66" w14:textId="4A4CAF40" w:rsidR="00D13CC2" w:rsidRPr="00520CB3" w:rsidRDefault="00D13CC2" w:rsidP="00D13CC2">
      <w:pPr>
        <w:pStyle w:val="SOLNL"/>
      </w:pPr>
      <w:r w:rsidRPr="00520CB3">
        <w:lastRenderedPageBreak/>
        <w:t>10. a.</w:t>
      </w:r>
    </w:p>
    <w:tbl>
      <w:tblPr>
        <w:tblW w:w="0" w:type="auto"/>
        <w:tblInd w:w="1970" w:type="dxa"/>
        <w:tblCellMar>
          <w:left w:w="0" w:type="dxa"/>
          <w:right w:w="0" w:type="dxa"/>
        </w:tblCellMar>
        <w:tblLook w:val="00A0" w:firstRow="1" w:lastRow="0" w:firstColumn="1" w:lastColumn="0" w:noHBand="0" w:noVBand="0"/>
      </w:tblPr>
      <w:tblGrid>
        <w:gridCol w:w="1980"/>
        <w:gridCol w:w="1350"/>
      </w:tblGrid>
      <w:tr w:rsidR="00D13CC2" w:rsidRPr="00520CB3" w14:paraId="2414D915" w14:textId="77777777" w:rsidTr="00D13CC2">
        <w:trPr>
          <w:trHeight w:val="312"/>
        </w:trPr>
        <w:tc>
          <w:tcPr>
            <w:tcW w:w="1980" w:type="dxa"/>
            <w:noWrap/>
            <w:tcMar>
              <w:top w:w="11" w:type="dxa"/>
              <w:left w:w="11" w:type="dxa"/>
              <w:bottom w:w="0" w:type="dxa"/>
              <w:right w:w="11" w:type="dxa"/>
            </w:tcMar>
            <w:vAlign w:val="bottom"/>
          </w:tcPr>
          <w:p w14:paraId="3386B126" w14:textId="00472DDE" w:rsidR="00D13CC2" w:rsidRPr="00520CB3" w:rsidRDefault="00D13CC2" w:rsidP="00D13CC2">
            <w:pPr>
              <w:pStyle w:val="TCH1"/>
            </w:pPr>
            <w:r w:rsidRPr="00520CB3">
              <w:t>Rating</w:t>
            </w:r>
          </w:p>
        </w:tc>
        <w:tc>
          <w:tcPr>
            <w:tcW w:w="1350" w:type="dxa"/>
            <w:noWrap/>
            <w:tcMar>
              <w:top w:w="11" w:type="dxa"/>
              <w:left w:w="11" w:type="dxa"/>
              <w:bottom w:w="0" w:type="dxa"/>
              <w:right w:w="11" w:type="dxa"/>
            </w:tcMar>
            <w:vAlign w:val="bottom"/>
          </w:tcPr>
          <w:p w14:paraId="5146CC34" w14:textId="77777777" w:rsidR="00D13CC2" w:rsidRPr="00520CB3" w:rsidRDefault="00D13CC2" w:rsidP="00D13CC2">
            <w:pPr>
              <w:pStyle w:val="TCH1"/>
            </w:pPr>
            <w:r w:rsidRPr="00520CB3">
              <w:t>Frequency</w:t>
            </w:r>
          </w:p>
        </w:tc>
      </w:tr>
      <w:tr w:rsidR="00D13CC2" w:rsidRPr="00520CB3" w14:paraId="0F29E928" w14:textId="77777777" w:rsidTr="00D13CC2">
        <w:trPr>
          <w:trHeight w:val="312"/>
        </w:trPr>
        <w:tc>
          <w:tcPr>
            <w:tcW w:w="1980" w:type="dxa"/>
            <w:noWrap/>
            <w:tcMar>
              <w:top w:w="11" w:type="dxa"/>
              <w:left w:w="11" w:type="dxa"/>
              <w:bottom w:w="0" w:type="dxa"/>
              <w:right w:w="11" w:type="dxa"/>
            </w:tcMar>
            <w:vAlign w:val="bottom"/>
          </w:tcPr>
          <w:p w14:paraId="4ED8CD93" w14:textId="4AF33D3A" w:rsidR="00D13CC2" w:rsidRPr="00520CB3" w:rsidRDefault="00D13CC2" w:rsidP="00D13CC2">
            <w:pPr>
              <w:pStyle w:val="TB"/>
            </w:pPr>
            <w:r w:rsidRPr="00520CB3">
              <w:t>Excellent</w:t>
            </w:r>
          </w:p>
        </w:tc>
        <w:tc>
          <w:tcPr>
            <w:tcW w:w="1350" w:type="dxa"/>
            <w:noWrap/>
            <w:tcMar>
              <w:top w:w="11" w:type="dxa"/>
              <w:left w:w="11" w:type="dxa"/>
              <w:bottom w:w="0" w:type="dxa"/>
              <w:right w:w="11" w:type="dxa"/>
            </w:tcMar>
            <w:vAlign w:val="bottom"/>
          </w:tcPr>
          <w:p w14:paraId="6E535D29" w14:textId="77777777" w:rsidR="00D13CC2" w:rsidRPr="00520CB3" w:rsidRDefault="00D13CC2" w:rsidP="00D13CC2">
            <w:pPr>
              <w:pStyle w:val="TB"/>
            </w:pPr>
            <w:r w:rsidRPr="00520CB3">
              <w:t>187</w:t>
            </w:r>
          </w:p>
        </w:tc>
      </w:tr>
      <w:tr w:rsidR="00D13CC2" w:rsidRPr="00520CB3" w14:paraId="63372698" w14:textId="77777777" w:rsidTr="00D13CC2">
        <w:trPr>
          <w:trHeight w:val="312"/>
        </w:trPr>
        <w:tc>
          <w:tcPr>
            <w:tcW w:w="1980" w:type="dxa"/>
            <w:noWrap/>
            <w:tcMar>
              <w:top w:w="11" w:type="dxa"/>
              <w:left w:w="11" w:type="dxa"/>
              <w:bottom w:w="0" w:type="dxa"/>
              <w:right w:w="11" w:type="dxa"/>
            </w:tcMar>
            <w:vAlign w:val="bottom"/>
          </w:tcPr>
          <w:p w14:paraId="55E24F5D" w14:textId="7D025A0B" w:rsidR="00D13CC2" w:rsidRPr="00520CB3" w:rsidRDefault="00D13CC2" w:rsidP="00D13CC2">
            <w:pPr>
              <w:pStyle w:val="TB"/>
            </w:pPr>
            <w:r w:rsidRPr="00520CB3">
              <w:t xml:space="preserve">Very </w:t>
            </w:r>
            <w:r w:rsidR="00520CB3">
              <w:t>g</w:t>
            </w:r>
            <w:r w:rsidRPr="00520CB3">
              <w:t>ood</w:t>
            </w:r>
          </w:p>
        </w:tc>
        <w:tc>
          <w:tcPr>
            <w:tcW w:w="1350" w:type="dxa"/>
            <w:noWrap/>
            <w:tcMar>
              <w:top w:w="11" w:type="dxa"/>
              <w:left w:w="11" w:type="dxa"/>
              <w:bottom w:w="0" w:type="dxa"/>
              <w:right w:w="11" w:type="dxa"/>
            </w:tcMar>
            <w:vAlign w:val="bottom"/>
          </w:tcPr>
          <w:p w14:paraId="660B8696" w14:textId="77777777" w:rsidR="00D13CC2" w:rsidRPr="00520CB3" w:rsidRDefault="00D13CC2" w:rsidP="00D13CC2">
            <w:pPr>
              <w:pStyle w:val="TB"/>
            </w:pPr>
            <w:r w:rsidRPr="00520CB3">
              <w:t>252</w:t>
            </w:r>
          </w:p>
        </w:tc>
      </w:tr>
      <w:tr w:rsidR="00D13CC2" w:rsidRPr="00520CB3" w14:paraId="64695166" w14:textId="77777777" w:rsidTr="00D13CC2">
        <w:trPr>
          <w:trHeight w:val="312"/>
        </w:trPr>
        <w:tc>
          <w:tcPr>
            <w:tcW w:w="1980" w:type="dxa"/>
            <w:noWrap/>
            <w:tcMar>
              <w:top w:w="11" w:type="dxa"/>
              <w:left w:w="11" w:type="dxa"/>
              <w:bottom w:w="0" w:type="dxa"/>
              <w:right w:w="11" w:type="dxa"/>
            </w:tcMar>
            <w:vAlign w:val="bottom"/>
          </w:tcPr>
          <w:p w14:paraId="55D089F5" w14:textId="77777777" w:rsidR="00D13CC2" w:rsidRPr="00520CB3" w:rsidRDefault="00D13CC2" w:rsidP="00D13CC2">
            <w:pPr>
              <w:pStyle w:val="TB"/>
            </w:pPr>
            <w:r w:rsidRPr="00520CB3">
              <w:t>Average</w:t>
            </w:r>
          </w:p>
        </w:tc>
        <w:tc>
          <w:tcPr>
            <w:tcW w:w="1350" w:type="dxa"/>
            <w:noWrap/>
            <w:tcMar>
              <w:top w:w="11" w:type="dxa"/>
              <w:left w:w="11" w:type="dxa"/>
              <w:bottom w:w="0" w:type="dxa"/>
              <w:right w:w="11" w:type="dxa"/>
            </w:tcMar>
            <w:vAlign w:val="bottom"/>
          </w:tcPr>
          <w:p w14:paraId="3C4955B2" w14:textId="77777777" w:rsidR="00D13CC2" w:rsidRPr="00520CB3" w:rsidRDefault="00D13CC2" w:rsidP="00D13CC2">
            <w:pPr>
              <w:pStyle w:val="TB"/>
            </w:pPr>
            <w:r w:rsidRPr="00520CB3">
              <w:t>107</w:t>
            </w:r>
          </w:p>
        </w:tc>
      </w:tr>
      <w:tr w:rsidR="00D13CC2" w:rsidRPr="00520CB3" w14:paraId="337B9D4E" w14:textId="77777777" w:rsidTr="00D13CC2">
        <w:trPr>
          <w:trHeight w:val="312"/>
        </w:trPr>
        <w:tc>
          <w:tcPr>
            <w:tcW w:w="1980" w:type="dxa"/>
            <w:noWrap/>
            <w:tcMar>
              <w:top w:w="11" w:type="dxa"/>
              <w:left w:w="11" w:type="dxa"/>
              <w:bottom w:w="0" w:type="dxa"/>
              <w:right w:w="11" w:type="dxa"/>
            </w:tcMar>
            <w:vAlign w:val="bottom"/>
          </w:tcPr>
          <w:p w14:paraId="376497B0" w14:textId="77777777" w:rsidR="00D13CC2" w:rsidRPr="00520CB3" w:rsidRDefault="00D13CC2" w:rsidP="00D13CC2">
            <w:pPr>
              <w:pStyle w:val="TB"/>
            </w:pPr>
            <w:r w:rsidRPr="00520CB3">
              <w:t>Poor</w:t>
            </w:r>
          </w:p>
        </w:tc>
        <w:tc>
          <w:tcPr>
            <w:tcW w:w="1350" w:type="dxa"/>
            <w:noWrap/>
            <w:tcMar>
              <w:top w:w="11" w:type="dxa"/>
              <w:left w:w="11" w:type="dxa"/>
              <w:bottom w:w="0" w:type="dxa"/>
              <w:right w:w="11" w:type="dxa"/>
            </w:tcMar>
            <w:vAlign w:val="bottom"/>
          </w:tcPr>
          <w:p w14:paraId="291C086A" w14:textId="77777777" w:rsidR="00D13CC2" w:rsidRPr="00520CB3" w:rsidRDefault="00D13CC2" w:rsidP="00D13CC2">
            <w:pPr>
              <w:pStyle w:val="TB"/>
            </w:pPr>
            <w:r w:rsidRPr="00520CB3">
              <w:t>62</w:t>
            </w:r>
          </w:p>
        </w:tc>
      </w:tr>
      <w:tr w:rsidR="00D13CC2" w:rsidRPr="00520CB3" w14:paraId="5B528647" w14:textId="77777777" w:rsidTr="00D13CC2">
        <w:trPr>
          <w:trHeight w:val="312"/>
        </w:trPr>
        <w:tc>
          <w:tcPr>
            <w:tcW w:w="1980" w:type="dxa"/>
            <w:noWrap/>
            <w:tcMar>
              <w:top w:w="11" w:type="dxa"/>
              <w:left w:w="11" w:type="dxa"/>
              <w:bottom w:w="0" w:type="dxa"/>
              <w:right w:w="11" w:type="dxa"/>
            </w:tcMar>
            <w:vAlign w:val="bottom"/>
          </w:tcPr>
          <w:p w14:paraId="284E882A" w14:textId="77777777" w:rsidR="00D13CC2" w:rsidRPr="00520CB3" w:rsidRDefault="00D13CC2" w:rsidP="00D13CC2">
            <w:pPr>
              <w:pStyle w:val="TB"/>
            </w:pPr>
            <w:r w:rsidRPr="00520CB3">
              <w:t>Terrible</w:t>
            </w:r>
          </w:p>
        </w:tc>
        <w:tc>
          <w:tcPr>
            <w:tcW w:w="1350" w:type="dxa"/>
            <w:noWrap/>
            <w:tcMar>
              <w:top w:w="11" w:type="dxa"/>
              <w:left w:w="11" w:type="dxa"/>
              <w:bottom w:w="0" w:type="dxa"/>
              <w:right w:w="11" w:type="dxa"/>
            </w:tcMar>
            <w:vAlign w:val="bottom"/>
          </w:tcPr>
          <w:p w14:paraId="67CA6A07" w14:textId="77777777" w:rsidR="00D13CC2" w:rsidRPr="00520CB3" w:rsidRDefault="00D13CC2" w:rsidP="00D13CC2">
            <w:pPr>
              <w:pStyle w:val="TB"/>
            </w:pPr>
            <w:r w:rsidRPr="00520CB3">
              <w:t>41</w:t>
            </w:r>
          </w:p>
        </w:tc>
      </w:tr>
      <w:tr w:rsidR="00D13CC2" w:rsidRPr="00D202F1" w14:paraId="450CD66B" w14:textId="77777777" w:rsidTr="00D13CC2">
        <w:trPr>
          <w:trHeight w:val="312"/>
        </w:trPr>
        <w:tc>
          <w:tcPr>
            <w:tcW w:w="1980" w:type="dxa"/>
            <w:noWrap/>
            <w:tcMar>
              <w:top w:w="11" w:type="dxa"/>
              <w:left w:w="11" w:type="dxa"/>
              <w:bottom w:w="0" w:type="dxa"/>
              <w:right w:w="11" w:type="dxa"/>
            </w:tcMar>
            <w:vAlign w:val="bottom"/>
          </w:tcPr>
          <w:p w14:paraId="07F635AD" w14:textId="77777777" w:rsidR="00D13CC2" w:rsidRPr="00520CB3" w:rsidRDefault="00D13CC2" w:rsidP="00D13CC2">
            <w:pPr>
              <w:pStyle w:val="TB"/>
            </w:pPr>
            <w:r w:rsidRPr="00520CB3">
              <w:t>Total</w:t>
            </w:r>
          </w:p>
        </w:tc>
        <w:tc>
          <w:tcPr>
            <w:tcW w:w="1350" w:type="dxa"/>
            <w:noWrap/>
            <w:tcMar>
              <w:top w:w="11" w:type="dxa"/>
              <w:left w:w="11" w:type="dxa"/>
              <w:bottom w:w="0" w:type="dxa"/>
              <w:right w:w="11" w:type="dxa"/>
            </w:tcMar>
            <w:vAlign w:val="bottom"/>
          </w:tcPr>
          <w:p w14:paraId="0B75E633" w14:textId="77777777" w:rsidR="00D13CC2" w:rsidRPr="00520CB3" w:rsidRDefault="00D13CC2" w:rsidP="00D13CC2">
            <w:pPr>
              <w:pStyle w:val="TB"/>
            </w:pPr>
            <w:r w:rsidRPr="00520CB3">
              <w:t>649</w:t>
            </w:r>
          </w:p>
        </w:tc>
      </w:tr>
    </w:tbl>
    <w:p w14:paraId="69FE5719" w14:textId="5B402A05" w:rsidR="00017027" w:rsidRDefault="00017027">
      <w:pPr>
        <w:rPr>
          <w:sz w:val="24"/>
        </w:rPr>
      </w:pPr>
    </w:p>
    <w:p w14:paraId="188AA0F0" w14:textId="58EEF485" w:rsidR="00D13CC2" w:rsidRPr="00520CB3" w:rsidRDefault="00D13CC2" w:rsidP="0096726B">
      <w:pPr>
        <w:pStyle w:val="SOLNLLL"/>
      </w:pPr>
      <w:r w:rsidRPr="00520CB3">
        <w:t>b.</w:t>
      </w:r>
    </w:p>
    <w:tbl>
      <w:tblPr>
        <w:tblW w:w="0" w:type="auto"/>
        <w:tblInd w:w="1920" w:type="dxa"/>
        <w:tblCellMar>
          <w:left w:w="0" w:type="dxa"/>
          <w:right w:w="0" w:type="dxa"/>
        </w:tblCellMar>
        <w:tblLook w:val="00A0" w:firstRow="1" w:lastRow="0" w:firstColumn="1" w:lastColumn="0" w:noHBand="0" w:noVBand="0"/>
      </w:tblPr>
      <w:tblGrid>
        <w:gridCol w:w="2072"/>
        <w:gridCol w:w="2040"/>
      </w:tblGrid>
      <w:tr w:rsidR="00D13CC2" w:rsidRPr="00520CB3" w14:paraId="26577FC4" w14:textId="77777777" w:rsidTr="00010D43">
        <w:trPr>
          <w:trHeight w:val="312"/>
        </w:trPr>
        <w:tc>
          <w:tcPr>
            <w:tcW w:w="2056" w:type="dxa"/>
            <w:noWrap/>
          </w:tcPr>
          <w:p w14:paraId="194CD767" w14:textId="7BE3198C" w:rsidR="00D13CC2" w:rsidRPr="00520CB3" w:rsidRDefault="00D13CC2" w:rsidP="00D13CC2">
            <w:pPr>
              <w:pStyle w:val="TCH1"/>
            </w:pPr>
            <w:r w:rsidRPr="00520CB3">
              <w:t>Rating</w:t>
            </w:r>
          </w:p>
        </w:tc>
        <w:tc>
          <w:tcPr>
            <w:tcW w:w="2024" w:type="dxa"/>
            <w:noWrap/>
          </w:tcPr>
          <w:p w14:paraId="33F05772" w14:textId="77777777" w:rsidR="00D13CC2" w:rsidRPr="00520CB3" w:rsidRDefault="00D13CC2" w:rsidP="00D13CC2">
            <w:pPr>
              <w:pStyle w:val="TCH1"/>
            </w:pPr>
            <w:r w:rsidRPr="00520CB3">
              <w:tab/>
              <w:t>Percent Frequency</w:t>
            </w:r>
          </w:p>
        </w:tc>
      </w:tr>
      <w:tr w:rsidR="00D13CC2" w:rsidRPr="00520CB3" w14:paraId="2BBCDA7C" w14:textId="77777777" w:rsidTr="00010D43">
        <w:trPr>
          <w:trHeight w:val="312"/>
        </w:trPr>
        <w:tc>
          <w:tcPr>
            <w:tcW w:w="2056" w:type="dxa"/>
            <w:noWrap/>
          </w:tcPr>
          <w:p w14:paraId="05CD4365" w14:textId="565F002B" w:rsidR="00D13CC2" w:rsidRPr="00520CB3" w:rsidRDefault="00D13CC2" w:rsidP="00D13CC2">
            <w:pPr>
              <w:pStyle w:val="TB"/>
            </w:pPr>
            <w:r w:rsidRPr="00520CB3">
              <w:t>Excellent</w:t>
            </w:r>
          </w:p>
        </w:tc>
        <w:tc>
          <w:tcPr>
            <w:tcW w:w="2024" w:type="dxa"/>
            <w:noWrap/>
          </w:tcPr>
          <w:p w14:paraId="2E9F2E38" w14:textId="77777777" w:rsidR="00D13CC2" w:rsidRPr="00520CB3" w:rsidRDefault="00D13CC2" w:rsidP="00D13CC2">
            <w:pPr>
              <w:pStyle w:val="TB"/>
            </w:pPr>
            <w:r w:rsidRPr="00520CB3">
              <w:t>29</w:t>
            </w:r>
          </w:p>
        </w:tc>
      </w:tr>
      <w:tr w:rsidR="00D13CC2" w:rsidRPr="00520CB3" w14:paraId="5B2042F8" w14:textId="77777777" w:rsidTr="00010D43">
        <w:trPr>
          <w:trHeight w:val="312"/>
        </w:trPr>
        <w:tc>
          <w:tcPr>
            <w:tcW w:w="2056" w:type="dxa"/>
            <w:noWrap/>
          </w:tcPr>
          <w:p w14:paraId="07168D1C" w14:textId="2591CB7C" w:rsidR="00D13CC2" w:rsidRPr="00520CB3" w:rsidRDefault="00D13CC2" w:rsidP="00D13CC2">
            <w:pPr>
              <w:pStyle w:val="TB"/>
            </w:pPr>
            <w:r w:rsidRPr="00520CB3">
              <w:t xml:space="preserve">Very </w:t>
            </w:r>
            <w:r w:rsidR="00520CB3">
              <w:t>g</w:t>
            </w:r>
            <w:r w:rsidRPr="00520CB3">
              <w:t>ood</w:t>
            </w:r>
          </w:p>
        </w:tc>
        <w:tc>
          <w:tcPr>
            <w:tcW w:w="2024" w:type="dxa"/>
            <w:noWrap/>
          </w:tcPr>
          <w:p w14:paraId="07301848" w14:textId="77777777" w:rsidR="00D13CC2" w:rsidRPr="00520CB3" w:rsidRDefault="00D13CC2" w:rsidP="00D13CC2">
            <w:pPr>
              <w:pStyle w:val="TB"/>
            </w:pPr>
            <w:r w:rsidRPr="00520CB3">
              <w:t>39</w:t>
            </w:r>
          </w:p>
        </w:tc>
      </w:tr>
      <w:tr w:rsidR="00D13CC2" w:rsidRPr="00520CB3" w14:paraId="5F4A9BEE" w14:textId="77777777" w:rsidTr="00010D43">
        <w:trPr>
          <w:trHeight w:val="312"/>
        </w:trPr>
        <w:tc>
          <w:tcPr>
            <w:tcW w:w="2056" w:type="dxa"/>
            <w:noWrap/>
          </w:tcPr>
          <w:p w14:paraId="7FB60280" w14:textId="77777777" w:rsidR="00D13CC2" w:rsidRPr="00520CB3" w:rsidRDefault="00D13CC2" w:rsidP="00D13CC2">
            <w:pPr>
              <w:pStyle w:val="TB"/>
            </w:pPr>
            <w:r w:rsidRPr="00520CB3">
              <w:t>Average</w:t>
            </w:r>
          </w:p>
        </w:tc>
        <w:tc>
          <w:tcPr>
            <w:tcW w:w="2024" w:type="dxa"/>
            <w:noWrap/>
          </w:tcPr>
          <w:p w14:paraId="048AE39C" w14:textId="77777777" w:rsidR="00D13CC2" w:rsidRPr="00520CB3" w:rsidRDefault="00D13CC2" w:rsidP="00D13CC2">
            <w:pPr>
              <w:pStyle w:val="TB"/>
            </w:pPr>
            <w:r w:rsidRPr="00520CB3">
              <w:t>16</w:t>
            </w:r>
          </w:p>
        </w:tc>
      </w:tr>
      <w:tr w:rsidR="00D13CC2" w:rsidRPr="00520CB3" w14:paraId="4A6FD0C3" w14:textId="77777777" w:rsidTr="00010D43">
        <w:trPr>
          <w:trHeight w:val="312"/>
        </w:trPr>
        <w:tc>
          <w:tcPr>
            <w:tcW w:w="2056" w:type="dxa"/>
            <w:noWrap/>
          </w:tcPr>
          <w:p w14:paraId="4C4CE582" w14:textId="77777777" w:rsidR="00D13CC2" w:rsidRPr="00520CB3" w:rsidRDefault="00D13CC2" w:rsidP="00D13CC2">
            <w:pPr>
              <w:pStyle w:val="TB"/>
            </w:pPr>
            <w:r w:rsidRPr="00520CB3">
              <w:t>Poor</w:t>
            </w:r>
          </w:p>
        </w:tc>
        <w:tc>
          <w:tcPr>
            <w:tcW w:w="2024" w:type="dxa"/>
            <w:noWrap/>
          </w:tcPr>
          <w:p w14:paraId="3D0D8338" w14:textId="77777777" w:rsidR="00D13CC2" w:rsidRPr="00520CB3" w:rsidRDefault="00D13CC2" w:rsidP="00D13CC2">
            <w:pPr>
              <w:pStyle w:val="TB"/>
            </w:pPr>
            <w:r w:rsidRPr="00520CB3">
              <w:t>10</w:t>
            </w:r>
          </w:p>
        </w:tc>
      </w:tr>
      <w:tr w:rsidR="00D13CC2" w:rsidRPr="00520CB3" w14:paraId="500FA18E" w14:textId="77777777" w:rsidTr="00010D43">
        <w:trPr>
          <w:trHeight w:val="312"/>
        </w:trPr>
        <w:tc>
          <w:tcPr>
            <w:tcW w:w="2056" w:type="dxa"/>
            <w:noWrap/>
          </w:tcPr>
          <w:p w14:paraId="3EA8A560" w14:textId="77777777" w:rsidR="00D13CC2" w:rsidRPr="00520CB3" w:rsidRDefault="00D13CC2" w:rsidP="00D13CC2">
            <w:pPr>
              <w:pStyle w:val="TB"/>
            </w:pPr>
            <w:r w:rsidRPr="00520CB3">
              <w:t>Terrible</w:t>
            </w:r>
          </w:p>
        </w:tc>
        <w:tc>
          <w:tcPr>
            <w:tcW w:w="2024" w:type="dxa"/>
            <w:noWrap/>
          </w:tcPr>
          <w:p w14:paraId="66DD3A3A" w14:textId="77777777" w:rsidR="00D13CC2" w:rsidRPr="00520CB3" w:rsidRDefault="00D13CC2" w:rsidP="00D13CC2">
            <w:pPr>
              <w:pStyle w:val="TB"/>
            </w:pPr>
            <w:r w:rsidRPr="00520CB3">
              <w:t>6</w:t>
            </w:r>
          </w:p>
        </w:tc>
      </w:tr>
      <w:tr w:rsidR="00D13CC2" w:rsidRPr="00520CB3" w14:paraId="2597C0BA" w14:textId="77777777" w:rsidTr="00010D43">
        <w:trPr>
          <w:trHeight w:val="312"/>
        </w:trPr>
        <w:tc>
          <w:tcPr>
            <w:tcW w:w="2056" w:type="dxa"/>
            <w:noWrap/>
          </w:tcPr>
          <w:p w14:paraId="02B5A04D" w14:textId="77777777" w:rsidR="00D13CC2" w:rsidRPr="00520CB3" w:rsidRDefault="00D13CC2" w:rsidP="00D13CC2">
            <w:pPr>
              <w:pStyle w:val="TB"/>
            </w:pPr>
            <w:r w:rsidRPr="00520CB3">
              <w:t>Total</w:t>
            </w:r>
          </w:p>
        </w:tc>
        <w:tc>
          <w:tcPr>
            <w:tcW w:w="2024" w:type="dxa"/>
            <w:noWrap/>
          </w:tcPr>
          <w:p w14:paraId="0CD36A0A" w14:textId="77777777" w:rsidR="00D13CC2" w:rsidRPr="00520CB3" w:rsidRDefault="00D13CC2" w:rsidP="00D13CC2">
            <w:pPr>
              <w:pStyle w:val="TB"/>
            </w:pPr>
            <w:r w:rsidRPr="00520CB3">
              <w:t>100</w:t>
            </w:r>
          </w:p>
        </w:tc>
      </w:tr>
    </w:tbl>
    <w:p w14:paraId="5D92BFB8" w14:textId="010CE550" w:rsidR="00D13CC2" w:rsidRDefault="00D13CC2" w:rsidP="0096726B">
      <w:pPr>
        <w:pStyle w:val="SOLNLLL"/>
      </w:pPr>
      <w:r w:rsidRPr="00520CB3">
        <w:t>c.</w:t>
      </w:r>
    </w:p>
    <w:p w14:paraId="4798F1E9" w14:textId="66C5D21A" w:rsidR="00010D43" w:rsidRDefault="00010D43" w:rsidP="00010D43">
      <w:pPr>
        <w:pStyle w:val="SOLNLLL"/>
        <w:jc w:val="center"/>
      </w:pPr>
      <w:r w:rsidRPr="00520CB3">
        <w:rPr>
          <w:noProof/>
        </w:rPr>
        <w:lastRenderedPageBreak/>
        <w:drawing>
          <wp:inline distT="0" distB="0" distL="0" distR="0" wp14:anchorId="1ACF2F81" wp14:editId="394FF83F">
            <wp:extent cx="4399472" cy="2432649"/>
            <wp:effectExtent l="0" t="0" r="1270" b="635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1D1D646" w14:textId="35A3AB90" w:rsidR="00D13CC2" w:rsidRPr="00520CB3" w:rsidRDefault="00D13CC2" w:rsidP="00B07451">
      <w:pPr>
        <w:pStyle w:val="SOLNLLL"/>
        <w:tabs>
          <w:tab w:val="left" w:pos="2520"/>
        </w:tabs>
      </w:pPr>
      <w:r w:rsidRPr="00520CB3">
        <w:t>d.</w:t>
      </w:r>
      <w:r w:rsidRPr="00520CB3">
        <w:tab/>
      </w:r>
      <w:r w:rsidR="00811F5C">
        <w:t>A</w:t>
      </w:r>
      <w:r w:rsidR="00811F5C" w:rsidRPr="00520CB3">
        <w:t xml:space="preserve">t the </w:t>
      </w:r>
      <w:r w:rsidR="00F1424E">
        <w:t>Lakeview Lodge</w:t>
      </w:r>
      <w:r w:rsidR="00811F5C">
        <w:t>,</w:t>
      </w:r>
      <w:r w:rsidR="00811F5C" w:rsidRPr="00520CB3">
        <w:t xml:space="preserve"> </w:t>
      </w:r>
      <w:r w:rsidRPr="00520CB3">
        <w:t xml:space="preserve">29% + 39% = 68% of the guests rated the hotel as </w:t>
      </w:r>
      <w:r w:rsidR="00811F5C" w:rsidRPr="00520CB3">
        <w:t>excellent or very good</w:t>
      </w:r>
      <w:r w:rsidR="00811F5C">
        <w:t>,</w:t>
      </w:r>
      <w:r w:rsidR="00811F5C" w:rsidRPr="00520CB3">
        <w:t xml:space="preserve"> </w:t>
      </w:r>
      <w:r w:rsidR="00811F5C">
        <w:t>b</w:t>
      </w:r>
      <w:r w:rsidR="00811F5C" w:rsidRPr="00520CB3">
        <w:t>ut</w:t>
      </w:r>
      <w:r w:rsidRPr="00520CB3">
        <w:t xml:space="preserve"> 10% + 6% = 16% of the guests rated the hotel as poor or terrible.</w:t>
      </w:r>
    </w:p>
    <w:p w14:paraId="4A1632DD" w14:textId="44B85EF3" w:rsidR="00D13CC2" w:rsidRPr="00520CB3" w:rsidRDefault="00D13CC2" w:rsidP="005144CB">
      <w:pPr>
        <w:pStyle w:val="SOLNLLL"/>
      </w:pPr>
      <w:r w:rsidRPr="00520CB3">
        <w:t>e.</w:t>
      </w:r>
      <w:r w:rsidRPr="00520CB3">
        <w:tab/>
        <w:t xml:space="preserve">The percent frequency distribution for </w:t>
      </w:r>
      <w:r w:rsidR="0004794E">
        <w:t>the Timber Hotel</w:t>
      </w:r>
      <w:r w:rsidRPr="00520CB3">
        <w:t xml:space="preserve"> follows:</w:t>
      </w:r>
    </w:p>
    <w:tbl>
      <w:tblPr>
        <w:tblW w:w="4452" w:type="dxa"/>
        <w:tblInd w:w="1070" w:type="dxa"/>
        <w:tblCellMar>
          <w:left w:w="0" w:type="dxa"/>
          <w:right w:w="0" w:type="dxa"/>
        </w:tblCellMar>
        <w:tblLook w:val="00A0" w:firstRow="1" w:lastRow="0" w:firstColumn="1" w:lastColumn="0" w:noHBand="0" w:noVBand="0"/>
      </w:tblPr>
      <w:tblGrid>
        <w:gridCol w:w="2260"/>
        <w:gridCol w:w="2192"/>
      </w:tblGrid>
      <w:tr w:rsidR="00D13CC2" w:rsidRPr="00520CB3" w14:paraId="63D84E0A" w14:textId="77777777" w:rsidTr="00BA2078">
        <w:trPr>
          <w:trHeight w:val="312"/>
        </w:trPr>
        <w:tc>
          <w:tcPr>
            <w:tcW w:w="2260" w:type="dxa"/>
            <w:noWrap/>
            <w:vAlign w:val="bottom"/>
          </w:tcPr>
          <w:p w14:paraId="50AA36A7" w14:textId="42C34A40" w:rsidR="00D13CC2" w:rsidRPr="00520CB3" w:rsidRDefault="00D13CC2" w:rsidP="00D13CC2">
            <w:pPr>
              <w:pStyle w:val="TCH1"/>
            </w:pPr>
            <w:r w:rsidRPr="00520CB3">
              <w:t>Rating</w:t>
            </w:r>
          </w:p>
        </w:tc>
        <w:tc>
          <w:tcPr>
            <w:tcW w:w="2192" w:type="dxa"/>
            <w:noWrap/>
            <w:vAlign w:val="bottom"/>
          </w:tcPr>
          <w:p w14:paraId="2CFF93DD" w14:textId="77777777" w:rsidR="00D13CC2" w:rsidRPr="00520CB3" w:rsidRDefault="00D13CC2" w:rsidP="00D13CC2">
            <w:pPr>
              <w:pStyle w:val="TCH1"/>
            </w:pPr>
            <w:r w:rsidRPr="00520CB3">
              <w:t>Percent Frequency</w:t>
            </w:r>
          </w:p>
        </w:tc>
      </w:tr>
      <w:tr w:rsidR="00D13CC2" w:rsidRPr="00520CB3" w14:paraId="4B20A912" w14:textId="77777777" w:rsidTr="00BA2078">
        <w:trPr>
          <w:trHeight w:val="312"/>
        </w:trPr>
        <w:tc>
          <w:tcPr>
            <w:tcW w:w="2260" w:type="dxa"/>
            <w:noWrap/>
            <w:vAlign w:val="bottom"/>
          </w:tcPr>
          <w:p w14:paraId="7C36BDC8" w14:textId="50A089E8" w:rsidR="00D13CC2" w:rsidRPr="00520CB3" w:rsidRDefault="00D13CC2" w:rsidP="00D13CC2">
            <w:pPr>
              <w:pStyle w:val="TB"/>
            </w:pPr>
            <w:r w:rsidRPr="00520CB3">
              <w:t>Excellent</w:t>
            </w:r>
          </w:p>
        </w:tc>
        <w:tc>
          <w:tcPr>
            <w:tcW w:w="2192" w:type="dxa"/>
            <w:noWrap/>
            <w:vAlign w:val="bottom"/>
          </w:tcPr>
          <w:p w14:paraId="5B1B8DED" w14:textId="77777777" w:rsidR="00D13CC2" w:rsidRPr="00520CB3" w:rsidRDefault="00D13CC2" w:rsidP="00D13CC2">
            <w:pPr>
              <w:pStyle w:val="TB"/>
            </w:pPr>
            <w:r w:rsidRPr="00520CB3">
              <w:t>48</w:t>
            </w:r>
          </w:p>
        </w:tc>
      </w:tr>
      <w:tr w:rsidR="00D13CC2" w:rsidRPr="00520CB3" w14:paraId="09AF7F5C" w14:textId="77777777" w:rsidTr="00BA2078">
        <w:trPr>
          <w:trHeight w:val="312"/>
        </w:trPr>
        <w:tc>
          <w:tcPr>
            <w:tcW w:w="2260" w:type="dxa"/>
            <w:noWrap/>
            <w:vAlign w:val="bottom"/>
          </w:tcPr>
          <w:p w14:paraId="3F02E790" w14:textId="2C7F7D55" w:rsidR="00D13CC2" w:rsidRPr="00520CB3" w:rsidRDefault="00D13CC2" w:rsidP="00D13CC2">
            <w:pPr>
              <w:pStyle w:val="TB"/>
            </w:pPr>
            <w:r w:rsidRPr="00520CB3">
              <w:t xml:space="preserve">Very </w:t>
            </w:r>
            <w:r w:rsidR="00811F5C" w:rsidRPr="00520CB3">
              <w:t>g</w:t>
            </w:r>
            <w:r w:rsidRPr="00520CB3">
              <w:t>ood</w:t>
            </w:r>
          </w:p>
        </w:tc>
        <w:tc>
          <w:tcPr>
            <w:tcW w:w="2192" w:type="dxa"/>
            <w:noWrap/>
            <w:vAlign w:val="bottom"/>
          </w:tcPr>
          <w:p w14:paraId="6D7A58D9" w14:textId="77777777" w:rsidR="00D13CC2" w:rsidRPr="00520CB3" w:rsidRDefault="00D13CC2" w:rsidP="00D13CC2">
            <w:pPr>
              <w:pStyle w:val="TB"/>
            </w:pPr>
            <w:r w:rsidRPr="00520CB3">
              <w:t>31</w:t>
            </w:r>
          </w:p>
        </w:tc>
      </w:tr>
      <w:tr w:rsidR="00D13CC2" w:rsidRPr="00520CB3" w14:paraId="5D7F3ED7" w14:textId="77777777" w:rsidTr="00BA2078">
        <w:trPr>
          <w:trHeight w:val="312"/>
        </w:trPr>
        <w:tc>
          <w:tcPr>
            <w:tcW w:w="2260" w:type="dxa"/>
            <w:noWrap/>
            <w:vAlign w:val="bottom"/>
          </w:tcPr>
          <w:p w14:paraId="2CB5B015" w14:textId="77777777" w:rsidR="00D13CC2" w:rsidRPr="00520CB3" w:rsidRDefault="00D13CC2" w:rsidP="00D13CC2">
            <w:pPr>
              <w:pStyle w:val="TB"/>
            </w:pPr>
            <w:r w:rsidRPr="00520CB3">
              <w:t>Average</w:t>
            </w:r>
          </w:p>
        </w:tc>
        <w:tc>
          <w:tcPr>
            <w:tcW w:w="2192" w:type="dxa"/>
            <w:noWrap/>
            <w:vAlign w:val="bottom"/>
          </w:tcPr>
          <w:p w14:paraId="5130F04B" w14:textId="77777777" w:rsidR="00D13CC2" w:rsidRPr="00520CB3" w:rsidRDefault="00D13CC2" w:rsidP="00D13CC2">
            <w:pPr>
              <w:pStyle w:val="TB"/>
            </w:pPr>
            <w:r w:rsidRPr="00520CB3">
              <w:t>12</w:t>
            </w:r>
          </w:p>
        </w:tc>
      </w:tr>
      <w:tr w:rsidR="00D13CC2" w:rsidRPr="00520CB3" w14:paraId="4D8A58CD" w14:textId="77777777" w:rsidTr="00BA2078">
        <w:trPr>
          <w:trHeight w:val="312"/>
        </w:trPr>
        <w:tc>
          <w:tcPr>
            <w:tcW w:w="2260" w:type="dxa"/>
            <w:noWrap/>
            <w:vAlign w:val="bottom"/>
          </w:tcPr>
          <w:p w14:paraId="759AB6E3" w14:textId="77777777" w:rsidR="00D13CC2" w:rsidRPr="00520CB3" w:rsidRDefault="00D13CC2" w:rsidP="00D13CC2">
            <w:pPr>
              <w:pStyle w:val="TB"/>
            </w:pPr>
            <w:r w:rsidRPr="00520CB3">
              <w:t>Poor</w:t>
            </w:r>
          </w:p>
        </w:tc>
        <w:tc>
          <w:tcPr>
            <w:tcW w:w="2192" w:type="dxa"/>
            <w:noWrap/>
            <w:vAlign w:val="bottom"/>
          </w:tcPr>
          <w:p w14:paraId="4B671B2D" w14:textId="77777777" w:rsidR="00D13CC2" w:rsidRPr="00520CB3" w:rsidRDefault="00D13CC2" w:rsidP="00D13CC2">
            <w:pPr>
              <w:pStyle w:val="TB"/>
            </w:pPr>
            <w:r w:rsidRPr="00520CB3">
              <w:t>6</w:t>
            </w:r>
          </w:p>
        </w:tc>
      </w:tr>
      <w:tr w:rsidR="00D13CC2" w:rsidRPr="00520CB3" w14:paraId="4DD2989B" w14:textId="77777777" w:rsidTr="00BA2078">
        <w:trPr>
          <w:trHeight w:val="312"/>
        </w:trPr>
        <w:tc>
          <w:tcPr>
            <w:tcW w:w="2260" w:type="dxa"/>
            <w:noWrap/>
            <w:vAlign w:val="bottom"/>
          </w:tcPr>
          <w:p w14:paraId="4F7D86F0" w14:textId="77777777" w:rsidR="00D13CC2" w:rsidRPr="00520CB3" w:rsidRDefault="00D13CC2" w:rsidP="00D13CC2">
            <w:pPr>
              <w:pStyle w:val="TB"/>
            </w:pPr>
            <w:r w:rsidRPr="00520CB3">
              <w:t>Terrible</w:t>
            </w:r>
          </w:p>
        </w:tc>
        <w:tc>
          <w:tcPr>
            <w:tcW w:w="2192" w:type="dxa"/>
            <w:noWrap/>
            <w:vAlign w:val="bottom"/>
          </w:tcPr>
          <w:p w14:paraId="1DAE968E" w14:textId="77777777" w:rsidR="00D13CC2" w:rsidRPr="00520CB3" w:rsidRDefault="00D13CC2" w:rsidP="00D13CC2">
            <w:pPr>
              <w:pStyle w:val="TB"/>
            </w:pPr>
            <w:r w:rsidRPr="00520CB3">
              <w:t>3</w:t>
            </w:r>
          </w:p>
        </w:tc>
      </w:tr>
      <w:tr w:rsidR="00D13CC2" w:rsidRPr="00D202F1" w14:paraId="3E8DFE47" w14:textId="77777777" w:rsidTr="00BA2078">
        <w:trPr>
          <w:trHeight w:val="312"/>
        </w:trPr>
        <w:tc>
          <w:tcPr>
            <w:tcW w:w="2260" w:type="dxa"/>
            <w:noWrap/>
            <w:vAlign w:val="bottom"/>
          </w:tcPr>
          <w:p w14:paraId="2335560A" w14:textId="77777777" w:rsidR="00D13CC2" w:rsidRPr="00520CB3" w:rsidRDefault="00D13CC2" w:rsidP="00D13CC2">
            <w:pPr>
              <w:pStyle w:val="TB"/>
            </w:pPr>
            <w:r w:rsidRPr="00520CB3">
              <w:t>Total</w:t>
            </w:r>
          </w:p>
        </w:tc>
        <w:tc>
          <w:tcPr>
            <w:tcW w:w="2192" w:type="dxa"/>
            <w:noWrap/>
            <w:vAlign w:val="bottom"/>
          </w:tcPr>
          <w:p w14:paraId="50328E68" w14:textId="77777777" w:rsidR="00D13CC2" w:rsidRPr="00520CB3" w:rsidRDefault="00D13CC2" w:rsidP="00D13CC2">
            <w:pPr>
              <w:pStyle w:val="TB"/>
            </w:pPr>
            <w:r w:rsidRPr="00520CB3">
              <w:t>100</w:t>
            </w:r>
          </w:p>
        </w:tc>
      </w:tr>
    </w:tbl>
    <w:p w14:paraId="6860C31B" w14:textId="38ACD8F1" w:rsidR="00D13CC2" w:rsidRPr="0022114D" w:rsidRDefault="0022114D" w:rsidP="00D13CC2">
      <w:pPr>
        <w:pStyle w:val="SOLNP"/>
      </w:pPr>
      <w:bookmarkStart w:id="3" w:name="_Hlk523221281"/>
      <w:r>
        <w:t>A</w:t>
      </w:r>
      <w:r w:rsidRPr="0022114D">
        <w:t xml:space="preserve">t </w:t>
      </w:r>
      <w:r w:rsidR="00896F5A">
        <w:t>the Lakeview Lodge</w:t>
      </w:r>
      <w:r>
        <w:t>,</w:t>
      </w:r>
      <w:r w:rsidRPr="0022114D">
        <w:t xml:space="preserve"> </w:t>
      </w:r>
      <w:r w:rsidR="00D13CC2" w:rsidRPr="0022114D">
        <w:t xml:space="preserve">48% + 31% = 79% of the guests rated the hotel as </w:t>
      </w:r>
      <w:r w:rsidR="00C04B64" w:rsidRPr="0022114D">
        <w:t>excellent or very good</w:t>
      </w:r>
      <w:r w:rsidR="00580753">
        <w:t>,</w:t>
      </w:r>
      <w:r w:rsidR="00580753" w:rsidRPr="0022114D">
        <w:t xml:space="preserve"> </w:t>
      </w:r>
      <w:r w:rsidR="00580753">
        <w:t>a</w:t>
      </w:r>
      <w:r w:rsidR="00580753" w:rsidRPr="0022114D">
        <w:t>nd</w:t>
      </w:r>
      <w:r w:rsidR="00D13CC2" w:rsidRPr="0022114D">
        <w:t xml:space="preserve"> 6% + 3% = 9% of the guests rated the hotel as poor or terrible.</w:t>
      </w:r>
    </w:p>
    <w:bookmarkEnd w:id="3"/>
    <w:p w14:paraId="4D3BADB8" w14:textId="52E5CDD4" w:rsidR="00BA2078" w:rsidRDefault="00D13CC2" w:rsidP="00010D43">
      <w:pPr>
        <w:pStyle w:val="SOLNL2P"/>
      </w:pPr>
      <w:r w:rsidRPr="00580753">
        <w:t xml:space="preserve">Compared to ratings of other hotels in the same region, both of these hotels received very favorable ratings. But in comparing the two hotels, guests at </w:t>
      </w:r>
      <w:r w:rsidR="00896F5A">
        <w:t>the Timber Hotel</w:t>
      </w:r>
      <w:r w:rsidRPr="00580753">
        <w:t xml:space="preserve"> provided somewhat better ratings than guests at the </w:t>
      </w:r>
      <w:r w:rsidR="00896F5A">
        <w:t>Lakeview Lodge</w:t>
      </w:r>
      <w:r w:rsidRPr="00580753">
        <w:t>.</w:t>
      </w:r>
    </w:p>
    <w:p w14:paraId="562DDBD5" w14:textId="2F964164" w:rsidR="00D13CC2" w:rsidRPr="00580753" w:rsidRDefault="00D13CC2" w:rsidP="00D13CC2">
      <w:pPr>
        <w:pStyle w:val="SOLNL"/>
      </w:pPr>
      <w:r w:rsidRPr="00580753">
        <w:lastRenderedPageBreak/>
        <w:t>11.</w:t>
      </w:r>
    </w:p>
    <w:tbl>
      <w:tblPr>
        <w:tblW w:w="0" w:type="auto"/>
        <w:tblInd w:w="1430" w:type="dxa"/>
        <w:tblLayout w:type="fixed"/>
        <w:tblCellMar>
          <w:left w:w="0" w:type="dxa"/>
          <w:right w:w="0" w:type="dxa"/>
        </w:tblCellMar>
        <w:tblLook w:val="0000" w:firstRow="0" w:lastRow="0" w:firstColumn="0" w:lastColumn="0" w:noHBand="0" w:noVBand="0"/>
      </w:tblPr>
      <w:tblGrid>
        <w:gridCol w:w="1620"/>
        <w:gridCol w:w="1260"/>
        <w:gridCol w:w="2070"/>
        <w:gridCol w:w="1980"/>
      </w:tblGrid>
      <w:tr w:rsidR="00D13CC2" w:rsidRPr="00580753" w14:paraId="7BD17D3B" w14:textId="77777777" w:rsidTr="00D13CC2">
        <w:tc>
          <w:tcPr>
            <w:tcW w:w="1620" w:type="dxa"/>
          </w:tcPr>
          <w:p w14:paraId="38576C58" w14:textId="1B9EC377" w:rsidR="00D13CC2" w:rsidRPr="00580753" w:rsidRDefault="00D13CC2" w:rsidP="00D13CC2">
            <w:pPr>
              <w:pStyle w:val="TCH1"/>
            </w:pPr>
            <w:r w:rsidRPr="00580753">
              <w:t>Class</w:t>
            </w:r>
          </w:p>
        </w:tc>
        <w:tc>
          <w:tcPr>
            <w:tcW w:w="1260" w:type="dxa"/>
          </w:tcPr>
          <w:p w14:paraId="0CE45060" w14:textId="77777777" w:rsidR="00D13CC2" w:rsidRPr="00580753" w:rsidRDefault="00D13CC2" w:rsidP="00D13CC2">
            <w:pPr>
              <w:pStyle w:val="TCH1"/>
            </w:pPr>
            <w:r w:rsidRPr="00580753">
              <w:t>Frequency</w:t>
            </w:r>
          </w:p>
        </w:tc>
        <w:tc>
          <w:tcPr>
            <w:tcW w:w="2070" w:type="dxa"/>
          </w:tcPr>
          <w:p w14:paraId="2DEC35A3" w14:textId="77777777" w:rsidR="00D13CC2" w:rsidRPr="00580753" w:rsidRDefault="00D13CC2" w:rsidP="00D13CC2">
            <w:pPr>
              <w:pStyle w:val="TCH1"/>
            </w:pPr>
            <w:r w:rsidRPr="00580753">
              <w:t>Relative Frequency</w:t>
            </w:r>
          </w:p>
        </w:tc>
        <w:tc>
          <w:tcPr>
            <w:tcW w:w="1980" w:type="dxa"/>
          </w:tcPr>
          <w:p w14:paraId="59D281FC" w14:textId="77777777" w:rsidR="00D13CC2" w:rsidRPr="00580753" w:rsidRDefault="00D13CC2" w:rsidP="00D13CC2">
            <w:pPr>
              <w:pStyle w:val="TCH1"/>
            </w:pPr>
            <w:r w:rsidRPr="00580753">
              <w:t>Percent Frequency</w:t>
            </w:r>
          </w:p>
        </w:tc>
      </w:tr>
      <w:tr w:rsidR="00D13CC2" w:rsidRPr="00580753" w14:paraId="65A2E51A" w14:textId="77777777" w:rsidTr="00D13CC2">
        <w:tc>
          <w:tcPr>
            <w:tcW w:w="1620" w:type="dxa"/>
          </w:tcPr>
          <w:p w14:paraId="2EBE34B9" w14:textId="1C31B1A9" w:rsidR="00D13CC2" w:rsidRPr="00580753" w:rsidRDefault="00D13CC2" w:rsidP="00D13CC2">
            <w:pPr>
              <w:pStyle w:val="TB"/>
            </w:pPr>
            <w:r w:rsidRPr="00580753">
              <w:t>12–14</w:t>
            </w:r>
          </w:p>
        </w:tc>
        <w:tc>
          <w:tcPr>
            <w:tcW w:w="1260" w:type="dxa"/>
          </w:tcPr>
          <w:p w14:paraId="51F97373" w14:textId="05624538" w:rsidR="00D13CC2" w:rsidRPr="00580753" w:rsidRDefault="00D13CC2" w:rsidP="00D13CC2">
            <w:pPr>
              <w:pStyle w:val="TB"/>
            </w:pPr>
            <w:r w:rsidRPr="00580753">
              <w:t>2</w:t>
            </w:r>
          </w:p>
        </w:tc>
        <w:tc>
          <w:tcPr>
            <w:tcW w:w="2070" w:type="dxa"/>
          </w:tcPr>
          <w:p w14:paraId="69CEDF3D" w14:textId="77777777" w:rsidR="00D13CC2" w:rsidRPr="00580753" w:rsidRDefault="00D13CC2" w:rsidP="00D13CC2">
            <w:pPr>
              <w:pStyle w:val="TB"/>
            </w:pPr>
            <w:r w:rsidRPr="00580753">
              <w:t>0.050</w:t>
            </w:r>
          </w:p>
        </w:tc>
        <w:tc>
          <w:tcPr>
            <w:tcW w:w="1980" w:type="dxa"/>
          </w:tcPr>
          <w:p w14:paraId="4057068B" w14:textId="33B00A23" w:rsidR="00D13CC2" w:rsidRPr="00580753" w:rsidRDefault="00D13CC2" w:rsidP="00D13CC2">
            <w:pPr>
              <w:pStyle w:val="TB"/>
            </w:pPr>
            <w:r w:rsidRPr="00580753">
              <w:t>5.0</w:t>
            </w:r>
          </w:p>
        </w:tc>
      </w:tr>
      <w:tr w:rsidR="00D13CC2" w:rsidRPr="00580753" w14:paraId="3E21ACAD" w14:textId="77777777" w:rsidTr="00D13CC2">
        <w:tc>
          <w:tcPr>
            <w:tcW w:w="1620" w:type="dxa"/>
          </w:tcPr>
          <w:p w14:paraId="353BF1C9" w14:textId="77777777" w:rsidR="00D13CC2" w:rsidRPr="00580753" w:rsidRDefault="00D13CC2" w:rsidP="00D13CC2">
            <w:pPr>
              <w:pStyle w:val="TB"/>
            </w:pPr>
            <w:r w:rsidRPr="00580753">
              <w:t>15–17</w:t>
            </w:r>
          </w:p>
        </w:tc>
        <w:tc>
          <w:tcPr>
            <w:tcW w:w="1260" w:type="dxa"/>
          </w:tcPr>
          <w:p w14:paraId="57B76F9B" w14:textId="26062F6A" w:rsidR="00D13CC2" w:rsidRPr="00580753" w:rsidRDefault="00D13CC2" w:rsidP="00D13CC2">
            <w:pPr>
              <w:pStyle w:val="TB"/>
            </w:pPr>
            <w:r w:rsidRPr="00580753">
              <w:t>8</w:t>
            </w:r>
          </w:p>
        </w:tc>
        <w:tc>
          <w:tcPr>
            <w:tcW w:w="2070" w:type="dxa"/>
          </w:tcPr>
          <w:p w14:paraId="33416101" w14:textId="77777777" w:rsidR="00D13CC2" w:rsidRPr="00580753" w:rsidRDefault="00D13CC2" w:rsidP="00D13CC2">
            <w:pPr>
              <w:pStyle w:val="TB"/>
            </w:pPr>
            <w:r w:rsidRPr="00580753">
              <w:t>0.200</w:t>
            </w:r>
          </w:p>
        </w:tc>
        <w:tc>
          <w:tcPr>
            <w:tcW w:w="1980" w:type="dxa"/>
          </w:tcPr>
          <w:p w14:paraId="6E333914" w14:textId="0381A98D" w:rsidR="00D13CC2" w:rsidRPr="00580753" w:rsidRDefault="00D13CC2" w:rsidP="00D13CC2">
            <w:pPr>
              <w:pStyle w:val="TB"/>
            </w:pPr>
            <w:r w:rsidRPr="00580753">
              <w:t>20.0</w:t>
            </w:r>
          </w:p>
        </w:tc>
      </w:tr>
      <w:tr w:rsidR="00D13CC2" w:rsidRPr="00580753" w14:paraId="61BDD132" w14:textId="77777777" w:rsidTr="00D13CC2">
        <w:tc>
          <w:tcPr>
            <w:tcW w:w="1620" w:type="dxa"/>
          </w:tcPr>
          <w:p w14:paraId="2CEA3ECB" w14:textId="77777777" w:rsidR="00D13CC2" w:rsidRPr="00580753" w:rsidRDefault="00D13CC2" w:rsidP="00D13CC2">
            <w:pPr>
              <w:pStyle w:val="TB"/>
            </w:pPr>
            <w:r w:rsidRPr="00580753">
              <w:t>18–20</w:t>
            </w:r>
          </w:p>
        </w:tc>
        <w:tc>
          <w:tcPr>
            <w:tcW w:w="1260" w:type="dxa"/>
          </w:tcPr>
          <w:p w14:paraId="3177B256" w14:textId="77777777" w:rsidR="00D13CC2" w:rsidRPr="00580753" w:rsidRDefault="00D13CC2" w:rsidP="00D13CC2">
            <w:pPr>
              <w:pStyle w:val="TB"/>
            </w:pPr>
            <w:r w:rsidRPr="00580753">
              <w:t>11</w:t>
            </w:r>
          </w:p>
        </w:tc>
        <w:tc>
          <w:tcPr>
            <w:tcW w:w="2070" w:type="dxa"/>
          </w:tcPr>
          <w:p w14:paraId="580156BF" w14:textId="77777777" w:rsidR="00D13CC2" w:rsidRPr="00580753" w:rsidRDefault="00D13CC2" w:rsidP="00D13CC2">
            <w:pPr>
              <w:pStyle w:val="TB"/>
            </w:pPr>
            <w:r w:rsidRPr="00580753">
              <w:t>0.275</w:t>
            </w:r>
          </w:p>
        </w:tc>
        <w:tc>
          <w:tcPr>
            <w:tcW w:w="1980" w:type="dxa"/>
          </w:tcPr>
          <w:p w14:paraId="4669BE7E" w14:textId="2052289E" w:rsidR="00D13CC2" w:rsidRPr="00580753" w:rsidRDefault="00D13CC2" w:rsidP="00D13CC2">
            <w:pPr>
              <w:pStyle w:val="TB"/>
            </w:pPr>
            <w:r w:rsidRPr="00580753">
              <w:t>27.5</w:t>
            </w:r>
          </w:p>
        </w:tc>
      </w:tr>
      <w:tr w:rsidR="00D13CC2" w:rsidRPr="00580753" w14:paraId="7D03DBE3" w14:textId="77777777" w:rsidTr="00D13CC2">
        <w:tc>
          <w:tcPr>
            <w:tcW w:w="1620" w:type="dxa"/>
          </w:tcPr>
          <w:p w14:paraId="4A0F5ACF" w14:textId="77777777" w:rsidR="00D13CC2" w:rsidRPr="00580753" w:rsidRDefault="00D13CC2" w:rsidP="00D13CC2">
            <w:pPr>
              <w:pStyle w:val="TB"/>
            </w:pPr>
            <w:r w:rsidRPr="00580753">
              <w:t>21–23</w:t>
            </w:r>
          </w:p>
        </w:tc>
        <w:tc>
          <w:tcPr>
            <w:tcW w:w="1260" w:type="dxa"/>
          </w:tcPr>
          <w:p w14:paraId="4A1B8367" w14:textId="77777777" w:rsidR="00D13CC2" w:rsidRPr="00580753" w:rsidRDefault="00D13CC2" w:rsidP="00D13CC2">
            <w:pPr>
              <w:pStyle w:val="TB"/>
            </w:pPr>
            <w:r w:rsidRPr="00580753">
              <w:t>10</w:t>
            </w:r>
          </w:p>
        </w:tc>
        <w:tc>
          <w:tcPr>
            <w:tcW w:w="2070" w:type="dxa"/>
          </w:tcPr>
          <w:p w14:paraId="1C8CD5D8" w14:textId="77777777" w:rsidR="00D13CC2" w:rsidRPr="00580753" w:rsidRDefault="00D13CC2" w:rsidP="00D13CC2">
            <w:pPr>
              <w:pStyle w:val="TB"/>
            </w:pPr>
            <w:r w:rsidRPr="00580753">
              <w:t>0.250</w:t>
            </w:r>
          </w:p>
        </w:tc>
        <w:tc>
          <w:tcPr>
            <w:tcW w:w="1980" w:type="dxa"/>
          </w:tcPr>
          <w:p w14:paraId="61F4879F" w14:textId="0AECF730" w:rsidR="00D13CC2" w:rsidRPr="00580753" w:rsidRDefault="00D13CC2" w:rsidP="00D13CC2">
            <w:pPr>
              <w:pStyle w:val="TB"/>
            </w:pPr>
            <w:r w:rsidRPr="00580753">
              <w:t>25.0</w:t>
            </w:r>
          </w:p>
        </w:tc>
      </w:tr>
      <w:tr w:rsidR="00D13CC2" w:rsidRPr="00580753" w14:paraId="1F7C5CB7" w14:textId="77777777" w:rsidTr="00D13CC2">
        <w:tc>
          <w:tcPr>
            <w:tcW w:w="1620" w:type="dxa"/>
          </w:tcPr>
          <w:p w14:paraId="1817A0B5" w14:textId="77777777" w:rsidR="00D13CC2" w:rsidRPr="00580753" w:rsidRDefault="00D13CC2" w:rsidP="00D13CC2">
            <w:pPr>
              <w:pStyle w:val="TB"/>
            </w:pPr>
            <w:r w:rsidRPr="00580753">
              <w:t>24–26</w:t>
            </w:r>
          </w:p>
        </w:tc>
        <w:tc>
          <w:tcPr>
            <w:tcW w:w="1260" w:type="dxa"/>
          </w:tcPr>
          <w:p w14:paraId="5D7D025D" w14:textId="5655C694" w:rsidR="00D13CC2" w:rsidRPr="00580753" w:rsidRDefault="00D13CC2" w:rsidP="00D13CC2">
            <w:pPr>
              <w:pStyle w:val="TB"/>
              <w:rPr>
                <w:u w:val="single"/>
              </w:rPr>
            </w:pPr>
            <w:r w:rsidRPr="00580753">
              <w:rPr>
                <w:u w:val="single"/>
              </w:rPr>
              <w:t>9</w:t>
            </w:r>
          </w:p>
        </w:tc>
        <w:tc>
          <w:tcPr>
            <w:tcW w:w="2070" w:type="dxa"/>
          </w:tcPr>
          <w:p w14:paraId="1FD095FC" w14:textId="77777777" w:rsidR="00D13CC2" w:rsidRPr="00580753" w:rsidRDefault="00D13CC2" w:rsidP="00D13CC2">
            <w:pPr>
              <w:pStyle w:val="TB"/>
              <w:rPr>
                <w:u w:val="single"/>
              </w:rPr>
            </w:pPr>
            <w:r w:rsidRPr="00580753">
              <w:rPr>
                <w:u w:val="single"/>
              </w:rPr>
              <w:t>0.225</w:t>
            </w:r>
          </w:p>
        </w:tc>
        <w:tc>
          <w:tcPr>
            <w:tcW w:w="1980" w:type="dxa"/>
          </w:tcPr>
          <w:p w14:paraId="2016A31D" w14:textId="3FD3B259" w:rsidR="00D13CC2" w:rsidRPr="00580753" w:rsidRDefault="00D13CC2" w:rsidP="00D13CC2">
            <w:pPr>
              <w:pStyle w:val="TB"/>
              <w:rPr>
                <w:u w:val="single"/>
              </w:rPr>
            </w:pPr>
            <w:r w:rsidRPr="00580753">
              <w:rPr>
                <w:u w:val="single"/>
              </w:rPr>
              <w:t>22.5</w:t>
            </w:r>
          </w:p>
        </w:tc>
      </w:tr>
      <w:tr w:rsidR="00D13CC2" w:rsidRPr="00D202F1" w14:paraId="166313CE" w14:textId="77777777" w:rsidTr="00D13CC2">
        <w:tc>
          <w:tcPr>
            <w:tcW w:w="1620" w:type="dxa"/>
          </w:tcPr>
          <w:p w14:paraId="00FD8F68" w14:textId="77777777" w:rsidR="00D13CC2" w:rsidRPr="00580753" w:rsidRDefault="00D13CC2" w:rsidP="00D13CC2">
            <w:pPr>
              <w:pStyle w:val="TB"/>
            </w:pPr>
            <w:r w:rsidRPr="00580753">
              <w:t>Total</w:t>
            </w:r>
          </w:p>
        </w:tc>
        <w:tc>
          <w:tcPr>
            <w:tcW w:w="1260" w:type="dxa"/>
          </w:tcPr>
          <w:p w14:paraId="1A7341BB" w14:textId="77777777" w:rsidR="00D13CC2" w:rsidRPr="00580753" w:rsidRDefault="00D13CC2" w:rsidP="00D13CC2">
            <w:pPr>
              <w:pStyle w:val="TB"/>
            </w:pPr>
            <w:r w:rsidRPr="00580753">
              <w:t>40</w:t>
            </w:r>
          </w:p>
        </w:tc>
        <w:tc>
          <w:tcPr>
            <w:tcW w:w="2070" w:type="dxa"/>
          </w:tcPr>
          <w:p w14:paraId="52AD5835" w14:textId="77777777" w:rsidR="00D13CC2" w:rsidRPr="00580753" w:rsidRDefault="00D13CC2" w:rsidP="00D13CC2">
            <w:pPr>
              <w:pStyle w:val="TB"/>
            </w:pPr>
            <w:r w:rsidRPr="00580753">
              <w:t>1.000</w:t>
            </w:r>
          </w:p>
        </w:tc>
        <w:tc>
          <w:tcPr>
            <w:tcW w:w="1980" w:type="dxa"/>
          </w:tcPr>
          <w:p w14:paraId="5F1DD436" w14:textId="77777777" w:rsidR="00D13CC2" w:rsidRPr="00580753" w:rsidRDefault="00D13CC2" w:rsidP="00D13CC2">
            <w:pPr>
              <w:pStyle w:val="TB"/>
            </w:pPr>
            <w:r w:rsidRPr="00580753">
              <w:t>100.0</w:t>
            </w:r>
          </w:p>
        </w:tc>
      </w:tr>
    </w:tbl>
    <w:p w14:paraId="71FB86CC" w14:textId="3DBF5B1B" w:rsidR="00D13CC2" w:rsidRPr="00580753" w:rsidRDefault="00D13CC2" w:rsidP="00D13CC2">
      <w:pPr>
        <w:pStyle w:val="SOLNL"/>
      </w:pPr>
      <w:r w:rsidRPr="00580753">
        <w:t>12.</w:t>
      </w:r>
    </w:p>
    <w:tbl>
      <w:tblPr>
        <w:tblW w:w="0" w:type="auto"/>
        <w:tblInd w:w="1350" w:type="dxa"/>
        <w:tblLayout w:type="fixed"/>
        <w:tblLook w:val="0000" w:firstRow="0" w:lastRow="0" w:firstColumn="0" w:lastColumn="0" w:noHBand="0" w:noVBand="0"/>
      </w:tblPr>
      <w:tblGrid>
        <w:gridCol w:w="3230"/>
        <w:gridCol w:w="1710"/>
        <w:gridCol w:w="2250"/>
      </w:tblGrid>
      <w:tr w:rsidR="00D13CC2" w:rsidRPr="00580753" w14:paraId="3415CB36" w14:textId="77777777" w:rsidTr="00580753">
        <w:tc>
          <w:tcPr>
            <w:tcW w:w="3230" w:type="dxa"/>
          </w:tcPr>
          <w:p w14:paraId="596F2C74" w14:textId="38CEE76B" w:rsidR="00D13CC2" w:rsidRPr="00580753" w:rsidRDefault="00D13CC2" w:rsidP="00D13CC2">
            <w:pPr>
              <w:pStyle w:val="TCH1"/>
            </w:pPr>
            <w:r w:rsidRPr="00580753">
              <w:t>Class</w:t>
            </w:r>
          </w:p>
        </w:tc>
        <w:tc>
          <w:tcPr>
            <w:tcW w:w="1710" w:type="dxa"/>
          </w:tcPr>
          <w:p w14:paraId="19095129" w14:textId="77777777" w:rsidR="00D13CC2" w:rsidRPr="00580753" w:rsidRDefault="00D13CC2" w:rsidP="00D13CC2">
            <w:pPr>
              <w:pStyle w:val="TCH1"/>
            </w:pPr>
            <w:r w:rsidRPr="00580753">
              <w:t>Cumulative Frequency</w:t>
            </w:r>
          </w:p>
        </w:tc>
        <w:tc>
          <w:tcPr>
            <w:tcW w:w="2250" w:type="dxa"/>
          </w:tcPr>
          <w:p w14:paraId="157B3E68" w14:textId="77777777" w:rsidR="00D13CC2" w:rsidRPr="00580753" w:rsidRDefault="00D13CC2" w:rsidP="00D13CC2">
            <w:pPr>
              <w:pStyle w:val="TCH1"/>
            </w:pPr>
            <w:r w:rsidRPr="00580753">
              <w:t>Cumulative Relative Frequency</w:t>
            </w:r>
          </w:p>
        </w:tc>
      </w:tr>
      <w:tr w:rsidR="00D13CC2" w:rsidRPr="00580753" w14:paraId="3FD8A3CE" w14:textId="77777777" w:rsidTr="00580753">
        <w:tc>
          <w:tcPr>
            <w:tcW w:w="3230" w:type="dxa"/>
          </w:tcPr>
          <w:p w14:paraId="4321AFA2" w14:textId="2F24EE67" w:rsidR="00D13CC2" w:rsidRPr="00580753" w:rsidRDefault="00580753" w:rsidP="00D13CC2">
            <w:pPr>
              <w:pStyle w:val="TB"/>
            </w:pPr>
            <w:r>
              <w:t>L</w:t>
            </w:r>
            <w:r w:rsidR="00D13CC2" w:rsidRPr="00580753">
              <w:t>ess than or equal to 19</w:t>
            </w:r>
          </w:p>
        </w:tc>
        <w:tc>
          <w:tcPr>
            <w:tcW w:w="1710" w:type="dxa"/>
          </w:tcPr>
          <w:p w14:paraId="7E5BAB98" w14:textId="77777777" w:rsidR="00D13CC2" w:rsidRPr="00580753" w:rsidRDefault="00D13CC2" w:rsidP="00D13CC2">
            <w:pPr>
              <w:pStyle w:val="TB"/>
            </w:pPr>
            <w:r w:rsidRPr="00580753">
              <w:t>10</w:t>
            </w:r>
          </w:p>
        </w:tc>
        <w:tc>
          <w:tcPr>
            <w:tcW w:w="2250" w:type="dxa"/>
          </w:tcPr>
          <w:p w14:paraId="1DD2ECF1" w14:textId="376DC5DE" w:rsidR="00D13CC2" w:rsidRPr="00580753" w:rsidRDefault="00D13CC2" w:rsidP="00D13CC2">
            <w:pPr>
              <w:pStyle w:val="TB"/>
            </w:pPr>
            <w:r w:rsidRPr="00580753">
              <w:t>.20</w:t>
            </w:r>
          </w:p>
        </w:tc>
      </w:tr>
      <w:tr w:rsidR="00D13CC2" w:rsidRPr="00580753" w14:paraId="0C3FE276" w14:textId="77777777" w:rsidTr="00580753">
        <w:tc>
          <w:tcPr>
            <w:tcW w:w="3230" w:type="dxa"/>
          </w:tcPr>
          <w:p w14:paraId="7510EFE6" w14:textId="67A441D2" w:rsidR="00D13CC2" w:rsidRPr="00580753" w:rsidRDefault="00580753" w:rsidP="00D13CC2">
            <w:pPr>
              <w:pStyle w:val="TB"/>
            </w:pPr>
            <w:r>
              <w:t>L</w:t>
            </w:r>
            <w:r w:rsidR="00D13CC2" w:rsidRPr="00580753">
              <w:t>ess than or equal to 29</w:t>
            </w:r>
          </w:p>
        </w:tc>
        <w:tc>
          <w:tcPr>
            <w:tcW w:w="1710" w:type="dxa"/>
          </w:tcPr>
          <w:p w14:paraId="25D03122" w14:textId="77777777" w:rsidR="00D13CC2" w:rsidRPr="00580753" w:rsidRDefault="00D13CC2" w:rsidP="00D13CC2">
            <w:pPr>
              <w:pStyle w:val="TB"/>
            </w:pPr>
            <w:r w:rsidRPr="00580753">
              <w:t>24</w:t>
            </w:r>
          </w:p>
        </w:tc>
        <w:tc>
          <w:tcPr>
            <w:tcW w:w="2250" w:type="dxa"/>
          </w:tcPr>
          <w:p w14:paraId="3EF9B274" w14:textId="094C9EB5" w:rsidR="00D13CC2" w:rsidRPr="00580753" w:rsidRDefault="00D13CC2" w:rsidP="00D13CC2">
            <w:pPr>
              <w:pStyle w:val="TB"/>
            </w:pPr>
            <w:r w:rsidRPr="00580753">
              <w:t>.48</w:t>
            </w:r>
          </w:p>
        </w:tc>
      </w:tr>
      <w:tr w:rsidR="00D13CC2" w:rsidRPr="00580753" w14:paraId="635F8345" w14:textId="77777777" w:rsidTr="00580753">
        <w:tc>
          <w:tcPr>
            <w:tcW w:w="3230" w:type="dxa"/>
          </w:tcPr>
          <w:p w14:paraId="09DF85F0" w14:textId="36F1759C" w:rsidR="00D13CC2" w:rsidRPr="00580753" w:rsidRDefault="00580753" w:rsidP="00D13CC2">
            <w:pPr>
              <w:pStyle w:val="TB"/>
            </w:pPr>
            <w:r>
              <w:t>L</w:t>
            </w:r>
            <w:r w:rsidR="00D13CC2" w:rsidRPr="00580753">
              <w:t>ess than or equal to 39</w:t>
            </w:r>
          </w:p>
        </w:tc>
        <w:tc>
          <w:tcPr>
            <w:tcW w:w="1710" w:type="dxa"/>
          </w:tcPr>
          <w:p w14:paraId="5F21FD16" w14:textId="77777777" w:rsidR="00D13CC2" w:rsidRPr="00580753" w:rsidRDefault="00D13CC2" w:rsidP="00D13CC2">
            <w:pPr>
              <w:pStyle w:val="TB"/>
            </w:pPr>
            <w:r w:rsidRPr="00580753">
              <w:t>41</w:t>
            </w:r>
          </w:p>
        </w:tc>
        <w:tc>
          <w:tcPr>
            <w:tcW w:w="2250" w:type="dxa"/>
          </w:tcPr>
          <w:p w14:paraId="35F717F9" w14:textId="5B713D0D" w:rsidR="00D13CC2" w:rsidRPr="00580753" w:rsidRDefault="00D13CC2" w:rsidP="00D13CC2">
            <w:pPr>
              <w:pStyle w:val="TB"/>
            </w:pPr>
            <w:r w:rsidRPr="00580753">
              <w:t>.82</w:t>
            </w:r>
          </w:p>
        </w:tc>
      </w:tr>
      <w:tr w:rsidR="00D13CC2" w:rsidRPr="00580753" w14:paraId="6C7AFEC8" w14:textId="77777777" w:rsidTr="00580753">
        <w:tc>
          <w:tcPr>
            <w:tcW w:w="3230" w:type="dxa"/>
          </w:tcPr>
          <w:p w14:paraId="623BE9C5" w14:textId="0999453D" w:rsidR="00D13CC2" w:rsidRPr="00580753" w:rsidRDefault="00580753" w:rsidP="00D13CC2">
            <w:pPr>
              <w:pStyle w:val="TB"/>
            </w:pPr>
            <w:r>
              <w:t>L</w:t>
            </w:r>
            <w:r w:rsidR="00D13CC2" w:rsidRPr="00580753">
              <w:t>ess than or equal to 49</w:t>
            </w:r>
          </w:p>
        </w:tc>
        <w:tc>
          <w:tcPr>
            <w:tcW w:w="1710" w:type="dxa"/>
          </w:tcPr>
          <w:p w14:paraId="2F842680" w14:textId="77777777" w:rsidR="00D13CC2" w:rsidRPr="00580753" w:rsidRDefault="00D13CC2" w:rsidP="00D13CC2">
            <w:pPr>
              <w:pStyle w:val="TB"/>
            </w:pPr>
            <w:r w:rsidRPr="00580753">
              <w:t>48</w:t>
            </w:r>
          </w:p>
        </w:tc>
        <w:tc>
          <w:tcPr>
            <w:tcW w:w="2250" w:type="dxa"/>
          </w:tcPr>
          <w:p w14:paraId="7BC5C09B" w14:textId="223FF783" w:rsidR="00D13CC2" w:rsidRPr="00580753" w:rsidRDefault="00D13CC2" w:rsidP="00D13CC2">
            <w:pPr>
              <w:pStyle w:val="TB"/>
            </w:pPr>
            <w:r w:rsidRPr="00580753">
              <w:t>.96</w:t>
            </w:r>
          </w:p>
        </w:tc>
      </w:tr>
      <w:tr w:rsidR="00D13CC2" w:rsidRPr="00D202F1" w14:paraId="6D7BE691" w14:textId="77777777" w:rsidTr="00580753">
        <w:tc>
          <w:tcPr>
            <w:tcW w:w="3230" w:type="dxa"/>
          </w:tcPr>
          <w:p w14:paraId="458D1DE4" w14:textId="0A4A223F" w:rsidR="00D13CC2" w:rsidRPr="00580753" w:rsidRDefault="00580753" w:rsidP="00D13CC2">
            <w:pPr>
              <w:pStyle w:val="TB"/>
            </w:pPr>
            <w:r>
              <w:t>L</w:t>
            </w:r>
            <w:r w:rsidR="00D13CC2" w:rsidRPr="00580753">
              <w:t>ess than or equal to 59</w:t>
            </w:r>
          </w:p>
        </w:tc>
        <w:tc>
          <w:tcPr>
            <w:tcW w:w="1710" w:type="dxa"/>
          </w:tcPr>
          <w:p w14:paraId="51C08892" w14:textId="77777777" w:rsidR="00D13CC2" w:rsidRPr="00580753" w:rsidRDefault="00D13CC2" w:rsidP="00D13CC2">
            <w:pPr>
              <w:pStyle w:val="TB"/>
            </w:pPr>
            <w:r w:rsidRPr="00580753">
              <w:t>50</w:t>
            </w:r>
          </w:p>
        </w:tc>
        <w:tc>
          <w:tcPr>
            <w:tcW w:w="2250" w:type="dxa"/>
          </w:tcPr>
          <w:p w14:paraId="62443396" w14:textId="77777777" w:rsidR="00D13CC2" w:rsidRPr="00580753" w:rsidRDefault="00D13CC2" w:rsidP="00D13CC2">
            <w:pPr>
              <w:pStyle w:val="TB"/>
            </w:pPr>
            <w:r w:rsidRPr="00580753">
              <w:t>1.00</w:t>
            </w:r>
          </w:p>
        </w:tc>
      </w:tr>
    </w:tbl>
    <w:p w14:paraId="535D0E97" w14:textId="77777777" w:rsidR="00BA2078" w:rsidRDefault="00BA2078" w:rsidP="00D13CC2">
      <w:pPr>
        <w:pStyle w:val="SOLNL"/>
        <w:rPr>
          <w:noProof/>
        </w:rPr>
      </w:pPr>
    </w:p>
    <w:p w14:paraId="56027D86" w14:textId="77777777" w:rsidR="00BA2078" w:rsidRDefault="00BA2078">
      <w:pPr>
        <w:rPr>
          <w:noProof/>
          <w:sz w:val="24"/>
        </w:rPr>
      </w:pPr>
      <w:r>
        <w:rPr>
          <w:noProof/>
        </w:rPr>
        <w:br w:type="page"/>
      </w:r>
    </w:p>
    <w:p w14:paraId="45494A27" w14:textId="0CACA7CD" w:rsidR="00D13CC2" w:rsidRDefault="00D13CC2" w:rsidP="00D13CC2">
      <w:pPr>
        <w:pStyle w:val="SOLNL"/>
      </w:pPr>
      <w:r w:rsidRPr="00580753">
        <w:lastRenderedPageBreak/>
        <w:t>13.</w:t>
      </w:r>
    </w:p>
    <w:p w14:paraId="55161D19" w14:textId="56AE136D" w:rsidR="00010D43" w:rsidRDefault="00010D43" w:rsidP="00010D43">
      <w:pPr>
        <w:pStyle w:val="SOLNL"/>
        <w:jc w:val="center"/>
      </w:pPr>
      <w:r w:rsidRPr="00580753">
        <w:rPr>
          <w:noProof/>
        </w:rPr>
        <w:drawing>
          <wp:inline distT="0" distB="0" distL="0" distR="0" wp14:anchorId="3DC60A26" wp14:editId="07932B1E">
            <wp:extent cx="3856008" cy="2654272"/>
            <wp:effectExtent l="0" t="0" r="0" b="0"/>
            <wp:docPr id="11" name="Object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7AE8F37" w14:textId="169DB913" w:rsidR="00D13CC2" w:rsidRDefault="00D13CC2" w:rsidP="00D13CC2">
      <w:pPr>
        <w:pStyle w:val="SOLNL"/>
      </w:pPr>
      <w:r w:rsidRPr="00580753">
        <w:t>14. a.</w:t>
      </w:r>
    </w:p>
    <w:p w14:paraId="4C67352D" w14:textId="3BD1C952" w:rsidR="00010D43" w:rsidRPr="00580753" w:rsidRDefault="00010D43" w:rsidP="00010D43">
      <w:pPr>
        <w:pStyle w:val="SOLNL"/>
        <w:jc w:val="center"/>
      </w:pPr>
      <w:r w:rsidRPr="00580753">
        <w:rPr>
          <w:noProof/>
        </w:rPr>
        <w:drawing>
          <wp:inline distT="0" distB="0" distL="0" distR="0" wp14:anchorId="67567B45" wp14:editId="7BC4067D">
            <wp:extent cx="3925019" cy="836762"/>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25019" cy="836762"/>
                    </a:xfrm>
                    <a:prstGeom prst="rect">
                      <a:avLst/>
                    </a:prstGeom>
                    <a:noFill/>
                    <a:ln>
                      <a:noFill/>
                    </a:ln>
                  </pic:spPr>
                </pic:pic>
              </a:graphicData>
            </a:graphic>
          </wp:inline>
        </w:drawing>
      </w:r>
    </w:p>
    <w:p w14:paraId="6EB8EAAC" w14:textId="04DFD4EA" w:rsidR="00D13CC2" w:rsidRDefault="00D13CC2" w:rsidP="00EE4902">
      <w:pPr>
        <w:pStyle w:val="SOLNLLL"/>
        <w:ind w:left="910"/>
      </w:pPr>
      <w:r w:rsidRPr="00134891">
        <w:t>b/c.</w:t>
      </w:r>
    </w:p>
    <w:tbl>
      <w:tblPr>
        <w:tblW w:w="0" w:type="auto"/>
        <w:tblInd w:w="2600" w:type="dxa"/>
        <w:tblLayout w:type="fixed"/>
        <w:tblLook w:val="0000" w:firstRow="0" w:lastRow="0" w:firstColumn="0" w:lastColumn="0" w:noHBand="0" w:noVBand="0"/>
      </w:tblPr>
      <w:tblGrid>
        <w:gridCol w:w="1800"/>
        <w:gridCol w:w="1350"/>
        <w:gridCol w:w="2250"/>
      </w:tblGrid>
      <w:tr w:rsidR="00D13CC2" w:rsidRPr="00134891" w14:paraId="3EBE22BC" w14:textId="77777777" w:rsidTr="00D13CC2">
        <w:tc>
          <w:tcPr>
            <w:tcW w:w="1800" w:type="dxa"/>
          </w:tcPr>
          <w:p w14:paraId="470FC371" w14:textId="67C22272" w:rsidR="00D13CC2" w:rsidRPr="00134891" w:rsidRDefault="00D13CC2" w:rsidP="00D13CC2">
            <w:pPr>
              <w:pStyle w:val="TCH1"/>
            </w:pPr>
            <w:r w:rsidRPr="00134891">
              <w:t>Class</w:t>
            </w:r>
          </w:p>
        </w:tc>
        <w:tc>
          <w:tcPr>
            <w:tcW w:w="1350" w:type="dxa"/>
          </w:tcPr>
          <w:p w14:paraId="42C9A2BD" w14:textId="77777777" w:rsidR="00D13CC2" w:rsidRPr="00134891" w:rsidRDefault="00D13CC2" w:rsidP="00D13CC2">
            <w:pPr>
              <w:pStyle w:val="TCH1"/>
            </w:pPr>
            <w:r w:rsidRPr="00134891">
              <w:t>Frequency</w:t>
            </w:r>
          </w:p>
        </w:tc>
        <w:tc>
          <w:tcPr>
            <w:tcW w:w="2250" w:type="dxa"/>
          </w:tcPr>
          <w:p w14:paraId="4C74FA96" w14:textId="77777777" w:rsidR="00D13CC2" w:rsidRPr="00134891" w:rsidRDefault="00D13CC2" w:rsidP="00D13CC2">
            <w:pPr>
              <w:pStyle w:val="TCH1"/>
            </w:pPr>
            <w:r w:rsidRPr="00134891">
              <w:t>Percent Frequency</w:t>
            </w:r>
          </w:p>
        </w:tc>
      </w:tr>
      <w:tr w:rsidR="00D13CC2" w:rsidRPr="00134891" w14:paraId="09F56B62" w14:textId="77777777" w:rsidTr="00D13CC2">
        <w:tc>
          <w:tcPr>
            <w:tcW w:w="1800" w:type="dxa"/>
          </w:tcPr>
          <w:p w14:paraId="1F4762C3" w14:textId="46DD599D" w:rsidR="00D13CC2" w:rsidRPr="00134891" w:rsidRDefault="00D13CC2" w:rsidP="00D13CC2">
            <w:pPr>
              <w:pStyle w:val="TB"/>
            </w:pPr>
            <w:r w:rsidRPr="00134891">
              <w:t>6.0–7.9</w:t>
            </w:r>
          </w:p>
        </w:tc>
        <w:tc>
          <w:tcPr>
            <w:tcW w:w="1350" w:type="dxa"/>
          </w:tcPr>
          <w:p w14:paraId="10A48BDD" w14:textId="77777777" w:rsidR="00D13CC2" w:rsidRPr="00134891" w:rsidRDefault="00D13CC2" w:rsidP="00D13CC2">
            <w:pPr>
              <w:pStyle w:val="TB"/>
            </w:pPr>
            <w:r w:rsidRPr="00134891">
              <w:t>4</w:t>
            </w:r>
          </w:p>
        </w:tc>
        <w:tc>
          <w:tcPr>
            <w:tcW w:w="2250" w:type="dxa"/>
          </w:tcPr>
          <w:p w14:paraId="13965988" w14:textId="5D2AD6F5" w:rsidR="00D13CC2" w:rsidRPr="00134891" w:rsidRDefault="00D13CC2" w:rsidP="00D13CC2">
            <w:pPr>
              <w:pStyle w:val="TB"/>
            </w:pPr>
            <w:r w:rsidRPr="00134891">
              <w:t>20</w:t>
            </w:r>
          </w:p>
        </w:tc>
      </w:tr>
      <w:tr w:rsidR="00D13CC2" w:rsidRPr="00134891" w14:paraId="611A8195" w14:textId="77777777" w:rsidTr="00D13CC2">
        <w:tc>
          <w:tcPr>
            <w:tcW w:w="1800" w:type="dxa"/>
          </w:tcPr>
          <w:p w14:paraId="27255230" w14:textId="77777777" w:rsidR="00D13CC2" w:rsidRPr="00134891" w:rsidRDefault="00D13CC2" w:rsidP="00D13CC2">
            <w:pPr>
              <w:pStyle w:val="TB"/>
            </w:pPr>
            <w:r w:rsidRPr="00134891">
              <w:t>8.0–9.9</w:t>
            </w:r>
          </w:p>
        </w:tc>
        <w:tc>
          <w:tcPr>
            <w:tcW w:w="1350" w:type="dxa"/>
          </w:tcPr>
          <w:p w14:paraId="5DCECF22" w14:textId="0B0723A0" w:rsidR="00D13CC2" w:rsidRPr="00134891" w:rsidRDefault="00D13CC2" w:rsidP="00D13CC2">
            <w:pPr>
              <w:pStyle w:val="TB"/>
            </w:pPr>
            <w:r w:rsidRPr="00134891">
              <w:t>2</w:t>
            </w:r>
          </w:p>
        </w:tc>
        <w:tc>
          <w:tcPr>
            <w:tcW w:w="2250" w:type="dxa"/>
          </w:tcPr>
          <w:p w14:paraId="61ED2111" w14:textId="4F856745" w:rsidR="00D13CC2" w:rsidRPr="00134891" w:rsidRDefault="00D13CC2" w:rsidP="00D13CC2">
            <w:pPr>
              <w:pStyle w:val="TB"/>
            </w:pPr>
            <w:r w:rsidRPr="00134891">
              <w:t>10</w:t>
            </w:r>
          </w:p>
        </w:tc>
      </w:tr>
      <w:tr w:rsidR="00D13CC2" w:rsidRPr="00134891" w14:paraId="578CFF83" w14:textId="77777777" w:rsidTr="00D13CC2">
        <w:tc>
          <w:tcPr>
            <w:tcW w:w="1800" w:type="dxa"/>
          </w:tcPr>
          <w:p w14:paraId="50EA2D5C" w14:textId="77777777" w:rsidR="00D13CC2" w:rsidRPr="00134891" w:rsidRDefault="00D13CC2" w:rsidP="00D13CC2">
            <w:pPr>
              <w:pStyle w:val="TB"/>
            </w:pPr>
            <w:r w:rsidRPr="00134891">
              <w:t>10.0–11.9</w:t>
            </w:r>
          </w:p>
        </w:tc>
        <w:tc>
          <w:tcPr>
            <w:tcW w:w="1350" w:type="dxa"/>
          </w:tcPr>
          <w:p w14:paraId="42DB0268" w14:textId="2BEE6C18" w:rsidR="00D13CC2" w:rsidRPr="00134891" w:rsidRDefault="00D13CC2" w:rsidP="00D13CC2">
            <w:pPr>
              <w:pStyle w:val="TB"/>
            </w:pPr>
            <w:r w:rsidRPr="00134891">
              <w:t>8</w:t>
            </w:r>
          </w:p>
        </w:tc>
        <w:tc>
          <w:tcPr>
            <w:tcW w:w="2250" w:type="dxa"/>
          </w:tcPr>
          <w:p w14:paraId="66F81D68" w14:textId="4BD79BFB" w:rsidR="00D13CC2" w:rsidRPr="00134891" w:rsidRDefault="00D13CC2" w:rsidP="00D13CC2">
            <w:pPr>
              <w:pStyle w:val="TB"/>
            </w:pPr>
            <w:r w:rsidRPr="00134891">
              <w:t>40</w:t>
            </w:r>
          </w:p>
        </w:tc>
      </w:tr>
      <w:tr w:rsidR="00D13CC2" w:rsidRPr="00134891" w14:paraId="7FA0A773" w14:textId="77777777" w:rsidTr="00D13CC2">
        <w:tc>
          <w:tcPr>
            <w:tcW w:w="1800" w:type="dxa"/>
          </w:tcPr>
          <w:p w14:paraId="57333189" w14:textId="77777777" w:rsidR="00D13CC2" w:rsidRPr="00134891" w:rsidRDefault="00D13CC2" w:rsidP="00D13CC2">
            <w:pPr>
              <w:pStyle w:val="TB"/>
            </w:pPr>
            <w:r w:rsidRPr="00134891">
              <w:t>12.0–13.9</w:t>
            </w:r>
          </w:p>
        </w:tc>
        <w:tc>
          <w:tcPr>
            <w:tcW w:w="1350" w:type="dxa"/>
          </w:tcPr>
          <w:p w14:paraId="620032A7" w14:textId="74B5ACAF" w:rsidR="00D13CC2" w:rsidRPr="00134891" w:rsidRDefault="00D13CC2" w:rsidP="00D13CC2">
            <w:pPr>
              <w:pStyle w:val="TB"/>
            </w:pPr>
            <w:r w:rsidRPr="00134891">
              <w:t>3</w:t>
            </w:r>
          </w:p>
        </w:tc>
        <w:tc>
          <w:tcPr>
            <w:tcW w:w="2250" w:type="dxa"/>
          </w:tcPr>
          <w:p w14:paraId="3CA4215C" w14:textId="2987C4D3" w:rsidR="00D13CC2" w:rsidRPr="00134891" w:rsidRDefault="00D13CC2" w:rsidP="00D13CC2">
            <w:pPr>
              <w:pStyle w:val="TB"/>
            </w:pPr>
            <w:r w:rsidRPr="00134891">
              <w:t>15</w:t>
            </w:r>
          </w:p>
        </w:tc>
      </w:tr>
      <w:tr w:rsidR="00D13CC2" w:rsidRPr="00134891" w14:paraId="3DAFB19A" w14:textId="77777777" w:rsidTr="00D13CC2">
        <w:tc>
          <w:tcPr>
            <w:tcW w:w="1800" w:type="dxa"/>
          </w:tcPr>
          <w:p w14:paraId="5144EF98" w14:textId="77777777" w:rsidR="00D13CC2" w:rsidRPr="00134891" w:rsidRDefault="00D13CC2" w:rsidP="00D13CC2">
            <w:pPr>
              <w:pStyle w:val="TB"/>
            </w:pPr>
            <w:r w:rsidRPr="00134891">
              <w:t>14.0–15.9</w:t>
            </w:r>
          </w:p>
        </w:tc>
        <w:tc>
          <w:tcPr>
            <w:tcW w:w="1350" w:type="dxa"/>
          </w:tcPr>
          <w:p w14:paraId="5CA88E22" w14:textId="78AE98DA" w:rsidR="00D13CC2" w:rsidRPr="00134891" w:rsidRDefault="00D13CC2" w:rsidP="00D13CC2">
            <w:pPr>
              <w:pStyle w:val="TB"/>
              <w:rPr>
                <w:u w:val="single"/>
              </w:rPr>
            </w:pPr>
            <w:r w:rsidRPr="00134891">
              <w:rPr>
                <w:u w:val="single"/>
              </w:rPr>
              <w:t>3</w:t>
            </w:r>
          </w:p>
        </w:tc>
        <w:tc>
          <w:tcPr>
            <w:tcW w:w="2250" w:type="dxa"/>
          </w:tcPr>
          <w:p w14:paraId="4961881E" w14:textId="5896A7EB" w:rsidR="00D13CC2" w:rsidRPr="00134891" w:rsidRDefault="00D13CC2" w:rsidP="00D13CC2">
            <w:pPr>
              <w:pStyle w:val="TB"/>
            </w:pPr>
            <w:r w:rsidRPr="00134891">
              <w:rPr>
                <w:u w:val="single"/>
              </w:rPr>
              <w:t>15</w:t>
            </w:r>
          </w:p>
        </w:tc>
      </w:tr>
      <w:tr w:rsidR="00D13CC2" w:rsidRPr="00134891" w14:paraId="2692C377" w14:textId="77777777" w:rsidTr="00D13CC2">
        <w:tc>
          <w:tcPr>
            <w:tcW w:w="1800" w:type="dxa"/>
          </w:tcPr>
          <w:p w14:paraId="183D3E75" w14:textId="77777777" w:rsidR="00D13CC2" w:rsidRPr="00134891" w:rsidRDefault="00D13CC2" w:rsidP="00D13CC2">
            <w:pPr>
              <w:pStyle w:val="TB"/>
            </w:pPr>
          </w:p>
        </w:tc>
        <w:tc>
          <w:tcPr>
            <w:tcW w:w="1350" w:type="dxa"/>
          </w:tcPr>
          <w:p w14:paraId="0091DC5C" w14:textId="77777777" w:rsidR="00D13CC2" w:rsidRPr="00134891" w:rsidRDefault="00D13CC2" w:rsidP="00D13CC2">
            <w:pPr>
              <w:pStyle w:val="TB"/>
            </w:pPr>
            <w:r w:rsidRPr="00134891">
              <w:t>20</w:t>
            </w:r>
          </w:p>
        </w:tc>
        <w:tc>
          <w:tcPr>
            <w:tcW w:w="2250" w:type="dxa"/>
          </w:tcPr>
          <w:p w14:paraId="76BF5E54" w14:textId="77777777" w:rsidR="00D13CC2" w:rsidRPr="00134891" w:rsidRDefault="00D13CC2" w:rsidP="00D13CC2">
            <w:pPr>
              <w:pStyle w:val="TB"/>
            </w:pPr>
            <w:r w:rsidRPr="00134891">
              <w:t>100</w:t>
            </w:r>
          </w:p>
        </w:tc>
      </w:tr>
    </w:tbl>
    <w:p w14:paraId="2993DEFD" w14:textId="77777777" w:rsidR="00BA2078" w:rsidRDefault="00BA2078">
      <w:pPr>
        <w:rPr>
          <w:sz w:val="24"/>
        </w:rPr>
      </w:pPr>
      <w:r>
        <w:br w:type="page"/>
      </w:r>
    </w:p>
    <w:p w14:paraId="20255776" w14:textId="71E08541" w:rsidR="00D13CC2" w:rsidRPr="00134891" w:rsidRDefault="00D13CC2" w:rsidP="0096726B">
      <w:pPr>
        <w:pStyle w:val="SOLNL"/>
        <w:ind w:left="550" w:hanging="550"/>
      </w:pPr>
      <w:r w:rsidRPr="00134891">
        <w:lastRenderedPageBreak/>
        <w:t>15.</w:t>
      </w:r>
      <w:r w:rsidRPr="00134891">
        <w:tab/>
        <w:t xml:space="preserve">Leaf </w:t>
      </w:r>
      <w:r w:rsidR="00134891">
        <w:t>u</w:t>
      </w:r>
      <w:r w:rsidRPr="00134891">
        <w:t>nit = .1</w:t>
      </w:r>
    </w:p>
    <w:tbl>
      <w:tblPr>
        <w:tblW w:w="0" w:type="auto"/>
        <w:tblInd w:w="1278" w:type="dxa"/>
        <w:tblLayout w:type="fixed"/>
        <w:tblLook w:val="0000" w:firstRow="0" w:lastRow="0" w:firstColumn="0" w:lastColumn="0" w:noHBand="0" w:noVBand="0"/>
      </w:tblPr>
      <w:tblGrid>
        <w:gridCol w:w="450"/>
        <w:gridCol w:w="2160"/>
      </w:tblGrid>
      <w:tr w:rsidR="00D13CC2" w:rsidRPr="00134891" w14:paraId="4A31B71F" w14:textId="77777777" w:rsidTr="00D13CC2">
        <w:trPr>
          <w:trHeight w:val="360"/>
        </w:trPr>
        <w:tc>
          <w:tcPr>
            <w:tcW w:w="450" w:type="dxa"/>
            <w:tcBorders>
              <w:right w:val="single" w:sz="4" w:space="0" w:color="auto"/>
            </w:tcBorders>
          </w:tcPr>
          <w:p w14:paraId="5398FA7F"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6</w:t>
            </w:r>
          </w:p>
        </w:tc>
        <w:tc>
          <w:tcPr>
            <w:tcW w:w="2160" w:type="dxa"/>
            <w:tcBorders>
              <w:left w:val="nil"/>
            </w:tcBorders>
          </w:tcPr>
          <w:p w14:paraId="2ECEAF8E" w14:textId="6154B18A"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3</w:t>
            </w:r>
          </w:p>
        </w:tc>
      </w:tr>
      <w:tr w:rsidR="00D13CC2" w:rsidRPr="00134891" w14:paraId="66AD311A" w14:textId="77777777" w:rsidTr="00D13CC2">
        <w:trPr>
          <w:trHeight w:val="360"/>
        </w:trPr>
        <w:tc>
          <w:tcPr>
            <w:tcW w:w="450" w:type="dxa"/>
            <w:tcBorders>
              <w:right w:val="single" w:sz="4" w:space="0" w:color="auto"/>
            </w:tcBorders>
          </w:tcPr>
          <w:p w14:paraId="704B069C"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7</w:t>
            </w:r>
          </w:p>
        </w:tc>
        <w:tc>
          <w:tcPr>
            <w:tcW w:w="2160" w:type="dxa"/>
            <w:tcBorders>
              <w:left w:val="nil"/>
            </w:tcBorders>
          </w:tcPr>
          <w:p w14:paraId="09499386" w14:textId="0D2ECF45"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5</w:t>
            </w:r>
            <w:r w:rsidRPr="00134891">
              <w:tab/>
              <w:t>5</w:t>
            </w:r>
            <w:r w:rsidRPr="00134891">
              <w:tab/>
              <w:t>7</w:t>
            </w:r>
            <w:r w:rsidRPr="00134891">
              <w:tab/>
            </w:r>
          </w:p>
        </w:tc>
      </w:tr>
      <w:tr w:rsidR="00D13CC2" w:rsidRPr="00134891" w14:paraId="381E8CA7" w14:textId="77777777" w:rsidTr="00D13CC2">
        <w:trPr>
          <w:trHeight w:val="360"/>
        </w:trPr>
        <w:tc>
          <w:tcPr>
            <w:tcW w:w="450" w:type="dxa"/>
            <w:tcBorders>
              <w:right w:val="single" w:sz="4" w:space="0" w:color="auto"/>
            </w:tcBorders>
          </w:tcPr>
          <w:p w14:paraId="1D419FD8"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8</w:t>
            </w:r>
          </w:p>
        </w:tc>
        <w:tc>
          <w:tcPr>
            <w:tcW w:w="2160" w:type="dxa"/>
            <w:tcBorders>
              <w:left w:val="nil"/>
            </w:tcBorders>
          </w:tcPr>
          <w:p w14:paraId="799DDC6F" w14:textId="229F2358"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1</w:t>
            </w:r>
            <w:r w:rsidRPr="00134891">
              <w:tab/>
              <w:t>3</w:t>
            </w:r>
            <w:r w:rsidRPr="00134891">
              <w:tab/>
              <w:t>4</w:t>
            </w:r>
            <w:r w:rsidRPr="00134891">
              <w:tab/>
              <w:t>8</w:t>
            </w:r>
          </w:p>
        </w:tc>
      </w:tr>
      <w:tr w:rsidR="00D13CC2" w:rsidRPr="00134891" w14:paraId="257D7AF3" w14:textId="77777777" w:rsidTr="00D13CC2">
        <w:trPr>
          <w:trHeight w:val="360"/>
        </w:trPr>
        <w:tc>
          <w:tcPr>
            <w:tcW w:w="450" w:type="dxa"/>
            <w:tcBorders>
              <w:right w:val="single" w:sz="4" w:space="0" w:color="auto"/>
            </w:tcBorders>
          </w:tcPr>
          <w:p w14:paraId="0706C61A"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9</w:t>
            </w:r>
          </w:p>
        </w:tc>
        <w:tc>
          <w:tcPr>
            <w:tcW w:w="2160" w:type="dxa"/>
            <w:tcBorders>
              <w:left w:val="nil"/>
            </w:tcBorders>
          </w:tcPr>
          <w:p w14:paraId="29EA8859"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3</w:t>
            </w:r>
            <w:r w:rsidRPr="00134891">
              <w:tab/>
              <w:t>6</w:t>
            </w:r>
          </w:p>
        </w:tc>
      </w:tr>
      <w:tr w:rsidR="00D13CC2" w:rsidRPr="00134891" w14:paraId="26856562" w14:textId="77777777" w:rsidTr="00D13CC2">
        <w:trPr>
          <w:trHeight w:val="360"/>
        </w:trPr>
        <w:tc>
          <w:tcPr>
            <w:tcW w:w="450" w:type="dxa"/>
            <w:tcBorders>
              <w:right w:val="single" w:sz="4" w:space="0" w:color="auto"/>
            </w:tcBorders>
          </w:tcPr>
          <w:p w14:paraId="59E29418"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10</w:t>
            </w:r>
          </w:p>
        </w:tc>
        <w:tc>
          <w:tcPr>
            <w:tcW w:w="2160" w:type="dxa"/>
            <w:tcBorders>
              <w:left w:val="nil"/>
            </w:tcBorders>
          </w:tcPr>
          <w:p w14:paraId="6458320F"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0</w:t>
            </w:r>
            <w:r w:rsidRPr="00134891">
              <w:tab/>
              <w:t>4</w:t>
            </w:r>
            <w:r w:rsidRPr="00134891">
              <w:tab/>
              <w:t>5</w:t>
            </w:r>
          </w:p>
        </w:tc>
      </w:tr>
      <w:tr w:rsidR="00D13CC2" w:rsidRPr="00134891" w14:paraId="7DF9E84D" w14:textId="77777777" w:rsidTr="00D13CC2">
        <w:trPr>
          <w:trHeight w:val="360"/>
        </w:trPr>
        <w:tc>
          <w:tcPr>
            <w:tcW w:w="450" w:type="dxa"/>
            <w:tcBorders>
              <w:right w:val="single" w:sz="4" w:space="0" w:color="auto"/>
            </w:tcBorders>
          </w:tcPr>
          <w:p w14:paraId="668F24B6"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11</w:t>
            </w:r>
          </w:p>
        </w:tc>
        <w:tc>
          <w:tcPr>
            <w:tcW w:w="2160" w:type="dxa"/>
            <w:tcBorders>
              <w:left w:val="nil"/>
            </w:tcBorders>
          </w:tcPr>
          <w:p w14:paraId="1C80383B"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3</w:t>
            </w:r>
          </w:p>
        </w:tc>
      </w:tr>
    </w:tbl>
    <w:p w14:paraId="7751CD00" w14:textId="5F32236D" w:rsidR="00D13CC2" w:rsidRPr="00134891" w:rsidRDefault="00D13CC2" w:rsidP="0096726B">
      <w:pPr>
        <w:pStyle w:val="SOLNL"/>
        <w:spacing w:before="240"/>
        <w:ind w:left="550" w:hanging="550"/>
      </w:pPr>
      <w:r w:rsidRPr="00134891">
        <w:t>16.</w:t>
      </w:r>
      <w:r w:rsidRPr="00134891">
        <w:tab/>
        <w:t xml:space="preserve">Leaf </w:t>
      </w:r>
      <w:r w:rsidR="00134891">
        <w:t>u</w:t>
      </w:r>
      <w:r w:rsidRPr="00134891">
        <w:t>nit = 10</w:t>
      </w:r>
    </w:p>
    <w:tbl>
      <w:tblPr>
        <w:tblW w:w="0" w:type="auto"/>
        <w:tblInd w:w="1278" w:type="dxa"/>
        <w:tblLayout w:type="fixed"/>
        <w:tblLook w:val="0000" w:firstRow="0" w:lastRow="0" w:firstColumn="0" w:lastColumn="0" w:noHBand="0" w:noVBand="0"/>
      </w:tblPr>
      <w:tblGrid>
        <w:gridCol w:w="450"/>
        <w:gridCol w:w="2160"/>
      </w:tblGrid>
      <w:tr w:rsidR="00D13CC2" w:rsidRPr="00134891" w14:paraId="670E9423" w14:textId="77777777" w:rsidTr="00D13CC2">
        <w:trPr>
          <w:trHeight w:val="360"/>
        </w:trPr>
        <w:tc>
          <w:tcPr>
            <w:tcW w:w="450" w:type="dxa"/>
            <w:tcBorders>
              <w:right w:val="single" w:sz="4" w:space="0" w:color="auto"/>
            </w:tcBorders>
          </w:tcPr>
          <w:p w14:paraId="18328318"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11</w:t>
            </w:r>
          </w:p>
        </w:tc>
        <w:tc>
          <w:tcPr>
            <w:tcW w:w="2160" w:type="dxa"/>
            <w:tcBorders>
              <w:left w:val="nil"/>
            </w:tcBorders>
          </w:tcPr>
          <w:p w14:paraId="64DC0091"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6</w:t>
            </w:r>
          </w:p>
        </w:tc>
      </w:tr>
      <w:tr w:rsidR="00D13CC2" w:rsidRPr="00134891" w14:paraId="45CBB12A" w14:textId="77777777" w:rsidTr="00D13CC2">
        <w:trPr>
          <w:trHeight w:val="360"/>
        </w:trPr>
        <w:tc>
          <w:tcPr>
            <w:tcW w:w="450" w:type="dxa"/>
            <w:tcBorders>
              <w:right w:val="single" w:sz="4" w:space="0" w:color="auto"/>
            </w:tcBorders>
          </w:tcPr>
          <w:p w14:paraId="3555FE46"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12</w:t>
            </w:r>
          </w:p>
        </w:tc>
        <w:tc>
          <w:tcPr>
            <w:tcW w:w="2160" w:type="dxa"/>
            <w:tcBorders>
              <w:left w:val="nil"/>
            </w:tcBorders>
          </w:tcPr>
          <w:p w14:paraId="3F088B10"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0</w:t>
            </w:r>
            <w:r w:rsidRPr="00134891">
              <w:tab/>
              <w:t>2</w:t>
            </w:r>
          </w:p>
        </w:tc>
      </w:tr>
      <w:tr w:rsidR="00D13CC2" w:rsidRPr="00134891" w14:paraId="0617085E" w14:textId="77777777" w:rsidTr="00D13CC2">
        <w:trPr>
          <w:trHeight w:val="360"/>
        </w:trPr>
        <w:tc>
          <w:tcPr>
            <w:tcW w:w="450" w:type="dxa"/>
            <w:tcBorders>
              <w:right w:val="single" w:sz="4" w:space="0" w:color="auto"/>
            </w:tcBorders>
          </w:tcPr>
          <w:p w14:paraId="3258759F"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13</w:t>
            </w:r>
          </w:p>
        </w:tc>
        <w:tc>
          <w:tcPr>
            <w:tcW w:w="2160" w:type="dxa"/>
            <w:tcBorders>
              <w:left w:val="nil"/>
            </w:tcBorders>
          </w:tcPr>
          <w:p w14:paraId="06A514AE"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0</w:t>
            </w:r>
            <w:r w:rsidRPr="00134891">
              <w:tab/>
              <w:t>6</w:t>
            </w:r>
            <w:r w:rsidRPr="00134891">
              <w:tab/>
              <w:t>7</w:t>
            </w:r>
          </w:p>
        </w:tc>
      </w:tr>
      <w:tr w:rsidR="00D13CC2" w:rsidRPr="00134891" w14:paraId="1DCC3AC1" w14:textId="77777777" w:rsidTr="00D13CC2">
        <w:trPr>
          <w:trHeight w:val="360"/>
        </w:trPr>
        <w:tc>
          <w:tcPr>
            <w:tcW w:w="450" w:type="dxa"/>
            <w:tcBorders>
              <w:right w:val="single" w:sz="4" w:space="0" w:color="auto"/>
            </w:tcBorders>
          </w:tcPr>
          <w:p w14:paraId="3CA8B79E"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14</w:t>
            </w:r>
          </w:p>
        </w:tc>
        <w:tc>
          <w:tcPr>
            <w:tcW w:w="2160" w:type="dxa"/>
            <w:tcBorders>
              <w:left w:val="nil"/>
            </w:tcBorders>
          </w:tcPr>
          <w:p w14:paraId="2F990E74"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2</w:t>
            </w:r>
            <w:r w:rsidRPr="00134891">
              <w:tab/>
              <w:t>2</w:t>
            </w:r>
            <w:r w:rsidRPr="00134891">
              <w:tab/>
              <w:t>7</w:t>
            </w:r>
          </w:p>
        </w:tc>
      </w:tr>
      <w:tr w:rsidR="00D13CC2" w:rsidRPr="00134891" w14:paraId="62AECEA5" w14:textId="77777777" w:rsidTr="00D13CC2">
        <w:trPr>
          <w:trHeight w:val="360"/>
        </w:trPr>
        <w:tc>
          <w:tcPr>
            <w:tcW w:w="450" w:type="dxa"/>
            <w:tcBorders>
              <w:right w:val="single" w:sz="4" w:space="0" w:color="auto"/>
            </w:tcBorders>
          </w:tcPr>
          <w:p w14:paraId="3EF6C3F2"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15</w:t>
            </w:r>
          </w:p>
        </w:tc>
        <w:tc>
          <w:tcPr>
            <w:tcW w:w="2160" w:type="dxa"/>
            <w:tcBorders>
              <w:left w:val="nil"/>
            </w:tcBorders>
          </w:tcPr>
          <w:p w14:paraId="1BC7FFD8"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5</w:t>
            </w:r>
          </w:p>
        </w:tc>
      </w:tr>
      <w:tr w:rsidR="00D13CC2" w:rsidRPr="00134891" w14:paraId="27A949E1" w14:textId="77777777" w:rsidTr="00D13CC2">
        <w:trPr>
          <w:trHeight w:val="360"/>
        </w:trPr>
        <w:tc>
          <w:tcPr>
            <w:tcW w:w="450" w:type="dxa"/>
            <w:tcBorders>
              <w:right w:val="single" w:sz="4" w:space="0" w:color="auto"/>
            </w:tcBorders>
          </w:tcPr>
          <w:p w14:paraId="673A6D3A"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16</w:t>
            </w:r>
          </w:p>
        </w:tc>
        <w:tc>
          <w:tcPr>
            <w:tcW w:w="2160" w:type="dxa"/>
            <w:tcBorders>
              <w:left w:val="nil"/>
            </w:tcBorders>
          </w:tcPr>
          <w:p w14:paraId="477D2961"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0</w:t>
            </w:r>
            <w:r w:rsidRPr="00134891">
              <w:tab/>
              <w:t>2</w:t>
            </w:r>
            <w:r w:rsidRPr="00134891">
              <w:tab/>
              <w:t>8</w:t>
            </w:r>
          </w:p>
        </w:tc>
      </w:tr>
      <w:tr w:rsidR="00D13CC2" w:rsidRPr="00365429" w14:paraId="046EC8DC" w14:textId="77777777" w:rsidTr="00D13CC2">
        <w:trPr>
          <w:trHeight w:val="360"/>
        </w:trPr>
        <w:tc>
          <w:tcPr>
            <w:tcW w:w="450" w:type="dxa"/>
            <w:tcBorders>
              <w:right w:val="single" w:sz="4" w:space="0" w:color="auto"/>
            </w:tcBorders>
          </w:tcPr>
          <w:p w14:paraId="2483F5D6"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17</w:t>
            </w:r>
          </w:p>
        </w:tc>
        <w:tc>
          <w:tcPr>
            <w:tcW w:w="2160" w:type="dxa"/>
            <w:tcBorders>
              <w:left w:val="nil"/>
            </w:tcBorders>
          </w:tcPr>
          <w:p w14:paraId="757AD5F3" w14:textId="77777777" w:rsidR="00D13CC2" w:rsidRPr="00134891" w:rsidRDefault="00D13CC2" w:rsidP="00D13CC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134891">
              <w:t>0</w:t>
            </w:r>
            <w:r w:rsidRPr="00134891">
              <w:tab/>
              <w:t>2</w:t>
            </w:r>
            <w:r w:rsidRPr="00134891">
              <w:tab/>
              <w:t>3</w:t>
            </w:r>
          </w:p>
        </w:tc>
      </w:tr>
    </w:tbl>
    <w:p w14:paraId="291C63E2" w14:textId="5DC27231" w:rsidR="00D13CC2" w:rsidRPr="00134891" w:rsidRDefault="00D13CC2" w:rsidP="0096726B">
      <w:pPr>
        <w:pStyle w:val="SOLNL"/>
        <w:ind w:left="550" w:hanging="550"/>
      </w:pPr>
      <w:r w:rsidRPr="00134891">
        <w:t>17.</w:t>
      </w:r>
      <w:r w:rsidRPr="00134891">
        <w:tab/>
        <w:t>a/b.</w:t>
      </w:r>
    </w:p>
    <w:tbl>
      <w:tblPr>
        <w:tblW w:w="0" w:type="auto"/>
        <w:tblInd w:w="1340" w:type="dxa"/>
        <w:tblLayout w:type="fixed"/>
        <w:tblLook w:val="0000" w:firstRow="0" w:lastRow="0" w:firstColumn="0" w:lastColumn="0" w:noHBand="0" w:noVBand="0"/>
      </w:tblPr>
      <w:tblGrid>
        <w:gridCol w:w="2520"/>
        <w:gridCol w:w="1350"/>
        <w:gridCol w:w="2160"/>
      </w:tblGrid>
      <w:tr w:rsidR="00D13CC2" w:rsidRPr="00134891" w14:paraId="77FB8426" w14:textId="77777777" w:rsidTr="00D13CC2">
        <w:tc>
          <w:tcPr>
            <w:tcW w:w="2520" w:type="dxa"/>
          </w:tcPr>
          <w:p w14:paraId="4130A546" w14:textId="1C07738E" w:rsidR="00D13CC2" w:rsidRPr="00134891" w:rsidRDefault="00D13CC2" w:rsidP="00D13CC2">
            <w:pPr>
              <w:pStyle w:val="TCH1"/>
            </w:pPr>
            <w:r w:rsidRPr="00134891">
              <w:t>Waiting Time</w:t>
            </w:r>
          </w:p>
        </w:tc>
        <w:tc>
          <w:tcPr>
            <w:tcW w:w="1350" w:type="dxa"/>
          </w:tcPr>
          <w:p w14:paraId="024155E9" w14:textId="77777777" w:rsidR="00D13CC2" w:rsidRPr="00134891" w:rsidRDefault="00D13CC2" w:rsidP="00D13CC2">
            <w:pPr>
              <w:pStyle w:val="TCH1"/>
            </w:pPr>
            <w:r w:rsidRPr="00134891">
              <w:t>Frequency</w:t>
            </w:r>
          </w:p>
        </w:tc>
        <w:tc>
          <w:tcPr>
            <w:tcW w:w="2160" w:type="dxa"/>
          </w:tcPr>
          <w:p w14:paraId="1F897934" w14:textId="77777777" w:rsidR="00D13CC2" w:rsidRPr="00134891" w:rsidRDefault="00D13CC2" w:rsidP="00D13CC2">
            <w:pPr>
              <w:pStyle w:val="TCH1"/>
            </w:pPr>
            <w:r w:rsidRPr="00134891">
              <w:t>Relative Frequency</w:t>
            </w:r>
          </w:p>
        </w:tc>
      </w:tr>
      <w:tr w:rsidR="00D13CC2" w:rsidRPr="00134891" w14:paraId="5A4F5B3C" w14:textId="77777777" w:rsidTr="00D13CC2">
        <w:tc>
          <w:tcPr>
            <w:tcW w:w="2520" w:type="dxa"/>
          </w:tcPr>
          <w:p w14:paraId="0709A8DC" w14:textId="50366332" w:rsidR="00D13CC2" w:rsidRPr="00134891" w:rsidRDefault="00D13CC2" w:rsidP="00D13CC2">
            <w:pPr>
              <w:pStyle w:val="TB"/>
            </w:pPr>
            <w:r w:rsidRPr="00134891">
              <w:t>0–4</w:t>
            </w:r>
          </w:p>
        </w:tc>
        <w:tc>
          <w:tcPr>
            <w:tcW w:w="1350" w:type="dxa"/>
          </w:tcPr>
          <w:p w14:paraId="189FA790" w14:textId="77777777" w:rsidR="00D13CC2" w:rsidRPr="00134891" w:rsidRDefault="00D13CC2" w:rsidP="00D13CC2">
            <w:pPr>
              <w:pStyle w:val="TB"/>
            </w:pPr>
            <w:r w:rsidRPr="00134891">
              <w:t>4</w:t>
            </w:r>
          </w:p>
        </w:tc>
        <w:tc>
          <w:tcPr>
            <w:tcW w:w="2160" w:type="dxa"/>
          </w:tcPr>
          <w:p w14:paraId="3FEBF629" w14:textId="77777777" w:rsidR="00D13CC2" w:rsidRPr="00134891" w:rsidRDefault="00D13CC2" w:rsidP="00D13CC2">
            <w:pPr>
              <w:pStyle w:val="TB"/>
            </w:pPr>
            <w:r w:rsidRPr="00134891">
              <w:t>0.20</w:t>
            </w:r>
          </w:p>
        </w:tc>
      </w:tr>
      <w:tr w:rsidR="00D13CC2" w:rsidRPr="00134891" w14:paraId="5A5DD4CD" w14:textId="77777777" w:rsidTr="00D13CC2">
        <w:tc>
          <w:tcPr>
            <w:tcW w:w="2520" w:type="dxa"/>
          </w:tcPr>
          <w:p w14:paraId="316BEC8E" w14:textId="77777777" w:rsidR="00D13CC2" w:rsidRPr="00134891" w:rsidRDefault="00D13CC2" w:rsidP="00D13CC2">
            <w:pPr>
              <w:pStyle w:val="TB"/>
            </w:pPr>
            <w:r w:rsidRPr="00134891">
              <w:t>5–9</w:t>
            </w:r>
          </w:p>
        </w:tc>
        <w:tc>
          <w:tcPr>
            <w:tcW w:w="1350" w:type="dxa"/>
          </w:tcPr>
          <w:p w14:paraId="145EE2AC" w14:textId="77777777" w:rsidR="00D13CC2" w:rsidRPr="00134891" w:rsidRDefault="00D13CC2" w:rsidP="00D13CC2">
            <w:pPr>
              <w:pStyle w:val="TB"/>
            </w:pPr>
            <w:r w:rsidRPr="00134891">
              <w:t>8</w:t>
            </w:r>
          </w:p>
        </w:tc>
        <w:tc>
          <w:tcPr>
            <w:tcW w:w="2160" w:type="dxa"/>
          </w:tcPr>
          <w:p w14:paraId="172AA738" w14:textId="77777777" w:rsidR="00D13CC2" w:rsidRPr="00134891" w:rsidRDefault="00D13CC2" w:rsidP="00D13CC2">
            <w:pPr>
              <w:pStyle w:val="TB"/>
            </w:pPr>
            <w:r w:rsidRPr="00134891">
              <w:t>0.40</w:t>
            </w:r>
          </w:p>
        </w:tc>
      </w:tr>
      <w:tr w:rsidR="00D13CC2" w:rsidRPr="00134891" w14:paraId="4A4CC2B4" w14:textId="77777777" w:rsidTr="00D13CC2">
        <w:tc>
          <w:tcPr>
            <w:tcW w:w="2520" w:type="dxa"/>
          </w:tcPr>
          <w:p w14:paraId="5CB9A4EC" w14:textId="77777777" w:rsidR="00D13CC2" w:rsidRPr="00134891" w:rsidRDefault="00D13CC2" w:rsidP="00D13CC2">
            <w:pPr>
              <w:pStyle w:val="TB"/>
            </w:pPr>
            <w:r w:rsidRPr="00134891">
              <w:t>10–14</w:t>
            </w:r>
          </w:p>
        </w:tc>
        <w:tc>
          <w:tcPr>
            <w:tcW w:w="1350" w:type="dxa"/>
          </w:tcPr>
          <w:p w14:paraId="58F8D384" w14:textId="77777777" w:rsidR="00D13CC2" w:rsidRPr="00134891" w:rsidRDefault="00D13CC2" w:rsidP="00D13CC2">
            <w:pPr>
              <w:pStyle w:val="TB"/>
            </w:pPr>
            <w:r w:rsidRPr="00134891">
              <w:t>5</w:t>
            </w:r>
          </w:p>
        </w:tc>
        <w:tc>
          <w:tcPr>
            <w:tcW w:w="2160" w:type="dxa"/>
          </w:tcPr>
          <w:p w14:paraId="5CD74A5D" w14:textId="77777777" w:rsidR="00D13CC2" w:rsidRPr="00134891" w:rsidRDefault="00D13CC2" w:rsidP="00D13CC2">
            <w:pPr>
              <w:pStyle w:val="TB"/>
            </w:pPr>
            <w:r w:rsidRPr="00134891">
              <w:t>0.25</w:t>
            </w:r>
          </w:p>
        </w:tc>
      </w:tr>
      <w:tr w:rsidR="00D13CC2" w:rsidRPr="00134891" w14:paraId="5F7FC9D8" w14:textId="77777777" w:rsidTr="00D13CC2">
        <w:tc>
          <w:tcPr>
            <w:tcW w:w="2520" w:type="dxa"/>
          </w:tcPr>
          <w:p w14:paraId="7DD642F6" w14:textId="77777777" w:rsidR="00D13CC2" w:rsidRPr="00134891" w:rsidRDefault="00D13CC2" w:rsidP="00D13CC2">
            <w:pPr>
              <w:pStyle w:val="TB"/>
            </w:pPr>
            <w:r w:rsidRPr="00134891">
              <w:t>15–19</w:t>
            </w:r>
          </w:p>
        </w:tc>
        <w:tc>
          <w:tcPr>
            <w:tcW w:w="1350" w:type="dxa"/>
          </w:tcPr>
          <w:p w14:paraId="1FD3D3D3" w14:textId="77777777" w:rsidR="00D13CC2" w:rsidRPr="00134891" w:rsidRDefault="00D13CC2" w:rsidP="00D13CC2">
            <w:pPr>
              <w:pStyle w:val="TB"/>
            </w:pPr>
            <w:r w:rsidRPr="00134891">
              <w:t>2</w:t>
            </w:r>
          </w:p>
        </w:tc>
        <w:tc>
          <w:tcPr>
            <w:tcW w:w="2160" w:type="dxa"/>
          </w:tcPr>
          <w:p w14:paraId="1C721441" w14:textId="77777777" w:rsidR="00D13CC2" w:rsidRPr="00134891" w:rsidRDefault="00D13CC2" w:rsidP="00D13CC2">
            <w:pPr>
              <w:pStyle w:val="TB"/>
            </w:pPr>
            <w:r w:rsidRPr="00134891">
              <w:t>0.10</w:t>
            </w:r>
          </w:p>
        </w:tc>
      </w:tr>
      <w:tr w:rsidR="00D13CC2" w:rsidRPr="00134891" w14:paraId="7BDC70C2" w14:textId="77777777" w:rsidTr="00D13CC2">
        <w:tc>
          <w:tcPr>
            <w:tcW w:w="2520" w:type="dxa"/>
          </w:tcPr>
          <w:p w14:paraId="446F4134" w14:textId="77777777" w:rsidR="00D13CC2" w:rsidRPr="00134891" w:rsidRDefault="00D13CC2" w:rsidP="00D13CC2">
            <w:pPr>
              <w:pStyle w:val="TB"/>
            </w:pPr>
            <w:r w:rsidRPr="00134891">
              <w:t>20–24</w:t>
            </w:r>
          </w:p>
        </w:tc>
        <w:tc>
          <w:tcPr>
            <w:tcW w:w="1350" w:type="dxa"/>
          </w:tcPr>
          <w:p w14:paraId="7B254AA5" w14:textId="77777777" w:rsidR="00D13CC2" w:rsidRPr="00134891" w:rsidRDefault="00D13CC2" w:rsidP="00D13CC2">
            <w:pPr>
              <w:pStyle w:val="TB"/>
              <w:rPr>
                <w:u w:val="single"/>
              </w:rPr>
            </w:pPr>
            <w:r w:rsidRPr="00134891">
              <w:rPr>
                <w:u w:val="single"/>
              </w:rPr>
              <w:t>1</w:t>
            </w:r>
          </w:p>
        </w:tc>
        <w:tc>
          <w:tcPr>
            <w:tcW w:w="2160" w:type="dxa"/>
          </w:tcPr>
          <w:p w14:paraId="60AD8537" w14:textId="77777777" w:rsidR="00D13CC2" w:rsidRPr="00134891" w:rsidRDefault="00D13CC2" w:rsidP="00D13CC2">
            <w:pPr>
              <w:pStyle w:val="TB"/>
            </w:pPr>
            <w:r w:rsidRPr="00134891">
              <w:rPr>
                <w:u w:val="single"/>
              </w:rPr>
              <w:t>0.05</w:t>
            </w:r>
          </w:p>
        </w:tc>
      </w:tr>
      <w:tr w:rsidR="00D13CC2" w:rsidRPr="00D202F1" w14:paraId="5F4B8D41" w14:textId="77777777" w:rsidTr="00D13CC2">
        <w:tc>
          <w:tcPr>
            <w:tcW w:w="2520" w:type="dxa"/>
          </w:tcPr>
          <w:p w14:paraId="52DEC440" w14:textId="77777777" w:rsidR="00D13CC2" w:rsidRPr="00134891" w:rsidRDefault="00D13CC2" w:rsidP="00D13CC2">
            <w:pPr>
              <w:pStyle w:val="TB"/>
            </w:pPr>
            <w:r w:rsidRPr="00134891">
              <w:t>Totals</w:t>
            </w:r>
          </w:p>
        </w:tc>
        <w:tc>
          <w:tcPr>
            <w:tcW w:w="1350" w:type="dxa"/>
          </w:tcPr>
          <w:p w14:paraId="471BBC2B" w14:textId="77777777" w:rsidR="00D13CC2" w:rsidRPr="00134891" w:rsidRDefault="00D13CC2" w:rsidP="00D13CC2">
            <w:pPr>
              <w:pStyle w:val="TB"/>
            </w:pPr>
            <w:r w:rsidRPr="00134891">
              <w:t>20</w:t>
            </w:r>
          </w:p>
        </w:tc>
        <w:tc>
          <w:tcPr>
            <w:tcW w:w="2160" w:type="dxa"/>
          </w:tcPr>
          <w:p w14:paraId="0E0E8D33" w14:textId="77777777" w:rsidR="00D13CC2" w:rsidRPr="00134891" w:rsidRDefault="00D13CC2" w:rsidP="00D13CC2">
            <w:pPr>
              <w:pStyle w:val="TB"/>
            </w:pPr>
            <w:r w:rsidRPr="00134891">
              <w:t>1.00</w:t>
            </w:r>
          </w:p>
        </w:tc>
      </w:tr>
    </w:tbl>
    <w:p w14:paraId="76AE6660" w14:textId="77777777" w:rsidR="00BA2078" w:rsidRDefault="00BA2078" w:rsidP="00D13CC2">
      <w:pPr>
        <w:pStyle w:val="SOLNLLL"/>
      </w:pPr>
    </w:p>
    <w:p w14:paraId="106F2CBE" w14:textId="77777777" w:rsidR="00BA2078" w:rsidRDefault="00BA2078">
      <w:pPr>
        <w:rPr>
          <w:sz w:val="24"/>
        </w:rPr>
      </w:pPr>
      <w:r>
        <w:br w:type="page"/>
      </w:r>
    </w:p>
    <w:p w14:paraId="7076EB80" w14:textId="54B81C62" w:rsidR="00D13CC2" w:rsidRPr="000309D6" w:rsidRDefault="00D13CC2" w:rsidP="002A18A3">
      <w:pPr>
        <w:pStyle w:val="SOLNLLL"/>
        <w:ind w:hanging="130"/>
      </w:pPr>
      <w:r w:rsidRPr="000309D6">
        <w:lastRenderedPageBreak/>
        <w:t>c/d.</w:t>
      </w:r>
    </w:p>
    <w:tbl>
      <w:tblPr>
        <w:tblW w:w="8640" w:type="dxa"/>
        <w:tblInd w:w="810" w:type="dxa"/>
        <w:tblLayout w:type="fixed"/>
        <w:tblLook w:val="0000" w:firstRow="0" w:lastRow="0" w:firstColumn="0" w:lastColumn="0" w:noHBand="0" w:noVBand="0"/>
      </w:tblPr>
      <w:tblGrid>
        <w:gridCol w:w="3150"/>
        <w:gridCol w:w="2430"/>
        <w:gridCol w:w="3060"/>
      </w:tblGrid>
      <w:tr w:rsidR="00D13CC2" w:rsidRPr="000309D6" w14:paraId="2EC94780" w14:textId="77777777" w:rsidTr="004C75EB">
        <w:tc>
          <w:tcPr>
            <w:tcW w:w="3150" w:type="dxa"/>
          </w:tcPr>
          <w:p w14:paraId="1D357521" w14:textId="1666BF25" w:rsidR="00D13CC2" w:rsidRPr="000309D6" w:rsidRDefault="00D13CC2" w:rsidP="00D13CC2">
            <w:pPr>
              <w:pStyle w:val="TCH1"/>
            </w:pPr>
            <w:r w:rsidRPr="000309D6">
              <w:t>Waiting Time</w:t>
            </w:r>
          </w:p>
        </w:tc>
        <w:tc>
          <w:tcPr>
            <w:tcW w:w="2430" w:type="dxa"/>
          </w:tcPr>
          <w:p w14:paraId="26DB2E8F" w14:textId="77777777" w:rsidR="00D13CC2" w:rsidRPr="000309D6" w:rsidRDefault="00D13CC2" w:rsidP="00D13CC2">
            <w:pPr>
              <w:pStyle w:val="TCH1"/>
            </w:pPr>
            <w:r w:rsidRPr="000309D6">
              <w:t>Cumulative Frequency</w:t>
            </w:r>
          </w:p>
        </w:tc>
        <w:tc>
          <w:tcPr>
            <w:tcW w:w="3060" w:type="dxa"/>
          </w:tcPr>
          <w:p w14:paraId="4195E6EF" w14:textId="77777777" w:rsidR="00D13CC2" w:rsidRPr="000309D6" w:rsidRDefault="00D13CC2" w:rsidP="00D13CC2">
            <w:pPr>
              <w:pStyle w:val="TCH1"/>
            </w:pPr>
            <w:r w:rsidRPr="000309D6">
              <w:t>Cumulative Relative Frequency</w:t>
            </w:r>
          </w:p>
        </w:tc>
      </w:tr>
      <w:tr w:rsidR="00D13CC2" w:rsidRPr="000309D6" w14:paraId="43116A6B" w14:textId="77777777" w:rsidTr="004C75EB">
        <w:tc>
          <w:tcPr>
            <w:tcW w:w="3150" w:type="dxa"/>
          </w:tcPr>
          <w:p w14:paraId="7AC8C9D2" w14:textId="2779EC46" w:rsidR="00D13CC2" w:rsidRPr="000309D6" w:rsidRDefault="00D13CC2" w:rsidP="00D13CC2">
            <w:pPr>
              <w:pStyle w:val="TB"/>
            </w:pPr>
            <w:r w:rsidRPr="000309D6">
              <w:t>Less than or equal to 4</w:t>
            </w:r>
          </w:p>
        </w:tc>
        <w:tc>
          <w:tcPr>
            <w:tcW w:w="2430" w:type="dxa"/>
          </w:tcPr>
          <w:p w14:paraId="03F372B5" w14:textId="77777777" w:rsidR="00D13CC2" w:rsidRPr="000309D6" w:rsidRDefault="00D13CC2" w:rsidP="00D13CC2">
            <w:pPr>
              <w:pStyle w:val="TB"/>
            </w:pPr>
            <w:r w:rsidRPr="000309D6">
              <w:t>4</w:t>
            </w:r>
          </w:p>
        </w:tc>
        <w:tc>
          <w:tcPr>
            <w:tcW w:w="3060" w:type="dxa"/>
          </w:tcPr>
          <w:p w14:paraId="2D842F25" w14:textId="77777777" w:rsidR="00D13CC2" w:rsidRPr="000309D6" w:rsidRDefault="00D13CC2" w:rsidP="00D13CC2">
            <w:pPr>
              <w:pStyle w:val="TB"/>
            </w:pPr>
            <w:r w:rsidRPr="000309D6">
              <w:t>0.20</w:t>
            </w:r>
          </w:p>
        </w:tc>
      </w:tr>
      <w:tr w:rsidR="00D13CC2" w:rsidRPr="000309D6" w14:paraId="0BC0D638" w14:textId="77777777" w:rsidTr="004C75EB">
        <w:tc>
          <w:tcPr>
            <w:tcW w:w="3150" w:type="dxa"/>
          </w:tcPr>
          <w:p w14:paraId="0E2C6BC2" w14:textId="77777777" w:rsidR="00D13CC2" w:rsidRPr="000309D6" w:rsidRDefault="00D13CC2" w:rsidP="00D13CC2">
            <w:pPr>
              <w:pStyle w:val="TB"/>
            </w:pPr>
            <w:r w:rsidRPr="000309D6">
              <w:t>Less than or equal to 9</w:t>
            </w:r>
          </w:p>
        </w:tc>
        <w:tc>
          <w:tcPr>
            <w:tcW w:w="2430" w:type="dxa"/>
          </w:tcPr>
          <w:p w14:paraId="592E9FA2" w14:textId="77777777" w:rsidR="00D13CC2" w:rsidRPr="000309D6" w:rsidRDefault="00D13CC2" w:rsidP="00D13CC2">
            <w:pPr>
              <w:pStyle w:val="TB"/>
            </w:pPr>
            <w:r w:rsidRPr="000309D6">
              <w:t>12</w:t>
            </w:r>
          </w:p>
        </w:tc>
        <w:tc>
          <w:tcPr>
            <w:tcW w:w="3060" w:type="dxa"/>
          </w:tcPr>
          <w:p w14:paraId="6CAEDF7E" w14:textId="77777777" w:rsidR="00D13CC2" w:rsidRPr="000309D6" w:rsidRDefault="00D13CC2" w:rsidP="00D13CC2">
            <w:pPr>
              <w:pStyle w:val="TB"/>
            </w:pPr>
            <w:r w:rsidRPr="000309D6">
              <w:t>0.60</w:t>
            </w:r>
          </w:p>
        </w:tc>
      </w:tr>
      <w:tr w:rsidR="00D13CC2" w:rsidRPr="000309D6" w14:paraId="4E087941" w14:textId="77777777" w:rsidTr="004C75EB">
        <w:tc>
          <w:tcPr>
            <w:tcW w:w="3150" w:type="dxa"/>
          </w:tcPr>
          <w:p w14:paraId="7FE6D61E" w14:textId="77777777" w:rsidR="00D13CC2" w:rsidRPr="000309D6" w:rsidRDefault="00D13CC2" w:rsidP="00D13CC2">
            <w:pPr>
              <w:pStyle w:val="TB"/>
            </w:pPr>
            <w:r w:rsidRPr="000309D6">
              <w:t>Less than or equal to 14</w:t>
            </w:r>
          </w:p>
        </w:tc>
        <w:tc>
          <w:tcPr>
            <w:tcW w:w="2430" w:type="dxa"/>
          </w:tcPr>
          <w:p w14:paraId="55B12A71" w14:textId="77777777" w:rsidR="00D13CC2" w:rsidRPr="000309D6" w:rsidRDefault="00D13CC2" w:rsidP="00D13CC2">
            <w:pPr>
              <w:pStyle w:val="TB"/>
            </w:pPr>
            <w:r w:rsidRPr="000309D6">
              <w:t>17</w:t>
            </w:r>
          </w:p>
        </w:tc>
        <w:tc>
          <w:tcPr>
            <w:tcW w:w="3060" w:type="dxa"/>
          </w:tcPr>
          <w:p w14:paraId="08B62079" w14:textId="77777777" w:rsidR="00D13CC2" w:rsidRPr="000309D6" w:rsidRDefault="00D13CC2" w:rsidP="00D13CC2">
            <w:pPr>
              <w:pStyle w:val="TB"/>
            </w:pPr>
            <w:r w:rsidRPr="000309D6">
              <w:t>0.85</w:t>
            </w:r>
          </w:p>
        </w:tc>
      </w:tr>
      <w:tr w:rsidR="00D13CC2" w:rsidRPr="000309D6" w14:paraId="5BE6BF23" w14:textId="77777777" w:rsidTr="004C75EB">
        <w:tc>
          <w:tcPr>
            <w:tcW w:w="3150" w:type="dxa"/>
          </w:tcPr>
          <w:p w14:paraId="36208E67" w14:textId="77777777" w:rsidR="00D13CC2" w:rsidRPr="000309D6" w:rsidRDefault="00D13CC2" w:rsidP="00D13CC2">
            <w:pPr>
              <w:pStyle w:val="TB"/>
            </w:pPr>
            <w:r w:rsidRPr="000309D6">
              <w:t>Less than or equal to 19</w:t>
            </w:r>
          </w:p>
        </w:tc>
        <w:tc>
          <w:tcPr>
            <w:tcW w:w="2430" w:type="dxa"/>
          </w:tcPr>
          <w:p w14:paraId="1A03CC74" w14:textId="77777777" w:rsidR="00D13CC2" w:rsidRPr="000309D6" w:rsidRDefault="00D13CC2" w:rsidP="00D13CC2">
            <w:pPr>
              <w:pStyle w:val="TB"/>
            </w:pPr>
            <w:r w:rsidRPr="000309D6">
              <w:t>19</w:t>
            </w:r>
          </w:p>
        </w:tc>
        <w:tc>
          <w:tcPr>
            <w:tcW w:w="3060" w:type="dxa"/>
          </w:tcPr>
          <w:p w14:paraId="1EC7391D" w14:textId="77777777" w:rsidR="00D13CC2" w:rsidRPr="000309D6" w:rsidRDefault="00D13CC2" w:rsidP="00D13CC2">
            <w:pPr>
              <w:pStyle w:val="TB"/>
            </w:pPr>
            <w:r w:rsidRPr="000309D6">
              <w:t>0.95</w:t>
            </w:r>
          </w:p>
        </w:tc>
      </w:tr>
      <w:tr w:rsidR="00D13CC2" w:rsidRPr="000309D6" w14:paraId="438B0EEC" w14:textId="77777777" w:rsidTr="004C75EB">
        <w:tc>
          <w:tcPr>
            <w:tcW w:w="3150" w:type="dxa"/>
          </w:tcPr>
          <w:p w14:paraId="3E3F84FF" w14:textId="77777777" w:rsidR="00D13CC2" w:rsidRPr="000309D6" w:rsidRDefault="00D13CC2" w:rsidP="00D13CC2">
            <w:pPr>
              <w:pStyle w:val="TB"/>
            </w:pPr>
            <w:r w:rsidRPr="000309D6">
              <w:t>Less than or equal to 24</w:t>
            </w:r>
          </w:p>
        </w:tc>
        <w:tc>
          <w:tcPr>
            <w:tcW w:w="2430" w:type="dxa"/>
          </w:tcPr>
          <w:p w14:paraId="25DDF7F7" w14:textId="77777777" w:rsidR="00D13CC2" w:rsidRPr="000309D6" w:rsidRDefault="00D13CC2" w:rsidP="00D13CC2">
            <w:pPr>
              <w:pStyle w:val="TB"/>
            </w:pPr>
            <w:r w:rsidRPr="000309D6">
              <w:t>20</w:t>
            </w:r>
          </w:p>
        </w:tc>
        <w:tc>
          <w:tcPr>
            <w:tcW w:w="3060" w:type="dxa"/>
          </w:tcPr>
          <w:p w14:paraId="4F7E8397" w14:textId="77777777" w:rsidR="00D13CC2" w:rsidRPr="000309D6" w:rsidRDefault="00D13CC2" w:rsidP="00D13CC2">
            <w:pPr>
              <w:pStyle w:val="TB"/>
            </w:pPr>
            <w:r w:rsidRPr="000309D6">
              <w:t>1.00</w:t>
            </w:r>
          </w:p>
        </w:tc>
      </w:tr>
    </w:tbl>
    <w:p w14:paraId="48C8501F" w14:textId="01463B64" w:rsidR="00D13CC2" w:rsidRPr="000A68B2" w:rsidRDefault="00D13CC2" w:rsidP="00843E3B">
      <w:pPr>
        <w:pStyle w:val="SOLNLLL"/>
        <w:spacing w:before="240"/>
        <w:rPr>
          <w:highlight w:val="cyan"/>
        </w:rPr>
      </w:pPr>
      <w:r w:rsidRPr="000309D6">
        <w:t>e.</w:t>
      </w:r>
      <w:r w:rsidRPr="000309D6">
        <w:tab/>
        <w:t>12/20 = 0.60</w:t>
      </w:r>
    </w:p>
    <w:p w14:paraId="41660C93" w14:textId="356FA8B7" w:rsidR="00D13CC2" w:rsidRPr="000309D6" w:rsidRDefault="00D13CC2" w:rsidP="00D13CC2">
      <w:pPr>
        <w:pStyle w:val="SOLNL"/>
      </w:pPr>
      <w:r w:rsidRPr="000309D6">
        <w:t>18. a.</w:t>
      </w:r>
    </w:p>
    <w:tbl>
      <w:tblPr>
        <w:tblW w:w="0" w:type="auto"/>
        <w:tblInd w:w="1980" w:type="dxa"/>
        <w:tblLook w:val="04A0" w:firstRow="1" w:lastRow="0" w:firstColumn="1" w:lastColumn="0" w:noHBand="0" w:noVBand="1"/>
      </w:tblPr>
      <w:tblGrid>
        <w:gridCol w:w="2160"/>
        <w:gridCol w:w="1440"/>
      </w:tblGrid>
      <w:tr w:rsidR="00D13CC2" w:rsidRPr="000309D6" w14:paraId="02429CEB" w14:textId="77777777" w:rsidTr="00D13CC2">
        <w:trPr>
          <w:trHeight w:val="252"/>
        </w:trPr>
        <w:tc>
          <w:tcPr>
            <w:tcW w:w="2160" w:type="dxa"/>
            <w:shd w:val="clear" w:color="auto" w:fill="auto"/>
            <w:noWrap/>
            <w:vAlign w:val="bottom"/>
            <w:hideMark/>
          </w:tcPr>
          <w:p w14:paraId="02FD3E5F" w14:textId="422BA006" w:rsidR="00D13CC2" w:rsidRPr="000309D6" w:rsidRDefault="00D13CC2" w:rsidP="00D13CC2">
            <w:pPr>
              <w:pStyle w:val="TCH1"/>
            </w:pPr>
            <w:r w:rsidRPr="000309D6">
              <w:t>PPG</w:t>
            </w:r>
          </w:p>
        </w:tc>
        <w:tc>
          <w:tcPr>
            <w:tcW w:w="1440" w:type="dxa"/>
            <w:shd w:val="clear" w:color="auto" w:fill="auto"/>
            <w:noWrap/>
            <w:vAlign w:val="bottom"/>
            <w:hideMark/>
          </w:tcPr>
          <w:p w14:paraId="484E6341" w14:textId="77777777" w:rsidR="00D13CC2" w:rsidRPr="000309D6" w:rsidRDefault="00D13CC2" w:rsidP="00D13CC2">
            <w:pPr>
              <w:pStyle w:val="TCH1"/>
            </w:pPr>
            <w:r w:rsidRPr="000309D6">
              <w:t>Frequency</w:t>
            </w:r>
          </w:p>
        </w:tc>
      </w:tr>
      <w:tr w:rsidR="00D13CC2" w:rsidRPr="000309D6" w14:paraId="755A2E6F" w14:textId="77777777" w:rsidTr="00D13CC2">
        <w:trPr>
          <w:trHeight w:val="312"/>
        </w:trPr>
        <w:tc>
          <w:tcPr>
            <w:tcW w:w="2160" w:type="dxa"/>
            <w:shd w:val="clear" w:color="auto" w:fill="auto"/>
            <w:noWrap/>
            <w:vAlign w:val="bottom"/>
            <w:hideMark/>
          </w:tcPr>
          <w:p w14:paraId="508AA7DB" w14:textId="10B87936" w:rsidR="00D13CC2" w:rsidRPr="000309D6" w:rsidRDefault="00D13CC2" w:rsidP="00D13CC2">
            <w:pPr>
              <w:pStyle w:val="TB"/>
            </w:pPr>
            <w:r w:rsidRPr="000309D6">
              <w:t>10–12</w:t>
            </w:r>
          </w:p>
        </w:tc>
        <w:tc>
          <w:tcPr>
            <w:tcW w:w="1440" w:type="dxa"/>
            <w:shd w:val="clear" w:color="auto" w:fill="auto"/>
            <w:noWrap/>
            <w:vAlign w:val="bottom"/>
            <w:hideMark/>
          </w:tcPr>
          <w:p w14:paraId="72565726" w14:textId="77777777" w:rsidR="00D13CC2" w:rsidRPr="000309D6" w:rsidRDefault="00D13CC2" w:rsidP="00D13CC2">
            <w:pPr>
              <w:pStyle w:val="TB"/>
            </w:pPr>
            <w:r w:rsidRPr="000309D6">
              <w:t>1</w:t>
            </w:r>
          </w:p>
        </w:tc>
      </w:tr>
      <w:tr w:rsidR="00D13CC2" w:rsidRPr="000309D6" w14:paraId="6A69C3AB" w14:textId="77777777" w:rsidTr="00D13CC2">
        <w:trPr>
          <w:trHeight w:val="312"/>
        </w:trPr>
        <w:tc>
          <w:tcPr>
            <w:tcW w:w="2160" w:type="dxa"/>
            <w:shd w:val="clear" w:color="auto" w:fill="auto"/>
            <w:noWrap/>
            <w:vAlign w:val="bottom"/>
            <w:hideMark/>
          </w:tcPr>
          <w:p w14:paraId="1FB44C3E" w14:textId="77777777" w:rsidR="00D13CC2" w:rsidRPr="000309D6" w:rsidRDefault="00D13CC2" w:rsidP="00D13CC2">
            <w:pPr>
              <w:pStyle w:val="TB"/>
            </w:pPr>
            <w:r w:rsidRPr="000309D6">
              <w:t>12–14</w:t>
            </w:r>
          </w:p>
        </w:tc>
        <w:tc>
          <w:tcPr>
            <w:tcW w:w="1440" w:type="dxa"/>
            <w:shd w:val="clear" w:color="auto" w:fill="auto"/>
            <w:noWrap/>
            <w:vAlign w:val="bottom"/>
            <w:hideMark/>
          </w:tcPr>
          <w:p w14:paraId="62DD99FF" w14:textId="77777777" w:rsidR="00D13CC2" w:rsidRPr="000309D6" w:rsidRDefault="00D13CC2" w:rsidP="00D13CC2">
            <w:pPr>
              <w:pStyle w:val="TB"/>
            </w:pPr>
            <w:r w:rsidRPr="000309D6">
              <w:t>3</w:t>
            </w:r>
          </w:p>
        </w:tc>
      </w:tr>
      <w:tr w:rsidR="00D13CC2" w:rsidRPr="000309D6" w14:paraId="403508B3" w14:textId="77777777" w:rsidTr="00D13CC2">
        <w:trPr>
          <w:trHeight w:val="312"/>
        </w:trPr>
        <w:tc>
          <w:tcPr>
            <w:tcW w:w="2160" w:type="dxa"/>
            <w:shd w:val="clear" w:color="auto" w:fill="auto"/>
            <w:noWrap/>
            <w:vAlign w:val="bottom"/>
            <w:hideMark/>
          </w:tcPr>
          <w:p w14:paraId="768476DF" w14:textId="77777777" w:rsidR="00D13CC2" w:rsidRPr="000309D6" w:rsidRDefault="00D13CC2" w:rsidP="00D13CC2">
            <w:pPr>
              <w:pStyle w:val="TB"/>
            </w:pPr>
            <w:r w:rsidRPr="000309D6">
              <w:t>14–16</w:t>
            </w:r>
          </w:p>
        </w:tc>
        <w:tc>
          <w:tcPr>
            <w:tcW w:w="1440" w:type="dxa"/>
            <w:shd w:val="clear" w:color="auto" w:fill="auto"/>
            <w:noWrap/>
            <w:vAlign w:val="bottom"/>
            <w:hideMark/>
          </w:tcPr>
          <w:p w14:paraId="52D13D99" w14:textId="77777777" w:rsidR="00D13CC2" w:rsidRPr="000309D6" w:rsidRDefault="00D13CC2" w:rsidP="00D13CC2">
            <w:pPr>
              <w:pStyle w:val="TB"/>
            </w:pPr>
            <w:r w:rsidRPr="000309D6">
              <w:t>7</w:t>
            </w:r>
          </w:p>
        </w:tc>
      </w:tr>
      <w:tr w:rsidR="00D13CC2" w:rsidRPr="000309D6" w14:paraId="58A3CF68" w14:textId="77777777" w:rsidTr="00D13CC2">
        <w:trPr>
          <w:trHeight w:val="312"/>
        </w:trPr>
        <w:tc>
          <w:tcPr>
            <w:tcW w:w="2160" w:type="dxa"/>
            <w:shd w:val="clear" w:color="auto" w:fill="auto"/>
            <w:noWrap/>
            <w:vAlign w:val="bottom"/>
            <w:hideMark/>
          </w:tcPr>
          <w:p w14:paraId="4D9B8701" w14:textId="77777777" w:rsidR="00D13CC2" w:rsidRPr="000309D6" w:rsidRDefault="00D13CC2" w:rsidP="00D13CC2">
            <w:pPr>
              <w:pStyle w:val="TB"/>
            </w:pPr>
            <w:r w:rsidRPr="000309D6">
              <w:t>16–18</w:t>
            </w:r>
          </w:p>
        </w:tc>
        <w:tc>
          <w:tcPr>
            <w:tcW w:w="1440" w:type="dxa"/>
            <w:shd w:val="clear" w:color="auto" w:fill="auto"/>
            <w:noWrap/>
            <w:vAlign w:val="bottom"/>
            <w:hideMark/>
          </w:tcPr>
          <w:p w14:paraId="6297123E" w14:textId="77777777" w:rsidR="00D13CC2" w:rsidRPr="000309D6" w:rsidRDefault="00D13CC2" w:rsidP="00D13CC2">
            <w:pPr>
              <w:pStyle w:val="TB"/>
            </w:pPr>
            <w:r w:rsidRPr="000309D6">
              <w:t>19</w:t>
            </w:r>
          </w:p>
        </w:tc>
      </w:tr>
      <w:tr w:rsidR="00D13CC2" w:rsidRPr="000309D6" w14:paraId="32B574D6" w14:textId="77777777" w:rsidTr="00D13CC2">
        <w:trPr>
          <w:trHeight w:val="312"/>
        </w:trPr>
        <w:tc>
          <w:tcPr>
            <w:tcW w:w="2160" w:type="dxa"/>
            <w:shd w:val="clear" w:color="auto" w:fill="auto"/>
            <w:noWrap/>
            <w:vAlign w:val="bottom"/>
            <w:hideMark/>
          </w:tcPr>
          <w:p w14:paraId="1F589E6D" w14:textId="77777777" w:rsidR="00D13CC2" w:rsidRPr="000309D6" w:rsidRDefault="00D13CC2" w:rsidP="00D13CC2">
            <w:pPr>
              <w:pStyle w:val="TB"/>
            </w:pPr>
            <w:r w:rsidRPr="000309D6">
              <w:t>18–20</w:t>
            </w:r>
          </w:p>
        </w:tc>
        <w:tc>
          <w:tcPr>
            <w:tcW w:w="1440" w:type="dxa"/>
            <w:shd w:val="clear" w:color="auto" w:fill="auto"/>
            <w:noWrap/>
            <w:vAlign w:val="bottom"/>
            <w:hideMark/>
          </w:tcPr>
          <w:p w14:paraId="25C286AD" w14:textId="77777777" w:rsidR="00D13CC2" w:rsidRPr="000309D6" w:rsidRDefault="00D13CC2" w:rsidP="00D13CC2">
            <w:pPr>
              <w:pStyle w:val="TB"/>
            </w:pPr>
            <w:r w:rsidRPr="000309D6">
              <w:t>9</w:t>
            </w:r>
          </w:p>
        </w:tc>
      </w:tr>
      <w:tr w:rsidR="00D13CC2" w:rsidRPr="000309D6" w14:paraId="0A8AA386" w14:textId="77777777" w:rsidTr="00D13CC2">
        <w:trPr>
          <w:trHeight w:val="312"/>
        </w:trPr>
        <w:tc>
          <w:tcPr>
            <w:tcW w:w="2160" w:type="dxa"/>
            <w:shd w:val="clear" w:color="auto" w:fill="auto"/>
            <w:noWrap/>
            <w:vAlign w:val="bottom"/>
            <w:hideMark/>
          </w:tcPr>
          <w:p w14:paraId="76501559" w14:textId="77777777" w:rsidR="00D13CC2" w:rsidRPr="000309D6" w:rsidRDefault="00D13CC2" w:rsidP="00D13CC2">
            <w:pPr>
              <w:pStyle w:val="TB"/>
            </w:pPr>
            <w:r w:rsidRPr="000309D6">
              <w:t>20–22</w:t>
            </w:r>
          </w:p>
        </w:tc>
        <w:tc>
          <w:tcPr>
            <w:tcW w:w="1440" w:type="dxa"/>
            <w:shd w:val="clear" w:color="auto" w:fill="auto"/>
            <w:noWrap/>
            <w:vAlign w:val="bottom"/>
            <w:hideMark/>
          </w:tcPr>
          <w:p w14:paraId="794FEED7" w14:textId="77777777" w:rsidR="00D13CC2" w:rsidRPr="000309D6" w:rsidRDefault="00D13CC2" w:rsidP="00D13CC2">
            <w:pPr>
              <w:pStyle w:val="TB"/>
            </w:pPr>
            <w:r w:rsidRPr="000309D6">
              <w:t>4</w:t>
            </w:r>
          </w:p>
        </w:tc>
      </w:tr>
      <w:tr w:rsidR="00D13CC2" w:rsidRPr="000309D6" w14:paraId="5586A7D6" w14:textId="77777777" w:rsidTr="00D13CC2">
        <w:trPr>
          <w:trHeight w:val="312"/>
        </w:trPr>
        <w:tc>
          <w:tcPr>
            <w:tcW w:w="2160" w:type="dxa"/>
            <w:shd w:val="clear" w:color="auto" w:fill="auto"/>
            <w:noWrap/>
            <w:vAlign w:val="bottom"/>
            <w:hideMark/>
          </w:tcPr>
          <w:p w14:paraId="03AFF113" w14:textId="77777777" w:rsidR="00D13CC2" w:rsidRPr="000309D6" w:rsidRDefault="00D13CC2" w:rsidP="00D13CC2">
            <w:pPr>
              <w:pStyle w:val="TB"/>
            </w:pPr>
            <w:r w:rsidRPr="000309D6">
              <w:t>22–24</w:t>
            </w:r>
          </w:p>
        </w:tc>
        <w:tc>
          <w:tcPr>
            <w:tcW w:w="1440" w:type="dxa"/>
            <w:shd w:val="clear" w:color="auto" w:fill="auto"/>
            <w:noWrap/>
            <w:vAlign w:val="bottom"/>
            <w:hideMark/>
          </w:tcPr>
          <w:p w14:paraId="0FC00B85" w14:textId="77777777" w:rsidR="00D13CC2" w:rsidRPr="000309D6" w:rsidRDefault="00D13CC2" w:rsidP="00D13CC2">
            <w:pPr>
              <w:pStyle w:val="TB"/>
            </w:pPr>
            <w:r w:rsidRPr="000309D6">
              <w:t>2</w:t>
            </w:r>
          </w:p>
        </w:tc>
      </w:tr>
      <w:tr w:rsidR="00D13CC2" w:rsidRPr="000309D6" w14:paraId="70C36A9F" w14:textId="77777777" w:rsidTr="00D13CC2">
        <w:trPr>
          <w:trHeight w:val="312"/>
        </w:trPr>
        <w:tc>
          <w:tcPr>
            <w:tcW w:w="2160" w:type="dxa"/>
            <w:shd w:val="clear" w:color="auto" w:fill="auto"/>
            <w:noWrap/>
            <w:vAlign w:val="bottom"/>
            <w:hideMark/>
          </w:tcPr>
          <w:p w14:paraId="29E19143" w14:textId="77777777" w:rsidR="00D13CC2" w:rsidRPr="000309D6" w:rsidRDefault="00D13CC2" w:rsidP="00D13CC2">
            <w:pPr>
              <w:pStyle w:val="TB"/>
            </w:pPr>
            <w:r w:rsidRPr="000309D6">
              <w:t>24–26</w:t>
            </w:r>
          </w:p>
        </w:tc>
        <w:tc>
          <w:tcPr>
            <w:tcW w:w="1440" w:type="dxa"/>
            <w:shd w:val="clear" w:color="auto" w:fill="auto"/>
            <w:noWrap/>
            <w:vAlign w:val="bottom"/>
            <w:hideMark/>
          </w:tcPr>
          <w:p w14:paraId="4D8E8CFB" w14:textId="77777777" w:rsidR="00D13CC2" w:rsidRPr="000309D6" w:rsidRDefault="00D13CC2" w:rsidP="00D13CC2">
            <w:pPr>
              <w:pStyle w:val="TB"/>
            </w:pPr>
            <w:r w:rsidRPr="000309D6">
              <w:t>0</w:t>
            </w:r>
          </w:p>
        </w:tc>
      </w:tr>
      <w:tr w:rsidR="00D13CC2" w:rsidRPr="000309D6" w14:paraId="67B61A75" w14:textId="77777777" w:rsidTr="00D13CC2">
        <w:trPr>
          <w:trHeight w:val="312"/>
        </w:trPr>
        <w:tc>
          <w:tcPr>
            <w:tcW w:w="2160" w:type="dxa"/>
            <w:shd w:val="clear" w:color="auto" w:fill="auto"/>
            <w:noWrap/>
            <w:vAlign w:val="bottom"/>
            <w:hideMark/>
          </w:tcPr>
          <w:p w14:paraId="13DE561E" w14:textId="77777777" w:rsidR="00D13CC2" w:rsidRPr="000309D6" w:rsidRDefault="00D13CC2" w:rsidP="00D13CC2">
            <w:pPr>
              <w:pStyle w:val="TB"/>
            </w:pPr>
            <w:r w:rsidRPr="000309D6">
              <w:lastRenderedPageBreak/>
              <w:t>26–28</w:t>
            </w:r>
          </w:p>
        </w:tc>
        <w:tc>
          <w:tcPr>
            <w:tcW w:w="1440" w:type="dxa"/>
            <w:shd w:val="clear" w:color="auto" w:fill="auto"/>
            <w:noWrap/>
            <w:vAlign w:val="bottom"/>
            <w:hideMark/>
          </w:tcPr>
          <w:p w14:paraId="539A7638" w14:textId="77777777" w:rsidR="00D13CC2" w:rsidRPr="000309D6" w:rsidRDefault="00D13CC2" w:rsidP="00D13CC2">
            <w:pPr>
              <w:pStyle w:val="TB"/>
            </w:pPr>
            <w:r w:rsidRPr="000309D6">
              <w:t>3</w:t>
            </w:r>
          </w:p>
        </w:tc>
      </w:tr>
      <w:tr w:rsidR="00D13CC2" w:rsidRPr="000309D6" w14:paraId="45A24BDB" w14:textId="77777777" w:rsidTr="00D13CC2">
        <w:trPr>
          <w:trHeight w:val="312"/>
        </w:trPr>
        <w:tc>
          <w:tcPr>
            <w:tcW w:w="2160" w:type="dxa"/>
            <w:shd w:val="clear" w:color="auto" w:fill="auto"/>
            <w:noWrap/>
            <w:vAlign w:val="bottom"/>
            <w:hideMark/>
          </w:tcPr>
          <w:p w14:paraId="5021EBB8" w14:textId="77777777" w:rsidR="00D13CC2" w:rsidRPr="000309D6" w:rsidRDefault="00D13CC2" w:rsidP="00D13CC2">
            <w:pPr>
              <w:pStyle w:val="TB"/>
            </w:pPr>
            <w:r w:rsidRPr="000309D6">
              <w:t>28–30</w:t>
            </w:r>
          </w:p>
        </w:tc>
        <w:tc>
          <w:tcPr>
            <w:tcW w:w="1440" w:type="dxa"/>
            <w:shd w:val="clear" w:color="auto" w:fill="auto"/>
            <w:noWrap/>
            <w:vAlign w:val="bottom"/>
            <w:hideMark/>
          </w:tcPr>
          <w:p w14:paraId="405CDD4B" w14:textId="77777777" w:rsidR="00D13CC2" w:rsidRPr="000309D6" w:rsidRDefault="00D13CC2" w:rsidP="00D13CC2">
            <w:pPr>
              <w:pStyle w:val="TB"/>
            </w:pPr>
            <w:r w:rsidRPr="000309D6">
              <w:t>2</w:t>
            </w:r>
          </w:p>
        </w:tc>
      </w:tr>
      <w:tr w:rsidR="00D13CC2" w:rsidRPr="00D202F1" w14:paraId="4D0FB55B" w14:textId="77777777" w:rsidTr="00D13CC2">
        <w:trPr>
          <w:trHeight w:val="312"/>
        </w:trPr>
        <w:tc>
          <w:tcPr>
            <w:tcW w:w="2160" w:type="dxa"/>
            <w:shd w:val="clear" w:color="auto" w:fill="auto"/>
            <w:noWrap/>
            <w:vAlign w:val="bottom"/>
            <w:hideMark/>
          </w:tcPr>
          <w:p w14:paraId="7E44E094" w14:textId="77777777" w:rsidR="00D13CC2" w:rsidRPr="000309D6" w:rsidRDefault="00D13CC2" w:rsidP="00D13CC2">
            <w:pPr>
              <w:pStyle w:val="TB"/>
            </w:pPr>
            <w:r w:rsidRPr="000309D6">
              <w:t>Total</w:t>
            </w:r>
          </w:p>
        </w:tc>
        <w:tc>
          <w:tcPr>
            <w:tcW w:w="1440" w:type="dxa"/>
            <w:shd w:val="clear" w:color="auto" w:fill="auto"/>
            <w:noWrap/>
            <w:vAlign w:val="bottom"/>
            <w:hideMark/>
          </w:tcPr>
          <w:p w14:paraId="33688DAB" w14:textId="77777777" w:rsidR="00D13CC2" w:rsidRPr="000309D6" w:rsidRDefault="00D13CC2" w:rsidP="00D13CC2">
            <w:pPr>
              <w:pStyle w:val="TB"/>
            </w:pPr>
            <w:r w:rsidRPr="000309D6">
              <w:t>50</w:t>
            </w:r>
          </w:p>
        </w:tc>
      </w:tr>
    </w:tbl>
    <w:p w14:paraId="6EAD54E6" w14:textId="54199CC5" w:rsidR="00D13CC2" w:rsidRPr="000309D6" w:rsidRDefault="00D13CC2" w:rsidP="00D13CC2">
      <w:pPr>
        <w:pStyle w:val="SOLNLLL"/>
      </w:pPr>
      <w:r w:rsidRPr="000309D6">
        <w:t>b.</w:t>
      </w:r>
    </w:p>
    <w:tbl>
      <w:tblPr>
        <w:tblW w:w="0" w:type="auto"/>
        <w:tblInd w:w="2028" w:type="dxa"/>
        <w:tblLook w:val="04A0" w:firstRow="1" w:lastRow="0" w:firstColumn="1" w:lastColumn="0" w:noHBand="0" w:noVBand="1"/>
      </w:tblPr>
      <w:tblGrid>
        <w:gridCol w:w="2382"/>
        <w:gridCol w:w="2430"/>
      </w:tblGrid>
      <w:tr w:rsidR="00D13CC2" w:rsidRPr="000309D6" w14:paraId="19042F37" w14:textId="77777777" w:rsidTr="00010D43">
        <w:trPr>
          <w:trHeight w:val="414"/>
        </w:trPr>
        <w:tc>
          <w:tcPr>
            <w:tcW w:w="2382" w:type="dxa"/>
            <w:shd w:val="clear" w:color="auto" w:fill="auto"/>
            <w:noWrap/>
            <w:hideMark/>
          </w:tcPr>
          <w:p w14:paraId="0A9EEA87" w14:textId="3C714775" w:rsidR="00D13CC2" w:rsidRPr="000309D6" w:rsidRDefault="00D13CC2" w:rsidP="00D13CC2">
            <w:pPr>
              <w:pStyle w:val="TCH1"/>
            </w:pPr>
            <w:r w:rsidRPr="000309D6">
              <w:t>PPG</w:t>
            </w:r>
          </w:p>
        </w:tc>
        <w:tc>
          <w:tcPr>
            <w:tcW w:w="2430" w:type="dxa"/>
            <w:shd w:val="clear" w:color="auto" w:fill="auto"/>
            <w:hideMark/>
          </w:tcPr>
          <w:p w14:paraId="0D97F0F9" w14:textId="77777777" w:rsidR="00D13CC2" w:rsidRPr="000309D6" w:rsidRDefault="00D13CC2" w:rsidP="00D13CC2">
            <w:pPr>
              <w:pStyle w:val="TCH1"/>
            </w:pPr>
            <w:r w:rsidRPr="000309D6">
              <w:t>Relative Frequency</w:t>
            </w:r>
          </w:p>
        </w:tc>
      </w:tr>
      <w:tr w:rsidR="00D13CC2" w:rsidRPr="000309D6" w14:paraId="4E0A3A7E" w14:textId="77777777" w:rsidTr="00010D43">
        <w:trPr>
          <w:trHeight w:val="312"/>
        </w:trPr>
        <w:tc>
          <w:tcPr>
            <w:tcW w:w="2382" w:type="dxa"/>
            <w:shd w:val="clear" w:color="auto" w:fill="auto"/>
            <w:noWrap/>
            <w:hideMark/>
          </w:tcPr>
          <w:p w14:paraId="509411A5" w14:textId="1D5D5FDF" w:rsidR="00D13CC2" w:rsidRPr="000309D6" w:rsidRDefault="00D13CC2" w:rsidP="00D13CC2">
            <w:pPr>
              <w:pStyle w:val="TB"/>
            </w:pPr>
            <w:r w:rsidRPr="000309D6">
              <w:t>10–12</w:t>
            </w:r>
          </w:p>
        </w:tc>
        <w:tc>
          <w:tcPr>
            <w:tcW w:w="2430" w:type="dxa"/>
            <w:shd w:val="clear" w:color="auto" w:fill="auto"/>
            <w:noWrap/>
            <w:hideMark/>
          </w:tcPr>
          <w:p w14:paraId="5B75B76A" w14:textId="77777777" w:rsidR="00D13CC2" w:rsidRPr="000309D6" w:rsidRDefault="00D13CC2" w:rsidP="00D13CC2">
            <w:pPr>
              <w:pStyle w:val="TB"/>
            </w:pPr>
            <w:r w:rsidRPr="000309D6">
              <w:t>0.02</w:t>
            </w:r>
          </w:p>
        </w:tc>
      </w:tr>
      <w:tr w:rsidR="00D13CC2" w:rsidRPr="000309D6" w14:paraId="2C7E00EE" w14:textId="77777777" w:rsidTr="00010D43">
        <w:trPr>
          <w:trHeight w:val="312"/>
        </w:trPr>
        <w:tc>
          <w:tcPr>
            <w:tcW w:w="2382" w:type="dxa"/>
            <w:shd w:val="clear" w:color="auto" w:fill="auto"/>
            <w:noWrap/>
            <w:hideMark/>
          </w:tcPr>
          <w:p w14:paraId="7972DD92" w14:textId="77777777" w:rsidR="00D13CC2" w:rsidRPr="000309D6" w:rsidRDefault="00D13CC2" w:rsidP="00D13CC2">
            <w:pPr>
              <w:pStyle w:val="TB"/>
            </w:pPr>
            <w:r w:rsidRPr="000309D6">
              <w:t>12–14</w:t>
            </w:r>
          </w:p>
        </w:tc>
        <w:tc>
          <w:tcPr>
            <w:tcW w:w="2430" w:type="dxa"/>
            <w:shd w:val="clear" w:color="auto" w:fill="auto"/>
            <w:noWrap/>
            <w:hideMark/>
          </w:tcPr>
          <w:p w14:paraId="46AB1629" w14:textId="77777777" w:rsidR="00D13CC2" w:rsidRPr="000309D6" w:rsidRDefault="00D13CC2" w:rsidP="00D13CC2">
            <w:pPr>
              <w:pStyle w:val="TB"/>
            </w:pPr>
            <w:r w:rsidRPr="000309D6">
              <w:t>0.06</w:t>
            </w:r>
          </w:p>
        </w:tc>
      </w:tr>
      <w:tr w:rsidR="00D13CC2" w:rsidRPr="000309D6" w14:paraId="79BB96B3" w14:textId="77777777" w:rsidTr="00010D43">
        <w:trPr>
          <w:trHeight w:val="312"/>
        </w:trPr>
        <w:tc>
          <w:tcPr>
            <w:tcW w:w="2382" w:type="dxa"/>
            <w:shd w:val="clear" w:color="auto" w:fill="auto"/>
            <w:noWrap/>
            <w:hideMark/>
          </w:tcPr>
          <w:p w14:paraId="78F682B9" w14:textId="77777777" w:rsidR="00D13CC2" w:rsidRPr="000309D6" w:rsidRDefault="00D13CC2" w:rsidP="00D13CC2">
            <w:pPr>
              <w:pStyle w:val="TB"/>
            </w:pPr>
            <w:r w:rsidRPr="000309D6">
              <w:t>14–16</w:t>
            </w:r>
          </w:p>
        </w:tc>
        <w:tc>
          <w:tcPr>
            <w:tcW w:w="2430" w:type="dxa"/>
            <w:shd w:val="clear" w:color="auto" w:fill="auto"/>
            <w:noWrap/>
            <w:hideMark/>
          </w:tcPr>
          <w:p w14:paraId="2401F25D" w14:textId="77777777" w:rsidR="00D13CC2" w:rsidRPr="000309D6" w:rsidRDefault="00D13CC2" w:rsidP="00D13CC2">
            <w:pPr>
              <w:pStyle w:val="TB"/>
            </w:pPr>
            <w:r w:rsidRPr="000309D6">
              <w:t>0.14</w:t>
            </w:r>
          </w:p>
        </w:tc>
      </w:tr>
      <w:tr w:rsidR="00D13CC2" w:rsidRPr="000309D6" w14:paraId="6EFBCF74" w14:textId="77777777" w:rsidTr="00010D43">
        <w:trPr>
          <w:trHeight w:val="312"/>
        </w:trPr>
        <w:tc>
          <w:tcPr>
            <w:tcW w:w="2382" w:type="dxa"/>
            <w:shd w:val="clear" w:color="auto" w:fill="auto"/>
            <w:noWrap/>
            <w:hideMark/>
          </w:tcPr>
          <w:p w14:paraId="2C9144B8" w14:textId="77777777" w:rsidR="00D13CC2" w:rsidRPr="000309D6" w:rsidRDefault="00D13CC2" w:rsidP="00D13CC2">
            <w:pPr>
              <w:pStyle w:val="TB"/>
            </w:pPr>
            <w:r w:rsidRPr="000309D6">
              <w:t>16–18</w:t>
            </w:r>
          </w:p>
        </w:tc>
        <w:tc>
          <w:tcPr>
            <w:tcW w:w="2430" w:type="dxa"/>
            <w:shd w:val="clear" w:color="auto" w:fill="auto"/>
            <w:noWrap/>
            <w:hideMark/>
          </w:tcPr>
          <w:p w14:paraId="5C060BB4" w14:textId="77777777" w:rsidR="00D13CC2" w:rsidRPr="000309D6" w:rsidRDefault="00D13CC2" w:rsidP="00D13CC2">
            <w:pPr>
              <w:pStyle w:val="TB"/>
            </w:pPr>
            <w:r w:rsidRPr="000309D6">
              <w:t>0.38</w:t>
            </w:r>
          </w:p>
        </w:tc>
      </w:tr>
      <w:tr w:rsidR="00D13CC2" w:rsidRPr="000309D6" w14:paraId="4DF2B71F" w14:textId="77777777" w:rsidTr="00010D43">
        <w:trPr>
          <w:trHeight w:val="312"/>
        </w:trPr>
        <w:tc>
          <w:tcPr>
            <w:tcW w:w="2382" w:type="dxa"/>
            <w:shd w:val="clear" w:color="auto" w:fill="auto"/>
            <w:noWrap/>
            <w:hideMark/>
          </w:tcPr>
          <w:p w14:paraId="4D5297E4" w14:textId="77777777" w:rsidR="00D13CC2" w:rsidRPr="000309D6" w:rsidRDefault="00D13CC2" w:rsidP="00D13CC2">
            <w:pPr>
              <w:pStyle w:val="TB"/>
            </w:pPr>
            <w:r w:rsidRPr="000309D6">
              <w:t>18–20</w:t>
            </w:r>
          </w:p>
        </w:tc>
        <w:tc>
          <w:tcPr>
            <w:tcW w:w="2430" w:type="dxa"/>
            <w:shd w:val="clear" w:color="auto" w:fill="auto"/>
            <w:noWrap/>
            <w:hideMark/>
          </w:tcPr>
          <w:p w14:paraId="7499DE51" w14:textId="77777777" w:rsidR="00D13CC2" w:rsidRPr="000309D6" w:rsidRDefault="00D13CC2" w:rsidP="00D13CC2">
            <w:pPr>
              <w:pStyle w:val="TB"/>
            </w:pPr>
            <w:r w:rsidRPr="000309D6">
              <w:t>0.18</w:t>
            </w:r>
          </w:p>
        </w:tc>
      </w:tr>
      <w:tr w:rsidR="00D13CC2" w:rsidRPr="000309D6" w14:paraId="168291D0" w14:textId="77777777" w:rsidTr="00010D43">
        <w:trPr>
          <w:trHeight w:val="312"/>
        </w:trPr>
        <w:tc>
          <w:tcPr>
            <w:tcW w:w="2382" w:type="dxa"/>
            <w:shd w:val="clear" w:color="auto" w:fill="auto"/>
            <w:noWrap/>
            <w:hideMark/>
          </w:tcPr>
          <w:p w14:paraId="7367F71A" w14:textId="77777777" w:rsidR="00D13CC2" w:rsidRPr="000309D6" w:rsidRDefault="00D13CC2" w:rsidP="00D13CC2">
            <w:pPr>
              <w:pStyle w:val="TB"/>
            </w:pPr>
            <w:r w:rsidRPr="000309D6">
              <w:t>20–22</w:t>
            </w:r>
          </w:p>
        </w:tc>
        <w:tc>
          <w:tcPr>
            <w:tcW w:w="2430" w:type="dxa"/>
            <w:shd w:val="clear" w:color="auto" w:fill="auto"/>
            <w:noWrap/>
            <w:hideMark/>
          </w:tcPr>
          <w:p w14:paraId="767F8E4A" w14:textId="77777777" w:rsidR="00D13CC2" w:rsidRPr="000309D6" w:rsidRDefault="00D13CC2" w:rsidP="00D13CC2">
            <w:pPr>
              <w:pStyle w:val="TB"/>
            </w:pPr>
            <w:r w:rsidRPr="000309D6">
              <w:t>0.08</w:t>
            </w:r>
          </w:p>
        </w:tc>
      </w:tr>
      <w:tr w:rsidR="00D13CC2" w:rsidRPr="000309D6" w14:paraId="4CDA2D1D" w14:textId="77777777" w:rsidTr="00010D43">
        <w:trPr>
          <w:trHeight w:val="312"/>
        </w:trPr>
        <w:tc>
          <w:tcPr>
            <w:tcW w:w="2382" w:type="dxa"/>
            <w:shd w:val="clear" w:color="auto" w:fill="auto"/>
            <w:noWrap/>
            <w:hideMark/>
          </w:tcPr>
          <w:p w14:paraId="2A20A5D1" w14:textId="77777777" w:rsidR="00D13CC2" w:rsidRPr="000309D6" w:rsidRDefault="00D13CC2" w:rsidP="00D13CC2">
            <w:pPr>
              <w:pStyle w:val="TB"/>
            </w:pPr>
            <w:r w:rsidRPr="000309D6">
              <w:t>22–24</w:t>
            </w:r>
          </w:p>
        </w:tc>
        <w:tc>
          <w:tcPr>
            <w:tcW w:w="2430" w:type="dxa"/>
            <w:shd w:val="clear" w:color="auto" w:fill="auto"/>
            <w:noWrap/>
            <w:hideMark/>
          </w:tcPr>
          <w:p w14:paraId="418600D1" w14:textId="77777777" w:rsidR="00D13CC2" w:rsidRPr="000309D6" w:rsidRDefault="00D13CC2" w:rsidP="00D13CC2">
            <w:pPr>
              <w:pStyle w:val="TB"/>
            </w:pPr>
            <w:r w:rsidRPr="000309D6">
              <w:t>0.04</w:t>
            </w:r>
          </w:p>
        </w:tc>
      </w:tr>
      <w:tr w:rsidR="00D13CC2" w:rsidRPr="000309D6" w14:paraId="468ADA14" w14:textId="77777777" w:rsidTr="00010D43">
        <w:trPr>
          <w:trHeight w:val="312"/>
        </w:trPr>
        <w:tc>
          <w:tcPr>
            <w:tcW w:w="2382" w:type="dxa"/>
            <w:shd w:val="clear" w:color="auto" w:fill="auto"/>
            <w:noWrap/>
            <w:hideMark/>
          </w:tcPr>
          <w:p w14:paraId="69018D8B" w14:textId="77777777" w:rsidR="00D13CC2" w:rsidRPr="000309D6" w:rsidRDefault="00D13CC2" w:rsidP="00D13CC2">
            <w:pPr>
              <w:pStyle w:val="TB"/>
            </w:pPr>
            <w:r w:rsidRPr="000309D6">
              <w:t>24–26</w:t>
            </w:r>
          </w:p>
        </w:tc>
        <w:tc>
          <w:tcPr>
            <w:tcW w:w="2430" w:type="dxa"/>
            <w:shd w:val="clear" w:color="auto" w:fill="auto"/>
            <w:noWrap/>
            <w:hideMark/>
          </w:tcPr>
          <w:p w14:paraId="7BA00FCB" w14:textId="77777777" w:rsidR="00D13CC2" w:rsidRPr="000309D6" w:rsidRDefault="00D13CC2" w:rsidP="00D13CC2">
            <w:pPr>
              <w:pStyle w:val="TB"/>
            </w:pPr>
            <w:r w:rsidRPr="000309D6">
              <w:t>0.00</w:t>
            </w:r>
          </w:p>
        </w:tc>
      </w:tr>
      <w:tr w:rsidR="00D13CC2" w:rsidRPr="000309D6" w14:paraId="6186E4F2" w14:textId="77777777" w:rsidTr="00010D43">
        <w:trPr>
          <w:trHeight w:val="312"/>
        </w:trPr>
        <w:tc>
          <w:tcPr>
            <w:tcW w:w="2382" w:type="dxa"/>
            <w:shd w:val="clear" w:color="auto" w:fill="auto"/>
            <w:noWrap/>
            <w:hideMark/>
          </w:tcPr>
          <w:p w14:paraId="57DD0A81" w14:textId="77777777" w:rsidR="00D13CC2" w:rsidRPr="000309D6" w:rsidRDefault="00D13CC2" w:rsidP="00D13CC2">
            <w:pPr>
              <w:pStyle w:val="TB"/>
            </w:pPr>
            <w:r w:rsidRPr="000309D6">
              <w:t>26–28</w:t>
            </w:r>
          </w:p>
        </w:tc>
        <w:tc>
          <w:tcPr>
            <w:tcW w:w="2430" w:type="dxa"/>
            <w:shd w:val="clear" w:color="auto" w:fill="auto"/>
            <w:noWrap/>
            <w:hideMark/>
          </w:tcPr>
          <w:p w14:paraId="55E8DD84" w14:textId="77777777" w:rsidR="00D13CC2" w:rsidRPr="000309D6" w:rsidRDefault="00D13CC2" w:rsidP="00D13CC2">
            <w:pPr>
              <w:pStyle w:val="TB"/>
            </w:pPr>
            <w:r w:rsidRPr="000309D6">
              <w:t>0.06</w:t>
            </w:r>
          </w:p>
        </w:tc>
      </w:tr>
      <w:tr w:rsidR="00D13CC2" w:rsidRPr="000309D6" w14:paraId="2D4EF9C0" w14:textId="77777777" w:rsidTr="00010D43">
        <w:trPr>
          <w:trHeight w:val="312"/>
        </w:trPr>
        <w:tc>
          <w:tcPr>
            <w:tcW w:w="2382" w:type="dxa"/>
            <w:shd w:val="clear" w:color="auto" w:fill="auto"/>
            <w:noWrap/>
            <w:hideMark/>
          </w:tcPr>
          <w:p w14:paraId="0F0A0982" w14:textId="77777777" w:rsidR="00D13CC2" w:rsidRPr="000309D6" w:rsidRDefault="00D13CC2" w:rsidP="00D13CC2">
            <w:pPr>
              <w:pStyle w:val="TB"/>
            </w:pPr>
            <w:r w:rsidRPr="000309D6">
              <w:t>28–30</w:t>
            </w:r>
          </w:p>
        </w:tc>
        <w:tc>
          <w:tcPr>
            <w:tcW w:w="2430" w:type="dxa"/>
            <w:shd w:val="clear" w:color="auto" w:fill="auto"/>
            <w:noWrap/>
            <w:hideMark/>
          </w:tcPr>
          <w:p w14:paraId="0F1B81CB" w14:textId="77777777" w:rsidR="00D13CC2" w:rsidRPr="000309D6" w:rsidRDefault="00D13CC2" w:rsidP="00D13CC2">
            <w:pPr>
              <w:pStyle w:val="TB"/>
            </w:pPr>
            <w:r w:rsidRPr="000309D6">
              <w:t>0.04</w:t>
            </w:r>
          </w:p>
        </w:tc>
      </w:tr>
      <w:tr w:rsidR="00D13CC2" w:rsidRPr="00D202F1" w14:paraId="0FE95A06" w14:textId="77777777" w:rsidTr="00010D43">
        <w:trPr>
          <w:trHeight w:val="312"/>
        </w:trPr>
        <w:tc>
          <w:tcPr>
            <w:tcW w:w="2382" w:type="dxa"/>
            <w:shd w:val="clear" w:color="auto" w:fill="auto"/>
            <w:noWrap/>
            <w:hideMark/>
          </w:tcPr>
          <w:p w14:paraId="49D00CA5" w14:textId="77777777" w:rsidR="00D13CC2" w:rsidRPr="000309D6" w:rsidRDefault="00D13CC2" w:rsidP="00D13CC2">
            <w:pPr>
              <w:pStyle w:val="TB"/>
            </w:pPr>
            <w:r w:rsidRPr="000309D6">
              <w:t>Total</w:t>
            </w:r>
          </w:p>
        </w:tc>
        <w:tc>
          <w:tcPr>
            <w:tcW w:w="2430" w:type="dxa"/>
            <w:shd w:val="clear" w:color="auto" w:fill="auto"/>
            <w:noWrap/>
            <w:hideMark/>
          </w:tcPr>
          <w:p w14:paraId="4D82043C" w14:textId="77777777" w:rsidR="00D13CC2" w:rsidRPr="000309D6" w:rsidRDefault="00D13CC2" w:rsidP="00D13CC2">
            <w:pPr>
              <w:pStyle w:val="TB"/>
            </w:pPr>
            <w:r w:rsidRPr="000309D6">
              <w:t>1.00</w:t>
            </w:r>
          </w:p>
        </w:tc>
      </w:tr>
    </w:tbl>
    <w:p w14:paraId="062F650F" w14:textId="36CEB5BE" w:rsidR="00D13CC2" w:rsidRPr="000309D6" w:rsidRDefault="00D13CC2" w:rsidP="00D13CC2">
      <w:pPr>
        <w:pStyle w:val="SOLNLLL"/>
      </w:pPr>
      <w:r w:rsidRPr="000309D6">
        <w:t>c.</w:t>
      </w:r>
    </w:p>
    <w:tbl>
      <w:tblPr>
        <w:tblW w:w="0" w:type="auto"/>
        <w:tblInd w:w="2028" w:type="dxa"/>
        <w:tblLook w:val="04A0" w:firstRow="1" w:lastRow="0" w:firstColumn="1" w:lastColumn="0" w:noHBand="0" w:noVBand="1"/>
      </w:tblPr>
      <w:tblGrid>
        <w:gridCol w:w="2880"/>
        <w:gridCol w:w="3235"/>
      </w:tblGrid>
      <w:tr w:rsidR="006C1A84" w:rsidRPr="000309D6" w14:paraId="01BB2AA0" w14:textId="77777777" w:rsidTr="00010D43">
        <w:trPr>
          <w:trHeight w:val="396"/>
        </w:trPr>
        <w:tc>
          <w:tcPr>
            <w:tcW w:w="2880" w:type="dxa"/>
            <w:shd w:val="clear" w:color="auto" w:fill="auto"/>
            <w:noWrap/>
            <w:hideMark/>
          </w:tcPr>
          <w:p w14:paraId="6344B1DC" w14:textId="23B5CF3C" w:rsidR="00D13CC2" w:rsidRPr="000309D6" w:rsidRDefault="00D13CC2" w:rsidP="00D13CC2">
            <w:pPr>
              <w:pStyle w:val="TCH1"/>
            </w:pPr>
            <w:r w:rsidRPr="000309D6">
              <w:t>PPG</w:t>
            </w:r>
          </w:p>
        </w:tc>
        <w:tc>
          <w:tcPr>
            <w:tcW w:w="3235" w:type="dxa"/>
            <w:shd w:val="clear" w:color="auto" w:fill="auto"/>
            <w:hideMark/>
          </w:tcPr>
          <w:p w14:paraId="5D6834B7" w14:textId="77777777" w:rsidR="00D13CC2" w:rsidRPr="000309D6" w:rsidRDefault="00D13CC2" w:rsidP="00D13CC2">
            <w:pPr>
              <w:pStyle w:val="TCH1"/>
            </w:pPr>
            <w:r w:rsidRPr="000309D6">
              <w:t>Cumulative Percent Frequency</w:t>
            </w:r>
          </w:p>
        </w:tc>
      </w:tr>
      <w:tr w:rsidR="006C1A84" w:rsidRPr="000309D6" w14:paraId="5EAC7701" w14:textId="77777777" w:rsidTr="00010D43">
        <w:trPr>
          <w:trHeight w:val="312"/>
        </w:trPr>
        <w:tc>
          <w:tcPr>
            <w:tcW w:w="2880" w:type="dxa"/>
            <w:shd w:val="clear" w:color="auto" w:fill="auto"/>
            <w:noWrap/>
            <w:hideMark/>
          </w:tcPr>
          <w:p w14:paraId="045EDCF3" w14:textId="49F2ACA2" w:rsidR="00D13CC2" w:rsidRPr="000309D6" w:rsidRDefault="00A342D2" w:rsidP="00D13CC2">
            <w:pPr>
              <w:pStyle w:val="TB"/>
            </w:pPr>
            <w:r>
              <w:t>Less</w:t>
            </w:r>
            <w:r w:rsidR="00D13CC2" w:rsidRPr="000309D6">
              <w:t xml:space="preserve"> than 12</w:t>
            </w:r>
          </w:p>
        </w:tc>
        <w:tc>
          <w:tcPr>
            <w:tcW w:w="3235" w:type="dxa"/>
            <w:shd w:val="clear" w:color="auto" w:fill="auto"/>
            <w:noWrap/>
            <w:hideMark/>
          </w:tcPr>
          <w:p w14:paraId="464EF8D2" w14:textId="77777777" w:rsidR="00D13CC2" w:rsidRPr="000309D6" w:rsidRDefault="00D13CC2" w:rsidP="00D13CC2">
            <w:pPr>
              <w:pStyle w:val="TB"/>
            </w:pPr>
            <w:r w:rsidRPr="000309D6">
              <w:t>2</w:t>
            </w:r>
          </w:p>
        </w:tc>
      </w:tr>
      <w:tr w:rsidR="006C1A84" w:rsidRPr="000309D6" w14:paraId="252A0763" w14:textId="77777777" w:rsidTr="00010D43">
        <w:trPr>
          <w:trHeight w:val="312"/>
        </w:trPr>
        <w:tc>
          <w:tcPr>
            <w:tcW w:w="2880" w:type="dxa"/>
            <w:shd w:val="clear" w:color="auto" w:fill="auto"/>
            <w:noWrap/>
            <w:hideMark/>
          </w:tcPr>
          <w:p w14:paraId="195E5368" w14:textId="2F7640A2" w:rsidR="00D13CC2" w:rsidRPr="000309D6" w:rsidRDefault="00A342D2" w:rsidP="00D13CC2">
            <w:pPr>
              <w:pStyle w:val="TB"/>
            </w:pPr>
            <w:r>
              <w:lastRenderedPageBreak/>
              <w:t>Less</w:t>
            </w:r>
            <w:r w:rsidR="00D13CC2" w:rsidRPr="000309D6">
              <w:t xml:space="preserve"> than 14</w:t>
            </w:r>
          </w:p>
        </w:tc>
        <w:tc>
          <w:tcPr>
            <w:tcW w:w="3235" w:type="dxa"/>
            <w:shd w:val="clear" w:color="auto" w:fill="auto"/>
            <w:noWrap/>
            <w:hideMark/>
          </w:tcPr>
          <w:p w14:paraId="52B281CA" w14:textId="77777777" w:rsidR="00D13CC2" w:rsidRPr="000309D6" w:rsidRDefault="00D13CC2" w:rsidP="00D13CC2">
            <w:pPr>
              <w:pStyle w:val="TB"/>
            </w:pPr>
            <w:r w:rsidRPr="000309D6">
              <w:t>8</w:t>
            </w:r>
          </w:p>
        </w:tc>
      </w:tr>
      <w:tr w:rsidR="006C1A84" w:rsidRPr="000309D6" w14:paraId="57715EED" w14:textId="77777777" w:rsidTr="00010D43">
        <w:trPr>
          <w:trHeight w:val="312"/>
        </w:trPr>
        <w:tc>
          <w:tcPr>
            <w:tcW w:w="2880" w:type="dxa"/>
            <w:shd w:val="clear" w:color="auto" w:fill="auto"/>
            <w:noWrap/>
            <w:hideMark/>
          </w:tcPr>
          <w:p w14:paraId="586A351C" w14:textId="4865BB89" w:rsidR="00D13CC2" w:rsidRPr="000309D6" w:rsidRDefault="00A342D2" w:rsidP="00D13CC2">
            <w:pPr>
              <w:pStyle w:val="TB"/>
            </w:pPr>
            <w:r>
              <w:t>Less</w:t>
            </w:r>
            <w:r w:rsidR="00D13CC2" w:rsidRPr="000309D6">
              <w:t xml:space="preserve"> than 16</w:t>
            </w:r>
          </w:p>
        </w:tc>
        <w:tc>
          <w:tcPr>
            <w:tcW w:w="3235" w:type="dxa"/>
            <w:shd w:val="clear" w:color="auto" w:fill="auto"/>
            <w:noWrap/>
            <w:hideMark/>
          </w:tcPr>
          <w:p w14:paraId="7D844C55" w14:textId="77777777" w:rsidR="00D13CC2" w:rsidRPr="000309D6" w:rsidRDefault="00D13CC2" w:rsidP="00D13CC2">
            <w:pPr>
              <w:pStyle w:val="TB"/>
            </w:pPr>
            <w:r w:rsidRPr="000309D6">
              <w:t>22</w:t>
            </w:r>
          </w:p>
        </w:tc>
      </w:tr>
      <w:tr w:rsidR="006C1A84" w:rsidRPr="000309D6" w14:paraId="70D23AB7" w14:textId="77777777" w:rsidTr="00010D43">
        <w:trPr>
          <w:trHeight w:val="312"/>
        </w:trPr>
        <w:tc>
          <w:tcPr>
            <w:tcW w:w="2880" w:type="dxa"/>
            <w:shd w:val="clear" w:color="auto" w:fill="auto"/>
            <w:noWrap/>
            <w:hideMark/>
          </w:tcPr>
          <w:p w14:paraId="3353824A" w14:textId="65A43F4B" w:rsidR="00D13CC2" w:rsidRPr="000309D6" w:rsidRDefault="00A342D2" w:rsidP="00D13CC2">
            <w:pPr>
              <w:pStyle w:val="TB"/>
            </w:pPr>
            <w:r>
              <w:t>Less</w:t>
            </w:r>
            <w:r w:rsidR="00D13CC2" w:rsidRPr="000309D6">
              <w:t xml:space="preserve"> than 18</w:t>
            </w:r>
          </w:p>
        </w:tc>
        <w:tc>
          <w:tcPr>
            <w:tcW w:w="3235" w:type="dxa"/>
            <w:shd w:val="clear" w:color="auto" w:fill="auto"/>
            <w:noWrap/>
            <w:hideMark/>
          </w:tcPr>
          <w:p w14:paraId="25BA22B5" w14:textId="77777777" w:rsidR="00D13CC2" w:rsidRPr="000309D6" w:rsidRDefault="00D13CC2" w:rsidP="00D13CC2">
            <w:pPr>
              <w:pStyle w:val="TB"/>
            </w:pPr>
            <w:r w:rsidRPr="000309D6">
              <w:t>60</w:t>
            </w:r>
          </w:p>
        </w:tc>
      </w:tr>
      <w:tr w:rsidR="006C1A84" w:rsidRPr="000309D6" w14:paraId="1AED59FF" w14:textId="77777777" w:rsidTr="00010D43">
        <w:trPr>
          <w:trHeight w:val="312"/>
        </w:trPr>
        <w:tc>
          <w:tcPr>
            <w:tcW w:w="2880" w:type="dxa"/>
            <w:shd w:val="clear" w:color="auto" w:fill="auto"/>
            <w:noWrap/>
            <w:hideMark/>
          </w:tcPr>
          <w:p w14:paraId="4C236AD4" w14:textId="1CBDAC9A" w:rsidR="00D13CC2" w:rsidRPr="000309D6" w:rsidRDefault="00A342D2" w:rsidP="00D13CC2">
            <w:pPr>
              <w:pStyle w:val="TB"/>
            </w:pPr>
            <w:r>
              <w:t>Less</w:t>
            </w:r>
            <w:r w:rsidR="00D13CC2" w:rsidRPr="000309D6">
              <w:t xml:space="preserve"> than 20</w:t>
            </w:r>
          </w:p>
        </w:tc>
        <w:tc>
          <w:tcPr>
            <w:tcW w:w="3235" w:type="dxa"/>
            <w:shd w:val="clear" w:color="auto" w:fill="auto"/>
            <w:noWrap/>
            <w:hideMark/>
          </w:tcPr>
          <w:p w14:paraId="05C613AC" w14:textId="77777777" w:rsidR="00D13CC2" w:rsidRPr="000309D6" w:rsidRDefault="00D13CC2" w:rsidP="00D13CC2">
            <w:pPr>
              <w:pStyle w:val="TB"/>
            </w:pPr>
            <w:r w:rsidRPr="000309D6">
              <w:t>78</w:t>
            </w:r>
          </w:p>
        </w:tc>
      </w:tr>
      <w:tr w:rsidR="006C1A84" w:rsidRPr="000309D6" w14:paraId="10992D8D" w14:textId="77777777" w:rsidTr="00010D43">
        <w:trPr>
          <w:trHeight w:val="312"/>
        </w:trPr>
        <w:tc>
          <w:tcPr>
            <w:tcW w:w="2880" w:type="dxa"/>
            <w:shd w:val="clear" w:color="auto" w:fill="auto"/>
            <w:noWrap/>
            <w:hideMark/>
          </w:tcPr>
          <w:p w14:paraId="1EA23B12" w14:textId="368AF582" w:rsidR="00D13CC2" w:rsidRPr="000309D6" w:rsidRDefault="00A342D2" w:rsidP="00D13CC2">
            <w:pPr>
              <w:pStyle w:val="TB"/>
            </w:pPr>
            <w:r>
              <w:t>Less</w:t>
            </w:r>
            <w:r w:rsidR="00D13CC2" w:rsidRPr="000309D6">
              <w:t xml:space="preserve"> than 22</w:t>
            </w:r>
          </w:p>
        </w:tc>
        <w:tc>
          <w:tcPr>
            <w:tcW w:w="3235" w:type="dxa"/>
            <w:shd w:val="clear" w:color="auto" w:fill="auto"/>
            <w:noWrap/>
            <w:hideMark/>
          </w:tcPr>
          <w:p w14:paraId="50C0D431" w14:textId="77777777" w:rsidR="00D13CC2" w:rsidRPr="000309D6" w:rsidRDefault="00D13CC2" w:rsidP="00D13CC2">
            <w:pPr>
              <w:pStyle w:val="TB"/>
            </w:pPr>
            <w:r w:rsidRPr="000309D6">
              <w:t>86</w:t>
            </w:r>
          </w:p>
        </w:tc>
      </w:tr>
      <w:tr w:rsidR="006C1A84" w:rsidRPr="000309D6" w14:paraId="5D0D91E7" w14:textId="77777777" w:rsidTr="00010D43">
        <w:trPr>
          <w:trHeight w:val="312"/>
        </w:trPr>
        <w:tc>
          <w:tcPr>
            <w:tcW w:w="2880" w:type="dxa"/>
            <w:shd w:val="clear" w:color="auto" w:fill="auto"/>
            <w:noWrap/>
            <w:hideMark/>
          </w:tcPr>
          <w:p w14:paraId="5F753437" w14:textId="0636135E" w:rsidR="00D13CC2" w:rsidRPr="000309D6" w:rsidRDefault="00A342D2" w:rsidP="00D13CC2">
            <w:pPr>
              <w:pStyle w:val="TB"/>
            </w:pPr>
            <w:r>
              <w:t>Less</w:t>
            </w:r>
            <w:r w:rsidR="00D13CC2" w:rsidRPr="000309D6">
              <w:t xml:space="preserve"> than 24</w:t>
            </w:r>
          </w:p>
        </w:tc>
        <w:tc>
          <w:tcPr>
            <w:tcW w:w="3235" w:type="dxa"/>
            <w:shd w:val="clear" w:color="auto" w:fill="auto"/>
            <w:noWrap/>
            <w:hideMark/>
          </w:tcPr>
          <w:p w14:paraId="2E611273" w14:textId="77777777" w:rsidR="00D13CC2" w:rsidRPr="000309D6" w:rsidRDefault="00D13CC2" w:rsidP="00D13CC2">
            <w:pPr>
              <w:pStyle w:val="TB"/>
            </w:pPr>
            <w:r w:rsidRPr="000309D6">
              <w:t>90</w:t>
            </w:r>
          </w:p>
        </w:tc>
      </w:tr>
      <w:tr w:rsidR="006C1A84" w:rsidRPr="000309D6" w14:paraId="67D174BA" w14:textId="77777777" w:rsidTr="00010D43">
        <w:trPr>
          <w:trHeight w:val="312"/>
        </w:trPr>
        <w:tc>
          <w:tcPr>
            <w:tcW w:w="2880" w:type="dxa"/>
            <w:shd w:val="clear" w:color="auto" w:fill="auto"/>
            <w:noWrap/>
            <w:hideMark/>
          </w:tcPr>
          <w:p w14:paraId="6CA339BC" w14:textId="5E9B7986" w:rsidR="00D13CC2" w:rsidRPr="000309D6" w:rsidRDefault="00A342D2" w:rsidP="00D13CC2">
            <w:pPr>
              <w:pStyle w:val="TB"/>
            </w:pPr>
            <w:r>
              <w:t>Less</w:t>
            </w:r>
            <w:r w:rsidR="00D13CC2" w:rsidRPr="000309D6">
              <w:t xml:space="preserve"> than 26</w:t>
            </w:r>
          </w:p>
        </w:tc>
        <w:tc>
          <w:tcPr>
            <w:tcW w:w="3235" w:type="dxa"/>
            <w:shd w:val="clear" w:color="auto" w:fill="auto"/>
            <w:noWrap/>
            <w:hideMark/>
          </w:tcPr>
          <w:p w14:paraId="4CEAD3F0" w14:textId="77777777" w:rsidR="00D13CC2" w:rsidRPr="000309D6" w:rsidRDefault="00D13CC2" w:rsidP="00D13CC2">
            <w:pPr>
              <w:pStyle w:val="TB"/>
            </w:pPr>
            <w:r w:rsidRPr="000309D6">
              <w:t>90</w:t>
            </w:r>
          </w:p>
        </w:tc>
      </w:tr>
      <w:tr w:rsidR="006C1A84" w:rsidRPr="000309D6" w14:paraId="33B142D1" w14:textId="77777777" w:rsidTr="00010D43">
        <w:trPr>
          <w:trHeight w:val="312"/>
        </w:trPr>
        <w:tc>
          <w:tcPr>
            <w:tcW w:w="2880" w:type="dxa"/>
            <w:shd w:val="clear" w:color="auto" w:fill="auto"/>
            <w:noWrap/>
            <w:hideMark/>
          </w:tcPr>
          <w:p w14:paraId="6977FBE7" w14:textId="35591AAB" w:rsidR="00D13CC2" w:rsidRPr="000309D6" w:rsidRDefault="00A342D2" w:rsidP="00D13CC2">
            <w:pPr>
              <w:pStyle w:val="TB"/>
            </w:pPr>
            <w:r>
              <w:t>Less</w:t>
            </w:r>
            <w:r w:rsidR="00D13CC2" w:rsidRPr="000309D6">
              <w:t xml:space="preserve"> than 28</w:t>
            </w:r>
          </w:p>
        </w:tc>
        <w:tc>
          <w:tcPr>
            <w:tcW w:w="3235" w:type="dxa"/>
            <w:shd w:val="clear" w:color="auto" w:fill="auto"/>
            <w:noWrap/>
            <w:hideMark/>
          </w:tcPr>
          <w:p w14:paraId="3B07C22E" w14:textId="77777777" w:rsidR="00D13CC2" w:rsidRPr="000309D6" w:rsidRDefault="00D13CC2" w:rsidP="00D13CC2">
            <w:pPr>
              <w:pStyle w:val="TB"/>
            </w:pPr>
            <w:r w:rsidRPr="000309D6">
              <w:t>96</w:t>
            </w:r>
          </w:p>
        </w:tc>
      </w:tr>
      <w:tr w:rsidR="006C1A84" w:rsidRPr="00D202F1" w14:paraId="48DF6A22" w14:textId="77777777" w:rsidTr="00010D43">
        <w:trPr>
          <w:trHeight w:val="312"/>
        </w:trPr>
        <w:tc>
          <w:tcPr>
            <w:tcW w:w="2880" w:type="dxa"/>
            <w:shd w:val="clear" w:color="auto" w:fill="auto"/>
            <w:noWrap/>
            <w:hideMark/>
          </w:tcPr>
          <w:p w14:paraId="325D192E" w14:textId="0A98C4F3" w:rsidR="00D13CC2" w:rsidRPr="000309D6" w:rsidRDefault="00A342D2" w:rsidP="00D13CC2">
            <w:pPr>
              <w:pStyle w:val="TB"/>
            </w:pPr>
            <w:r>
              <w:t>Less</w:t>
            </w:r>
            <w:r w:rsidR="00D13CC2" w:rsidRPr="000309D6">
              <w:t xml:space="preserve"> than 30</w:t>
            </w:r>
          </w:p>
        </w:tc>
        <w:tc>
          <w:tcPr>
            <w:tcW w:w="3235" w:type="dxa"/>
            <w:shd w:val="clear" w:color="auto" w:fill="auto"/>
            <w:noWrap/>
            <w:hideMark/>
          </w:tcPr>
          <w:p w14:paraId="389BB79A" w14:textId="77777777" w:rsidR="00D13CC2" w:rsidRPr="000309D6" w:rsidRDefault="00D13CC2" w:rsidP="00D13CC2">
            <w:pPr>
              <w:pStyle w:val="TB"/>
            </w:pPr>
            <w:r w:rsidRPr="000309D6">
              <w:t>100</w:t>
            </w:r>
          </w:p>
        </w:tc>
      </w:tr>
    </w:tbl>
    <w:p w14:paraId="3DF7765D" w14:textId="51F32C05" w:rsidR="00D13CC2" w:rsidRDefault="00D13CC2" w:rsidP="00D13CC2">
      <w:pPr>
        <w:pStyle w:val="SOLNLLL"/>
      </w:pPr>
      <w:r w:rsidRPr="002B5F41">
        <w:t>d.</w:t>
      </w:r>
    </w:p>
    <w:p w14:paraId="7BC5F204" w14:textId="78ECAE87" w:rsidR="00010D43" w:rsidRPr="002B5F41" w:rsidRDefault="00010D43" w:rsidP="00010D43">
      <w:pPr>
        <w:pStyle w:val="SOLNLLL"/>
        <w:jc w:val="center"/>
      </w:pPr>
      <w:r w:rsidRPr="002B5F41">
        <w:rPr>
          <w:noProof/>
        </w:rPr>
        <w:drawing>
          <wp:inline distT="0" distB="0" distL="0" distR="0" wp14:anchorId="61816EBF" wp14:editId="3D828BEC">
            <wp:extent cx="4226944" cy="2449902"/>
            <wp:effectExtent l="0" t="0" r="2540" b="762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984A9B9" w14:textId="49B4A16A" w:rsidR="00D13CC2" w:rsidRPr="006C1A84" w:rsidRDefault="00D13CC2" w:rsidP="00D13CC2">
      <w:pPr>
        <w:pStyle w:val="SOLNLLL"/>
        <w:tabs>
          <w:tab w:val="left" w:pos="2520"/>
        </w:tabs>
        <w:rPr>
          <w:noProof/>
        </w:rPr>
      </w:pPr>
      <w:r w:rsidRPr="006C1A84">
        <w:rPr>
          <w:noProof/>
        </w:rPr>
        <w:t>e.</w:t>
      </w:r>
      <w:r w:rsidRPr="006C1A84">
        <w:rPr>
          <w:noProof/>
        </w:rPr>
        <w:tab/>
        <w:t>There is skewness to the right.</w:t>
      </w:r>
    </w:p>
    <w:p w14:paraId="516FF32D" w14:textId="64C05539" w:rsidR="00D13CC2" w:rsidRPr="006C1A84" w:rsidRDefault="00D13CC2" w:rsidP="00D13CC2">
      <w:pPr>
        <w:pStyle w:val="SOLNLLL"/>
      </w:pPr>
      <w:r w:rsidRPr="006C1A84">
        <w:rPr>
          <w:noProof/>
        </w:rPr>
        <w:t>f.</w:t>
      </w:r>
      <w:r w:rsidRPr="006C1A84">
        <w:rPr>
          <w:noProof/>
        </w:rPr>
        <w:tab/>
        <w:t>(11/50)(100) = 22%</w:t>
      </w:r>
    </w:p>
    <w:p w14:paraId="4ED0DE70" w14:textId="1995D207" w:rsidR="00D13CC2" w:rsidRPr="00010D43" w:rsidRDefault="00D13CC2" w:rsidP="00590425">
      <w:pPr>
        <w:pStyle w:val="SOLNL"/>
        <w:tabs>
          <w:tab w:val="left" w:pos="1980"/>
        </w:tabs>
        <w:ind w:left="840" w:hanging="840"/>
        <w:rPr>
          <w:spacing w:val="-4"/>
        </w:rPr>
      </w:pPr>
      <w:r w:rsidRPr="006C1A84">
        <w:t>19.</w:t>
      </w:r>
      <w:r w:rsidR="006C1A84" w:rsidRPr="006C1A84">
        <w:t> </w:t>
      </w:r>
      <w:r w:rsidRPr="006C1A84">
        <w:t>a.</w:t>
      </w:r>
      <w:r w:rsidRPr="006C1A84">
        <w:tab/>
      </w:r>
      <w:r w:rsidRPr="00010D43">
        <w:rPr>
          <w:spacing w:val="-4"/>
        </w:rPr>
        <w:t>The busiest airport is Hartsfield-Jackson Atlanta (ATL) with 104.2 million total passengers. The least busy airport is Detroit Metropolitan (DTW) with 34.4 million total passengers.</w:t>
      </w:r>
    </w:p>
    <w:p w14:paraId="3DF24767" w14:textId="23A70DB1" w:rsidR="00D13CC2" w:rsidRPr="006C1A84" w:rsidRDefault="00D13CC2" w:rsidP="00D13CC2">
      <w:pPr>
        <w:pStyle w:val="SOLNLLL"/>
      </w:pPr>
      <w:r w:rsidRPr="006C1A84">
        <w:lastRenderedPageBreak/>
        <w:t>b.</w:t>
      </w:r>
    </w:p>
    <w:tbl>
      <w:tblPr>
        <w:tblW w:w="0" w:type="auto"/>
        <w:tblInd w:w="2420" w:type="dxa"/>
        <w:tblLook w:val="04A0" w:firstRow="1" w:lastRow="0" w:firstColumn="1" w:lastColumn="0" w:noHBand="0" w:noVBand="1"/>
      </w:tblPr>
      <w:tblGrid>
        <w:gridCol w:w="3780"/>
        <w:gridCol w:w="1350"/>
      </w:tblGrid>
      <w:tr w:rsidR="00D13CC2" w:rsidRPr="000E7CC5" w14:paraId="3E5E6B32" w14:textId="77777777" w:rsidTr="00D13CC2">
        <w:trPr>
          <w:trHeight w:val="322"/>
        </w:trPr>
        <w:tc>
          <w:tcPr>
            <w:tcW w:w="3780" w:type="dxa"/>
            <w:shd w:val="clear" w:color="auto" w:fill="auto"/>
            <w:noWrap/>
            <w:hideMark/>
          </w:tcPr>
          <w:p w14:paraId="12AA16A8" w14:textId="0924E9F8" w:rsidR="00D13CC2" w:rsidRPr="000E7CC5" w:rsidRDefault="00D13CC2" w:rsidP="00D13CC2">
            <w:pPr>
              <w:pStyle w:val="TCH1"/>
            </w:pPr>
            <w:r w:rsidRPr="000E7CC5">
              <w:t>Total Passengers (Millions)</w:t>
            </w:r>
          </w:p>
        </w:tc>
        <w:tc>
          <w:tcPr>
            <w:tcW w:w="1350" w:type="dxa"/>
            <w:shd w:val="clear" w:color="auto" w:fill="auto"/>
            <w:noWrap/>
            <w:hideMark/>
          </w:tcPr>
          <w:p w14:paraId="2233F583" w14:textId="77777777" w:rsidR="00D13CC2" w:rsidRPr="000E7CC5" w:rsidRDefault="00D13CC2" w:rsidP="00D13CC2">
            <w:pPr>
              <w:pStyle w:val="TCH1"/>
            </w:pPr>
            <w:r w:rsidRPr="000E7CC5">
              <w:t>Frequency</w:t>
            </w:r>
          </w:p>
        </w:tc>
      </w:tr>
      <w:tr w:rsidR="00D13CC2" w:rsidRPr="000E7CC5" w14:paraId="1F558B1D" w14:textId="77777777" w:rsidTr="00D13CC2">
        <w:trPr>
          <w:trHeight w:val="322"/>
        </w:trPr>
        <w:tc>
          <w:tcPr>
            <w:tcW w:w="3780" w:type="dxa"/>
            <w:shd w:val="clear" w:color="auto" w:fill="auto"/>
            <w:noWrap/>
            <w:hideMark/>
          </w:tcPr>
          <w:p w14:paraId="47433761" w14:textId="68309483" w:rsidR="00D13CC2" w:rsidRPr="000E7CC5" w:rsidRDefault="00D13CC2" w:rsidP="00D13CC2">
            <w:pPr>
              <w:pStyle w:val="TB"/>
            </w:pPr>
            <w:r w:rsidRPr="000E7CC5">
              <w:t>30–39.9</w:t>
            </w:r>
          </w:p>
        </w:tc>
        <w:tc>
          <w:tcPr>
            <w:tcW w:w="1350" w:type="dxa"/>
            <w:shd w:val="clear" w:color="auto" w:fill="auto"/>
            <w:noWrap/>
            <w:hideMark/>
          </w:tcPr>
          <w:p w14:paraId="78B05263" w14:textId="77777777" w:rsidR="00D13CC2" w:rsidRPr="000E7CC5" w:rsidRDefault="00D13CC2" w:rsidP="00D13CC2">
            <w:pPr>
              <w:pStyle w:val="TB"/>
            </w:pPr>
            <w:r w:rsidRPr="000E7CC5">
              <w:t>4</w:t>
            </w:r>
          </w:p>
        </w:tc>
      </w:tr>
      <w:tr w:rsidR="00D13CC2" w:rsidRPr="000E7CC5" w14:paraId="1D34BF3F" w14:textId="77777777" w:rsidTr="00D13CC2">
        <w:trPr>
          <w:trHeight w:val="322"/>
        </w:trPr>
        <w:tc>
          <w:tcPr>
            <w:tcW w:w="3780" w:type="dxa"/>
            <w:shd w:val="clear" w:color="auto" w:fill="auto"/>
            <w:noWrap/>
            <w:hideMark/>
          </w:tcPr>
          <w:p w14:paraId="2FC6A7C9" w14:textId="77777777" w:rsidR="00D13CC2" w:rsidRPr="000E7CC5" w:rsidRDefault="00D13CC2" w:rsidP="00D13CC2">
            <w:pPr>
              <w:pStyle w:val="TB"/>
            </w:pPr>
            <w:r w:rsidRPr="000E7CC5">
              <w:t>40–49.9</w:t>
            </w:r>
          </w:p>
        </w:tc>
        <w:tc>
          <w:tcPr>
            <w:tcW w:w="1350" w:type="dxa"/>
            <w:shd w:val="clear" w:color="auto" w:fill="auto"/>
            <w:noWrap/>
            <w:hideMark/>
          </w:tcPr>
          <w:p w14:paraId="731F9219" w14:textId="77777777" w:rsidR="00D13CC2" w:rsidRPr="000E7CC5" w:rsidRDefault="00D13CC2" w:rsidP="00D13CC2">
            <w:pPr>
              <w:pStyle w:val="TB"/>
            </w:pPr>
            <w:r w:rsidRPr="000E7CC5">
              <w:t>9</w:t>
            </w:r>
          </w:p>
        </w:tc>
      </w:tr>
      <w:tr w:rsidR="00D13CC2" w:rsidRPr="000E7CC5" w14:paraId="2CF5A0BF" w14:textId="77777777" w:rsidTr="00D13CC2">
        <w:trPr>
          <w:trHeight w:val="322"/>
        </w:trPr>
        <w:tc>
          <w:tcPr>
            <w:tcW w:w="3780" w:type="dxa"/>
            <w:shd w:val="clear" w:color="auto" w:fill="auto"/>
            <w:noWrap/>
            <w:hideMark/>
          </w:tcPr>
          <w:p w14:paraId="0B999899" w14:textId="77777777" w:rsidR="00D13CC2" w:rsidRPr="000E7CC5" w:rsidRDefault="00D13CC2" w:rsidP="00D13CC2">
            <w:pPr>
              <w:pStyle w:val="TB"/>
            </w:pPr>
            <w:r w:rsidRPr="000E7CC5">
              <w:t>50–59.9</w:t>
            </w:r>
          </w:p>
        </w:tc>
        <w:tc>
          <w:tcPr>
            <w:tcW w:w="1350" w:type="dxa"/>
            <w:shd w:val="clear" w:color="auto" w:fill="auto"/>
            <w:noWrap/>
            <w:hideMark/>
          </w:tcPr>
          <w:p w14:paraId="1E7FEEB7" w14:textId="77777777" w:rsidR="00D13CC2" w:rsidRPr="000E7CC5" w:rsidRDefault="00D13CC2" w:rsidP="00D13CC2">
            <w:pPr>
              <w:pStyle w:val="TB"/>
            </w:pPr>
            <w:r w:rsidRPr="000E7CC5">
              <w:t>3</w:t>
            </w:r>
          </w:p>
        </w:tc>
      </w:tr>
      <w:tr w:rsidR="00D13CC2" w:rsidRPr="000E7CC5" w14:paraId="03FCAE96" w14:textId="77777777" w:rsidTr="00D13CC2">
        <w:trPr>
          <w:trHeight w:val="322"/>
        </w:trPr>
        <w:tc>
          <w:tcPr>
            <w:tcW w:w="3780" w:type="dxa"/>
            <w:shd w:val="clear" w:color="auto" w:fill="auto"/>
            <w:noWrap/>
            <w:hideMark/>
          </w:tcPr>
          <w:p w14:paraId="6624970D" w14:textId="77777777" w:rsidR="00D13CC2" w:rsidRPr="000E7CC5" w:rsidRDefault="00D13CC2" w:rsidP="00D13CC2">
            <w:pPr>
              <w:pStyle w:val="TB"/>
            </w:pPr>
            <w:r w:rsidRPr="000E7CC5">
              <w:t>60–69.9</w:t>
            </w:r>
          </w:p>
        </w:tc>
        <w:tc>
          <w:tcPr>
            <w:tcW w:w="1350" w:type="dxa"/>
            <w:shd w:val="clear" w:color="auto" w:fill="auto"/>
            <w:noWrap/>
            <w:hideMark/>
          </w:tcPr>
          <w:p w14:paraId="24C3BB7F" w14:textId="77777777" w:rsidR="00D13CC2" w:rsidRPr="000E7CC5" w:rsidRDefault="00D13CC2" w:rsidP="00D13CC2">
            <w:pPr>
              <w:pStyle w:val="TB"/>
            </w:pPr>
            <w:r w:rsidRPr="000E7CC5">
              <w:t>1</w:t>
            </w:r>
          </w:p>
        </w:tc>
      </w:tr>
      <w:tr w:rsidR="00D13CC2" w:rsidRPr="000E7CC5" w14:paraId="799AD369" w14:textId="77777777" w:rsidTr="00D13CC2">
        <w:trPr>
          <w:trHeight w:val="405"/>
        </w:trPr>
        <w:tc>
          <w:tcPr>
            <w:tcW w:w="3780" w:type="dxa"/>
            <w:shd w:val="clear" w:color="auto" w:fill="auto"/>
            <w:noWrap/>
            <w:hideMark/>
          </w:tcPr>
          <w:p w14:paraId="0FC273DB" w14:textId="77777777" w:rsidR="00D13CC2" w:rsidRPr="000E7CC5" w:rsidRDefault="00D13CC2" w:rsidP="00D13CC2">
            <w:pPr>
              <w:pStyle w:val="TB"/>
            </w:pPr>
            <w:r w:rsidRPr="000E7CC5">
              <w:t>70–79.9</w:t>
            </w:r>
          </w:p>
        </w:tc>
        <w:tc>
          <w:tcPr>
            <w:tcW w:w="1350" w:type="dxa"/>
            <w:shd w:val="clear" w:color="auto" w:fill="auto"/>
            <w:noWrap/>
            <w:hideMark/>
          </w:tcPr>
          <w:p w14:paraId="31E3575A" w14:textId="77777777" w:rsidR="00D13CC2" w:rsidRPr="000E7CC5" w:rsidRDefault="00D13CC2" w:rsidP="00D13CC2">
            <w:pPr>
              <w:pStyle w:val="TB"/>
            </w:pPr>
            <w:r w:rsidRPr="000E7CC5">
              <w:t>1</w:t>
            </w:r>
          </w:p>
        </w:tc>
      </w:tr>
      <w:tr w:rsidR="00D13CC2" w:rsidRPr="000E7CC5" w14:paraId="14FC09C4" w14:textId="77777777" w:rsidTr="00D13CC2">
        <w:trPr>
          <w:trHeight w:val="322"/>
        </w:trPr>
        <w:tc>
          <w:tcPr>
            <w:tcW w:w="3780" w:type="dxa"/>
            <w:shd w:val="clear" w:color="auto" w:fill="auto"/>
            <w:noWrap/>
            <w:hideMark/>
          </w:tcPr>
          <w:p w14:paraId="43AD5A6E" w14:textId="77777777" w:rsidR="00D13CC2" w:rsidRPr="000E7CC5" w:rsidRDefault="00D13CC2" w:rsidP="00D13CC2">
            <w:pPr>
              <w:pStyle w:val="TB"/>
            </w:pPr>
            <w:r w:rsidRPr="000E7CC5">
              <w:t>80–89.9</w:t>
            </w:r>
          </w:p>
        </w:tc>
        <w:tc>
          <w:tcPr>
            <w:tcW w:w="1350" w:type="dxa"/>
            <w:shd w:val="clear" w:color="auto" w:fill="auto"/>
            <w:noWrap/>
            <w:hideMark/>
          </w:tcPr>
          <w:p w14:paraId="6C730E64" w14:textId="77777777" w:rsidR="00D13CC2" w:rsidRPr="000E7CC5" w:rsidRDefault="00D13CC2" w:rsidP="00D13CC2">
            <w:pPr>
              <w:pStyle w:val="TB"/>
            </w:pPr>
            <w:r w:rsidRPr="000E7CC5">
              <w:t>1</w:t>
            </w:r>
          </w:p>
        </w:tc>
      </w:tr>
      <w:tr w:rsidR="00D13CC2" w:rsidRPr="000E7CC5" w14:paraId="2E580451" w14:textId="77777777" w:rsidTr="00D13CC2">
        <w:trPr>
          <w:trHeight w:val="322"/>
        </w:trPr>
        <w:tc>
          <w:tcPr>
            <w:tcW w:w="3780" w:type="dxa"/>
            <w:shd w:val="clear" w:color="auto" w:fill="auto"/>
            <w:noWrap/>
            <w:hideMark/>
          </w:tcPr>
          <w:p w14:paraId="240F6C5C" w14:textId="77777777" w:rsidR="00D13CC2" w:rsidRPr="000E7CC5" w:rsidRDefault="00D13CC2" w:rsidP="00D13CC2">
            <w:pPr>
              <w:pStyle w:val="TB"/>
            </w:pPr>
            <w:r w:rsidRPr="000E7CC5">
              <w:t>90–99.9</w:t>
            </w:r>
          </w:p>
        </w:tc>
        <w:tc>
          <w:tcPr>
            <w:tcW w:w="1350" w:type="dxa"/>
            <w:shd w:val="clear" w:color="auto" w:fill="auto"/>
            <w:noWrap/>
            <w:hideMark/>
          </w:tcPr>
          <w:p w14:paraId="7EBCDC2F" w14:textId="77777777" w:rsidR="00D13CC2" w:rsidRPr="000E7CC5" w:rsidRDefault="00D13CC2" w:rsidP="00D13CC2">
            <w:pPr>
              <w:pStyle w:val="TB"/>
            </w:pPr>
            <w:r w:rsidRPr="000E7CC5">
              <w:t>0</w:t>
            </w:r>
          </w:p>
        </w:tc>
      </w:tr>
      <w:tr w:rsidR="00D13CC2" w:rsidRPr="00D202F1" w14:paraId="46BE7529" w14:textId="77777777" w:rsidTr="00D13CC2">
        <w:trPr>
          <w:trHeight w:val="322"/>
        </w:trPr>
        <w:tc>
          <w:tcPr>
            <w:tcW w:w="3780" w:type="dxa"/>
            <w:shd w:val="clear" w:color="auto" w:fill="auto"/>
            <w:noWrap/>
            <w:hideMark/>
          </w:tcPr>
          <w:p w14:paraId="01AA5A0B" w14:textId="77777777" w:rsidR="00D13CC2" w:rsidRPr="000E7CC5" w:rsidRDefault="00D13CC2" w:rsidP="00D13CC2">
            <w:pPr>
              <w:pStyle w:val="TB"/>
            </w:pPr>
            <w:r w:rsidRPr="000E7CC5">
              <w:t>100–109.9</w:t>
            </w:r>
          </w:p>
        </w:tc>
        <w:tc>
          <w:tcPr>
            <w:tcW w:w="1350" w:type="dxa"/>
            <w:shd w:val="clear" w:color="auto" w:fill="auto"/>
            <w:noWrap/>
            <w:hideMark/>
          </w:tcPr>
          <w:p w14:paraId="7F4CF776" w14:textId="77777777" w:rsidR="00D13CC2" w:rsidRPr="000E7CC5" w:rsidRDefault="00D13CC2" w:rsidP="00D13CC2">
            <w:pPr>
              <w:pStyle w:val="TB"/>
            </w:pPr>
            <w:r w:rsidRPr="000E7CC5">
              <w:t>1</w:t>
            </w:r>
          </w:p>
        </w:tc>
      </w:tr>
    </w:tbl>
    <w:p w14:paraId="13A17EB0" w14:textId="4498B564" w:rsidR="00D13CC2" w:rsidRDefault="00D13CC2" w:rsidP="00D13CC2">
      <w:pPr>
        <w:pStyle w:val="SOLNLLL"/>
      </w:pPr>
      <w:r w:rsidRPr="000E7CC5">
        <w:t>c.</w:t>
      </w:r>
    </w:p>
    <w:p w14:paraId="543EC436" w14:textId="3173A960" w:rsidR="00010D43" w:rsidRPr="000E7CC5" w:rsidRDefault="00010D43" w:rsidP="00010D43">
      <w:pPr>
        <w:pStyle w:val="SOLNLLL"/>
        <w:jc w:val="center"/>
      </w:pPr>
      <w:r w:rsidRPr="000E7CC5">
        <w:rPr>
          <w:noProof/>
        </w:rPr>
        <w:drawing>
          <wp:inline distT="0" distB="0" distL="0" distR="0" wp14:anchorId="726A3F56" wp14:editId="7193ACCA">
            <wp:extent cx="4463506" cy="2717322"/>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63507" cy="2717323"/>
                    </a:xfrm>
                    <a:prstGeom prst="rect">
                      <a:avLst/>
                    </a:prstGeom>
                    <a:noFill/>
                    <a:ln>
                      <a:noFill/>
                    </a:ln>
                  </pic:spPr>
                </pic:pic>
              </a:graphicData>
            </a:graphic>
          </wp:inline>
        </w:drawing>
      </w:r>
    </w:p>
    <w:p w14:paraId="3585E2C8" w14:textId="64683281" w:rsidR="00D13CC2" w:rsidRPr="000E7CC5" w:rsidRDefault="00D13CC2" w:rsidP="00D13CC2">
      <w:pPr>
        <w:pStyle w:val="SOLNP"/>
      </w:pPr>
      <w:r w:rsidRPr="000E7CC5">
        <w:t>Most of the top 20 busiest North American airports service fewer than 60 million passengers. Only four of the 20 airports have more than 60 million passengers.</w:t>
      </w:r>
    </w:p>
    <w:p w14:paraId="6C59D903" w14:textId="760576C4" w:rsidR="00D13CC2" w:rsidRPr="000E7CC5" w:rsidRDefault="00D13CC2" w:rsidP="00590425">
      <w:pPr>
        <w:pStyle w:val="SOLNL"/>
        <w:tabs>
          <w:tab w:val="left" w:pos="1080"/>
        </w:tabs>
        <w:ind w:left="840" w:hanging="840"/>
      </w:pPr>
      <w:r w:rsidRPr="000E7CC5">
        <w:lastRenderedPageBreak/>
        <w:t>20. a.</w:t>
      </w:r>
      <w:r w:rsidRPr="000E7CC5">
        <w:tab/>
        <w:t>Lowest = 12, Highest = 23</w:t>
      </w:r>
    </w:p>
    <w:p w14:paraId="4DE7376F" w14:textId="10C59C05" w:rsidR="00D13CC2" w:rsidRPr="000E7CC5" w:rsidRDefault="00D13CC2" w:rsidP="00D13CC2">
      <w:pPr>
        <w:pStyle w:val="SOLNLLL"/>
      </w:pPr>
      <w:r w:rsidRPr="000E7CC5">
        <w:t>b.</w:t>
      </w:r>
    </w:p>
    <w:tbl>
      <w:tblPr>
        <w:tblW w:w="0" w:type="auto"/>
        <w:tblInd w:w="1308" w:type="dxa"/>
        <w:tblLayout w:type="fixed"/>
        <w:tblLook w:val="04A0" w:firstRow="1" w:lastRow="0" w:firstColumn="1" w:lastColumn="0" w:noHBand="0" w:noVBand="1"/>
      </w:tblPr>
      <w:tblGrid>
        <w:gridCol w:w="3659"/>
        <w:gridCol w:w="1440"/>
        <w:gridCol w:w="2448"/>
      </w:tblGrid>
      <w:tr w:rsidR="00F73500" w:rsidRPr="000E7CC5" w14:paraId="3257D750" w14:textId="77777777" w:rsidTr="00010D43">
        <w:trPr>
          <w:trHeight w:val="315"/>
        </w:trPr>
        <w:tc>
          <w:tcPr>
            <w:tcW w:w="3659" w:type="dxa"/>
            <w:shd w:val="clear" w:color="auto" w:fill="auto"/>
            <w:noWrap/>
            <w:hideMark/>
          </w:tcPr>
          <w:p w14:paraId="3A46742B" w14:textId="1ABC233B" w:rsidR="00D13CC2" w:rsidRPr="000E7CC5" w:rsidRDefault="00D13CC2" w:rsidP="00D13CC2">
            <w:pPr>
              <w:pStyle w:val="TCH1"/>
            </w:pPr>
            <w:r w:rsidRPr="000E7CC5">
              <w:t>Hours in Meetings per Week</w:t>
            </w:r>
          </w:p>
        </w:tc>
        <w:tc>
          <w:tcPr>
            <w:tcW w:w="1440" w:type="dxa"/>
            <w:shd w:val="clear" w:color="auto" w:fill="auto"/>
            <w:noWrap/>
            <w:hideMark/>
          </w:tcPr>
          <w:p w14:paraId="3BE35D1A" w14:textId="77777777" w:rsidR="00D13CC2" w:rsidRPr="000E7CC5" w:rsidRDefault="00D13CC2" w:rsidP="00D13CC2">
            <w:pPr>
              <w:pStyle w:val="TCH1"/>
            </w:pPr>
            <w:r w:rsidRPr="000E7CC5">
              <w:t>Frequency</w:t>
            </w:r>
          </w:p>
        </w:tc>
        <w:tc>
          <w:tcPr>
            <w:tcW w:w="2448" w:type="dxa"/>
            <w:shd w:val="clear" w:color="auto" w:fill="auto"/>
            <w:noWrap/>
            <w:hideMark/>
          </w:tcPr>
          <w:p w14:paraId="1C77933A" w14:textId="4FF44750" w:rsidR="00D13CC2" w:rsidRPr="000E7CC5" w:rsidRDefault="00D13CC2" w:rsidP="00D13CC2">
            <w:pPr>
              <w:pStyle w:val="TCH1"/>
            </w:pPr>
            <w:r w:rsidRPr="000E7CC5">
              <w:t>Percent Frequency</w:t>
            </w:r>
            <w:r w:rsidR="00121146">
              <w:t xml:space="preserve"> (%)</w:t>
            </w:r>
          </w:p>
        </w:tc>
      </w:tr>
      <w:tr w:rsidR="00F73500" w:rsidRPr="000E7CC5" w14:paraId="7510A4AA" w14:textId="77777777" w:rsidTr="00010D43">
        <w:trPr>
          <w:trHeight w:val="315"/>
        </w:trPr>
        <w:tc>
          <w:tcPr>
            <w:tcW w:w="3659" w:type="dxa"/>
            <w:shd w:val="clear" w:color="auto" w:fill="auto"/>
            <w:noWrap/>
            <w:hideMark/>
          </w:tcPr>
          <w:p w14:paraId="6EEBD739" w14:textId="235E90BD" w:rsidR="00D13CC2" w:rsidRPr="000E7CC5" w:rsidRDefault="00D13CC2" w:rsidP="00D13CC2">
            <w:pPr>
              <w:pStyle w:val="TB"/>
            </w:pPr>
            <w:r w:rsidRPr="000E7CC5">
              <w:t>11–12</w:t>
            </w:r>
          </w:p>
        </w:tc>
        <w:tc>
          <w:tcPr>
            <w:tcW w:w="1440" w:type="dxa"/>
            <w:shd w:val="clear" w:color="auto" w:fill="auto"/>
            <w:noWrap/>
            <w:hideMark/>
          </w:tcPr>
          <w:p w14:paraId="68ACAAA1" w14:textId="77777777" w:rsidR="00D13CC2" w:rsidRPr="000E7CC5" w:rsidRDefault="00D13CC2" w:rsidP="00D13CC2">
            <w:pPr>
              <w:pStyle w:val="TB"/>
            </w:pPr>
            <w:r w:rsidRPr="000E7CC5">
              <w:t>1</w:t>
            </w:r>
          </w:p>
        </w:tc>
        <w:tc>
          <w:tcPr>
            <w:tcW w:w="2448" w:type="dxa"/>
            <w:shd w:val="clear" w:color="auto" w:fill="auto"/>
            <w:noWrap/>
            <w:hideMark/>
          </w:tcPr>
          <w:p w14:paraId="431AC552" w14:textId="6960972F" w:rsidR="00D13CC2" w:rsidRPr="000E7CC5" w:rsidRDefault="00D13CC2" w:rsidP="00D13CC2">
            <w:pPr>
              <w:pStyle w:val="TB"/>
            </w:pPr>
            <w:r w:rsidRPr="000E7CC5">
              <w:t>4</w:t>
            </w:r>
          </w:p>
        </w:tc>
      </w:tr>
      <w:tr w:rsidR="00F73500" w:rsidRPr="000E7CC5" w14:paraId="52B7C56F" w14:textId="77777777" w:rsidTr="00010D43">
        <w:trPr>
          <w:trHeight w:val="315"/>
        </w:trPr>
        <w:tc>
          <w:tcPr>
            <w:tcW w:w="3659" w:type="dxa"/>
            <w:shd w:val="clear" w:color="auto" w:fill="auto"/>
            <w:noWrap/>
            <w:hideMark/>
          </w:tcPr>
          <w:p w14:paraId="1A8A11B6" w14:textId="77777777" w:rsidR="00D13CC2" w:rsidRPr="000E7CC5" w:rsidRDefault="00D13CC2" w:rsidP="00D13CC2">
            <w:pPr>
              <w:pStyle w:val="TB"/>
            </w:pPr>
            <w:r w:rsidRPr="000E7CC5">
              <w:t>13–14</w:t>
            </w:r>
          </w:p>
        </w:tc>
        <w:tc>
          <w:tcPr>
            <w:tcW w:w="1440" w:type="dxa"/>
            <w:shd w:val="clear" w:color="auto" w:fill="auto"/>
            <w:noWrap/>
            <w:hideMark/>
          </w:tcPr>
          <w:p w14:paraId="3DD621A6" w14:textId="77777777" w:rsidR="00D13CC2" w:rsidRPr="000E7CC5" w:rsidRDefault="00D13CC2" w:rsidP="00D13CC2">
            <w:pPr>
              <w:pStyle w:val="TB"/>
            </w:pPr>
            <w:r w:rsidRPr="000E7CC5">
              <w:t>2</w:t>
            </w:r>
          </w:p>
        </w:tc>
        <w:tc>
          <w:tcPr>
            <w:tcW w:w="2448" w:type="dxa"/>
            <w:shd w:val="clear" w:color="auto" w:fill="auto"/>
            <w:noWrap/>
            <w:hideMark/>
          </w:tcPr>
          <w:p w14:paraId="5AD5AF6D" w14:textId="3994DF16" w:rsidR="00D13CC2" w:rsidRPr="000E7CC5" w:rsidRDefault="00D13CC2" w:rsidP="00D13CC2">
            <w:pPr>
              <w:pStyle w:val="TB"/>
            </w:pPr>
            <w:r w:rsidRPr="000E7CC5">
              <w:t>8</w:t>
            </w:r>
          </w:p>
        </w:tc>
      </w:tr>
      <w:tr w:rsidR="00F73500" w:rsidRPr="000E7CC5" w14:paraId="26B9A2D8" w14:textId="77777777" w:rsidTr="00010D43">
        <w:trPr>
          <w:trHeight w:val="315"/>
        </w:trPr>
        <w:tc>
          <w:tcPr>
            <w:tcW w:w="3659" w:type="dxa"/>
            <w:shd w:val="clear" w:color="auto" w:fill="auto"/>
            <w:noWrap/>
            <w:hideMark/>
          </w:tcPr>
          <w:p w14:paraId="6F1E0F2F" w14:textId="77777777" w:rsidR="00D13CC2" w:rsidRPr="000E7CC5" w:rsidRDefault="00D13CC2" w:rsidP="00D13CC2">
            <w:pPr>
              <w:pStyle w:val="TB"/>
            </w:pPr>
            <w:r w:rsidRPr="000E7CC5">
              <w:t>15–16</w:t>
            </w:r>
          </w:p>
        </w:tc>
        <w:tc>
          <w:tcPr>
            <w:tcW w:w="1440" w:type="dxa"/>
            <w:shd w:val="clear" w:color="auto" w:fill="auto"/>
            <w:noWrap/>
            <w:hideMark/>
          </w:tcPr>
          <w:p w14:paraId="6F39726F" w14:textId="77777777" w:rsidR="00D13CC2" w:rsidRPr="000E7CC5" w:rsidRDefault="00D13CC2" w:rsidP="00D13CC2">
            <w:pPr>
              <w:pStyle w:val="TB"/>
            </w:pPr>
            <w:r w:rsidRPr="000E7CC5">
              <w:t>6</w:t>
            </w:r>
          </w:p>
        </w:tc>
        <w:tc>
          <w:tcPr>
            <w:tcW w:w="2448" w:type="dxa"/>
            <w:shd w:val="clear" w:color="auto" w:fill="auto"/>
            <w:noWrap/>
            <w:hideMark/>
          </w:tcPr>
          <w:p w14:paraId="09E80FFA" w14:textId="1F3F0FE2" w:rsidR="00D13CC2" w:rsidRPr="000E7CC5" w:rsidRDefault="00D13CC2" w:rsidP="00D13CC2">
            <w:pPr>
              <w:pStyle w:val="TB"/>
            </w:pPr>
            <w:r w:rsidRPr="000E7CC5">
              <w:t>24</w:t>
            </w:r>
          </w:p>
        </w:tc>
      </w:tr>
      <w:tr w:rsidR="00F73500" w:rsidRPr="000E7CC5" w14:paraId="46258F33" w14:textId="77777777" w:rsidTr="00010D43">
        <w:trPr>
          <w:trHeight w:val="315"/>
        </w:trPr>
        <w:tc>
          <w:tcPr>
            <w:tcW w:w="3659" w:type="dxa"/>
            <w:shd w:val="clear" w:color="auto" w:fill="auto"/>
            <w:noWrap/>
            <w:hideMark/>
          </w:tcPr>
          <w:p w14:paraId="3AA8F4B6" w14:textId="77777777" w:rsidR="00D13CC2" w:rsidRPr="000E7CC5" w:rsidRDefault="00D13CC2" w:rsidP="00D13CC2">
            <w:pPr>
              <w:pStyle w:val="TB"/>
            </w:pPr>
            <w:r w:rsidRPr="000E7CC5">
              <w:t>17–18</w:t>
            </w:r>
          </w:p>
        </w:tc>
        <w:tc>
          <w:tcPr>
            <w:tcW w:w="1440" w:type="dxa"/>
            <w:shd w:val="clear" w:color="auto" w:fill="auto"/>
            <w:noWrap/>
            <w:hideMark/>
          </w:tcPr>
          <w:p w14:paraId="7EC0C574" w14:textId="77777777" w:rsidR="00D13CC2" w:rsidRPr="000E7CC5" w:rsidRDefault="00D13CC2" w:rsidP="00D13CC2">
            <w:pPr>
              <w:pStyle w:val="TB"/>
            </w:pPr>
            <w:r w:rsidRPr="000E7CC5">
              <w:t>3</w:t>
            </w:r>
          </w:p>
        </w:tc>
        <w:tc>
          <w:tcPr>
            <w:tcW w:w="2448" w:type="dxa"/>
            <w:shd w:val="clear" w:color="auto" w:fill="auto"/>
            <w:noWrap/>
            <w:hideMark/>
          </w:tcPr>
          <w:p w14:paraId="4463DD17" w14:textId="5151101E" w:rsidR="00D13CC2" w:rsidRPr="000E7CC5" w:rsidRDefault="00D13CC2" w:rsidP="00D13CC2">
            <w:pPr>
              <w:pStyle w:val="TB"/>
            </w:pPr>
            <w:r w:rsidRPr="000E7CC5">
              <w:t>12</w:t>
            </w:r>
          </w:p>
        </w:tc>
      </w:tr>
      <w:tr w:rsidR="00F73500" w:rsidRPr="000E7CC5" w14:paraId="6106ECFF" w14:textId="77777777" w:rsidTr="00010D43">
        <w:trPr>
          <w:trHeight w:val="315"/>
        </w:trPr>
        <w:tc>
          <w:tcPr>
            <w:tcW w:w="3659" w:type="dxa"/>
            <w:shd w:val="clear" w:color="auto" w:fill="auto"/>
            <w:noWrap/>
            <w:hideMark/>
          </w:tcPr>
          <w:p w14:paraId="29F37B2F" w14:textId="77777777" w:rsidR="00D13CC2" w:rsidRPr="000E7CC5" w:rsidRDefault="00D13CC2" w:rsidP="00D13CC2">
            <w:pPr>
              <w:pStyle w:val="TB"/>
            </w:pPr>
            <w:r w:rsidRPr="000E7CC5">
              <w:t>19–20</w:t>
            </w:r>
          </w:p>
        </w:tc>
        <w:tc>
          <w:tcPr>
            <w:tcW w:w="1440" w:type="dxa"/>
            <w:shd w:val="clear" w:color="auto" w:fill="auto"/>
            <w:noWrap/>
            <w:hideMark/>
          </w:tcPr>
          <w:p w14:paraId="7CC983E0" w14:textId="77777777" w:rsidR="00D13CC2" w:rsidRPr="000E7CC5" w:rsidRDefault="00D13CC2" w:rsidP="00D13CC2">
            <w:pPr>
              <w:pStyle w:val="TB"/>
            </w:pPr>
            <w:r w:rsidRPr="000E7CC5">
              <w:t>5</w:t>
            </w:r>
          </w:p>
        </w:tc>
        <w:tc>
          <w:tcPr>
            <w:tcW w:w="2448" w:type="dxa"/>
            <w:shd w:val="clear" w:color="auto" w:fill="auto"/>
            <w:noWrap/>
            <w:hideMark/>
          </w:tcPr>
          <w:p w14:paraId="59D5255B" w14:textId="2DE41F86" w:rsidR="00D13CC2" w:rsidRPr="000E7CC5" w:rsidRDefault="00D13CC2" w:rsidP="00D13CC2">
            <w:pPr>
              <w:pStyle w:val="TB"/>
            </w:pPr>
            <w:r w:rsidRPr="000E7CC5">
              <w:t>20</w:t>
            </w:r>
          </w:p>
        </w:tc>
      </w:tr>
      <w:tr w:rsidR="00F73500" w:rsidRPr="000E7CC5" w14:paraId="10E9F90C" w14:textId="77777777" w:rsidTr="00010D43">
        <w:trPr>
          <w:trHeight w:val="315"/>
        </w:trPr>
        <w:tc>
          <w:tcPr>
            <w:tcW w:w="3659" w:type="dxa"/>
            <w:shd w:val="clear" w:color="auto" w:fill="auto"/>
            <w:noWrap/>
            <w:hideMark/>
          </w:tcPr>
          <w:p w14:paraId="61BEE3C7" w14:textId="77777777" w:rsidR="00D13CC2" w:rsidRPr="000E7CC5" w:rsidRDefault="00D13CC2" w:rsidP="00D13CC2">
            <w:pPr>
              <w:pStyle w:val="TB"/>
            </w:pPr>
            <w:r w:rsidRPr="000E7CC5">
              <w:t>21–22</w:t>
            </w:r>
          </w:p>
        </w:tc>
        <w:tc>
          <w:tcPr>
            <w:tcW w:w="1440" w:type="dxa"/>
            <w:shd w:val="clear" w:color="auto" w:fill="auto"/>
            <w:noWrap/>
            <w:hideMark/>
          </w:tcPr>
          <w:p w14:paraId="73352DC5" w14:textId="77777777" w:rsidR="00D13CC2" w:rsidRPr="000E7CC5" w:rsidRDefault="00D13CC2" w:rsidP="00D13CC2">
            <w:pPr>
              <w:pStyle w:val="TB"/>
            </w:pPr>
            <w:r w:rsidRPr="000E7CC5">
              <w:t>4</w:t>
            </w:r>
          </w:p>
        </w:tc>
        <w:tc>
          <w:tcPr>
            <w:tcW w:w="2448" w:type="dxa"/>
            <w:shd w:val="clear" w:color="auto" w:fill="auto"/>
            <w:noWrap/>
            <w:hideMark/>
          </w:tcPr>
          <w:p w14:paraId="5A29CEA8" w14:textId="239A1C3E" w:rsidR="00D13CC2" w:rsidRPr="000E7CC5" w:rsidRDefault="00D13CC2" w:rsidP="00D13CC2">
            <w:pPr>
              <w:pStyle w:val="TB"/>
            </w:pPr>
            <w:r w:rsidRPr="000E7CC5">
              <w:t>16</w:t>
            </w:r>
          </w:p>
        </w:tc>
      </w:tr>
      <w:tr w:rsidR="00F73500" w:rsidRPr="000E7CC5" w14:paraId="36BE8C5F" w14:textId="77777777" w:rsidTr="00010D43">
        <w:trPr>
          <w:trHeight w:val="330"/>
        </w:trPr>
        <w:tc>
          <w:tcPr>
            <w:tcW w:w="3659" w:type="dxa"/>
            <w:shd w:val="clear" w:color="auto" w:fill="auto"/>
            <w:noWrap/>
            <w:hideMark/>
          </w:tcPr>
          <w:p w14:paraId="7B03F80E" w14:textId="77777777" w:rsidR="00D13CC2" w:rsidRPr="000E7CC5" w:rsidRDefault="00D13CC2" w:rsidP="00D13CC2">
            <w:pPr>
              <w:pStyle w:val="TB"/>
            </w:pPr>
            <w:r w:rsidRPr="000E7CC5">
              <w:t>23–24</w:t>
            </w:r>
          </w:p>
        </w:tc>
        <w:tc>
          <w:tcPr>
            <w:tcW w:w="1440" w:type="dxa"/>
            <w:shd w:val="clear" w:color="auto" w:fill="auto"/>
            <w:noWrap/>
            <w:hideMark/>
          </w:tcPr>
          <w:p w14:paraId="625021DA" w14:textId="77777777" w:rsidR="00D13CC2" w:rsidRPr="000E7CC5" w:rsidRDefault="00D13CC2" w:rsidP="00D13CC2">
            <w:pPr>
              <w:pStyle w:val="TB"/>
            </w:pPr>
            <w:r w:rsidRPr="000E7CC5">
              <w:t>4</w:t>
            </w:r>
          </w:p>
        </w:tc>
        <w:tc>
          <w:tcPr>
            <w:tcW w:w="2448" w:type="dxa"/>
            <w:shd w:val="clear" w:color="auto" w:fill="auto"/>
            <w:noWrap/>
            <w:hideMark/>
          </w:tcPr>
          <w:p w14:paraId="372F9046" w14:textId="6A3A31B7" w:rsidR="00D13CC2" w:rsidRPr="000E7CC5" w:rsidRDefault="00D13CC2" w:rsidP="00D13CC2">
            <w:pPr>
              <w:pStyle w:val="TB"/>
            </w:pPr>
            <w:r w:rsidRPr="000E7CC5">
              <w:t>16</w:t>
            </w:r>
          </w:p>
        </w:tc>
      </w:tr>
      <w:tr w:rsidR="00F73500" w:rsidRPr="006D1151" w14:paraId="3ED99B90" w14:textId="77777777" w:rsidTr="00010D43">
        <w:trPr>
          <w:trHeight w:val="315"/>
        </w:trPr>
        <w:tc>
          <w:tcPr>
            <w:tcW w:w="3659" w:type="dxa"/>
            <w:shd w:val="clear" w:color="auto" w:fill="auto"/>
            <w:noWrap/>
            <w:hideMark/>
          </w:tcPr>
          <w:p w14:paraId="471BE22B" w14:textId="77777777" w:rsidR="00D13CC2" w:rsidRPr="000E7CC5" w:rsidRDefault="00D13CC2" w:rsidP="00D13CC2">
            <w:pPr>
              <w:pStyle w:val="TB"/>
            </w:pPr>
          </w:p>
        </w:tc>
        <w:tc>
          <w:tcPr>
            <w:tcW w:w="1440" w:type="dxa"/>
            <w:shd w:val="clear" w:color="auto" w:fill="auto"/>
            <w:noWrap/>
            <w:hideMark/>
          </w:tcPr>
          <w:p w14:paraId="13C0544E" w14:textId="77777777" w:rsidR="00D13CC2" w:rsidRPr="000E7CC5" w:rsidRDefault="00D13CC2" w:rsidP="00D13CC2">
            <w:pPr>
              <w:pStyle w:val="TB"/>
            </w:pPr>
            <w:r w:rsidRPr="000E7CC5">
              <w:t>25</w:t>
            </w:r>
          </w:p>
        </w:tc>
        <w:tc>
          <w:tcPr>
            <w:tcW w:w="2448" w:type="dxa"/>
            <w:shd w:val="clear" w:color="auto" w:fill="auto"/>
            <w:noWrap/>
            <w:hideMark/>
          </w:tcPr>
          <w:p w14:paraId="546EEF27" w14:textId="5592265A" w:rsidR="00D13CC2" w:rsidRPr="000E7CC5" w:rsidRDefault="00D13CC2" w:rsidP="00D13CC2">
            <w:pPr>
              <w:pStyle w:val="TB"/>
            </w:pPr>
            <w:r w:rsidRPr="000E7CC5">
              <w:t>100</w:t>
            </w:r>
          </w:p>
        </w:tc>
      </w:tr>
    </w:tbl>
    <w:p w14:paraId="3D31A879" w14:textId="7227ABE2" w:rsidR="00D13CC2" w:rsidRDefault="00D13CC2" w:rsidP="00D13CC2">
      <w:pPr>
        <w:pStyle w:val="SOLNLLL"/>
      </w:pPr>
      <w:r w:rsidRPr="000A79B7">
        <w:t>c.</w:t>
      </w:r>
    </w:p>
    <w:p w14:paraId="4958B4FF" w14:textId="76F9FB5A" w:rsidR="00010D43" w:rsidRDefault="00010D43" w:rsidP="00010D43">
      <w:pPr>
        <w:pStyle w:val="SOLNLLL"/>
        <w:jc w:val="center"/>
      </w:pPr>
      <w:r w:rsidRPr="000A79B7">
        <w:rPr>
          <w:noProof/>
        </w:rPr>
        <w:drawing>
          <wp:inline distT="0" distB="0" distL="0" distR="0" wp14:anchorId="3EEE8ACB" wp14:editId="604F602A">
            <wp:extent cx="3605842" cy="2467154"/>
            <wp:effectExtent l="0" t="0" r="0" b="0"/>
            <wp:docPr id="1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A867BBE" w14:textId="77777777" w:rsidR="00114F50" w:rsidRPr="00A76ED4" w:rsidRDefault="00114F50" w:rsidP="00114F50">
      <w:pPr>
        <w:pStyle w:val="SOLNP"/>
      </w:pPr>
      <w:r w:rsidRPr="00A76ED4">
        <w:t>The distribution is slightly skewed to the left.</w:t>
      </w:r>
    </w:p>
    <w:p w14:paraId="6652ECF1" w14:textId="77777777" w:rsidR="00114F50" w:rsidRDefault="00114F50" w:rsidP="00114F50">
      <w:pPr>
        <w:pStyle w:val="SOLNLLL"/>
      </w:pPr>
    </w:p>
    <w:p w14:paraId="5FF3B7A3" w14:textId="77777777" w:rsidR="00942A3F" w:rsidRDefault="00942A3F" w:rsidP="00D13CC2">
      <w:pPr>
        <w:pStyle w:val="SOLNLLL"/>
        <w:sectPr w:rsidR="00942A3F">
          <w:footerReference w:type="even" r:id="rId24"/>
          <w:footerReference w:type="default" r:id="rId25"/>
          <w:endnotePr>
            <w:numFmt w:val="decimal"/>
          </w:endnotePr>
          <w:pgSz w:w="12240" w:h="15840"/>
          <w:pgMar w:top="1440" w:right="1440" w:bottom="1440" w:left="1440" w:header="720" w:footer="720" w:gutter="0"/>
          <w:cols w:space="720"/>
          <w:noEndnote/>
        </w:sectPr>
      </w:pPr>
    </w:p>
    <w:p w14:paraId="10CAED67" w14:textId="4680C74C" w:rsidR="00D13CC2" w:rsidRPr="00A76ED4" w:rsidRDefault="00D13CC2" w:rsidP="00D13CC2">
      <w:pPr>
        <w:pStyle w:val="SOLNL"/>
      </w:pPr>
      <w:r w:rsidRPr="00A76ED4">
        <w:lastRenderedPageBreak/>
        <w:t>21. a/b/c/d.</w:t>
      </w:r>
      <w:r w:rsidR="00C86CC3">
        <w:t xml:space="preserve"> </w:t>
      </w:r>
    </w:p>
    <w:tbl>
      <w:tblPr>
        <w:tblW w:w="12520" w:type="dxa"/>
        <w:tblInd w:w="440" w:type="dxa"/>
        <w:tblLook w:val="04A0" w:firstRow="1" w:lastRow="0" w:firstColumn="1" w:lastColumn="0" w:noHBand="0" w:noVBand="1"/>
      </w:tblPr>
      <w:tblGrid>
        <w:gridCol w:w="4420"/>
        <w:gridCol w:w="1710"/>
        <w:gridCol w:w="1980"/>
        <w:gridCol w:w="1980"/>
        <w:gridCol w:w="2430"/>
      </w:tblGrid>
      <w:tr w:rsidR="00D13CC2" w:rsidRPr="00A76ED4" w14:paraId="09F1CF66" w14:textId="77777777" w:rsidTr="00C50A31">
        <w:trPr>
          <w:trHeight w:val="525"/>
        </w:trPr>
        <w:tc>
          <w:tcPr>
            <w:tcW w:w="4420" w:type="dxa"/>
            <w:shd w:val="clear" w:color="auto" w:fill="auto"/>
            <w:hideMark/>
          </w:tcPr>
          <w:p w14:paraId="54023AB2" w14:textId="6DA254E5" w:rsidR="00D13CC2" w:rsidRPr="00A76ED4" w:rsidRDefault="006F2942" w:rsidP="006F2942">
            <w:pPr>
              <w:pStyle w:val="TCH1"/>
            </w:pPr>
            <w:r>
              <w:t>Endowment Amount ($ Billions)</w:t>
            </w:r>
          </w:p>
        </w:tc>
        <w:tc>
          <w:tcPr>
            <w:tcW w:w="1710" w:type="dxa"/>
            <w:shd w:val="clear" w:color="auto" w:fill="auto"/>
            <w:hideMark/>
          </w:tcPr>
          <w:p w14:paraId="749293EE" w14:textId="77777777" w:rsidR="00D13CC2" w:rsidRPr="00A76ED4" w:rsidRDefault="00D13CC2" w:rsidP="00D13CC2">
            <w:pPr>
              <w:pStyle w:val="TCH1"/>
            </w:pPr>
            <w:r w:rsidRPr="00A76ED4">
              <w:t>Frequency</w:t>
            </w:r>
          </w:p>
        </w:tc>
        <w:tc>
          <w:tcPr>
            <w:tcW w:w="1980" w:type="dxa"/>
            <w:shd w:val="clear" w:color="auto" w:fill="auto"/>
            <w:hideMark/>
          </w:tcPr>
          <w:p w14:paraId="3642066D" w14:textId="77777777" w:rsidR="00D13CC2" w:rsidRPr="00A76ED4" w:rsidRDefault="00D13CC2" w:rsidP="00D13CC2">
            <w:pPr>
              <w:pStyle w:val="TCH1"/>
            </w:pPr>
            <w:r w:rsidRPr="00A76ED4">
              <w:t>Relative Frequency</w:t>
            </w:r>
          </w:p>
        </w:tc>
        <w:tc>
          <w:tcPr>
            <w:tcW w:w="1980" w:type="dxa"/>
            <w:shd w:val="clear" w:color="auto" w:fill="auto"/>
            <w:hideMark/>
          </w:tcPr>
          <w:p w14:paraId="1DFD4BE8" w14:textId="77777777" w:rsidR="00D13CC2" w:rsidRPr="00A76ED4" w:rsidRDefault="00D13CC2" w:rsidP="00D13CC2">
            <w:pPr>
              <w:pStyle w:val="TCH1"/>
            </w:pPr>
            <w:r w:rsidRPr="00A76ED4">
              <w:t>Cumulative Frequency</w:t>
            </w:r>
          </w:p>
        </w:tc>
        <w:tc>
          <w:tcPr>
            <w:tcW w:w="2430" w:type="dxa"/>
            <w:shd w:val="clear" w:color="auto" w:fill="auto"/>
            <w:hideMark/>
          </w:tcPr>
          <w:p w14:paraId="1955C1A0" w14:textId="77777777" w:rsidR="00D13CC2" w:rsidRPr="00A76ED4" w:rsidRDefault="00D13CC2" w:rsidP="00D13CC2">
            <w:pPr>
              <w:pStyle w:val="TCH1"/>
            </w:pPr>
            <w:r w:rsidRPr="00A76ED4">
              <w:t>Cumulative Relative Frequency</w:t>
            </w:r>
          </w:p>
        </w:tc>
      </w:tr>
      <w:tr w:rsidR="00D13CC2" w:rsidRPr="00A76ED4" w14:paraId="5841DB0A" w14:textId="77777777" w:rsidTr="00C50A31">
        <w:trPr>
          <w:trHeight w:val="263"/>
        </w:trPr>
        <w:tc>
          <w:tcPr>
            <w:tcW w:w="4420" w:type="dxa"/>
            <w:shd w:val="clear" w:color="auto" w:fill="auto"/>
            <w:noWrap/>
            <w:hideMark/>
          </w:tcPr>
          <w:p w14:paraId="1CAE3F58" w14:textId="55429685" w:rsidR="00D13CC2" w:rsidRPr="00A76ED4" w:rsidRDefault="00D13CC2" w:rsidP="00D13CC2">
            <w:pPr>
              <w:pStyle w:val="TB"/>
            </w:pPr>
            <w:r w:rsidRPr="00A76ED4">
              <w:t>0–1.9</w:t>
            </w:r>
          </w:p>
        </w:tc>
        <w:tc>
          <w:tcPr>
            <w:tcW w:w="1710" w:type="dxa"/>
            <w:shd w:val="clear" w:color="auto" w:fill="auto"/>
            <w:noWrap/>
            <w:hideMark/>
          </w:tcPr>
          <w:p w14:paraId="63C0CACA" w14:textId="77777777" w:rsidR="00D13CC2" w:rsidRPr="00A76ED4" w:rsidRDefault="00D13CC2" w:rsidP="00D13CC2">
            <w:pPr>
              <w:pStyle w:val="TB"/>
            </w:pPr>
            <w:r w:rsidRPr="00A76ED4">
              <w:t>10</w:t>
            </w:r>
          </w:p>
        </w:tc>
        <w:tc>
          <w:tcPr>
            <w:tcW w:w="1980" w:type="dxa"/>
            <w:shd w:val="clear" w:color="auto" w:fill="auto"/>
            <w:noWrap/>
            <w:hideMark/>
          </w:tcPr>
          <w:p w14:paraId="76308D95" w14:textId="77777777" w:rsidR="00D13CC2" w:rsidRPr="00A76ED4" w:rsidRDefault="00D13CC2" w:rsidP="00D13CC2">
            <w:pPr>
              <w:pStyle w:val="TB"/>
            </w:pPr>
            <w:r w:rsidRPr="00A76ED4">
              <w:t>0.17</w:t>
            </w:r>
          </w:p>
        </w:tc>
        <w:tc>
          <w:tcPr>
            <w:tcW w:w="1980" w:type="dxa"/>
            <w:shd w:val="clear" w:color="auto" w:fill="auto"/>
            <w:noWrap/>
            <w:hideMark/>
          </w:tcPr>
          <w:p w14:paraId="3FB4840A" w14:textId="77777777" w:rsidR="00D13CC2" w:rsidRPr="00A76ED4" w:rsidRDefault="00D13CC2" w:rsidP="00D13CC2">
            <w:pPr>
              <w:pStyle w:val="TB"/>
            </w:pPr>
            <w:r w:rsidRPr="00A76ED4">
              <w:t>10</w:t>
            </w:r>
          </w:p>
        </w:tc>
        <w:tc>
          <w:tcPr>
            <w:tcW w:w="2430" w:type="dxa"/>
            <w:shd w:val="clear" w:color="auto" w:fill="auto"/>
            <w:noWrap/>
            <w:hideMark/>
          </w:tcPr>
          <w:p w14:paraId="0B3A57AA" w14:textId="77777777" w:rsidR="00D13CC2" w:rsidRPr="00A76ED4" w:rsidRDefault="00D13CC2" w:rsidP="00D13CC2">
            <w:pPr>
              <w:pStyle w:val="TB"/>
            </w:pPr>
            <w:r w:rsidRPr="00A76ED4">
              <w:t>0.17</w:t>
            </w:r>
          </w:p>
        </w:tc>
      </w:tr>
      <w:tr w:rsidR="00D13CC2" w:rsidRPr="00A76ED4" w14:paraId="4174BCF3" w14:textId="77777777" w:rsidTr="00C50A31">
        <w:trPr>
          <w:trHeight w:val="263"/>
        </w:trPr>
        <w:tc>
          <w:tcPr>
            <w:tcW w:w="4420" w:type="dxa"/>
            <w:shd w:val="clear" w:color="auto" w:fill="auto"/>
            <w:noWrap/>
            <w:hideMark/>
          </w:tcPr>
          <w:p w14:paraId="717CF701" w14:textId="77777777" w:rsidR="00D13CC2" w:rsidRPr="00A76ED4" w:rsidRDefault="00D13CC2" w:rsidP="00D13CC2">
            <w:pPr>
              <w:pStyle w:val="TB"/>
            </w:pPr>
            <w:r w:rsidRPr="00A76ED4">
              <w:t>2.0–3.9</w:t>
            </w:r>
          </w:p>
        </w:tc>
        <w:tc>
          <w:tcPr>
            <w:tcW w:w="1710" w:type="dxa"/>
            <w:shd w:val="clear" w:color="auto" w:fill="auto"/>
            <w:noWrap/>
            <w:hideMark/>
          </w:tcPr>
          <w:p w14:paraId="621CE28A" w14:textId="77777777" w:rsidR="00D13CC2" w:rsidRPr="00A76ED4" w:rsidRDefault="00D13CC2" w:rsidP="00D13CC2">
            <w:pPr>
              <w:pStyle w:val="TB"/>
            </w:pPr>
            <w:r w:rsidRPr="00A76ED4">
              <w:t>24</w:t>
            </w:r>
          </w:p>
        </w:tc>
        <w:tc>
          <w:tcPr>
            <w:tcW w:w="1980" w:type="dxa"/>
            <w:shd w:val="clear" w:color="auto" w:fill="auto"/>
            <w:noWrap/>
            <w:hideMark/>
          </w:tcPr>
          <w:p w14:paraId="092BA7AC" w14:textId="77777777" w:rsidR="00D13CC2" w:rsidRPr="00A76ED4" w:rsidRDefault="00D13CC2" w:rsidP="00D13CC2">
            <w:pPr>
              <w:pStyle w:val="TB"/>
            </w:pPr>
            <w:r w:rsidRPr="00A76ED4">
              <w:t>0.40</w:t>
            </w:r>
          </w:p>
        </w:tc>
        <w:tc>
          <w:tcPr>
            <w:tcW w:w="1980" w:type="dxa"/>
            <w:shd w:val="clear" w:color="auto" w:fill="auto"/>
            <w:noWrap/>
            <w:hideMark/>
          </w:tcPr>
          <w:p w14:paraId="6ACC154C" w14:textId="77777777" w:rsidR="00D13CC2" w:rsidRPr="00A76ED4" w:rsidRDefault="00D13CC2" w:rsidP="00D13CC2">
            <w:pPr>
              <w:pStyle w:val="TB"/>
            </w:pPr>
            <w:r w:rsidRPr="00A76ED4">
              <w:t>34</w:t>
            </w:r>
          </w:p>
        </w:tc>
        <w:tc>
          <w:tcPr>
            <w:tcW w:w="2430" w:type="dxa"/>
            <w:shd w:val="clear" w:color="auto" w:fill="auto"/>
            <w:noWrap/>
            <w:hideMark/>
          </w:tcPr>
          <w:p w14:paraId="3259FE12" w14:textId="77777777" w:rsidR="00D13CC2" w:rsidRPr="00A76ED4" w:rsidRDefault="00D13CC2" w:rsidP="00D13CC2">
            <w:pPr>
              <w:pStyle w:val="TB"/>
            </w:pPr>
            <w:r w:rsidRPr="00A76ED4">
              <w:t>0.57</w:t>
            </w:r>
          </w:p>
        </w:tc>
      </w:tr>
      <w:tr w:rsidR="00D13CC2" w:rsidRPr="00A76ED4" w14:paraId="1260B78C" w14:textId="77777777" w:rsidTr="00C50A31">
        <w:trPr>
          <w:trHeight w:val="263"/>
        </w:trPr>
        <w:tc>
          <w:tcPr>
            <w:tcW w:w="4420" w:type="dxa"/>
            <w:shd w:val="clear" w:color="auto" w:fill="auto"/>
            <w:noWrap/>
            <w:hideMark/>
          </w:tcPr>
          <w:p w14:paraId="368189E6" w14:textId="77777777" w:rsidR="00D13CC2" w:rsidRPr="00A76ED4" w:rsidRDefault="00D13CC2" w:rsidP="00D13CC2">
            <w:pPr>
              <w:pStyle w:val="TB"/>
            </w:pPr>
            <w:r w:rsidRPr="00A76ED4">
              <w:t>4.0–5.9</w:t>
            </w:r>
          </w:p>
        </w:tc>
        <w:tc>
          <w:tcPr>
            <w:tcW w:w="1710" w:type="dxa"/>
            <w:shd w:val="clear" w:color="auto" w:fill="auto"/>
            <w:noWrap/>
            <w:hideMark/>
          </w:tcPr>
          <w:p w14:paraId="22940B4E" w14:textId="77777777" w:rsidR="00D13CC2" w:rsidRPr="00A76ED4" w:rsidRDefault="00D13CC2" w:rsidP="00D13CC2">
            <w:pPr>
              <w:pStyle w:val="TB"/>
            </w:pPr>
            <w:r w:rsidRPr="00A76ED4">
              <w:t>7</w:t>
            </w:r>
          </w:p>
        </w:tc>
        <w:tc>
          <w:tcPr>
            <w:tcW w:w="1980" w:type="dxa"/>
            <w:shd w:val="clear" w:color="auto" w:fill="auto"/>
            <w:noWrap/>
            <w:hideMark/>
          </w:tcPr>
          <w:p w14:paraId="24828581" w14:textId="77777777" w:rsidR="00D13CC2" w:rsidRPr="00A76ED4" w:rsidRDefault="00D13CC2" w:rsidP="00D13CC2">
            <w:pPr>
              <w:pStyle w:val="TB"/>
            </w:pPr>
            <w:r w:rsidRPr="00A76ED4">
              <w:t>0.12</w:t>
            </w:r>
          </w:p>
        </w:tc>
        <w:tc>
          <w:tcPr>
            <w:tcW w:w="1980" w:type="dxa"/>
            <w:shd w:val="clear" w:color="auto" w:fill="auto"/>
            <w:noWrap/>
            <w:hideMark/>
          </w:tcPr>
          <w:p w14:paraId="3E487B5B" w14:textId="77777777" w:rsidR="00D13CC2" w:rsidRPr="00A76ED4" w:rsidRDefault="00D13CC2" w:rsidP="00D13CC2">
            <w:pPr>
              <w:pStyle w:val="TB"/>
            </w:pPr>
            <w:r w:rsidRPr="00A76ED4">
              <w:t>41</w:t>
            </w:r>
          </w:p>
        </w:tc>
        <w:tc>
          <w:tcPr>
            <w:tcW w:w="2430" w:type="dxa"/>
            <w:shd w:val="clear" w:color="auto" w:fill="auto"/>
            <w:noWrap/>
            <w:hideMark/>
          </w:tcPr>
          <w:p w14:paraId="7DB1358F" w14:textId="77777777" w:rsidR="00D13CC2" w:rsidRPr="00A76ED4" w:rsidRDefault="00D13CC2" w:rsidP="00D13CC2">
            <w:pPr>
              <w:pStyle w:val="TB"/>
            </w:pPr>
            <w:r w:rsidRPr="00A76ED4">
              <w:t>0.68</w:t>
            </w:r>
          </w:p>
        </w:tc>
      </w:tr>
      <w:tr w:rsidR="00D13CC2" w:rsidRPr="00A76ED4" w14:paraId="3A512743" w14:textId="77777777" w:rsidTr="00C50A31">
        <w:trPr>
          <w:trHeight w:val="263"/>
        </w:trPr>
        <w:tc>
          <w:tcPr>
            <w:tcW w:w="4420" w:type="dxa"/>
            <w:shd w:val="clear" w:color="auto" w:fill="auto"/>
            <w:noWrap/>
            <w:hideMark/>
          </w:tcPr>
          <w:p w14:paraId="236E2E6F" w14:textId="77777777" w:rsidR="00D13CC2" w:rsidRPr="00A76ED4" w:rsidRDefault="00D13CC2" w:rsidP="00D13CC2">
            <w:pPr>
              <w:pStyle w:val="TB"/>
            </w:pPr>
            <w:r w:rsidRPr="00A76ED4">
              <w:t>6.0–7.9</w:t>
            </w:r>
          </w:p>
        </w:tc>
        <w:tc>
          <w:tcPr>
            <w:tcW w:w="1710" w:type="dxa"/>
            <w:shd w:val="clear" w:color="auto" w:fill="auto"/>
            <w:noWrap/>
            <w:hideMark/>
          </w:tcPr>
          <w:p w14:paraId="54F8111E" w14:textId="77777777" w:rsidR="00D13CC2" w:rsidRPr="00A76ED4" w:rsidRDefault="00D13CC2" w:rsidP="00D13CC2">
            <w:pPr>
              <w:pStyle w:val="TB"/>
            </w:pPr>
            <w:r w:rsidRPr="00A76ED4">
              <w:t>5</w:t>
            </w:r>
          </w:p>
        </w:tc>
        <w:tc>
          <w:tcPr>
            <w:tcW w:w="1980" w:type="dxa"/>
            <w:shd w:val="clear" w:color="auto" w:fill="auto"/>
            <w:noWrap/>
            <w:hideMark/>
          </w:tcPr>
          <w:p w14:paraId="4BB59FF6" w14:textId="77777777" w:rsidR="00D13CC2" w:rsidRPr="00A76ED4" w:rsidRDefault="00D13CC2" w:rsidP="00D13CC2">
            <w:pPr>
              <w:pStyle w:val="TB"/>
            </w:pPr>
            <w:r w:rsidRPr="00A76ED4">
              <w:t>0.08</w:t>
            </w:r>
          </w:p>
        </w:tc>
        <w:tc>
          <w:tcPr>
            <w:tcW w:w="1980" w:type="dxa"/>
            <w:shd w:val="clear" w:color="auto" w:fill="auto"/>
            <w:noWrap/>
            <w:hideMark/>
          </w:tcPr>
          <w:p w14:paraId="11C68812" w14:textId="77777777" w:rsidR="00D13CC2" w:rsidRPr="00A76ED4" w:rsidRDefault="00D13CC2" w:rsidP="00D13CC2">
            <w:pPr>
              <w:pStyle w:val="TB"/>
            </w:pPr>
            <w:r w:rsidRPr="00A76ED4">
              <w:t>46</w:t>
            </w:r>
          </w:p>
        </w:tc>
        <w:tc>
          <w:tcPr>
            <w:tcW w:w="2430" w:type="dxa"/>
            <w:shd w:val="clear" w:color="auto" w:fill="auto"/>
            <w:noWrap/>
            <w:hideMark/>
          </w:tcPr>
          <w:p w14:paraId="085EDD01" w14:textId="77777777" w:rsidR="00D13CC2" w:rsidRPr="00A76ED4" w:rsidRDefault="00D13CC2" w:rsidP="00D13CC2">
            <w:pPr>
              <w:pStyle w:val="TB"/>
            </w:pPr>
            <w:r w:rsidRPr="00A76ED4">
              <w:t>0.77</w:t>
            </w:r>
          </w:p>
        </w:tc>
      </w:tr>
      <w:tr w:rsidR="00D13CC2" w:rsidRPr="00A76ED4" w14:paraId="158F2819" w14:textId="77777777" w:rsidTr="00C50A31">
        <w:trPr>
          <w:trHeight w:val="263"/>
        </w:trPr>
        <w:tc>
          <w:tcPr>
            <w:tcW w:w="4420" w:type="dxa"/>
            <w:shd w:val="clear" w:color="auto" w:fill="auto"/>
            <w:noWrap/>
            <w:hideMark/>
          </w:tcPr>
          <w:p w14:paraId="565BFC25" w14:textId="77777777" w:rsidR="00D13CC2" w:rsidRPr="00A76ED4" w:rsidRDefault="00D13CC2" w:rsidP="00D13CC2">
            <w:pPr>
              <w:pStyle w:val="TB"/>
            </w:pPr>
            <w:r w:rsidRPr="00A76ED4">
              <w:t>8.0–9.9</w:t>
            </w:r>
          </w:p>
        </w:tc>
        <w:tc>
          <w:tcPr>
            <w:tcW w:w="1710" w:type="dxa"/>
            <w:shd w:val="clear" w:color="auto" w:fill="auto"/>
            <w:noWrap/>
            <w:hideMark/>
          </w:tcPr>
          <w:p w14:paraId="21E50A3C" w14:textId="77777777" w:rsidR="00D13CC2" w:rsidRPr="00A76ED4" w:rsidRDefault="00D13CC2" w:rsidP="00D13CC2">
            <w:pPr>
              <w:pStyle w:val="TB"/>
            </w:pPr>
            <w:r w:rsidRPr="00A76ED4">
              <w:t>3</w:t>
            </w:r>
          </w:p>
        </w:tc>
        <w:tc>
          <w:tcPr>
            <w:tcW w:w="1980" w:type="dxa"/>
            <w:shd w:val="clear" w:color="auto" w:fill="auto"/>
            <w:noWrap/>
            <w:hideMark/>
          </w:tcPr>
          <w:p w14:paraId="6AC65DC3" w14:textId="77777777" w:rsidR="00D13CC2" w:rsidRPr="00A76ED4" w:rsidRDefault="00D13CC2" w:rsidP="00D13CC2">
            <w:pPr>
              <w:pStyle w:val="TB"/>
            </w:pPr>
            <w:r w:rsidRPr="00A76ED4">
              <w:t>0.05</w:t>
            </w:r>
          </w:p>
        </w:tc>
        <w:tc>
          <w:tcPr>
            <w:tcW w:w="1980" w:type="dxa"/>
            <w:shd w:val="clear" w:color="auto" w:fill="auto"/>
            <w:noWrap/>
            <w:hideMark/>
          </w:tcPr>
          <w:p w14:paraId="5707E3FF" w14:textId="77777777" w:rsidR="00D13CC2" w:rsidRPr="00A76ED4" w:rsidRDefault="00D13CC2" w:rsidP="00D13CC2">
            <w:pPr>
              <w:pStyle w:val="TB"/>
            </w:pPr>
            <w:r w:rsidRPr="00A76ED4">
              <w:t>49</w:t>
            </w:r>
          </w:p>
        </w:tc>
        <w:tc>
          <w:tcPr>
            <w:tcW w:w="2430" w:type="dxa"/>
            <w:shd w:val="clear" w:color="auto" w:fill="auto"/>
            <w:noWrap/>
            <w:hideMark/>
          </w:tcPr>
          <w:p w14:paraId="64C285AD" w14:textId="77777777" w:rsidR="00D13CC2" w:rsidRPr="00A76ED4" w:rsidRDefault="00D13CC2" w:rsidP="00D13CC2">
            <w:pPr>
              <w:pStyle w:val="TB"/>
            </w:pPr>
            <w:r w:rsidRPr="00A76ED4">
              <w:t>0.82</w:t>
            </w:r>
          </w:p>
        </w:tc>
      </w:tr>
      <w:tr w:rsidR="00D13CC2" w:rsidRPr="00A76ED4" w14:paraId="633BBA42" w14:textId="77777777" w:rsidTr="00C50A31">
        <w:trPr>
          <w:trHeight w:val="263"/>
        </w:trPr>
        <w:tc>
          <w:tcPr>
            <w:tcW w:w="4420" w:type="dxa"/>
            <w:shd w:val="clear" w:color="auto" w:fill="auto"/>
            <w:noWrap/>
            <w:hideMark/>
          </w:tcPr>
          <w:p w14:paraId="3002104A" w14:textId="77777777" w:rsidR="00D13CC2" w:rsidRPr="00A76ED4" w:rsidRDefault="00D13CC2" w:rsidP="00D13CC2">
            <w:pPr>
              <w:pStyle w:val="TB"/>
            </w:pPr>
            <w:r w:rsidRPr="00A76ED4">
              <w:t>10.0–11.9</w:t>
            </w:r>
          </w:p>
        </w:tc>
        <w:tc>
          <w:tcPr>
            <w:tcW w:w="1710" w:type="dxa"/>
            <w:shd w:val="clear" w:color="auto" w:fill="auto"/>
            <w:noWrap/>
            <w:hideMark/>
          </w:tcPr>
          <w:p w14:paraId="5A37AC1E" w14:textId="77777777" w:rsidR="00D13CC2" w:rsidRPr="00A76ED4" w:rsidRDefault="00D13CC2" w:rsidP="00D13CC2">
            <w:pPr>
              <w:pStyle w:val="TB"/>
            </w:pPr>
            <w:r w:rsidRPr="00A76ED4">
              <w:t>4</w:t>
            </w:r>
          </w:p>
        </w:tc>
        <w:tc>
          <w:tcPr>
            <w:tcW w:w="1980" w:type="dxa"/>
            <w:shd w:val="clear" w:color="auto" w:fill="auto"/>
            <w:noWrap/>
            <w:hideMark/>
          </w:tcPr>
          <w:p w14:paraId="24D2CE72" w14:textId="77777777" w:rsidR="00D13CC2" w:rsidRPr="00A76ED4" w:rsidRDefault="00D13CC2" w:rsidP="00D13CC2">
            <w:pPr>
              <w:pStyle w:val="TB"/>
            </w:pPr>
            <w:r w:rsidRPr="00A76ED4">
              <w:t>0.07</w:t>
            </w:r>
          </w:p>
        </w:tc>
        <w:tc>
          <w:tcPr>
            <w:tcW w:w="1980" w:type="dxa"/>
            <w:shd w:val="clear" w:color="auto" w:fill="auto"/>
            <w:noWrap/>
            <w:hideMark/>
          </w:tcPr>
          <w:p w14:paraId="4646B332" w14:textId="77777777" w:rsidR="00D13CC2" w:rsidRPr="00A76ED4" w:rsidRDefault="00D13CC2" w:rsidP="00D13CC2">
            <w:pPr>
              <w:pStyle w:val="TB"/>
            </w:pPr>
            <w:r w:rsidRPr="00A76ED4">
              <w:t>53</w:t>
            </w:r>
          </w:p>
        </w:tc>
        <w:tc>
          <w:tcPr>
            <w:tcW w:w="2430" w:type="dxa"/>
            <w:shd w:val="clear" w:color="auto" w:fill="auto"/>
            <w:noWrap/>
            <w:hideMark/>
          </w:tcPr>
          <w:p w14:paraId="21555F74" w14:textId="77777777" w:rsidR="00D13CC2" w:rsidRPr="00A76ED4" w:rsidRDefault="00D13CC2" w:rsidP="00D13CC2">
            <w:pPr>
              <w:pStyle w:val="TB"/>
            </w:pPr>
            <w:r w:rsidRPr="00A76ED4">
              <w:t>0.88</w:t>
            </w:r>
          </w:p>
        </w:tc>
      </w:tr>
      <w:tr w:rsidR="00D13CC2" w:rsidRPr="00A76ED4" w14:paraId="5A20551A" w14:textId="77777777" w:rsidTr="00C50A31">
        <w:trPr>
          <w:trHeight w:val="263"/>
        </w:trPr>
        <w:tc>
          <w:tcPr>
            <w:tcW w:w="4420" w:type="dxa"/>
            <w:shd w:val="clear" w:color="auto" w:fill="auto"/>
            <w:noWrap/>
            <w:hideMark/>
          </w:tcPr>
          <w:p w14:paraId="05655D02" w14:textId="77777777" w:rsidR="00D13CC2" w:rsidRPr="00A76ED4" w:rsidRDefault="00D13CC2" w:rsidP="00D13CC2">
            <w:pPr>
              <w:pStyle w:val="TB"/>
            </w:pPr>
            <w:r w:rsidRPr="00A76ED4">
              <w:t>12.0–13.9</w:t>
            </w:r>
          </w:p>
        </w:tc>
        <w:tc>
          <w:tcPr>
            <w:tcW w:w="1710" w:type="dxa"/>
            <w:shd w:val="clear" w:color="auto" w:fill="auto"/>
            <w:noWrap/>
            <w:hideMark/>
          </w:tcPr>
          <w:p w14:paraId="1CADBFD7" w14:textId="77777777" w:rsidR="00D13CC2" w:rsidRPr="00A76ED4" w:rsidRDefault="00D13CC2" w:rsidP="00D13CC2">
            <w:pPr>
              <w:pStyle w:val="TB"/>
            </w:pPr>
            <w:r w:rsidRPr="00A76ED4">
              <w:t>1</w:t>
            </w:r>
          </w:p>
        </w:tc>
        <w:tc>
          <w:tcPr>
            <w:tcW w:w="1980" w:type="dxa"/>
            <w:shd w:val="clear" w:color="auto" w:fill="auto"/>
            <w:noWrap/>
            <w:hideMark/>
          </w:tcPr>
          <w:p w14:paraId="50A551BA" w14:textId="77777777" w:rsidR="00D13CC2" w:rsidRPr="00A76ED4" w:rsidRDefault="00D13CC2" w:rsidP="00D13CC2">
            <w:pPr>
              <w:pStyle w:val="TB"/>
            </w:pPr>
            <w:r w:rsidRPr="00A76ED4">
              <w:t>0.02</w:t>
            </w:r>
          </w:p>
        </w:tc>
        <w:tc>
          <w:tcPr>
            <w:tcW w:w="1980" w:type="dxa"/>
            <w:shd w:val="clear" w:color="auto" w:fill="auto"/>
            <w:noWrap/>
            <w:hideMark/>
          </w:tcPr>
          <w:p w14:paraId="713D365E" w14:textId="77777777" w:rsidR="00D13CC2" w:rsidRPr="00A76ED4" w:rsidRDefault="00D13CC2" w:rsidP="00D13CC2">
            <w:pPr>
              <w:pStyle w:val="TB"/>
            </w:pPr>
            <w:r w:rsidRPr="00A76ED4">
              <w:t>54</w:t>
            </w:r>
          </w:p>
        </w:tc>
        <w:tc>
          <w:tcPr>
            <w:tcW w:w="2430" w:type="dxa"/>
            <w:shd w:val="clear" w:color="auto" w:fill="auto"/>
            <w:noWrap/>
            <w:hideMark/>
          </w:tcPr>
          <w:p w14:paraId="545BA045" w14:textId="77777777" w:rsidR="00D13CC2" w:rsidRPr="00A76ED4" w:rsidRDefault="00D13CC2" w:rsidP="00D13CC2">
            <w:pPr>
              <w:pStyle w:val="TB"/>
            </w:pPr>
            <w:r w:rsidRPr="00A76ED4">
              <w:t>0.90</w:t>
            </w:r>
          </w:p>
        </w:tc>
      </w:tr>
      <w:tr w:rsidR="00D13CC2" w:rsidRPr="00A76ED4" w14:paraId="0FC977B4" w14:textId="77777777" w:rsidTr="00C50A31">
        <w:trPr>
          <w:trHeight w:val="263"/>
        </w:trPr>
        <w:tc>
          <w:tcPr>
            <w:tcW w:w="4420" w:type="dxa"/>
            <w:shd w:val="clear" w:color="auto" w:fill="auto"/>
            <w:noWrap/>
            <w:hideMark/>
          </w:tcPr>
          <w:p w14:paraId="256D9EB6" w14:textId="77777777" w:rsidR="00D13CC2" w:rsidRPr="00A76ED4" w:rsidRDefault="00D13CC2" w:rsidP="00D13CC2">
            <w:pPr>
              <w:pStyle w:val="TB"/>
            </w:pPr>
            <w:r w:rsidRPr="00A76ED4">
              <w:t>14.0–15.9</w:t>
            </w:r>
          </w:p>
        </w:tc>
        <w:tc>
          <w:tcPr>
            <w:tcW w:w="1710" w:type="dxa"/>
            <w:shd w:val="clear" w:color="auto" w:fill="auto"/>
            <w:noWrap/>
            <w:hideMark/>
          </w:tcPr>
          <w:p w14:paraId="796E84E7" w14:textId="77777777" w:rsidR="00D13CC2" w:rsidRPr="00A76ED4" w:rsidRDefault="00D13CC2" w:rsidP="00D13CC2">
            <w:pPr>
              <w:pStyle w:val="TB"/>
            </w:pPr>
            <w:r w:rsidRPr="00A76ED4">
              <w:t>1</w:t>
            </w:r>
          </w:p>
        </w:tc>
        <w:tc>
          <w:tcPr>
            <w:tcW w:w="1980" w:type="dxa"/>
            <w:shd w:val="clear" w:color="auto" w:fill="auto"/>
            <w:noWrap/>
            <w:hideMark/>
          </w:tcPr>
          <w:p w14:paraId="1FED9B7D" w14:textId="77777777" w:rsidR="00D13CC2" w:rsidRPr="00A76ED4" w:rsidRDefault="00D13CC2" w:rsidP="00D13CC2">
            <w:pPr>
              <w:pStyle w:val="TB"/>
            </w:pPr>
            <w:r w:rsidRPr="00A76ED4">
              <w:t>0.02</w:t>
            </w:r>
          </w:p>
        </w:tc>
        <w:tc>
          <w:tcPr>
            <w:tcW w:w="1980" w:type="dxa"/>
            <w:shd w:val="clear" w:color="auto" w:fill="auto"/>
            <w:noWrap/>
            <w:hideMark/>
          </w:tcPr>
          <w:p w14:paraId="7972D0C4" w14:textId="77777777" w:rsidR="00D13CC2" w:rsidRPr="00A76ED4" w:rsidRDefault="00D13CC2" w:rsidP="00D13CC2">
            <w:pPr>
              <w:pStyle w:val="TB"/>
            </w:pPr>
            <w:r w:rsidRPr="00A76ED4">
              <w:t>55</w:t>
            </w:r>
          </w:p>
        </w:tc>
        <w:tc>
          <w:tcPr>
            <w:tcW w:w="2430" w:type="dxa"/>
            <w:shd w:val="clear" w:color="auto" w:fill="auto"/>
            <w:noWrap/>
            <w:hideMark/>
          </w:tcPr>
          <w:p w14:paraId="44BFDE8C" w14:textId="77777777" w:rsidR="00D13CC2" w:rsidRPr="00A76ED4" w:rsidRDefault="00D13CC2" w:rsidP="00D13CC2">
            <w:pPr>
              <w:pStyle w:val="TB"/>
            </w:pPr>
            <w:r w:rsidRPr="00A76ED4">
              <w:t>0.92</w:t>
            </w:r>
          </w:p>
        </w:tc>
      </w:tr>
      <w:tr w:rsidR="00D13CC2" w:rsidRPr="00A76ED4" w14:paraId="11F26D8E" w14:textId="77777777" w:rsidTr="00C50A31">
        <w:trPr>
          <w:trHeight w:val="263"/>
        </w:trPr>
        <w:tc>
          <w:tcPr>
            <w:tcW w:w="4420" w:type="dxa"/>
            <w:shd w:val="clear" w:color="auto" w:fill="auto"/>
            <w:noWrap/>
            <w:hideMark/>
          </w:tcPr>
          <w:p w14:paraId="3F01FBDF" w14:textId="77777777" w:rsidR="00D13CC2" w:rsidRPr="00A76ED4" w:rsidRDefault="00D13CC2" w:rsidP="00D13CC2">
            <w:pPr>
              <w:pStyle w:val="TB"/>
            </w:pPr>
            <w:r w:rsidRPr="00A76ED4">
              <w:t>16.0–17.9</w:t>
            </w:r>
          </w:p>
        </w:tc>
        <w:tc>
          <w:tcPr>
            <w:tcW w:w="1710" w:type="dxa"/>
            <w:shd w:val="clear" w:color="auto" w:fill="auto"/>
            <w:noWrap/>
            <w:hideMark/>
          </w:tcPr>
          <w:p w14:paraId="4A287ECA" w14:textId="77777777" w:rsidR="00D13CC2" w:rsidRPr="00A76ED4" w:rsidRDefault="00D13CC2" w:rsidP="00D13CC2">
            <w:pPr>
              <w:pStyle w:val="TB"/>
            </w:pPr>
            <w:r w:rsidRPr="00A76ED4">
              <w:t>0</w:t>
            </w:r>
          </w:p>
        </w:tc>
        <w:tc>
          <w:tcPr>
            <w:tcW w:w="1980" w:type="dxa"/>
            <w:shd w:val="clear" w:color="auto" w:fill="auto"/>
            <w:noWrap/>
            <w:hideMark/>
          </w:tcPr>
          <w:p w14:paraId="0E94F0FD" w14:textId="77777777" w:rsidR="00D13CC2" w:rsidRPr="00A76ED4" w:rsidRDefault="00D13CC2" w:rsidP="00D13CC2">
            <w:pPr>
              <w:pStyle w:val="TB"/>
            </w:pPr>
            <w:r w:rsidRPr="00A76ED4">
              <w:t>0.00</w:t>
            </w:r>
          </w:p>
        </w:tc>
        <w:tc>
          <w:tcPr>
            <w:tcW w:w="1980" w:type="dxa"/>
            <w:shd w:val="clear" w:color="auto" w:fill="auto"/>
            <w:noWrap/>
            <w:hideMark/>
          </w:tcPr>
          <w:p w14:paraId="02EDD914" w14:textId="77777777" w:rsidR="00D13CC2" w:rsidRPr="00A76ED4" w:rsidRDefault="00D13CC2" w:rsidP="00D13CC2">
            <w:pPr>
              <w:pStyle w:val="TB"/>
            </w:pPr>
            <w:r w:rsidRPr="00A76ED4">
              <w:t>55</w:t>
            </w:r>
          </w:p>
        </w:tc>
        <w:tc>
          <w:tcPr>
            <w:tcW w:w="2430" w:type="dxa"/>
            <w:shd w:val="clear" w:color="auto" w:fill="auto"/>
            <w:noWrap/>
            <w:hideMark/>
          </w:tcPr>
          <w:p w14:paraId="79AD8C75" w14:textId="77777777" w:rsidR="00D13CC2" w:rsidRPr="00A76ED4" w:rsidRDefault="00D13CC2" w:rsidP="00D13CC2">
            <w:pPr>
              <w:pStyle w:val="TB"/>
            </w:pPr>
            <w:r w:rsidRPr="00A76ED4">
              <w:t>0.92</w:t>
            </w:r>
          </w:p>
        </w:tc>
      </w:tr>
      <w:tr w:rsidR="00D13CC2" w:rsidRPr="00A76ED4" w14:paraId="7A8DBC6C" w14:textId="77777777" w:rsidTr="00C50A31">
        <w:trPr>
          <w:trHeight w:val="263"/>
        </w:trPr>
        <w:tc>
          <w:tcPr>
            <w:tcW w:w="4420" w:type="dxa"/>
            <w:shd w:val="clear" w:color="auto" w:fill="auto"/>
            <w:noWrap/>
            <w:hideMark/>
          </w:tcPr>
          <w:p w14:paraId="1C618D2C" w14:textId="77777777" w:rsidR="00D13CC2" w:rsidRPr="00A76ED4" w:rsidRDefault="00D13CC2" w:rsidP="00D13CC2">
            <w:pPr>
              <w:pStyle w:val="TB"/>
            </w:pPr>
            <w:r w:rsidRPr="00A76ED4">
              <w:t>18.0–19.9</w:t>
            </w:r>
          </w:p>
        </w:tc>
        <w:tc>
          <w:tcPr>
            <w:tcW w:w="1710" w:type="dxa"/>
            <w:shd w:val="clear" w:color="auto" w:fill="auto"/>
            <w:noWrap/>
            <w:hideMark/>
          </w:tcPr>
          <w:p w14:paraId="65718761" w14:textId="77777777" w:rsidR="00D13CC2" w:rsidRPr="00A76ED4" w:rsidRDefault="00D13CC2" w:rsidP="00D13CC2">
            <w:pPr>
              <w:pStyle w:val="TB"/>
            </w:pPr>
            <w:r w:rsidRPr="00A76ED4">
              <w:t>0</w:t>
            </w:r>
          </w:p>
        </w:tc>
        <w:tc>
          <w:tcPr>
            <w:tcW w:w="1980" w:type="dxa"/>
            <w:shd w:val="clear" w:color="auto" w:fill="auto"/>
            <w:noWrap/>
            <w:hideMark/>
          </w:tcPr>
          <w:p w14:paraId="4F638F7F" w14:textId="77777777" w:rsidR="00D13CC2" w:rsidRPr="00A76ED4" w:rsidRDefault="00D13CC2" w:rsidP="00D13CC2">
            <w:pPr>
              <w:pStyle w:val="TB"/>
            </w:pPr>
            <w:r w:rsidRPr="00A76ED4">
              <w:t>0.00</w:t>
            </w:r>
          </w:p>
        </w:tc>
        <w:tc>
          <w:tcPr>
            <w:tcW w:w="1980" w:type="dxa"/>
            <w:shd w:val="clear" w:color="auto" w:fill="auto"/>
            <w:noWrap/>
            <w:hideMark/>
          </w:tcPr>
          <w:p w14:paraId="3984CD42" w14:textId="77777777" w:rsidR="00D13CC2" w:rsidRPr="00A76ED4" w:rsidRDefault="00D13CC2" w:rsidP="00D13CC2">
            <w:pPr>
              <w:pStyle w:val="TB"/>
            </w:pPr>
            <w:r w:rsidRPr="00A76ED4">
              <w:t>55</w:t>
            </w:r>
          </w:p>
        </w:tc>
        <w:tc>
          <w:tcPr>
            <w:tcW w:w="2430" w:type="dxa"/>
            <w:shd w:val="clear" w:color="auto" w:fill="auto"/>
            <w:noWrap/>
            <w:hideMark/>
          </w:tcPr>
          <w:p w14:paraId="36C339D0" w14:textId="77777777" w:rsidR="00D13CC2" w:rsidRPr="00A76ED4" w:rsidRDefault="00D13CC2" w:rsidP="00D13CC2">
            <w:pPr>
              <w:pStyle w:val="TB"/>
            </w:pPr>
            <w:r w:rsidRPr="00A76ED4">
              <w:t>0.92</w:t>
            </w:r>
          </w:p>
        </w:tc>
      </w:tr>
      <w:tr w:rsidR="00D13CC2" w:rsidRPr="00A76ED4" w14:paraId="387207FE" w14:textId="77777777" w:rsidTr="00C50A31">
        <w:trPr>
          <w:trHeight w:val="263"/>
        </w:trPr>
        <w:tc>
          <w:tcPr>
            <w:tcW w:w="4420" w:type="dxa"/>
            <w:shd w:val="clear" w:color="auto" w:fill="auto"/>
            <w:noWrap/>
            <w:hideMark/>
          </w:tcPr>
          <w:p w14:paraId="2A826F9A" w14:textId="77777777" w:rsidR="00D13CC2" w:rsidRPr="00A76ED4" w:rsidRDefault="00D13CC2" w:rsidP="00D13CC2">
            <w:pPr>
              <w:pStyle w:val="TB"/>
            </w:pPr>
            <w:r w:rsidRPr="00A76ED4">
              <w:t>20.0–21.9</w:t>
            </w:r>
          </w:p>
        </w:tc>
        <w:tc>
          <w:tcPr>
            <w:tcW w:w="1710" w:type="dxa"/>
            <w:shd w:val="clear" w:color="auto" w:fill="auto"/>
            <w:noWrap/>
            <w:hideMark/>
          </w:tcPr>
          <w:p w14:paraId="69001DDE" w14:textId="77777777" w:rsidR="00D13CC2" w:rsidRPr="00A76ED4" w:rsidRDefault="00D13CC2" w:rsidP="00D13CC2">
            <w:pPr>
              <w:pStyle w:val="TB"/>
            </w:pPr>
            <w:r w:rsidRPr="00A76ED4">
              <w:t>0</w:t>
            </w:r>
          </w:p>
        </w:tc>
        <w:tc>
          <w:tcPr>
            <w:tcW w:w="1980" w:type="dxa"/>
            <w:shd w:val="clear" w:color="auto" w:fill="auto"/>
            <w:noWrap/>
            <w:hideMark/>
          </w:tcPr>
          <w:p w14:paraId="4486ACF5" w14:textId="77777777" w:rsidR="00D13CC2" w:rsidRPr="00A76ED4" w:rsidRDefault="00D13CC2" w:rsidP="00D13CC2">
            <w:pPr>
              <w:pStyle w:val="TB"/>
            </w:pPr>
            <w:r w:rsidRPr="00A76ED4">
              <w:t>0.00</w:t>
            </w:r>
          </w:p>
        </w:tc>
        <w:tc>
          <w:tcPr>
            <w:tcW w:w="1980" w:type="dxa"/>
            <w:shd w:val="clear" w:color="auto" w:fill="auto"/>
            <w:noWrap/>
            <w:hideMark/>
          </w:tcPr>
          <w:p w14:paraId="7DA60EA3" w14:textId="77777777" w:rsidR="00D13CC2" w:rsidRPr="00A76ED4" w:rsidRDefault="00D13CC2" w:rsidP="00D13CC2">
            <w:pPr>
              <w:pStyle w:val="TB"/>
            </w:pPr>
            <w:r w:rsidRPr="00A76ED4">
              <w:t>55</w:t>
            </w:r>
          </w:p>
        </w:tc>
        <w:tc>
          <w:tcPr>
            <w:tcW w:w="2430" w:type="dxa"/>
            <w:shd w:val="clear" w:color="auto" w:fill="auto"/>
            <w:noWrap/>
            <w:hideMark/>
          </w:tcPr>
          <w:p w14:paraId="668C8909" w14:textId="77777777" w:rsidR="00D13CC2" w:rsidRPr="00A76ED4" w:rsidRDefault="00D13CC2" w:rsidP="00D13CC2">
            <w:pPr>
              <w:pStyle w:val="TB"/>
            </w:pPr>
            <w:r w:rsidRPr="00A76ED4">
              <w:t>0.92</w:t>
            </w:r>
          </w:p>
        </w:tc>
      </w:tr>
      <w:tr w:rsidR="00D13CC2" w:rsidRPr="00A76ED4" w14:paraId="6C4623B9" w14:textId="77777777" w:rsidTr="00C50A31">
        <w:trPr>
          <w:trHeight w:val="263"/>
        </w:trPr>
        <w:tc>
          <w:tcPr>
            <w:tcW w:w="4420" w:type="dxa"/>
            <w:shd w:val="clear" w:color="auto" w:fill="auto"/>
            <w:noWrap/>
            <w:hideMark/>
          </w:tcPr>
          <w:p w14:paraId="09A9806E" w14:textId="77777777" w:rsidR="00D13CC2" w:rsidRPr="00A76ED4" w:rsidRDefault="00D13CC2" w:rsidP="00D13CC2">
            <w:pPr>
              <w:pStyle w:val="TB"/>
            </w:pPr>
            <w:r w:rsidRPr="00A76ED4">
              <w:lastRenderedPageBreak/>
              <w:t>22.0–23.9</w:t>
            </w:r>
          </w:p>
        </w:tc>
        <w:tc>
          <w:tcPr>
            <w:tcW w:w="1710" w:type="dxa"/>
            <w:shd w:val="clear" w:color="auto" w:fill="auto"/>
            <w:noWrap/>
            <w:hideMark/>
          </w:tcPr>
          <w:p w14:paraId="46B0B7AE" w14:textId="77777777" w:rsidR="00D13CC2" w:rsidRPr="00A76ED4" w:rsidRDefault="00D13CC2" w:rsidP="00D13CC2">
            <w:pPr>
              <w:pStyle w:val="TB"/>
            </w:pPr>
            <w:r w:rsidRPr="00A76ED4">
              <w:t>1</w:t>
            </w:r>
          </w:p>
        </w:tc>
        <w:tc>
          <w:tcPr>
            <w:tcW w:w="1980" w:type="dxa"/>
            <w:shd w:val="clear" w:color="auto" w:fill="auto"/>
            <w:noWrap/>
            <w:hideMark/>
          </w:tcPr>
          <w:p w14:paraId="04835F23" w14:textId="77777777" w:rsidR="00D13CC2" w:rsidRPr="00A76ED4" w:rsidRDefault="00D13CC2" w:rsidP="00D13CC2">
            <w:pPr>
              <w:pStyle w:val="TB"/>
            </w:pPr>
            <w:r w:rsidRPr="00A76ED4">
              <w:t>0.02</w:t>
            </w:r>
          </w:p>
        </w:tc>
        <w:tc>
          <w:tcPr>
            <w:tcW w:w="1980" w:type="dxa"/>
            <w:shd w:val="clear" w:color="auto" w:fill="auto"/>
            <w:noWrap/>
            <w:hideMark/>
          </w:tcPr>
          <w:p w14:paraId="3EE57BC9" w14:textId="77777777" w:rsidR="00D13CC2" w:rsidRPr="00A76ED4" w:rsidRDefault="00D13CC2" w:rsidP="00D13CC2">
            <w:pPr>
              <w:pStyle w:val="TB"/>
            </w:pPr>
            <w:r w:rsidRPr="00A76ED4">
              <w:t>56</w:t>
            </w:r>
          </w:p>
        </w:tc>
        <w:tc>
          <w:tcPr>
            <w:tcW w:w="2430" w:type="dxa"/>
            <w:shd w:val="clear" w:color="auto" w:fill="auto"/>
            <w:noWrap/>
            <w:hideMark/>
          </w:tcPr>
          <w:p w14:paraId="04CA9F19" w14:textId="77777777" w:rsidR="00D13CC2" w:rsidRPr="00A76ED4" w:rsidRDefault="00D13CC2" w:rsidP="00D13CC2">
            <w:pPr>
              <w:pStyle w:val="TB"/>
            </w:pPr>
            <w:r w:rsidRPr="00A76ED4">
              <w:t>0.93</w:t>
            </w:r>
          </w:p>
        </w:tc>
      </w:tr>
      <w:tr w:rsidR="00D13CC2" w:rsidRPr="00A76ED4" w14:paraId="2432CE74" w14:textId="77777777" w:rsidTr="00C50A31">
        <w:trPr>
          <w:trHeight w:val="263"/>
        </w:trPr>
        <w:tc>
          <w:tcPr>
            <w:tcW w:w="4420" w:type="dxa"/>
            <w:shd w:val="clear" w:color="auto" w:fill="auto"/>
            <w:noWrap/>
            <w:hideMark/>
          </w:tcPr>
          <w:p w14:paraId="59D55F66" w14:textId="77777777" w:rsidR="00D13CC2" w:rsidRPr="00A76ED4" w:rsidRDefault="00D13CC2" w:rsidP="00D13CC2">
            <w:pPr>
              <w:pStyle w:val="TB"/>
            </w:pPr>
            <w:r w:rsidRPr="00A76ED4">
              <w:t>24.0–25.9</w:t>
            </w:r>
          </w:p>
        </w:tc>
        <w:tc>
          <w:tcPr>
            <w:tcW w:w="1710" w:type="dxa"/>
            <w:shd w:val="clear" w:color="auto" w:fill="auto"/>
            <w:noWrap/>
            <w:hideMark/>
          </w:tcPr>
          <w:p w14:paraId="69B9BB2C" w14:textId="77777777" w:rsidR="00D13CC2" w:rsidRPr="00A76ED4" w:rsidRDefault="00D13CC2" w:rsidP="00D13CC2">
            <w:pPr>
              <w:pStyle w:val="TB"/>
            </w:pPr>
            <w:r w:rsidRPr="00A76ED4">
              <w:t>1</w:t>
            </w:r>
          </w:p>
        </w:tc>
        <w:tc>
          <w:tcPr>
            <w:tcW w:w="1980" w:type="dxa"/>
            <w:shd w:val="clear" w:color="auto" w:fill="auto"/>
            <w:noWrap/>
            <w:hideMark/>
          </w:tcPr>
          <w:p w14:paraId="154E6F23" w14:textId="77777777" w:rsidR="00D13CC2" w:rsidRPr="00A76ED4" w:rsidRDefault="00D13CC2" w:rsidP="00D13CC2">
            <w:pPr>
              <w:pStyle w:val="TB"/>
            </w:pPr>
            <w:r w:rsidRPr="00A76ED4">
              <w:t>0.02</w:t>
            </w:r>
          </w:p>
        </w:tc>
        <w:tc>
          <w:tcPr>
            <w:tcW w:w="1980" w:type="dxa"/>
            <w:shd w:val="clear" w:color="auto" w:fill="auto"/>
            <w:noWrap/>
            <w:hideMark/>
          </w:tcPr>
          <w:p w14:paraId="7D0A579F" w14:textId="77777777" w:rsidR="00D13CC2" w:rsidRPr="00A76ED4" w:rsidRDefault="00D13CC2" w:rsidP="00D13CC2">
            <w:pPr>
              <w:pStyle w:val="TB"/>
            </w:pPr>
            <w:r w:rsidRPr="00A76ED4">
              <w:t>57</w:t>
            </w:r>
          </w:p>
        </w:tc>
        <w:tc>
          <w:tcPr>
            <w:tcW w:w="2430" w:type="dxa"/>
            <w:shd w:val="clear" w:color="auto" w:fill="auto"/>
            <w:noWrap/>
            <w:hideMark/>
          </w:tcPr>
          <w:p w14:paraId="10D05AA9" w14:textId="77777777" w:rsidR="00D13CC2" w:rsidRPr="00A76ED4" w:rsidRDefault="00D13CC2" w:rsidP="00D13CC2">
            <w:pPr>
              <w:pStyle w:val="TB"/>
            </w:pPr>
            <w:r w:rsidRPr="00A76ED4">
              <w:t>0.95</w:t>
            </w:r>
          </w:p>
        </w:tc>
      </w:tr>
      <w:tr w:rsidR="00D13CC2" w:rsidRPr="00A76ED4" w14:paraId="222F72A9" w14:textId="77777777" w:rsidTr="00C50A31">
        <w:trPr>
          <w:trHeight w:val="263"/>
        </w:trPr>
        <w:tc>
          <w:tcPr>
            <w:tcW w:w="4420" w:type="dxa"/>
            <w:shd w:val="clear" w:color="auto" w:fill="auto"/>
            <w:noWrap/>
            <w:hideMark/>
          </w:tcPr>
          <w:p w14:paraId="4C26EF70" w14:textId="77777777" w:rsidR="00D13CC2" w:rsidRPr="00A76ED4" w:rsidRDefault="00D13CC2" w:rsidP="00D13CC2">
            <w:pPr>
              <w:pStyle w:val="TB"/>
            </w:pPr>
            <w:r w:rsidRPr="00A76ED4">
              <w:t>26.0–27.9</w:t>
            </w:r>
          </w:p>
        </w:tc>
        <w:tc>
          <w:tcPr>
            <w:tcW w:w="1710" w:type="dxa"/>
            <w:shd w:val="clear" w:color="auto" w:fill="auto"/>
            <w:noWrap/>
            <w:hideMark/>
          </w:tcPr>
          <w:p w14:paraId="0CBC777A" w14:textId="77777777" w:rsidR="00D13CC2" w:rsidRPr="00A76ED4" w:rsidRDefault="00D13CC2" w:rsidP="00D13CC2">
            <w:pPr>
              <w:pStyle w:val="TB"/>
            </w:pPr>
            <w:r w:rsidRPr="00A76ED4">
              <w:t>2</w:t>
            </w:r>
          </w:p>
        </w:tc>
        <w:tc>
          <w:tcPr>
            <w:tcW w:w="1980" w:type="dxa"/>
            <w:shd w:val="clear" w:color="auto" w:fill="auto"/>
            <w:noWrap/>
            <w:hideMark/>
          </w:tcPr>
          <w:p w14:paraId="35404A5A" w14:textId="77777777" w:rsidR="00D13CC2" w:rsidRPr="00A76ED4" w:rsidRDefault="00D13CC2" w:rsidP="00D13CC2">
            <w:pPr>
              <w:pStyle w:val="TB"/>
            </w:pPr>
            <w:r w:rsidRPr="00A76ED4">
              <w:t>0.03</w:t>
            </w:r>
          </w:p>
        </w:tc>
        <w:tc>
          <w:tcPr>
            <w:tcW w:w="1980" w:type="dxa"/>
            <w:shd w:val="clear" w:color="auto" w:fill="auto"/>
            <w:noWrap/>
            <w:hideMark/>
          </w:tcPr>
          <w:p w14:paraId="7E714006" w14:textId="77777777" w:rsidR="00D13CC2" w:rsidRPr="00A76ED4" w:rsidRDefault="00D13CC2" w:rsidP="00D13CC2">
            <w:pPr>
              <w:pStyle w:val="TB"/>
            </w:pPr>
            <w:r w:rsidRPr="00A76ED4">
              <w:t>59</w:t>
            </w:r>
          </w:p>
        </w:tc>
        <w:tc>
          <w:tcPr>
            <w:tcW w:w="2430" w:type="dxa"/>
            <w:shd w:val="clear" w:color="auto" w:fill="auto"/>
            <w:noWrap/>
            <w:hideMark/>
          </w:tcPr>
          <w:p w14:paraId="59B22482" w14:textId="77777777" w:rsidR="00D13CC2" w:rsidRPr="00A76ED4" w:rsidRDefault="00D13CC2" w:rsidP="00D13CC2">
            <w:pPr>
              <w:pStyle w:val="TB"/>
            </w:pPr>
            <w:r w:rsidRPr="00A76ED4">
              <w:t>0.98</w:t>
            </w:r>
          </w:p>
        </w:tc>
      </w:tr>
      <w:tr w:rsidR="00D13CC2" w:rsidRPr="00A76ED4" w14:paraId="34072EAD" w14:textId="77777777" w:rsidTr="00C50A31">
        <w:trPr>
          <w:trHeight w:val="263"/>
        </w:trPr>
        <w:tc>
          <w:tcPr>
            <w:tcW w:w="4420" w:type="dxa"/>
            <w:shd w:val="clear" w:color="auto" w:fill="auto"/>
            <w:noWrap/>
            <w:hideMark/>
          </w:tcPr>
          <w:p w14:paraId="114E724C" w14:textId="77777777" w:rsidR="00D13CC2" w:rsidRPr="00A76ED4" w:rsidRDefault="00D13CC2" w:rsidP="00D13CC2">
            <w:pPr>
              <w:pStyle w:val="TB"/>
            </w:pPr>
            <w:r w:rsidRPr="00A76ED4">
              <w:t>28.0–29.9</w:t>
            </w:r>
          </w:p>
        </w:tc>
        <w:tc>
          <w:tcPr>
            <w:tcW w:w="1710" w:type="dxa"/>
            <w:shd w:val="clear" w:color="auto" w:fill="auto"/>
            <w:noWrap/>
            <w:hideMark/>
          </w:tcPr>
          <w:p w14:paraId="09838A3B" w14:textId="77777777" w:rsidR="00D13CC2" w:rsidRPr="00A76ED4" w:rsidRDefault="00D13CC2" w:rsidP="00D13CC2">
            <w:pPr>
              <w:pStyle w:val="TB"/>
            </w:pPr>
            <w:r w:rsidRPr="00A76ED4">
              <w:t>0</w:t>
            </w:r>
          </w:p>
        </w:tc>
        <w:tc>
          <w:tcPr>
            <w:tcW w:w="1980" w:type="dxa"/>
            <w:shd w:val="clear" w:color="auto" w:fill="auto"/>
            <w:noWrap/>
            <w:hideMark/>
          </w:tcPr>
          <w:p w14:paraId="165AAAE4" w14:textId="77777777" w:rsidR="00D13CC2" w:rsidRPr="00A76ED4" w:rsidRDefault="00D13CC2" w:rsidP="00D13CC2">
            <w:pPr>
              <w:pStyle w:val="TB"/>
            </w:pPr>
            <w:r w:rsidRPr="00A76ED4">
              <w:t>0.00</w:t>
            </w:r>
          </w:p>
        </w:tc>
        <w:tc>
          <w:tcPr>
            <w:tcW w:w="1980" w:type="dxa"/>
            <w:shd w:val="clear" w:color="auto" w:fill="auto"/>
            <w:noWrap/>
            <w:hideMark/>
          </w:tcPr>
          <w:p w14:paraId="2F5A9BCF" w14:textId="77777777" w:rsidR="00D13CC2" w:rsidRPr="00A76ED4" w:rsidRDefault="00D13CC2" w:rsidP="00D13CC2">
            <w:pPr>
              <w:pStyle w:val="TB"/>
            </w:pPr>
            <w:r w:rsidRPr="00A76ED4">
              <w:t>59</w:t>
            </w:r>
          </w:p>
        </w:tc>
        <w:tc>
          <w:tcPr>
            <w:tcW w:w="2430" w:type="dxa"/>
            <w:shd w:val="clear" w:color="auto" w:fill="auto"/>
            <w:noWrap/>
            <w:hideMark/>
          </w:tcPr>
          <w:p w14:paraId="421829C4" w14:textId="77777777" w:rsidR="00D13CC2" w:rsidRPr="00A76ED4" w:rsidRDefault="00D13CC2" w:rsidP="00D13CC2">
            <w:pPr>
              <w:pStyle w:val="TB"/>
            </w:pPr>
            <w:r w:rsidRPr="00A76ED4">
              <w:t>0.98</w:t>
            </w:r>
          </w:p>
        </w:tc>
      </w:tr>
      <w:tr w:rsidR="00D13CC2" w:rsidRPr="00A76ED4" w14:paraId="24A3899C" w14:textId="77777777" w:rsidTr="00C50A31">
        <w:trPr>
          <w:trHeight w:val="263"/>
        </w:trPr>
        <w:tc>
          <w:tcPr>
            <w:tcW w:w="4420" w:type="dxa"/>
            <w:shd w:val="clear" w:color="auto" w:fill="auto"/>
            <w:noWrap/>
            <w:hideMark/>
          </w:tcPr>
          <w:p w14:paraId="129680F6" w14:textId="77777777" w:rsidR="00D13CC2" w:rsidRPr="00A76ED4" w:rsidRDefault="00D13CC2" w:rsidP="00D13CC2">
            <w:pPr>
              <w:pStyle w:val="TB"/>
            </w:pPr>
            <w:r w:rsidRPr="00A76ED4">
              <w:t>30.0–31.9</w:t>
            </w:r>
          </w:p>
        </w:tc>
        <w:tc>
          <w:tcPr>
            <w:tcW w:w="1710" w:type="dxa"/>
            <w:shd w:val="clear" w:color="auto" w:fill="auto"/>
            <w:noWrap/>
            <w:hideMark/>
          </w:tcPr>
          <w:p w14:paraId="32DE163D" w14:textId="77777777" w:rsidR="00D13CC2" w:rsidRPr="00A76ED4" w:rsidRDefault="00D13CC2" w:rsidP="00D13CC2">
            <w:pPr>
              <w:pStyle w:val="TB"/>
            </w:pPr>
            <w:r w:rsidRPr="00A76ED4">
              <w:t>0</w:t>
            </w:r>
          </w:p>
        </w:tc>
        <w:tc>
          <w:tcPr>
            <w:tcW w:w="1980" w:type="dxa"/>
            <w:shd w:val="clear" w:color="auto" w:fill="auto"/>
            <w:noWrap/>
            <w:hideMark/>
          </w:tcPr>
          <w:p w14:paraId="0D07F6D5" w14:textId="77777777" w:rsidR="00D13CC2" w:rsidRPr="00A76ED4" w:rsidRDefault="00D13CC2" w:rsidP="00D13CC2">
            <w:pPr>
              <w:pStyle w:val="TB"/>
            </w:pPr>
            <w:r w:rsidRPr="00A76ED4">
              <w:t>0.00</w:t>
            </w:r>
          </w:p>
        </w:tc>
        <w:tc>
          <w:tcPr>
            <w:tcW w:w="1980" w:type="dxa"/>
            <w:shd w:val="clear" w:color="auto" w:fill="auto"/>
            <w:noWrap/>
            <w:hideMark/>
          </w:tcPr>
          <w:p w14:paraId="05950699" w14:textId="77777777" w:rsidR="00D13CC2" w:rsidRPr="00A76ED4" w:rsidRDefault="00D13CC2" w:rsidP="00D13CC2">
            <w:pPr>
              <w:pStyle w:val="TB"/>
            </w:pPr>
            <w:r w:rsidRPr="00A76ED4">
              <w:t>59</w:t>
            </w:r>
          </w:p>
        </w:tc>
        <w:tc>
          <w:tcPr>
            <w:tcW w:w="2430" w:type="dxa"/>
            <w:shd w:val="clear" w:color="auto" w:fill="auto"/>
            <w:noWrap/>
            <w:hideMark/>
          </w:tcPr>
          <w:p w14:paraId="412ADE6B" w14:textId="77777777" w:rsidR="00D13CC2" w:rsidRPr="00A76ED4" w:rsidRDefault="00D13CC2" w:rsidP="00D13CC2">
            <w:pPr>
              <w:pStyle w:val="TB"/>
            </w:pPr>
            <w:r w:rsidRPr="00A76ED4">
              <w:t>0.98</w:t>
            </w:r>
          </w:p>
        </w:tc>
      </w:tr>
      <w:tr w:rsidR="00D13CC2" w:rsidRPr="00A76ED4" w14:paraId="726643DF" w14:textId="77777777" w:rsidTr="00C50A31">
        <w:trPr>
          <w:trHeight w:val="263"/>
        </w:trPr>
        <w:tc>
          <w:tcPr>
            <w:tcW w:w="4420" w:type="dxa"/>
            <w:shd w:val="clear" w:color="auto" w:fill="auto"/>
            <w:noWrap/>
            <w:hideMark/>
          </w:tcPr>
          <w:p w14:paraId="30E2FE3D" w14:textId="77777777" w:rsidR="00D13CC2" w:rsidRPr="00A76ED4" w:rsidRDefault="00D13CC2" w:rsidP="00D13CC2">
            <w:pPr>
              <w:pStyle w:val="TB"/>
            </w:pPr>
            <w:r w:rsidRPr="00A76ED4">
              <w:t>32.0–33.9</w:t>
            </w:r>
          </w:p>
        </w:tc>
        <w:tc>
          <w:tcPr>
            <w:tcW w:w="1710" w:type="dxa"/>
            <w:shd w:val="clear" w:color="auto" w:fill="auto"/>
            <w:noWrap/>
            <w:hideMark/>
          </w:tcPr>
          <w:p w14:paraId="0F403877" w14:textId="77777777" w:rsidR="00D13CC2" w:rsidRPr="00A76ED4" w:rsidRDefault="00D13CC2" w:rsidP="00D13CC2">
            <w:pPr>
              <w:pStyle w:val="TB"/>
            </w:pPr>
            <w:r w:rsidRPr="00A76ED4">
              <w:t>0</w:t>
            </w:r>
          </w:p>
        </w:tc>
        <w:tc>
          <w:tcPr>
            <w:tcW w:w="1980" w:type="dxa"/>
            <w:shd w:val="clear" w:color="auto" w:fill="auto"/>
            <w:noWrap/>
            <w:hideMark/>
          </w:tcPr>
          <w:p w14:paraId="2DC2D997" w14:textId="77777777" w:rsidR="00D13CC2" w:rsidRPr="00A76ED4" w:rsidRDefault="00D13CC2" w:rsidP="00D13CC2">
            <w:pPr>
              <w:pStyle w:val="TB"/>
            </w:pPr>
            <w:r w:rsidRPr="00A76ED4">
              <w:t>0.00</w:t>
            </w:r>
          </w:p>
        </w:tc>
        <w:tc>
          <w:tcPr>
            <w:tcW w:w="1980" w:type="dxa"/>
            <w:shd w:val="clear" w:color="auto" w:fill="auto"/>
            <w:noWrap/>
            <w:hideMark/>
          </w:tcPr>
          <w:p w14:paraId="27223DB7" w14:textId="77777777" w:rsidR="00D13CC2" w:rsidRPr="00A76ED4" w:rsidRDefault="00D13CC2" w:rsidP="00D13CC2">
            <w:pPr>
              <w:pStyle w:val="TB"/>
            </w:pPr>
            <w:r w:rsidRPr="00A76ED4">
              <w:t>59</w:t>
            </w:r>
          </w:p>
        </w:tc>
        <w:tc>
          <w:tcPr>
            <w:tcW w:w="2430" w:type="dxa"/>
            <w:shd w:val="clear" w:color="auto" w:fill="auto"/>
            <w:noWrap/>
            <w:hideMark/>
          </w:tcPr>
          <w:p w14:paraId="67A6505F" w14:textId="77777777" w:rsidR="00D13CC2" w:rsidRPr="00A76ED4" w:rsidRDefault="00D13CC2" w:rsidP="00D13CC2">
            <w:pPr>
              <w:pStyle w:val="TB"/>
            </w:pPr>
            <w:r w:rsidRPr="00A76ED4">
              <w:t>0.98</w:t>
            </w:r>
          </w:p>
        </w:tc>
      </w:tr>
      <w:tr w:rsidR="00D13CC2" w:rsidRPr="00A76ED4" w14:paraId="69A7A3E3" w14:textId="77777777" w:rsidTr="00C50A31">
        <w:trPr>
          <w:trHeight w:val="263"/>
        </w:trPr>
        <w:tc>
          <w:tcPr>
            <w:tcW w:w="4420" w:type="dxa"/>
            <w:shd w:val="clear" w:color="auto" w:fill="auto"/>
            <w:noWrap/>
            <w:hideMark/>
          </w:tcPr>
          <w:p w14:paraId="5846A969" w14:textId="77777777" w:rsidR="00D13CC2" w:rsidRPr="00A76ED4" w:rsidRDefault="00D13CC2" w:rsidP="00D13CC2">
            <w:pPr>
              <w:pStyle w:val="TB"/>
            </w:pPr>
            <w:r w:rsidRPr="00A76ED4">
              <w:t>34.0–35.9</w:t>
            </w:r>
          </w:p>
        </w:tc>
        <w:tc>
          <w:tcPr>
            <w:tcW w:w="1710" w:type="dxa"/>
            <w:shd w:val="clear" w:color="auto" w:fill="auto"/>
            <w:noWrap/>
            <w:hideMark/>
          </w:tcPr>
          <w:p w14:paraId="29DE1476" w14:textId="77777777" w:rsidR="00D13CC2" w:rsidRPr="00A76ED4" w:rsidRDefault="00D13CC2" w:rsidP="00D13CC2">
            <w:pPr>
              <w:pStyle w:val="TB"/>
            </w:pPr>
            <w:r w:rsidRPr="00A76ED4">
              <w:t>0</w:t>
            </w:r>
          </w:p>
        </w:tc>
        <w:tc>
          <w:tcPr>
            <w:tcW w:w="1980" w:type="dxa"/>
            <w:shd w:val="clear" w:color="auto" w:fill="auto"/>
            <w:noWrap/>
            <w:hideMark/>
          </w:tcPr>
          <w:p w14:paraId="47C3BB3F" w14:textId="77777777" w:rsidR="00D13CC2" w:rsidRPr="00A76ED4" w:rsidRDefault="00D13CC2" w:rsidP="00D13CC2">
            <w:pPr>
              <w:pStyle w:val="TB"/>
            </w:pPr>
            <w:r w:rsidRPr="00A76ED4">
              <w:t>0.00</w:t>
            </w:r>
          </w:p>
        </w:tc>
        <w:tc>
          <w:tcPr>
            <w:tcW w:w="1980" w:type="dxa"/>
            <w:shd w:val="clear" w:color="auto" w:fill="auto"/>
            <w:noWrap/>
            <w:hideMark/>
          </w:tcPr>
          <w:p w14:paraId="3AF34B8F" w14:textId="77777777" w:rsidR="00D13CC2" w:rsidRPr="00A76ED4" w:rsidRDefault="00D13CC2" w:rsidP="00D13CC2">
            <w:pPr>
              <w:pStyle w:val="TB"/>
            </w:pPr>
            <w:r w:rsidRPr="00A76ED4">
              <w:t>59</w:t>
            </w:r>
          </w:p>
        </w:tc>
        <w:tc>
          <w:tcPr>
            <w:tcW w:w="2430" w:type="dxa"/>
            <w:shd w:val="clear" w:color="auto" w:fill="auto"/>
            <w:noWrap/>
            <w:hideMark/>
          </w:tcPr>
          <w:p w14:paraId="22A68777" w14:textId="77777777" w:rsidR="00D13CC2" w:rsidRPr="00A76ED4" w:rsidRDefault="00D13CC2" w:rsidP="00D13CC2">
            <w:pPr>
              <w:pStyle w:val="TB"/>
            </w:pPr>
            <w:r w:rsidRPr="00A76ED4">
              <w:t>0.98</w:t>
            </w:r>
          </w:p>
        </w:tc>
      </w:tr>
      <w:tr w:rsidR="00D13CC2" w:rsidRPr="00A76ED4" w14:paraId="77BEA648" w14:textId="77777777" w:rsidTr="00C50A31">
        <w:trPr>
          <w:trHeight w:val="263"/>
        </w:trPr>
        <w:tc>
          <w:tcPr>
            <w:tcW w:w="4420" w:type="dxa"/>
            <w:shd w:val="clear" w:color="auto" w:fill="auto"/>
            <w:noWrap/>
            <w:hideMark/>
          </w:tcPr>
          <w:p w14:paraId="5F473C7D" w14:textId="77777777" w:rsidR="00D13CC2" w:rsidRPr="00A76ED4" w:rsidRDefault="00D13CC2" w:rsidP="00D13CC2">
            <w:pPr>
              <w:pStyle w:val="TB"/>
            </w:pPr>
            <w:r w:rsidRPr="00A76ED4">
              <w:t>36.0–37.9</w:t>
            </w:r>
          </w:p>
        </w:tc>
        <w:tc>
          <w:tcPr>
            <w:tcW w:w="1710" w:type="dxa"/>
            <w:shd w:val="clear" w:color="auto" w:fill="auto"/>
            <w:noWrap/>
            <w:hideMark/>
          </w:tcPr>
          <w:p w14:paraId="4AE87F5F" w14:textId="77777777" w:rsidR="00D13CC2" w:rsidRPr="00A76ED4" w:rsidRDefault="00D13CC2" w:rsidP="00D13CC2">
            <w:pPr>
              <w:pStyle w:val="TB"/>
            </w:pPr>
            <w:r w:rsidRPr="00A76ED4">
              <w:t>1</w:t>
            </w:r>
          </w:p>
        </w:tc>
        <w:tc>
          <w:tcPr>
            <w:tcW w:w="1980" w:type="dxa"/>
            <w:shd w:val="clear" w:color="auto" w:fill="auto"/>
            <w:noWrap/>
            <w:hideMark/>
          </w:tcPr>
          <w:p w14:paraId="546B31EF" w14:textId="77777777" w:rsidR="00D13CC2" w:rsidRPr="00A76ED4" w:rsidRDefault="00D13CC2" w:rsidP="00D13CC2">
            <w:pPr>
              <w:pStyle w:val="TB"/>
            </w:pPr>
            <w:r w:rsidRPr="00A76ED4">
              <w:t>0.02</w:t>
            </w:r>
          </w:p>
        </w:tc>
        <w:tc>
          <w:tcPr>
            <w:tcW w:w="1980" w:type="dxa"/>
            <w:shd w:val="clear" w:color="auto" w:fill="auto"/>
            <w:noWrap/>
            <w:hideMark/>
          </w:tcPr>
          <w:p w14:paraId="2F67702C" w14:textId="77777777" w:rsidR="00D13CC2" w:rsidRPr="00A76ED4" w:rsidRDefault="00D13CC2" w:rsidP="00D13CC2">
            <w:pPr>
              <w:pStyle w:val="TB"/>
            </w:pPr>
            <w:r w:rsidRPr="00A76ED4">
              <w:t>60</w:t>
            </w:r>
          </w:p>
        </w:tc>
        <w:tc>
          <w:tcPr>
            <w:tcW w:w="2430" w:type="dxa"/>
            <w:shd w:val="clear" w:color="auto" w:fill="auto"/>
            <w:noWrap/>
            <w:hideMark/>
          </w:tcPr>
          <w:p w14:paraId="2E47135D" w14:textId="77777777" w:rsidR="00D13CC2" w:rsidRPr="00A76ED4" w:rsidRDefault="00D13CC2" w:rsidP="00D13CC2">
            <w:pPr>
              <w:pStyle w:val="TB"/>
            </w:pPr>
            <w:r w:rsidRPr="00A76ED4">
              <w:t>1.00</w:t>
            </w:r>
          </w:p>
        </w:tc>
      </w:tr>
      <w:tr w:rsidR="00D13CC2" w:rsidRPr="00D202F1" w14:paraId="36E79281" w14:textId="77777777" w:rsidTr="00C50A31">
        <w:trPr>
          <w:trHeight w:val="263"/>
        </w:trPr>
        <w:tc>
          <w:tcPr>
            <w:tcW w:w="4420" w:type="dxa"/>
            <w:shd w:val="clear" w:color="auto" w:fill="auto"/>
            <w:noWrap/>
            <w:hideMark/>
          </w:tcPr>
          <w:p w14:paraId="67FE0DA4" w14:textId="77777777" w:rsidR="00D13CC2" w:rsidRPr="00A76ED4" w:rsidRDefault="00D13CC2" w:rsidP="00D13CC2">
            <w:pPr>
              <w:pStyle w:val="TB"/>
            </w:pPr>
            <w:r w:rsidRPr="00A76ED4">
              <w:t>Total</w:t>
            </w:r>
          </w:p>
        </w:tc>
        <w:tc>
          <w:tcPr>
            <w:tcW w:w="1710" w:type="dxa"/>
            <w:shd w:val="clear" w:color="auto" w:fill="auto"/>
            <w:noWrap/>
            <w:hideMark/>
          </w:tcPr>
          <w:p w14:paraId="185E4597" w14:textId="77777777" w:rsidR="00D13CC2" w:rsidRPr="00A76ED4" w:rsidRDefault="00D13CC2" w:rsidP="00D13CC2">
            <w:pPr>
              <w:pStyle w:val="TB"/>
            </w:pPr>
            <w:r w:rsidRPr="00A76ED4">
              <w:t>60</w:t>
            </w:r>
          </w:p>
        </w:tc>
        <w:tc>
          <w:tcPr>
            <w:tcW w:w="1980" w:type="dxa"/>
            <w:shd w:val="clear" w:color="auto" w:fill="auto"/>
            <w:noWrap/>
            <w:hideMark/>
          </w:tcPr>
          <w:p w14:paraId="73A072BE" w14:textId="77777777" w:rsidR="00D13CC2" w:rsidRPr="00A76ED4" w:rsidRDefault="00D13CC2" w:rsidP="00D13CC2">
            <w:pPr>
              <w:pStyle w:val="TB"/>
            </w:pPr>
            <w:r w:rsidRPr="00A76ED4">
              <w:t>1.00</w:t>
            </w:r>
          </w:p>
        </w:tc>
        <w:tc>
          <w:tcPr>
            <w:tcW w:w="1980" w:type="dxa"/>
            <w:shd w:val="clear" w:color="auto" w:fill="auto"/>
            <w:noWrap/>
            <w:hideMark/>
          </w:tcPr>
          <w:p w14:paraId="6D5EC866" w14:textId="77777777" w:rsidR="00D13CC2" w:rsidRPr="00A76ED4" w:rsidRDefault="00D13CC2" w:rsidP="00D13CC2">
            <w:pPr>
              <w:pStyle w:val="TB"/>
            </w:pPr>
          </w:p>
        </w:tc>
        <w:tc>
          <w:tcPr>
            <w:tcW w:w="2430" w:type="dxa"/>
            <w:shd w:val="clear" w:color="auto" w:fill="auto"/>
            <w:noWrap/>
            <w:hideMark/>
          </w:tcPr>
          <w:p w14:paraId="683AE81D" w14:textId="77777777" w:rsidR="00D13CC2" w:rsidRPr="00A76ED4" w:rsidRDefault="00D13CC2" w:rsidP="00D13CC2">
            <w:pPr>
              <w:pStyle w:val="TB"/>
            </w:pPr>
          </w:p>
        </w:tc>
      </w:tr>
    </w:tbl>
    <w:p w14:paraId="6CEC1CE7" w14:textId="4650DA34" w:rsidR="00D13CC2" w:rsidRPr="00A76ED4" w:rsidRDefault="00D13CC2" w:rsidP="00A76ED4">
      <w:pPr>
        <w:pStyle w:val="SOLNLLL"/>
        <w:tabs>
          <w:tab w:val="left" w:pos="2430"/>
        </w:tabs>
      </w:pPr>
      <w:r w:rsidRPr="00A76ED4">
        <w:t>e.</w:t>
      </w:r>
      <w:r w:rsidRPr="00A76ED4">
        <w:tab/>
        <w:t xml:space="preserve">Most universities (55) have endowments </w:t>
      </w:r>
      <w:r w:rsidR="00A76ED4">
        <w:t xml:space="preserve">of </w:t>
      </w:r>
      <w:r w:rsidRPr="00A76ED4">
        <w:t xml:space="preserve">less than $16 billion. Only </w:t>
      </w:r>
      <w:r w:rsidR="00A76ED4">
        <w:t>five</w:t>
      </w:r>
      <w:r w:rsidR="00A76ED4" w:rsidRPr="00A76ED4">
        <w:t xml:space="preserve"> </w:t>
      </w:r>
      <w:r w:rsidRPr="00A76ED4">
        <w:t>have endowments larger than $16 billion. We see that</w:t>
      </w:r>
      <w:r w:rsidR="00A76ED4" w:rsidRPr="00A76ED4">
        <w:t xml:space="preserve"> </w:t>
      </w:r>
      <w:r w:rsidRPr="00A76ED4">
        <w:t xml:space="preserve">.92, or 92%, of the universities have endowments </w:t>
      </w:r>
      <w:r w:rsidR="00A76ED4">
        <w:t xml:space="preserve">of </w:t>
      </w:r>
      <w:r w:rsidRPr="00A76ED4">
        <w:t>less than $16 billion, and only .08</w:t>
      </w:r>
      <w:r w:rsidR="00A76ED4">
        <w:t>,</w:t>
      </w:r>
      <w:r w:rsidRPr="00A76ED4">
        <w:t xml:space="preserve"> or 8%, of the universities have endowments larger than $16 billion.</w:t>
      </w:r>
    </w:p>
    <w:p w14:paraId="6DD3F9BC" w14:textId="77777777" w:rsidR="00C50A31" w:rsidRDefault="00C50A31" w:rsidP="00D13CC2">
      <w:pPr>
        <w:pStyle w:val="SOLNLLL"/>
        <w:sectPr w:rsidR="00C50A31" w:rsidSect="00942A3F">
          <w:endnotePr>
            <w:numFmt w:val="decimal"/>
          </w:endnotePr>
          <w:pgSz w:w="15840" w:h="12240" w:orient="landscape"/>
          <w:pgMar w:top="1440" w:right="1440" w:bottom="1440" w:left="1440" w:header="720" w:footer="720" w:gutter="0"/>
          <w:cols w:space="720"/>
          <w:noEndnote/>
          <w:docGrid w:linePitch="272"/>
        </w:sectPr>
      </w:pPr>
    </w:p>
    <w:p w14:paraId="524E623D" w14:textId="77777777" w:rsidR="00590425" w:rsidRDefault="00D13CC2" w:rsidP="00D13CC2">
      <w:pPr>
        <w:pStyle w:val="SOLNLLL"/>
        <w:rPr>
          <w:noProof/>
        </w:rPr>
      </w:pPr>
      <w:r w:rsidRPr="00A76ED4">
        <w:lastRenderedPageBreak/>
        <w:t>f.</w:t>
      </w:r>
      <w:r w:rsidR="00590425" w:rsidRPr="00590425">
        <w:rPr>
          <w:noProof/>
        </w:rPr>
        <w:t xml:space="preserve"> </w:t>
      </w:r>
    </w:p>
    <w:p w14:paraId="391DB30B" w14:textId="241B9754" w:rsidR="00D13CC2" w:rsidRPr="00A76ED4" w:rsidRDefault="00590425" w:rsidP="003E336A">
      <w:pPr>
        <w:pStyle w:val="SOLNLLL"/>
        <w:jc w:val="center"/>
      </w:pPr>
      <w:r w:rsidRPr="00A76ED4">
        <w:rPr>
          <w:noProof/>
        </w:rPr>
        <w:drawing>
          <wp:inline distT="0" distB="0" distL="0" distR="0" wp14:anchorId="3904BAD5" wp14:editId="05804264">
            <wp:extent cx="4641850" cy="2607945"/>
            <wp:effectExtent l="0" t="0" r="6350" b="190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41850" cy="2607945"/>
                    </a:xfrm>
                    <a:prstGeom prst="rect">
                      <a:avLst/>
                    </a:prstGeom>
                    <a:noFill/>
                    <a:ln>
                      <a:noFill/>
                    </a:ln>
                  </pic:spPr>
                </pic:pic>
              </a:graphicData>
            </a:graphic>
          </wp:inline>
        </w:drawing>
      </w:r>
    </w:p>
    <w:p w14:paraId="436A80D7" w14:textId="4C744213" w:rsidR="00D13CC2" w:rsidRPr="00A76ED4" w:rsidRDefault="00D13CC2" w:rsidP="00D13CC2">
      <w:pPr>
        <w:pStyle w:val="SOLNP"/>
      </w:pPr>
      <w:r w:rsidRPr="00A76ED4">
        <w:t xml:space="preserve">The histogram shows the distribution is skewed to the right with five university endowments in the $22 </w:t>
      </w:r>
      <w:r w:rsidR="00287A54">
        <w:t xml:space="preserve">billion </w:t>
      </w:r>
      <w:r w:rsidRPr="00A76ED4">
        <w:t>to $38 billion range.</w:t>
      </w:r>
    </w:p>
    <w:p w14:paraId="67DD9BC2" w14:textId="226F9D2C" w:rsidR="00D13CC2" w:rsidRPr="00A76ED4" w:rsidRDefault="00D13CC2" w:rsidP="00D13CC2">
      <w:pPr>
        <w:pStyle w:val="SOLNLLL"/>
        <w:tabs>
          <w:tab w:val="left" w:pos="2520"/>
        </w:tabs>
      </w:pPr>
      <w:r w:rsidRPr="00A76ED4">
        <w:t>g.</w:t>
      </w:r>
      <w:r w:rsidRPr="00A76ED4">
        <w:tab/>
        <w:t>Harvard University has the largest endowment at $</w:t>
      </w:r>
      <w:del w:id="4" w:author="Michael Fry" w:date="2019-05-01T15:30:00Z">
        <w:r w:rsidRPr="00A76ED4" w:rsidDel="00021C86">
          <w:delText xml:space="preserve">16 </w:delText>
        </w:r>
      </w:del>
      <w:ins w:id="5" w:author="Michael Fry" w:date="2019-05-01T15:30:00Z">
        <w:r w:rsidR="00021C86">
          <w:t>3</w:t>
        </w:r>
        <w:r w:rsidR="00021C86" w:rsidRPr="00A76ED4">
          <w:t xml:space="preserve">6 </w:t>
        </w:r>
      </w:ins>
      <w:r w:rsidRPr="00A76ED4">
        <w:t>billion.</w:t>
      </w:r>
      <w:r w:rsidR="00287A54">
        <w:t xml:space="preserve"> </w:t>
      </w:r>
      <w:r w:rsidRPr="00A76ED4">
        <w:t>All other universities have endowments less than $28 billion. Most (92%) have endowments less than $16 billion.</w:t>
      </w:r>
    </w:p>
    <w:p w14:paraId="3BAD51A5" w14:textId="45A8F0C6" w:rsidR="00D13CC2" w:rsidRPr="00287A54" w:rsidRDefault="00D13CC2" w:rsidP="00D13CC2">
      <w:pPr>
        <w:pStyle w:val="SOLNL"/>
      </w:pPr>
      <w:r w:rsidRPr="00287A54">
        <w:t xml:space="preserve">22. a. </w:t>
      </w:r>
    </w:p>
    <w:tbl>
      <w:tblPr>
        <w:tblW w:w="0" w:type="auto"/>
        <w:tblInd w:w="1980" w:type="dxa"/>
        <w:tblLook w:val="04A0" w:firstRow="1" w:lastRow="0" w:firstColumn="1" w:lastColumn="0" w:noHBand="0" w:noVBand="1"/>
      </w:tblPr>
      <w:tblGrid>
        <w:gridCol w:w="3150"/>
        <w:gridCol w:w="1530"/>
        <w:gridCol w:w="2250"/>
      </w:tblGrid>
      <w:tr w:rsidR="00D13CC2" w:rsidRPr="00287A54" w14:paraId="6D7A1DCA" w14:textId="77777777" w:rsidTr="00287A54">
        <w:trPr>
          <w:trHeight w:val="315"/>
        </w:trPr>
        <w:tc>
          <w:tcPr>
            <w:tcW w:w="3150" w:type="dxa"/>
            <w:shd w:val="clear" w:color="auto" w:fill="auto"/>
            <w:noWrap/>
            <w:hideMark/>
          </w:tcPr>
          <w:p w14:paraId="0321FD90" w14:textId="7AE361E7" w:rsidR="00D13CC2" w:rsidRPr="00287A54" w:rsidRDefault="00287A54" w:rsidP="00D13CC2">
            <w:pPr>
              <w:pStyle w:val="TB"/>
            </w:pPr>
            <w:r>
              <w:t>No.</w:t>
            </w:r>
            <w:r w:rsidRPr="00287A54">
              <w:t xml:space="preserve"> </w:t>
            </w:r>
            <w:r w:rsidR="00D13CC2" w:rsidRPr="00287A54">
              <w:t>U.S. Locations</w:t>
            </w:r>
          </w:p>
        </w:tc>
        <w:tc>
          <w:tcPr>
            <w:tcW w:w="1530" w:type="dxa"/>
            <w:shd w:val="clear" w:color="auto" w:fill="auto"/>
            <w:noWrap/>
            <w:hideMark/>
          </w:tcPr>
          <w:p w14:paraId="4A092FE4" w14:textId="77777777" w:rsidR="00D13CC2" w:rsidRPr="00287A54" w:rsidRDefault="00D13CC2" w:rsidP="00D13CC2">
            <w:pPr>
              <w:pStyle w:val="TB"/>
            </w:pPr>
            <w:r w:rsidRPr="00287A54">
              <w:t>Frequency</w:t>
            </w:r>
          </w:p>
        </w:tc>
        <w:tc>
          <w:tcPr>
            <w:tcW w:w="2250" w:type="dxa"/>
            <w:shd w:val="clear" w:color="auto" w:fill="auto"/>
            <w:noWrap/>
            <w:hideMark/>
          </w:tcPr>
          <w:p w14:paraId="5D7F089C" w14:textId="77777777" w:rsidR="00D13CC2" w:rsidRPr="00287A54" w:rsidRDefault="00D13CC2" w:rsidP="00D13CC2">
            <w:pPr>
              <w:pStyle w:val="TB"/>
            </w:pPr>
            <w:r w:rsidRPr="00287A54">
              <w:t>Percent Frequency</w:t>
            </w:r>
          </w:p>
        </w:tc>
      </w:tr>
      <w:tr w:rsidR="00D13CC2" w:rsidRPr="00287A54" w14:paraId="4B7EA5CB" w14:textId="77777777" w:rsidTr="00287A54">
        <w:trPr>
          <w:trHeight w:val="315"/>
        </w:trPr>
        <w:tc>
          <w:tcPr>
            <w:tcW w:w="3150" w:type="dxa"/>
            <w:shd w:val="clear" w:color="auto" w:fill="auto"/>
            <w:noWrap/>
            <w:hideMark/>
          </w:tcPr>
          <w:p w14:paraId="00D5B56A" w14:textId="7D18D9CC" w:rsidR="00D13CC2" w:rsidRPr="00287A54" w:rsidRDefault="00D13CC2" w:rsidP="00612E87">
            <w:pPr>
              <w:pStyle w:val="TB"/>
              <w:ind w:left="0" w:firstLine="0"/>
            </w:pPr>
            <w:r w:rsidRPr="00287A54">
              <w:t>0–4</w:t>
            </w:r>
            <w:r w:rsidR="00121146">
              <w:t>,</w:t>
            </w:r>
            <w:r w:rsidRPr="00287A54">
              <w:t>999</w:t>
            </w:r>
          </w:p>
        </w:tc>
        <w:tc>
          <w:tcPr>
            <w:tcW w:w="1530" w:type="dxa"/>
            <w:shd w:val="clear" w:color="auto" w:fill="auto"/>
            <w:noWrap/>
            <w:hideMark/>
          </w:tcPr>
          <w:p w14:paraId="219D4DB2" w14:textId="77777777" w:rsidR="00D13CC2" w:rsidRPr="00287A54" w:rsidRDefault="00D13CC2" w:rsidP="00D13CC2">
            <w:pPr>
              <w:pStyle w:val="TB"/>
            </w:pPr>
            <w:r w:rsidRPr="00287A54">
              <w:t>10</w:t>
            </w:r>
          </w:p>
        </w:tc>
        <w:tc>
          <w:tcPr>
            <w:tcW w:w="2250" w:type="dxa"/>
            <w:shd w:val="clear" w:color="auto" w:fill="auto"/>
            <w:noWrap/>
            <w:hideMark/>
          </w:tcPr>
          <w:p w14:paraId="2ABA6342" w14:textId="77777777" w:rsidR="00D13CC2" w:rsidRPr="00287A54" w:rsidRDefault="00D13CC2" w:rsidP="00D13CC2">
            <w:pPr>
              <w:pStyle w:val="TB"/>
            </w:pPr>
            <w:r w:rsidRPr="00287A54">
              <w:t>50</w:t>
            </w:r>
          </w:p>
        </w:tc>
      </w:tr>
      <w:tr w:rsidR="00D13CC2" w:rsidRPr="00287A54" w14:paraId="700A21E5" w14:textId="77777777" w:rsidTr="00287A54">
        <w:trPr>
          <w:trHeight w:val="315"/>
        </w:trPr>
        <w:tc>
          <w:tcPr>
            <w:tcW w:w="3150" w:type="dxa"/>
            <w:shd w:val="clear" w:color="auto" w:fill="auto"/>
            <w:noWrap/>
            <w:hideMark/>
          </w:tcPr>
          <w:p w14:paraId="54AB3187" w14:textId="1B0DA3F9" w:rsidR="00D13CC2" w:rsidRPr="00287A54" w:rsidRDefault="00D13CC2" w:rsidP="00D13CC2">
            <w:pPr>
              <w:pStyle w:val="TB"/>
            </w:pPr>
            <w:r w:rsidRPr="00287A54">
              <w:t>5</w:t>
            </w:r>
            <w:r w:rsidR="00121146">
              <w:t>,</w:t>
            </w:r>
            <w:r w:rsidRPr="00287A54">
              <w:t>000–9</w:t>
            </w:r>
            <w:r w:rsidR="00121146">
              <w:t>,</w:t>
            </w:r>
            <w:r w:rsidRPr="00287A54">
              <w:t>999</w:t>
            </w:r>
          </w:p>
        </w:tc>
        <w:tc>
          <w:tcPr>
            <w:tcW w:w="1530" w:type="dxa"/>
            <w:shd w:val="clear" w:color="auto" w:fill="auto"/>
            <w:noWrap/>
            <w:hideMark/>
          </w:tcPr>
          <w:p w14:paraId="4697E2DB" w14:textId="77777777" w:rsidR="00D13CC2" w:rsidRPr="00287A54" w:rsidRDefault="00D13CC2" w:rsidP="00D13CC2">
            <w:pPr>
              <w:pStyle w:val="TB"/>
            </w:pPr>
            <w:r w:rsidRPr="00287A54">
              <w:t>3</w:t>
            </w:r>
          </w:p>
        </w:tc>
        <w:tc>
          <w:tcPr>
            <w:tcW w:w="2250" w:type="dxa"/>
            <w:shd w:val="clear" w:color="auto" w:fill="auto"/>
            <w:noWrap/>
            <w:hideMark/>
          </w:tcPr>
          <w:p w14:paraId="4BE6CB17" w14:textId="77777777" w:rsidR="00D13CC2" w:rsidRPr="00287A54" w:rsidRDefault="00D13CC2" w:rsidP="00D13CC2">
            <w:pPr>
              <w:pStyle w:val="TB"/>
            </w:pPr>
            <w:r w:rsidRPr="00287A54">
              <w:t>15</w:t>
            </w:r>
          </w:p>
        </w:tc>
      </w:tr>
      <w:tr w:rsidR="00D13CC2" w:rsidRPr="00287A54" w14:paraId="18EDE338" w14:textId="77777777" w:rsidTr="00287A54">
        <w:trPr>
          <w:trHeight w:val="315"/>
        </w:trPr>
        <w:tc>
          <w:tcPr>
            <w:tcW w:w="3150" w:type="dxa"/>
            <w:shd w:val="clear" w:color="auto" w:fill="auto"/>
            <w:noWrap/>
            <w:hideMark/>
          </w:tcPr>
          <w:p w14:paraId="4FC347A6" w14:textId="581B4EFE" w:rsidR="00D13CC2" w:rsidRPr="00287A54" w:rsidRDefault="00D13CC2" w:rsidP="00D13CC2">
            <w:pPr>
              <w:pStyle w:val="TB"/>
            </w:pPr>
            <w:r w:rsidRPr="00287A54">
              <w:t>10</w:t>
            </w:r>
            <w:r w:rsidR="00121146">
              <w:t>,</w:t>
            </w:r>
            <w:r w:rsidRPr="00287A54">
              <w:t>000–14</w:t>
            </w:r>
            <w:r w:rsidR="00121146">
              <w:t>,</w:t>
            </w:r>
            <w:r w:rsidRPr="00287A54">
              <w:t>999</w:t>
            </w:r>
          </w:p>
        </w:tc>
        <w:tc>
          <w:tcPr>
            <w:tcW w:w="1530" w:type="dxa"/>
            <w:shd w:val="clear" w:color="auto" w:fill="auto"/>
            <w:noWrap/>
            <w:hideMark/>
          </w:tcPr>
          <w:p w14:paraId="11A09615" w14:textId="77777777" w:rsidR="00D13CC2" w:rsidRPr="00287A54" w:rsidRDefault="00D13CC2" w:rsidP="00D13CC2">
            <w:pPr>
              <w:pStyle w:val="TB"/>
            </w:pPr>
            <w:r w:rsidRPr="00287A54">
              <w:t>2</w:t>
            </w:r>
          </w:p>
        </w:tc>
        <w:tc>
          <w:tcPr>
            <w:tcW w:w="2250" w:type="dxa"/>
            <w:shd w:val="clear" w:color="auto" w:fill="auto"/>
            <w:noWrap/>
            <w:hideMark/>
          </w:tcPr>
          <w:p w14:paraId="58AA50E2" w14:textId="77777777" w:rsidR="00D13CC2" w:rsidRPr="00287A54" w:rsidRDefault="00D13CC2" w:rsidP="00D13CC2">
            <w:pPr>
              <w:pStyle w:val="TB"/>
            </w:pPr>
            <w:r w:rsidRPr="00287A54">
              <w:t>10</w:t>
            </w:r>
          </w:p>
        </w:tc>
      </w:tr>
      <w:tr w:rsidR="00D13CC2" w:rsidRPr="00287A54" w14:paraId="213B9BA4" w14:textId="77777777" w:rsidTr="00287A54">
        <w:trPr>
          <w:trHeight w:val="315"/>
        </w:trPr>
        <w:tc>
          <w:tcPr>
            <w:tcW w:w="3150" w:type="dxa"/>
            <w:shd w:val="clear" w:color="auto" w:fill="auto"/>
            <w:noWrap/>
            <w:hideMark/>
          </w:tcPr>
          <w:p w14:paraId="79328B25" w14:textId="1260F513" w:rsidR="00D13CC2" w:rsidRPr="00287A54" w:rsidRDefault="00D13CC2" w:rsidP="00D13CC2">
            <w:pPr>
              <w:pStyle w:val="TB"/>
            </w:pPr>
            <w:r w:rsidRPr="00287A54">
              <w:t>15</w:t>
            </w:r>
            <w:r w:rsidR="00121146">
              <w:t>,</w:t>
            </w:r>
            <w:r w:rsidRPr="00287A54">
              <w:t>000–19</w:t>
            </w:r>
            <w:r w:rsidR="00121146">
              <w:t>,</w:t>
            </w:r>
            <w:r w:rsidRPr="00287A54">
              <w:t>999</w:t>
            </w:r>
          </w:p>
        </w:tc>
        <w:tc>
          <w:tcPr>
            <w:tcW w:w="1530" w:type="dxa"/>
            <w:shd w:val="clear" w:color="auto" w:fill="auto"/>
            <w:noWrap/>
            <w:hideMark/>
          </w:tcPr>
          <w:p w14:paraId="2311064D" w14:textId="77777777" w:rsidR="00D13CC2" w:rsidRPr="00287A54" w:rsidRDefault="00D13CC2" w:rsidP="00D13CC2">
            <w:pPr>
              <w:pStyle w:val="TB"/>
            </w:pPr>
            <w:r w:rsidRPr="00287A54">
              <w:t>1</w:t>
            </w:r>
          </w:p>
        </w:tc>
        <w:tc>
          <w:tcPr>
            <w:tcW w:w="2250" w:type="dxa"/>
            <w:shd w:val="clear" w:color="auto" w:fill="auto"/>
            <w:noWrap/>
            <w:hideMark/>
          </w:tcPr>
          <w:p w14:paraId="5F2B7530" w14:textId="77777777" w:rsidR="00D13CC2" w:rsidRPr="00287A54" w:rsidRDefault="00D13CC2" w:rsidP="00D13CC2">
            <w:pPr>
              <w:pStyle w:val="TB"/>
            </w:pPr>
            <w:r w:rsidRPr="00287A54">
              <w:t>5</w:t>
            </w:r>
          </w:p>
        </w:tc>
      </w:tr>
      <w:tr w:rsidR="00D13CC2" w:rsidRPr="00287A54" w14:paraId="5A8EDC4E" w14:textId="77777777" w:rsidTr="00287A54">
        <w:trPr>
          <w:trHeight w:val="315"/>
        </w:trPr>
        <w:tc>
          <w:tcPr>
            <w:tcW w:w="3150" w:type="dxa"/>
            <w:shd w:val="clear" w:color="auto" w:fill="auto"/>
            <w:noWrap/>
            <w:hideMark/>
          </w:tcPr>
          <w:p w14:paraId="06CE96F5" w14:textId="0C9BD323" w:rsidR="00D13CC2" w:rsidRPr="00287A54" w:rsidRDefault="00D13CC2" w:rsidP="00D13CC2">
            <w:pPr>
              <w:pStyle w:val="TB"/>
            </w:pPr>
            <w:r w:rsidRPr="00287A54">
              <w:t>20</w:t>
            </w:r>
            <w:r w:rsidR="00121146">
              <w:t>,</w:t>
            </w:r>
            <w:r w:rsidRPr="00287A54">
              <w:t>000–24</w:t>
            </w:r>
            <w:r w:rsidR="00121146">
              <w:t>,</w:t>
            </w:r>
            <w:r w:rsidRPr="00287A54">
              <w:t>999</w:t>
            </w:r>
          </w:p>
        </w:tc>
        <w:tc>
          <w:tcPr>
            <w:tcW w:w="1530" w:type="dxa"/>
            <w:shd w:val="clear" w:color="auto" w:fill="auto"/>
            <w:noWrap/>
            <w:hideMark/>
          </w:tcPr>
          <w:p w14:paraId="3E81E735" w14:textId="77777777" w:rsidR="00D13CC2" w:rsidRPr="00287A54" w:rsidRDefault="00D13CC2" w:rsidP="00D13CC2">
            <w:pPr>
              <w:pStyle w:val="TB"/>
            </w:pPr>
            <w:r w:rsidRPr="00287A54">
              <w:t>0</w:t>
            </w:r>
          </w:p>
        </w:tc>
        <w:tc>
          <w:tcPr>
            <w:tcW w:w="2250" w:type="dxa"/>
            <w:shd w:val="clear" w:color="auto" w:fill="auto"/>
            <w:noWrap/>
            <w:hideMark/>
          </w:tcPr>
          <w:p w14:paraId="188FAA8F" w14:textId="77777777" w:rsidR="00D13CC2" w:rsidRPr="00287A54" w:rsidRDefault="00D13CC2" w:rsidP="00D13CC2">
            <w:pPr>
              <w:pStyle w:val="TB"/>
            </w:pPr>
            <w:r w:rsidRPr="00287A54">
              <w:t>0</w:t>
            </w:r>
          </w:p>
        </w:tc>
      </w:tr>
      <w:tr w:rsidR="00D13CC2" w:rsidRPr="00287A54" w14:paraId="72ECE9A1" w14:textId="77777777" w:rsidTr="00287A54">
        <w:trPr>
          <w:trHeight w:val="330"/>
        </w:trPr>
        <w:tc>
          <w:tcPr>
            <w:tcW w:w="3150" w:type="dxa"/>
            <w:shd w:val="clear" w:color="auto" w:fill="auto"/>
            <w:noWrap/>
            <w:hideMark/>
          </w:tcPr>
          <w:p w14:paraId="35A68A8E" w14:textId="7A9EA7B5" w:rsidR="00D13CC2" w:rsidRPr="00287A54" w:rsidRDefault="00D13CC2" w:rsidP="00D13CC2">
            <w:pPr>
              <w:pStyle w:val="TB"/>
            </w:pPr>
            <w:r w:rsidRPr="00287A54">
              <w:t>25</w:t>
            </w:r>
            <w:r w:rsidR="00121146">
              <w:t>,</w:t>
            </w:r>
            <w:r w:rsidRPr="00287A54">
              <w:t>000–29</w:t>
            </w:r>
            <w:r w:rsidR="00121146">
              <w:t>,</w:t>
            </w:r>
            <w:r w:rsidRPr="00287A54">
              <w:t>999</w:t>
            </w:r>
          </w:p>
        </w:tc>
        <w:tc>
          <w:tcPr>
            <w:tcW w:w="1530" w:type="dxa"/>
            <w:shd w:val="clear" w:color="auto" w:fill="auto"/>
            <w:noWrap/>
            <w:hideMark/>
          </w:tcPr>
          <w:p w14:paraId="511E4AD8" w14:textId="77777777" w:rsidR="00D13CC2" w:rsidRPr="00287A54" w:rsidRDefault="00D13CC2" w:rsidP="00D13CC2">
            <w:pPr>
              <w:pStyle w:val="TB"/>
            </w:pPr>
            <w:r w:rsidRPr="00287A54">
              <w:t>1</w:t>
            </w:r>
          </w:p>
        </w:tc>
        <w:tc>
          <w:tcPr>
            <w:tcW w:w="2250" w:type="dxa"/>
            <w:shd w:val="clear" w:color="auto" w:fill="auto"/>
            <w:noWrap/>
            <w:hideMark/>
          </w:tcPr>
          <w:p w14:paraId="122A1178" w14:textId="77777777" w:rsidR="00D13CC2" w:rsidRPr="00287A54" w:rsidRDefault="00D13CC2" w:rsidP="00D13CC2">
            <w:pPr>
              <w:pStyle w:val="TB"/>
            </w:pPr>
            <w:r w:rsidRPr="00287A54">
              <w:t>5</w:t>
            </w:r>
          </w:p>
        </w:tc>
      </w:tr>
      <w:tr w:rsidR="00D13CC2" w:rsidRPr="00287A54" w14:paraId="197DE739" w14:textId="77777777" w:rsidTr="00287A54">
        <w:trPr>
          <w:trHeight w:val="315"/>
        </w:trPr>
        <w:tc>
          <w:tcPr>
            <w:tcW w:w="3150" w:type="dxa"/>
            <w:shd w:val="clear" w:color="auto" w:fill="auto"/>
            <w:noWrap/>
            <w:hideMark/>
          </w:tcPr>
          <w:p w14:paraId="05CBB8CF" w14:textId="6EB3A551" w:rsidR="00D13CC2" w:rsidRPr="00287A54" w:rsidRDefault="00D13CC2" w:rsidP="00D13CC2">
            <w:pPr>
              <w:pStyle w:val="TB"/>
            </w:pPr>
            <w:r w:rsidRPr="00287A54">
              <w:lastRenderedPageBreak/>
              <w:t>30</w:t>
            </w:r>
            <w:r w:rsidR="00121146">
              <w:t>,</w:t>
            </w:r>
            <w:r w:rsidRPr="00287A54">
              <w:t>000–34</w:t>
            </w:r>
            <w:r w:rsidR="00121146">
              <w:t>,</w:t>
            </w:r>
            <w:r w:rsidRPr="00287A54">
              <w:t>999</w:t>
            </w:r>
          </w:p>
        </w:tc>
        <w:tc>
          <w:tcPr>
            <w:tcW w:w="1530" w:type="dxa"/>
            <w:shd w:val="clear" w:color="auto" w:fill="auto"/>
            <w:noWrap/>
            <w:hideMark/>
          </w:tcPr>
          <w:p w14:paraId="737D7F4A" w14:textId="77777777" w:rsidR="00D13CC2" w:rsidRPr="00287A54" w:rsidRDefault="00D13CC2" w:rsidP="00D13CC2">
            <w:pPr>
              <w:pStyle w:val="TB"/>
            </w:pPr>
            <w:r w:rsidRPr="00287A54">
              <w:t>2</w:t>
            </w:r>
          </w:p>
        </w:tc>
        <w:tc>
          <w:tcPr>
            <w:tcW w:w="2250" w:type="dxa"/>
            <w:shd w:val="clear" w:color="auto" w:fill="auto"/>
            <w:noWrap/>
            <w:hideMark/>
          </w:tcPr>
          <w:p w14:paraId="30892C86" w14:textId="77777777" w:rsidR="00D13CC2" w:rsidRPr="00287A54" w:rsidRDefault="00D13CC2" w:rsidP="00D13CC2">
            <w:pPr>
              <w:pStyle w:val="TB"/>
            </w:pPr>
            <w:r w:rsidRPr="00287A54">
              <w:t>10</w:t>
            </w:r>
          </w:p>
        </w:tc>
      </w:tr>
      <w:tr w:rsidR="00D13CC2" w:rsidRPr="00287A54" w14:paraId="00F7440C" w14:textId="77777777" w:rsidTr="00287A54">
        <w:trPr>
          <w:trHeight w:val="315"/>
        </w:trPr>
        <w:tc>
          <w:tcPr>
            <w:tcW w:w="3150" w:type="dxa"/>
            <w:shd w:val="clear" w:color="auto" w:fill="auto"/>
            <w:noWrap/>
            <w:hideMark/>
          </w:tcPr>
          <w:p w14:paraId="0E1C47AF" w14:textId="535F2CCB" w:rsidR="00D13CC2" w:rsidRPr="00287A54" w:rsidRDefault="00D13CC2" w:rsidP="00D13CC2">
            <w:pPr>
              <w:pStyle w:val="TB"/>
            </w:pPr>
            <w:r w:rsidRPr="00287A54">
              <w:t>35</w:t>
            </w:r>
            <w:r w:rsidR="00121146">
              <w:t>,</w:t>
            </w:r>
            <w:r w:rsidRPr="00287A54">
              <w:t>000–39</w:t>
            </w:r>
            <w:r w:rsidR="00121146">
              <w:t>,</w:t>
            </w:r>
            <w:r w:rsidRPr="00287A54">
              <w:t>999</w:t>
            </w:r>
          </w:p>
        </w:tc>
        <w:tc>
          <w:tcPr>
            <w:tcW w:w="1530" w:type="dxa"/>
            <w:shd w:val="clear" w:color="auto" w:fill="auto"/>
            <w:noWrap/>
            <w:hideMark/>
          </w:tcPr>
          <w:p w14:paraId="6DF6AD1C" w14:textId="77777777" w:rsidR="00D13CC2" w:rsidRPr="00287A54" w:rsidRDefault="00D13CC2" w:rsidP="00D13CC2">
            <w:pPr>
              <w:pStyle w:val="TB"/>
            </w:pPr>
            <w:r w:rsidRPr="00287A54">
              <w:t>1</w:t>
            </w:r>
          </w:p>
        </w:tc>
        <w:tc>
          <w:tcPr>
            <w:tcW w:w="2250" w:type="dxa"/>
            <w:shd w:val="clear" w:color="auto" w:fill="auto"/>
            <w:noWrap/>
            <w:hideMark/>
          </w:tcPr>
          <w:p w14:paraId="2B5BEF47" w14:textId="77777777" w:rsidR="00D13CC2" w:rsidRPr="00287A54" w:rsidRDefault="00D13CC2" w:rsidP="00D13CC2">
            <w:pPr>
              <w:pStyle w:val="TB"/>
            </w:pPr>
            <w:r w:rsidRPr="00287A54">
              <w:t>5</w:t>
            </w:r>
          </w:p>
        </w:tc>
      </w:tr>
      <w:tr w:rsidR="00D13CC2" w:rsidRPr="00D202F1" w14:paraId="291A371D" w14:textId="77777777" w:rsidTr="00287A54">
        <w:trPr>
          <w:trHeight w:val="315"/>
        </w:trPr>
        <w:tc>
          <w:tcPr>
            <w:tcW w:w="3150" w:type="dxa"/>
            <w:shd w:val="clear" w:color="auto" w:fill="auto"/>
            <w:noWrap/>
            <w:hideMark/>
          </w:tcPr>
          <w:p w14:paraId="28FA3E40" w14:textId="77777777" w:rsidR="00D13CC2" w:rsidRPr="00287A54" w:rsidRDefault="00D13CC2" w:rsidP="00D13CC2">
            <w:pPr>
              <w:pStyle w:val="TB"/>
            </w:pPr>
            <w:r w:rsidRPr="00287A54">
              <w:t>Total:</w:t>
            </w:r>
          </w:p>
        </w:tc>
        <w:tc>
          <w:tcPr>
            <w:tcW w:w="1530" w:type="dxa"/>
            <w:shd w:val="clear" w:color="auto" w:fill="auto"/>
            <w:noWrap/>
            <w:hideMark/>
          </w:tcPr>
          <w:p w14:paraId="2332F871" w14:textId="77777777" w:rsidR="00D13CC2" w:rsidRPr="00287A54" w:rsidRDefault="00D13CC2" w:rsidP="00D13CC2">
            <w:pPr>
              <w:pStyle w:val="TB"/>
            </w:pPr>
            <w:r w:rsidRPr="00287A54">
              <w:t>20</w:t>
            </w:r>
          </w:p>
        </w:tc>
        <w:tc>
          <w:tcPr>
            <w:tcW w:w="2250" w:type="dxa"/>
            <w:shd w:val="clear" w:color="auto" w:fill="auto"/>
            <w:noWrap/>
            <w:hideMark/>
          </w:tcPr>
          <w:p w14:paraId="7571C833" w14:textId="77777777" w:rsidR="00D13CC2" w:rsidRPr="00287A54" w:rsidRDefault="00D13CC2" w:rsidP="00D13CC2">
            <w:pPr>
              <w:pStyle w:val="TB"/>
            </w:pPr>
            <w:r w:rsidRPr="00287A54">
              <w:t>100</w:t>
            </w:r>
          </w:p>
        </w:tc>
      </w:tr>
    </w:tbl>
    <w:p w14:paraId="0A98AA88" w14:textId="77777777" w:rsidR="00590425" w:rsidRDefault="00D13CC2" w:rsidP="00D13CC2">
      <w:pPr>
        <w:pStyle w:val="SOLNLLL"/>
      </w:pPr>
      <w:r w:rsidRPr="00287A54">
        <w:t>b.</w:t>
      </w:r>
    </w:p>
    <w:p w14:paraId="6DC12907" w14:textId="29F47276" w:rsidR="00D13CC2" w:rsidRDefault="00590425" w:rsidP="00280052">
      <w:pPr>
        <w:pStyle w:val="SOLNLLL"/>
        <w:ind w:firstLine="110"/>
        <w:jc w:val="center"/>
      </w:pPr>
      <w:r w:rsidRPr="00287A54">
        <w:rPr>
          <w:noProof/>
        </w:rPr>
        <w:drawing>
          <wp:inline distT="0" distB="0" distL="0" distR="0" wp14:anchorId="25101D2E" wp14:editId="6904C966">
            <wp:extent cx="5193102" cy="2316350"/>
            <wp:effectExtent l="0" t="0" r="7620" b="8255"/>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264FD50D" w14:textId="27AB8B70" w:rsidR="00D13CC2" w:rsidRPr="00287A54" w:rsidRDefault="00D13CC2" w:rsidP="00D13CC2">
      <w:pPr>
        <w:pStyle w:val="SOLNLLL"/>
        <w:tabs>
          <w:tab w:val="left" w:pos="2520"/>
        </w:tabs>
      </w:pPr>
      <w:r w:rsidRPr="00287A54">
        <w:t>c.</w:t>
      </w:r>
      <w:r w:rsidRPr="00287A54">
        <w:tab/>
        <w:t>The distribution is skewed to the right. The majority of the franchises in this list have fewer than 20,000 locations (50% + 15% + 15% = 80%). McDonald</w:t>
      </w:r>
      <w:r w:rsidR="00B077AF" w:rsidRPr="00287A54">
        <w:t>’</w:t>
      </w:r>
      <w:r w:rsidRPr="00287A54">
        <w:t>s, Subway</w:t>
      </w:r>
      <w:r w:rsidR="00287A54">
        <w:t>,</w:t>
      </w:r>
      <w:r w:rsidRPr="00287A54">
        <w:t xml:space="preserve"> and </w:t>
      </w:r>
      <w:bookmarkStart w:id="6" w:name="_Hlk523320377"/>
      <w:r w:rsidRPr="00287A54">
        <w:t xml:space="preserve">7-Eleven </w:t>
      </w:r>
      <w:bookmarkEnd w:id="6"/>
      <w:r w:rsidRPr="00287A54">
        <w:t>have the highest number of</w:t>
      </w:r>
      <w:r w:rsidR="00287A54">
        <w:t xml:space="preserve"> </w:t>
      </w:r>
      <w:r w:rsidRPr="00287A54">
        <w:t>locations.</w:t>
      </w:r>
    </w:p>
    <w:p w14:paraId="5FAD0F97" w14:textId="07BCCA45" w:rsidR="00D13CC2" w:rsidRPr="00BD5E0E" w:rsidRDefault="00D13CC2" w:rsidP="00590425">
      <w:pPr>
        <w:pStyle w:val="SOLNL"/>
        <w:tabs>
          <w:tab w:val="left" w:pos="2280"/>
        </w:tabs>
        <w:ind w:left="840" w:hanging="840"/>
      </w:pPr>
      <w:r w:rsidRPr="00BD5E0E">
        <w:t>23. a.</w:t>
      </w:r>
      <w:r w:rsidRPr="00BD5E0E">
        <w:tab/>
        <w:t xml:space="preserve">The highest positive YTD % </w:t>
      </w:r>
      <w:r w:rsidR="00BD5E0E">
        <w:t>c</w:t>
      </w:r>
      <w:r w:rsidRPr="00BD5E0E">
        <w:t>hange for Japan</w:t>
      </w:r>
      <w:r w:rsidR="00B077AF" w:rsidRPr="00BD5E0E">
        <w:t>’</w:t>
      </w:r>
      <w:r w:rsidRPr="00BD5E0E">
        <w:t xml:space="preserve">s </w:t>
      </w:r>
      <w:bookmarkStart w:id="7" w:name="_Hlk523320424"/>
      <w:r w:rsidRPr="00BD5E0E">
        <w:t xml:space="preserve">Nikkei </w:t>
      </w:r>
      <w:r w:rsidR="00BD5E0E">
        <w:t>I</w:t>
      </w:r>
      <w:r w:rsidRPr="00BD5E0E">
        <w:t xml:space="preserve">ndex </w:t>
      </w:r>
      <w:bookmarkEnd w:id="7"/>
      <w:r w:rsidRPr="00BD5E0E">
        <w:t xml:space="preserve">with a YTD % </w:t>
      </w:r>
      <w:r w:rsidR="00BD5E0E">
        <w:t>c</w:t>
      </w:r>
      <w:r w:rsidRPr="00BD5E0E">
        <w:t>hange of 31.4%.</w:t>
      </w:r>
    </w:p>
    <w:p w14:paraId="0D3BF2B8" w14:textId="486F4807" w:rsidR="00D13CC2" w:rsidRPr="00BD5E0E" w:rsidRDefault="00D13CC2" w:rsidP="00590425">
      <w:pPr>
        <w:pStyle w:val="SOLNLLL"/>
        <w:tabs>
          <w:tab w:val="left" w:pos="2520"/>
        </w:tabs>
      </w:pPr>
      <w:r w:rsidRPr="00BD5E0E">
        <w:t>b.</w:t>
      </w:r>
      <w:r w:rsidRPr="00BD5E0E">
        <w:tab/>
        <w:t>A class size of 10 results in 10 classes.</w:t>
      </w:r>
    </w:p>
    <w:tbl>
      <w:tblPr>
        <w:tblW w:w="0" w:type="auto"/>
        <w:tblInd w:w="1440" w:type="dxa"/>
        <w:tblLook w:val="04A0" w:firstRow="1" w:lastRow="0" w:firstColumn="1" w:lastColumn="0" w:noHBand="0" w:noVBand="1"/>
      </w:tblPr>
      <w:tblGrid>
        <w:gridCol w:w="2880"/>
        <w:gridCol w:w="1530"/>
      </w:tblGrid>
      <w:tr w:rsidR="00D13CC2" w:rsidRPr="00313431" w14:paraId="08BAEDAA" w14:textId="77777777" w:rsidTr="0083210E">
        <w:trPr>
          <w:trHeight w:val="312"/>
        </w:trPr>
        <w:tc>
          <w:tcPr>
            <w:tcW w:w="2880" w:type="dxa"/>
            <w:shd w:val="clear" w:color="auto" w:fill="auto"/>
            <w:noWrap/>
            <w:hideMark/>
          </w:tcPr>
          <w:p w14:paraId="4FDB2EAC" w14:textId="530B5894" w:rsidR="00D13CC2" w:rsidRPr="00313431" w:rsidRDefault="00D13CC2" w:rsidP="00D13CC2">
            <w:pPr>
              <w:pStyle w:val="TCH1"/>
            </w:pPr>
            <w:r w:rsidRPr="00313431">
              <w:t>YTD % Change</w:t>
            </w:r>
          </w:p>
        </w:tc>
        <w:tc>
          <w:tcPr>
            <w:tcW w:w="1530" w:type="dxa"/>
            <w:shd w:val="clear" w:color="auto" w:fill="auto"/>
            <w:noWrap/>
            <w:hideMark/>
          </w:tcPr>
          <w:p w14:paraId="269A4E4F" w14:textId="77777777" w:rsidR="00D13CC2" w:rsidRPr="00313431" w:rsidRDefault="00D13CC2" w:rsidP="00D13CC2">
            <w:pPr>
              <w:pStyle w:val="TCH1"/>
            </w:pPr>
            <w:r w:rsidRPr="00313431">
              <w:t>Frequency</w:t>
            </w:r>
          </w:p>
        </w:tc>
      </w:tr>
      <w:tr w:rsidR="00D13CC2" w:rsidRPr="00313431" w14:paraId="33B628FA" w14:textId="77777777" w:rsidTr="0083210E">
        <w:trPr>
          <w:trHeight w:val="312"/>
        </w:trPr>
        <w:tc>
          <w:tcPr>
            <w:tcW w:w="2880" w:type="dxa"/>
            <w:shd w:val="clear" w:color="auto" w:fill="auto"/>
            <w:noWrap/>
            <w:hideMark/>
          </w:tcPr>
          <w:p w14:paraId="063C58BF" w14:textId="2312624D" w:rsidR="00D13CC2" w:rsidRPr="00313431" w:rsidRDefault="00D13CC2" w:rsidP="00D13CC2">
            <w:pPr>
              <w:pStyle w:val="TB"/>
            </w:pPr>
            <w:r w:rsidRPr="00313431">
              <w:t>–20–15</w:t>
            </w:r>
          </w:p>
        </w:tc>
        <w:tc>
          <w:tcPr>
            <w:tcW w:w="1530" w:type="dxa"/>
            <w:shd w:val="clear" w:color="auto" w:fill="auto"/>
            <w:noWrap/>
            <w:hideMark/>
          </w:tcPr>
          <w:p w14:paraId="54253D86" w14:textId="77777777" w:rsidR="00D13CC2" w:rsidRPr="00313431" w:rsidRDefault="00D13CC2" w:rsidP="00D13CC2">
            <w:pPr>
              <w:pStyle w:val="TB"/>
            </w:pPr>
            <w:r w:rsidRPr="00313431">
              <w:t>1</w:t>
            </w:r>
          </w:p>
        </w:tc>
      </w:tr>
      <w:tr w:rsidR="00D13CC2" w:rsidRPr="00313431" w14:paraId="3A2F9898" w14:textId="77777777" w:rsidTr="0083210E">
        <w:trPr>
          <w:trHeight w:val="312"/>
        </w:trPr>
        <w:tc>
          <w:tcPr>
            <w:tcW w:w="2880" w:type="dxa"/>
            <w:shd w:val="clear" w:color="auto" w:fill="auto"/>
            <w:noWrap/>
            <w:hideMark/>
          </w:tcPr>
          <w:p w14:paraId="6E4EDCDA" w14:textId="77777777" w:rsidR="00D13CC2" w:rsidRPr="00313431" w:rsidRDefault="00D13CC2" w:rsidP="00D13CC2">
            <w:pPr>
              <w:pStyle w:val="TB"/>
            </w:pPr>
            <w:r w:rsidRPr="00313431">
              <w:t>–15–10</w:t>
            </w:r>
          </w:p>
        </w:tc>
        <w:tc>
          <w:tcPr>
            <w:tcW w:w="1530" w:type="dxa"/>
            <w:shd w:val="clear" w:color="auto" w:fill="auto"/>
            <w:noWrap/>
            <w:hideMark/>
          </w:tcPr>
          <w:p w14:paraId="627B95D3" w14:textId="77777777" w:rsidR="00D13CC2" w:rsidRPr="00313431" w:rsidRDefault="00D13CC2" w:rsidP="00D13CC2">
            <w:pPr>
              <w:pStyle w:val="TB"/>
            </w:pPr>
            <w:r w:rsidRPr="00313431">
              <w:t>1</w:t>
            </w:r>
          </w:p>
        </w:tc>
      </w:tr>
      <w:tr w:rsidR="00D13CC2" w:rsidRPr="00313431" w14:paraId="6C4BE8A0" w14:textId="77777777" w:rsidTr="0083210E">
        <w:trPr>
          <w:trHeight w:val="312"/>
        </w:trPr>
        <w:tc>
          <w:tcPr>
            <w:tcW w:w="2880" w:type="dxa"/>
            <w:shd w:val="clear" w:color="auto" w:fill="auto"/>
            <w:noWrap/>
            <w:hideMark/>
          </w:tcPr>
          <w:p w14:paraId="4EFDC9FF" w14:textId="77777777" w:rsidR="00D13CC2" w:rsidRPr="00313431" w:rsidRDefault="00D13CC2" w:rsidP="00D13CC2">
            <w:pPr>
              <w:pStyle w:val="TB"/>
            </w:pPr>
            <w:r w:rsidRPr="00313431">
              <w:t>–10–5</w:t>
            </w:r>
          </w:p>
        </w:tc>
        <w:tc>
          <w:tcPr>
            <w:tcW w:w="1530" w:type="dxa"/>
            <w:shd w:val="clear" w:color="auto" w:fill="auto"/>
            <w:noWrap/>
            <w:hideMark/>
          </w:tcPr>
          <w:p w14:paraId="793B201D" w14:textId="77777777" w:rsidR="00D13CC2" w:rsidRPr="00313431" w:rsidRDefault="00D13CC2" w:rsidP="00D13CC2">
            <w:pPr>
              <w:pStyle w:val="TB"/>
            </w:pPr>
            <w:r w:rsidRPr="00313431">
              <w:t>3</w:t>
            </w:r>
          </w:p>
        </w:tc>
      </w:tr>
      <w:tr w:rsidR="00D13CC2" w:rsidRPr="00313431" w14:paraId="68AF4391" w14:textId="77777777" w:rsidTr="0083210E">
        <w:trPr>
          <w:trHeight w:val="312"/>
        </w:trPr>
        <w:tc>
          <w:tcPr>
            <w:tcW w:w="2880" w:type="dxa"/>
            <w:shd w:val="clear" w:color="auto" w:fill="auto"/>
            <w:noWrap/>
            <w:hideMark/>
          </w:tcPr>
          <w:p w14:paraId="37283823" w14:textId="77777777" w:rsidR="00D13CC2" w:rsidRPr="00313431" w:rsidRDefault="00D13CC2" w:rsidP="00D13CC2">
            <w:pPr>
              <w:pStyle w:val="TB"/>
            </w:pPr>
            <w:r w:rsidRPr="00313431">
              <w:lastRenderedPageBreak/>
              <w:t>–5–0</w:t>
            </w:r>
          </w:p>
        </w:tc>
        <w:tc>
          <w:tcPr>
            <w:tcW w:w="1530" w:type="dxa"/>
            <w:shd w:val="clear" w:color="auto" w:fill="auto"/>
            <w:noWrap/>
            <w:hideMark/>
          </w:tcPr>
          <w:p w14:paraId="1CFE73DA" w14:textId="77777777" w:rsidR="00D13CC2" w:rsidRPr="00313431" w:rsidRDefault="00D13CC2" w:rsidP="00D13CC2">
            <w:pPr>
              <w:pStyle w:val="TB"/>
            </w:pPr>
            <w:r w:rsidRPr="00313431">
              <w:t>3</w:t>
            </w:r>
          </w:p>
        </w:tc>
      </w:tr>
      <w:tr w:rsidR="00D13CC2" w:rsidRPr="00313431" w14:paraId="77BC58DC" w14:textId="77777777" w:rsidTr="0083210E">
        <w:trPr>
          <w:trHeight w:val="312"/>
        </w:trPr>
        <w:tc>
          <w:tcPr>
            <w:tcW w:w="2880" w:type="dxa"/>
            <w:shd w:val="clear" w:color="auto" w:fill="auto"/>
            <w:noWrap/>
            <w:hideMark/>
          </w:tcPr>
          <w:p w14:paraId="26BFF58F" w14:textId="77777777" w:rsidR="00D13CC2" w:rsidRPr="00313431" w:rsidRDefault="00D13CC2" w:rsidP="00D13CC2">
            <w:pPr>
              <w:pStyle w:val="TB"/>
            </w:pPr>
            <w:r w:rsidRPr="00313431">
              <w:t>0–5</w:t>
            </w:r>
          </w:p>
        </w:tc>
        <w:tc>
          <w:tcPr>
            <w:tcW w:w="1530" w:type="dxa"/>
            <w:shd w:val="clear" w:color="auto" w:fill="auto"/>
            <w:noWrap/>
            <w:hideMark/>
          </w:tcPr>
          <w:p w14:paraId="2D3C274C" w14:textId="77777777" w:rsidR="00D13CC2" w:rsidRPr="00313431" w:rsidRDefault="00D13CC2" w:rsidP="00D13CC2">
            <w:pPr>
              <w:pStyle w:val="TB"/>
            </w:pPr>
            <w:r w:rsidRPr="00313431">
              <w:t>4</w:t>
            </w:r>
          </w:p>
        </w:tc>
      </w:tr>
      <w:tr w:rsidR="00D13CC2" w:rsidRPr="00313431" w14:paraId="2B42B36A" w14:textId="77777777" w:rsidTr="0083210E">
        <w:trPr>
          <w:trHeight w:val="312"/>
        </w:trPr>
        <w:tc>
          <w:tcPr>
            <w:tcW w:w="2880" w:type="dxa"/>
            <w:shd w:val="clear" w:color="auto" w:fill="auto"/>
            <w:noWrap/>
            <w:hideMark/>
          </w:tcPr>
          <w:p w14:paraId="0FA9F05A" w14:textId="77777777" w:rsidR="00D13CC2" w:rsidRPr="00313431" w:rsidRDefault="00D13CC2" w:rsidP="00D13CC2">
            <w:pPr>
              <w:pStyle w:val="TB"/>
            </w:pPr>
            <w:r w:rsidRPr="00313431">
              <w:t>5–10</w:t>
            </w:r>
          </w:p>
        </w:tc>
        <w:tc>
          <w:tcPr>
            <w:tcW w:w="1530" w:type="dxa"/>
            <w:shd w:val="clear" w:color="auto" w:fill="auto"/>
            <w:noWrap/>
            <w:hideMark/>
          </w:tcPr>
          <w:p w14:paraId="05766D10" w14:textId="77777777" w:rsidR="00D13CC2" w:rsidRPr="00313431" w:rsidRDefault="00D13CC2" w:rsidP="00D13CC2">
            <w:pPr>
              <w:pStyle w:val="TB"/>
            </w:pPr>
            <w:r w:rsidRPr="00313431">
              <w:t>5</w:t>
            </w:r>
          </w:p>
        </w:tc>
      </w:tr>
      <w:tr w:rsidR="00D13CC2" w:rsidRPr="00313431" w14:paraId="663B3A16" w14:textId="77777777" w:rsidTr="0083210E">
        <w:trPr>
          <w:trHeight w:val="312"/>
        </w:trPr>
        <w:tc>
          <w:tcPr>
            <w:tcW w:w="2880" w:type="dxa"/>
            <w:shd w:val="clear" w:color="auto" w:fill="auto"/>
            <w:noWrap/>
            <w:hideMark/>
          </w:tcPr>
          <w:p w14:paraId="38E9B09E" w14:textId="77777777" w:rsidR="00D13CC2" w:rsidRPr="00313431" w:rsidRDefault="00D13CC2" w:rsidP="00D13CC2">
            <w:pPr>
              <w:pStyle w:val="TB"/>
            </w:pPr>
            <w:r w:rsidRPr="00313431">
              <w:t>10–15</w:t>
            </w:r>
          </w:p>
        </w:tc>
        <w:tc>
          <w:tcPr>
            <w:tcW w:w="1530" w:type="dxa"/>
            <w:shd w:val="clear" w:color="auto" w:fill="auto"/>
            <w:noWrap/>
            <w:hideMark/>
          </w:tcPr>
          <w:p w14:paraId="78295F55" w14:textId="77777777" w:rsidR="00D13CC2" w:rsidRPr="00313431" w:rsidRDefault="00D13CC2" w:rsidP="00D13CC2">
            <w:pPr>
              <w:pStyle w:val="TB"/>
            </w:pPr>
            <w:r w:rsidRPr="00313431">
              <w:t>8</w:t>
            </w:r>
          </w:p>
        </w:tc>
      </w:tr>
      <w:tr w:rsidR="00D13CC2" w:rsidRPr="00313431" w14:paraId="53223DAE" w14:textId="77777777" w:rsidTr="0083210E">
        <w:trPr>
          <w:trHeight w:val="312"/>
        </w:trPr>
        <w:tc>
          <w:tcPr>
            <w:tcW w:w="2880" w:type="dxa"/>
            <w:shd w:val="clear" w:color="auto" w:fill="auto"/>
            <w:noWrap/>
            <w:hideMark/>
          </w:tcPr>
          <w:p w14:paraId="093041BA" w14:textId="77777777" w:rsidR="00D13CC2" w:rsidRPr="00313431" w:rsidRDefault="00D13CC2" w:rsidP="00D13CC2">
            <w:pPr>
              <w:pStyle w:val="TB"/>
            </w:pPr>
            <w:r w:rsidRPr="00313431">
              <w:t>15–20</w:t>
            </w:r>
          </w:p>
        </w:tc>
        <w:tc>
          <w:tcPr>
            <w:tcW w:w="1530" w:type="dxa"/>
            <w:shd w:val="clear" w:color="auto" w:fill="auto"/>
            <w:noWrap/>
            <w:hideMark/>
          </w:tcPr>
          <w:p w14:paraId="1B5626FB" w14:textId="77777777" w:rsidR="00D13CC2" w:rsidRPr="00313431" w:rsidRDefault="00D13CC2" w:rsidP="00D13CC2">
            <w:pPr>
              <w:pStyle w:val="TB"/>
            </w:pPr>
            <w:r w:rsidRPr="00313431">
              <w:t>3</w:t>
            </w:r>
          </w:p>
        </w:tc>
      </w:tr>
      <w:tr w:rsidR="00D13CC2" w:rsidRPr="00313431" w14:paraId="248090D9" w14:textId="77777777" w:rsidTr="0083210E">
        <w:trPr>
          <w:trHeight w:val="312"/>
        </w:trPr>
        <w:tc>
          <w:tcPr>
            <w:tcW w:w="2880" w:type="dxa"/>
            <w:shd w:val="clear" w:color="auto" w:fill="auto"/>
            <w:noWrap/>
            <w:hideMark/>
          </w:tcPr>
          <w:p w14:paraId="63A51586" w14:textId="77777777" w:rsidR="00D13CC2" w:rsidRPr="00313431" w:rsidRDefault="00D13CC2" w:rsidP="00D13CC2">
            <w:pPr>
              <w:pStyle w:val="TB"/>
            </w:pPr>
            <w:r w:rsidRPr="00313431">
              <w:t>20–25</w:t>
            </w:r>
          </w:p>
        </w:tc>
        <w:tc>
          <w:tcPr>
            <w:tcW w:w="1530" w:type="dxa"/>
            <w:shd w:val="clear" w:color="auto" w:fill="auto"/>
            <w:noWrap/>
            <w:hideMark/>
          </w:tcPr>
          <w:p w14:paraId="4F37A34D" w14:textId="77777777" w:rsidR="00D13CC2" w:rsidRPr="00313431" w:rsidRDefault="00D13CC2" w:rsidP="00D13CC2">
            <w:pPr>
              <w:pStyle w:val="TB"/>
            </w:pPr>
            <w:r w:rsidRPr="00313431">
              <w:t>1</w:t>
            </w:r>
          </w:p>
        </w:tc>
      </w:tr>
      <w:tr w:rsidR="00D13CC2" w:rsidRPr="00D202F1" w14:paraId="286D16B2" w14:textId="77777777" w:rsidTr="0083210E">
        <w:trPr>
          <w:trHeight w:val="312"/>
        </w:trPr>
        <w:tc>
          <w:tcPr>
            <w:tcW w:w="2880" w:type="dxa"/>
            <w:shd w:val="clear" w:color="auto" w:fill="auto"/>
            <w:noWrap/>
            <w:hideMark/>
          </w:tcPr>
          <w:p w14:paraId="7341A06F" w14:textId="77777777" w:rsidR="00D13CC2" w:rsidRPr="00313431" w:rsidRDefault="00D13CC2" w:rsidP="00D13CC2">
            <w:pPr>
              <w:pStyle w:val="TB"/>
            </w:pPr>
            <w:r w:rsidRPr="00313431">
              <w:t>30–35</w:t>
            </w:r>
          </w:p>
        </w:tc>
        <w:tc>
          <w:tcPr>
            <w:tcW w:w="1530" w:type="dxa"/>
            <w:shd w:val="clear" w:color="auto" w:fill="auto"/>
            <w:noWrap/>
            <w:hideMark/>
          </w:tcPr>
          <w:p w14:paraId="37B4A6BB" w14:textId="77777777" w:rsidR="00D13CC2" w:rsidRPr="00313431" w:rsidRDefault="00D13CC2" w:rsidP="00D13CC2">
            <w:pPr>
              <w:pStyle w:val="TB"/>
            </w:pPr>
            <w:r w:rsidRPr="00313431">
              <w:t>1</w:t>
            </w:r>
          </w:p>
        </w:tc>
      </w:tr>
    </w:tbl>
    <w:p w14:paraId="20F2686B" w14:textId="77777777" w:rsidR="00590425" w:rsidRDefault="00D13CC2" w:rsidP="00D13CC2">
      <w:pPr>
        <w:pStyle w:val="SOLNLLL"/>
        <w:tabs>
          <w:tab w:val="left" w:pos="2520"/>
        </w:tabs>
      </w:pPr>
      <w:r w:rsidRPr="00313431">
        <w:t>c.</w:t>
      </w:r>
    </w:p>
    <w:p w14:paraId="7C0C7E6E" w14:textId="21D7ED17" w:rsidR="00D13CC2" w:rsidRPr="00313431" w:rsidRDefault="00590425" w:rsidP="007F3511">
      <w:pPr>
        <w:pStyle w:val="SOLNLLL"/>
        <w:tabs>
          <w:tab w:val="left" w:pos="2520"/>
        </w:tabs>
        <w:jc w:val="center"/>
      </w:pPr>
      <w:r w:rsidRPr="00313431">
        <w:rPr>
          <w:noProof/>
        </w:rPr>
        <w:drawing>
          <wp:inline distT="0" distB="0" distL="0" distR="0" wp14:anchorId="74A2DD23" wp14:editId="5BE9357F">
            <wp:extent cx="4721432" cy="3114136"/>
            <wp:effectExtent l="0" t="0" r="3175"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065B4504" w14:textId="212B8BB6" w:rsidR="00D13CC2" w:rsidRPr="00313431" w:rsidRDefault="00D13CC2" w:rsidP="00D13CC2">
      <w:pPr>
        <w:pStyle w:val="SOLNP"/>
      </w:pPr>
      <w:r w:rsidRPr="00313431">
        <w:t>The general shape of the distribution is skewed to the left. Twenty two of the 30 indexes have a positive YTD % Change and 13 have a YTD % Change of 10% or more. Eight of the indexes had a negative YTD % Change.</w:t>
      </w:r>
    </w:p>
    <w:p w14:paraId="76735216" w14:textId="24EA4193" w:rsidR="00D13CC2" w:rsidRDefault="00D13CC2" w:rsidP="00D13CC2">
      <w:pPr>
        <w:pStyle w:val="SOLNLLL"/>
        <w:tabs>
          <w:tab w:val="left" w:pos="2430"/>
        </w:tabs>
      </w:pPr>
      <w:r w:rsidRPr="00313431">
        <w:t>d.</w:t>
      </w:r>
      <w:r w:rsidRPr="00313431">
        <w:tab/>
        <w:t>A variety of comparisons are possible depending upon when the study is done.</w:t>
      </w:r>
    </w:p>
    <w:p w14:paraId="1CB63230" w14:textId="77777777" w:rsidR="00280052" w:rsidRPr="00313431" w:rsidRDefault="00280052" w:rsidP="00D13CC2">
      <w:pPr>
        <w:pStyle w:val="SOLNLLL"/>
        <w:tabs>
          <w:tab w:val="left" w:pos="2430"/>
        </w:tabs>
      </w:pPr>
    </w:p>
    <w:p w14:paraId="41211991" w14:textId="2C317A76" w:rsidR="00D13CC2" w:rsidRDefault="00D13CC2" w:rsidP="00D13CC2">
      <w:pPr>
        <w:pStyle w:val="SOLNL"/>
      </w:pPr>
      <w:r w:rsidRPr="00313431">
        <w:lastRenderedPageBreak/>
        <w:t>24.</w:t>
      </w:r>
    </w:p>
    <w:p w14:paraId="08F2E827" w14:textId="03DA72FB" w:rsidR="00313431" w:rsidRPr="00313431" w:rsidRDefault="00313431" w:rsidP="001C30DA">
      <w:pPr>
        <w:pStyle w:val="TT"/>
        <w:spacing w:before="0"/>
        <w:ind w:left="1440"/>
      </w:pPr>
      <w:r w:rsidRPr="00313431">
        <w:t>Starting Median Salary</w:t>
      </w:r>
    </w:p>
    <w:tbl>
      <w:tblPr>
        <w:tblW w:w="0" w:type="auto"/>
        <w:tblInd w:w="1655" w:type="dxa"/>
        <w:tblLayout w:type="fixed"/>
        <w:tblLook w:val="0000" w:firstRow="0" w:lastRow="0" w:firstColumn="0" w:lastColumn="0" w:noHBand="0" w:noVBand="0"/>
      </w:tblPr>
      <w:tblGrid>
        <w:gridCol w:w="980"/>
        <w:gridCol w:w="450"/>
        <w:gridCol w:w="450"/>
        <w:gridCol w:w="450"/>
        <w:gridCol w:w="450"/>
        <w:gridCol w:w="450"/>
        <w:gridCol w:w="450"/>
        <w:gridCol w:w="360"/>
        <w:gridCol w:w="450"/>
      </w:tblGrid>
      <w:tr w:rsidR="00D13CC2" w:rsidRPr="00313431" w14:paraId="088BE245" w14:textId="77777777" w:rsidTr="00D13CC2">
        <w:trPr>
          <w:trHeight w:val="302"/>
        </w:trPr>
        <w:tc>
          <w:tcPr>
            <w:tcW w:w="980" w:type="dxa"/>
            <w:tcBorders>
              <w:right w:val="single" w:sz="8" w:space="0" w:color="auto"/>
            </w:tcBorders>
          </w:tcPr>
          <w:p w14:paraId="2CC9D3B4" w14:textId="68D52932" w:rsidR="00D13CC2" w:rsidRPr="00313431" w:rsidRDefault="00D13CC2" w:rsidP="00D13CC2">
            <w:pPr>
              <w:pStyle w:val="TB"/>
            </w:pPr>
            <w:r w:rsidRPr="00313431">
              <w:t>4</w:t>
            </w:r>
          </w:p>
        </w:tc>
        <w:tc>
          <w:tcPr>
            <w:tcW w:w="450" w:type="dxa"/>
            <w:tcBorders>
              <w:left w:val="single" w:sz="8" w:space="0" w:color="auto"/>
            </w:tcBorders>
          </w:tcPr>
          <w:p w14:paraId="55CB671F" w14:textId="77777777" w:rsidR="00D13CC2" w:rsidRPr="00313431" w:rsidRDefault="00D13CC2" w:rsidP="00D13CC2">
            <w:pPr>
              <w:pStyle w:val="TB"/>
            </w:pPr>
            <w:r w:rsidRPr="00313431">
              <w:t>6</w:t>
            </w:r>
          </w:p>
        </w:tc>
        <w:tc>
          <w:tcPr>
            <w:tcW w:w="450" w:type="dxa"/>
          </w:tcPr>
          <w:p w14:paraId="773FFC15" w14:textId="77777777" w:rsidR="00D13CC2" w:rsidRPr="00313431" w:rsidRDefault="00D13CC2" w:rsidP="00D13CC2">
            <w:pPr>
              <w:pStyle w:val="TB"/>
            </w:pPr>
            <w:r w:rsidRPr="00313431">
              <w:t>8</w:t>
            </w:r>
          </w:p>
        </w:tc>
        <w:tc>
          <w:tcPr>
            <w:tcW w:w="450" w:type="dxa"/>
          </w:tcPr>
          <w:p w14:paraId="6CB69A14" w14:textId="77777777" w:rsidR="00D13CC2" w:rsidRPr="00313431" w:rsidRDefault="00D13CC2" w:rsidP="00D13CC2">
            <w:pPr>
              <w:pStyle w:val="TB"/>
            </w:pPr>
          </w:p>
        </w:tc>
        <w:tc>
          <w:tcPr>
            <w:tcW w:w="450" w:type="dxa"/>
          </w:tcPr>
          <w:p w14:paraId="3441D333" w14:textId="77777777" w:rsidR="00D13CC2" w:rsidRPr="00313431" w:rsidRDefault="00D13CC2" w:rsidP="00D13CC2">
            <w:pPr>
              <w:pStyle w:val="TB"/>
            </w:pPr>
          </w:p>
        </w:tc>
        <w:tc>
          <w:tcPr>
            <w:tcW w:w="450" w:type="dxa"/>
          </w:tcPr>
          <w:p w14:paraId="5C500E96" w14:textId="77777777" w:rsidR="00D13CC2" w:rsidRPr="00313431" w:rsidRDefault="00D13CC2" w:rsidP="00D13CC2">
            <w:pPr>
              <w:pStyle w:val="TB"/>
            </w:pPr>
          </w:p>
        </w:tc>
        <w:tc>
          <w:tcPr>
            <w:tcW w:w="450" w:type="dxa"/>
          </w:tcPr>
          <w:p w14:paraId="064C8024" w14:textId="77777777" w:rsidR="00D13CC2" w:rsidRPr="00313431" w:rsidRDefault="00D13CC2" w:rsidP="00D13CC2">
            <w:pPr>
              <w:pStyle w:val="TB"/>
            </w:pPr>
          </w:p>
        </w:tc>
        <w:tc>
          <w:tcPr>
            <w:tcW w:w="360" w:type="dxa"/>
          </w:tcPr>
          <w:p w14:paraId="3FDC8AEB" w14:textId="77777777" w:rsidR="00D13CC2" w:rsidRPr="00313431" w:rsidRDefault="00D13CC2" w:rsidP="00D13CC2">
            <w:pPr>
              <w:pStyle w:val="TB"/>
            </w:pPr>
          </w:p>
        </w:tc>
        <w:tc>
          <w:tcPr>
            <w:tcW w:w="450" w:type="dxa"/>
          </w:tcPr>
          <w:p w14:paraId="0ACA28CC" w14:textId="77777777" w:rsidR="00D13CC2" w:rsidRPr="00313431" w:rsidRDefault="00D13CC2" w:rsidP="00D13CC2">
            <w:pPr>
              <w:pStyle w:val="TB"/>
            </w:pPr>
          </w:p>
        </w:tc>
      </w:tr>
      <w:tr w:rsidR="00D13CC2" w:rsidRPr="00313431" w14:paraId="66B34214" w14:textId="77777777" w:rsidTr="00D13CC2">
        <w:trPr>
          <w:trHeight w:val="302"/>
        </w:trPr>
        <w:tc>
          <w:tcPr>
            <w:tcW w:w="980" w:type="dxa"/>
            <w:tcBorders>
              <w:right w:val="single" w:sz="8" w:space="0" w:color="auto"/>
            </w:tcBorders>
          </w:tcPr>
          <w:p w14:paraId="79742178" w14:textId="77777777" w:rsidR="00D13CC2" w:rsidRPr="00313431" w:rsidRDefault="00D13CC2" w:rsidP="00D13CC2">
            <w:pPr>
              <w:pStyle w:val="TB"/>
            </w:pPr>
            <w:r w:rsidRPr="00313431">
              <w:t>5</w:t>
            </w:r>
          </w:p>
        </w:tc>
        <w:tc>
          <w:tcPr>
            <w:tcW w:w="450" w:type="dxa"/>
            <w:tcBorders>
              <w:left w:val="single" w:sz="8" w:space="0" w:color="auto"/>
            </w:tcBorders>
          </w:tcPr>
          <w:p w14:paraId="7734DF78" w14:textId="77777777" w:rsidR="00D13CC2" w:rsidRPr="00313431" w:rsidRDefault="00D13CC2" w:rsidP="00D13CC2">
            <w:pPr>
              <w:pStyle w:val="TB"/>
            </w:pPr>
            <w:r w:rsidRPr="00313431">
              <w:t>1</w:t>
            </w:r>
          </w:p>
        </w:tc>
        <w:tc>
          <w:tcPr>
            <w:tcW w:w="450" w:type="dxa"/>
          </w:tcPr>
          <w:p w14:paraId="426DE792" w14:textId="77777777" w:rsidR="00D13CC2" w:rsidRPr="00313431" w:rsidRDefault="00D13CC2" w:rsidP="00D13CC2">
            <w:pPr>
              <w:pStyle w:val="TB"/>
            </w:pPr>
            <w:r w:rsidRPr="00313431">
              <w:t>2</w:t>
            </w:r>
          </w:p>
        </w:tc>
        <w:tc>
          <w:tcPr>
            <w:tcW w:w="450" w:type="dxa"/>
          </w:tcPr>
          <w:p w14:paraId="0D5991F3" w14:textId="77777777" w:rsidR="00D13CC2" w:rsidRPr="00313431" w:rsidRDefault="00D13CC2" w:rsidP="00D13CC2">
            <w:pPr>
              <w:pStyle w:val="TB"/>
            </w:pPr>
            <w:r w:rsidRPr="00313431">
              <w:t>3</w:t>
            </w:r>
          </w:p>
        </w:tc>
        <w:tc>
          <w:tcPr>
            <w:tcW w:w="450" w:type="dxa"/>
          </w:tcPr>
          <w:p w14:paraId="4040DCD0" w14:textId="77777777" w:rsidR="00D13CC2" w:rsidRPr="00313431" w:rsidRDefault="00D13CC2" w:rsidP="00D13CC2">
            <w:pPr>
              <w:pStyle w:val="TB"/>
            </w:pPr>
            <w:r w:rsidRPr="00313431">
              <w:t>3</w:t>
            </w:r>
          </w:p>
        </w:tc>
        <w:tc>
          <w:tcPr>
            <w:tcW w:w="450" w:type="dxa"/>
          </w:tcPr>
          <w:p w14:paraId="1363E09F" w14:textId="77777777" w:rsidR="00D13CC2" w:rsidRPr="00313431" w:rsidRDefault="00D13CC2" w:rsidP="00D13CC2">
            <w:pPr>
              <w:pStyle w:val="TB"/>
            </w:pPr>
            <w:r w:rsidRPr="00313431">
              <w:t>5</w:t>
            </w:r>
          </w:p>
        </w:tc>
        <w:tc>
          <w:tcPr>
            <w:tcW w:w="450" w:type="dxa"/>
          </w:tcPr>
          <w:p w14:paraId="79ACEB0E" w14:textId="77777777" w:rsidR="00D13CC2" w:rsidRPr="00313431" w:rsidRDefault="00D13CC2" w:rsidP="00D13CC2">
            <w:pPr>
              <w:pStyle w:val="TB"/>
            </w:pPr>
            <w:r w:rsidRPr="00313431">
              <w:t>6</w:t>
            </w:r>
          </w:p>
        </w:tc>
        <w:tc>
          <w:tcPr>
            <w:tcW w:w="360" w:type="dxa"/>
          </w:tcPr>
          <w:p w14:paraId="79C27A3C" w14:textId="77777777" w:rsidR="00D13CC2" w:rsidRPr="00313431" w:rsidRDefault="00D13CC2" w:rsidP="00D13CC2">
            <w:pPr>
              <w:pStyle w:val="TB"/>
            </w:pPr>
            <w:r w:rsidRPr="00313431">
              <w:t>8</w:t>
            </w:r>
          </w:p>
        </w:tc>
        <w:tc>
          <w:tcPr>
            <w:tcW w:w="450" w:type="dxa"/>
          </w:tcPr>
          <w:p w14:paraId="34D83D45" w14:textId="77777777" w:rsidR="00D13CC2" w:rsidRPr="00313431" w:rsidRDefault="00D13CC2" w:rsidP="00D13CC2">
            <w:pPr>
              <w:pStyle w:val="TB"/>
            </w:pPr>
            <w:r w:rsidRPr="00313431">
              <w:t>8</w:t>
            </w:r>
          </w:p>
        </w:tc>
      </w:tr>
      <w:tr w:rsidR="00D13CC2" w:rsidRPr="00313431" w14:paraId="15240F52" w14:textId="77777777" w:rsidTr="00D13CC2">
        <w:trPr>
          <w:trHeight w:val="302"/>
        </w:trPr>
        <w:tc>
          <w:tcPr>
            <w:tcW w:w="980" w:type="dxa"/>
            <w:tcBorders>
              <w:right w:val="single" w:sz="8" w:space="0" w:color="auto"/>
            </w:tcBorders>
          </w:tcPr>
          <w:p w14:paraId="05FAD415" w14:textId="77777777" w:rsidR="00D13CC2" w:rsidRPr="00313431" w:rsidRDefault="00D13CC2" w:rsidP="00D13CC2">
            <w:pPr>
              <w:pStyle w:val="TB"/>
            </w:pPr>
            <w:r w:rsidRPr="00313431">
              <w:t>6</w:t>
            </w:r>
          </w:p>
        </w:tc>
        <w:tc>
          <w:tcPr>
            <w:tcW w:w="450" w:type="dxa"/>
            <w:tcBorders>
              <w:left w:val="single" w:sz="8" w:space="0" w:color="auto"/>
            </w:tcBorders>
          </w:tcPr>
          <w:p w14:paraId="02A6E2CE" w14:textId="77777777" w:rsidR="00D13CC2" w:rsidRPr="00313431" w:rsidRDefault="00D13CC2" w:rsidP="00D13CC2">
            <w:pPr>
              <w:pStyle w:val="TB"/>
            </w:pPr>
            <w:r w:rsidRPr="00313431">
              <w:t>0</w:t>
            </w:r>
          </w:p>
        </w:tc>
        <w:tc>
          <w:tcPr>
            <w:tcW w:w="450" w:type="dxa"/>
          </w:tcPr>
          <w:p w14:paraId="57579CA7" w14:textId="77777777" w:rsidR="00D13CC2" w:rsidRPr="00313431" w:rsidRDefault="00D13CC2" w:rsidP="00D13CC2">
            <w:pPr>
              <w:pStyle w:val="TB"/>
            </w:pPr>
            <w:r w:rsidRPr="00313431">
              <w:t>1</w:t>
            </w:r>
          </w:p>
        </w:tc>
        <w:tc>
          <w:tcPr>
            <w:tcW w:w="450" w:type="dxa"/>
          </w:tcPr>
          <w:p w14:paraId="572185C4" w14:textId="77777777" w:rsidR="00D13CC2" w:rsidRPr="00313431" w:rsidRDefault="00D13CC2" w:rsidP="00D13CC2">
            <w:pPr>
              <w:pStyle w:val="TB"/>
            </w:pPr>
            <w:r w:rsidRPr="00313431">
              <w:t>1</w:t>
            </w:r>
          </w:p>
        </w:tc>
        <w:tc>
          <w:tcPr>
            <w:tcW w:w="450" w:type="dxa"/>
          </w:tcPr>
          <w:p w14:paraId="3C158B8B" w14:textId="77777777" w:rsidR="00D13CC2" w:rsidRPr="00313431" w:rsidRDefault="00D13CC2" w:rsidP="00D13CC2">
            <w:pPr>
              <w:pStyle w:val="TB"/>
            </w:pPr>
            <w:r w:rsidRPr="00313431">
              <w:t>1</w:t>
            </w:r>
          </w:p>
        </w:tc>
        <w:tc>
          <w:tcPr>
            <w:tcW w:w="450" w:type="dxa"/>
          </w:tcPr>
          <w:p w14:paraId="21971715" w14:textId="77777777" w:rsidR="00D13CC2" w:rsidRPr="00313431" w:rsidRDefault="00D13CC2" w:rsidP="00D13CC2">
            <w:pPr>
              <w:pStyle w:val="TB"/>
            </w:pPr>
            <w:r w:rsidRPr="00313431">
              <w:t>2</w:t>
            </w:r>
          </w:p>
        </w:tc>
        <w:tc>
          <w:tcPr>
            <w:tcW w:w="450" w:type="dxa"/>
          </w:tcPr>
          <w:p w14:paraId="3C5D5453" w14:textId="77777777" w:rsidR="00D13CC2" w:rsidRPr="00313431" w:rsidRDefault="00D13CC2" w:rsidP="00D13CC2">
            <w:pPr>
              <w:pStyle w:val="TB"/>
            </w:pPr>
            <w:r w:rsidRPr="00313431">
              <w:t>2</w:t>
            </w:r>
          </w:p>
        </w:tc>
        <w:tc>
          <w:tcPr>
            <w:tcW w:w="360" w:type="dxa"/>
          </w:tcPr>
          <w:p w14:paraId="6378C9DE" w14:textId="77777777" w:rsidR="00D13CC2" w:rsidRPr="00313431" w:rsidRDefault="00D13CC2" w:rsidP="00D13CC2">
            <w:pPr>
              <w:pStyle w:val="TB"/>
            </w:pPr>
          </w:p>
        </w:tc>
        <w:tc>
          <w:tcPr>
            <w:tcW w:w="450" w:type="dxa"/>
          </w:tcPr>
          <w:p w14:paraId="2BE5420F" w14:textId="77777777" w:rsidR="00D13CC2" w:rsidRPr="00313431" w:rsidRDefault="00D13CC2" w:rsidP="00D13CC2">
            <w:pPr>
              <w:pStyle w:val="TB"/>
            </w:pPr>
          </w:p>
        </w:tc>
      </w:tr>
      <w:tr w:rsidR="00D13CC2" w:rsidRPr="00313431" w14:paraId="030D04DE" w14:textId="77777777" w:rsidTr="00D13CC2">
        <w:trPr>
          <w:trHeight w:val="302"/>
        </w:trPr>
        <w:tc>
          <w:tcPr>
            <w:tcW w:w="980" w:type="dxa"/>
            <w:tcBorders>
              <w:right w:val="single" w:sz="8" w:space="0" w:color="auto"/>
            </w:tcBorders>
          </w:tcPr>
          <w:p w14:paraId="236C7669" w14:textId="77777777" w:rsidR="00D13CC2" w:rsidRPr="00313431" w:rsidRDefault="00D13CC2" w:rsidP="00D13CC2">
            <w:pPr>
              <w:pStyle w:val="TB"/>
            </w:pPr>
            <w:r w:rsidRPr="00313431">
              <w:t>7</w:t>
            </w:r>
          </w:p>
        </w:tc>
        <w:tc>
          <w:tcPr>
            <w:tcW w:w="450" w:type="dxa"/>
            <w:tcBorders>
              <w:left w:val="single" w:sz="8" w:space="0" w:color="auto"/>
            </w:tcBorders>
          </w:tcPr>
          <w:p w14:paraId="130767C6" w14:textId="77777777" w:rsidR="00D13CC2" w:rsidRPr="00313431" w:rsidRDefault="00D13CC2" w:rsidP="00D13CC2">
            <w:pPr>
              <w:pStyle w:val="TB"/>
            </w:pPr>
            <w:r w:rsidRPr="00313431">
              <w:t>1</w:t>
            </w:r>
          </w:p>
        </w:tc>
        <w:tc>
          <w:tcPr>
            <w:tcW w:w="450" w:type="dxa"/>
          </w:tcPr>
          <w:p w14:paraId="1E24D14D" w14:textId="77777777" w:rsidR="00D13CC2" w:rsidRPr="00313431" w:rsidRDefault="00D13CC2" w:rsidP="00D13CC2">
            <w:pPr>
              <w:pStyle w:val="TB"/>
            </w:pPr>
            <w:r w:rsidRPr="00313431">
              <w:t>2</w:t>
            </w:r>
          </w:p>
        </w:tc>
        <w:tc>
          <w:tcPr>
            <w:tcW w:w="450" w:type="dxa"/>
          </w:tcPr>
          <w:p w14:paraId="057E3D8F" w14:textId="77777777" w:rsidR="00D13CC2" w:rsidRPr="00313431" w:rsidRDefault="00D13CC2" w:rsidP="00D13CC2">
            <w:pPr>
              <w:pStyle w:val="TB"/>
            </w:pPr>
            <w:r w:rsidRPr="00313431">
              <w:t>5</w:t>
            </w:r>
          </w:p>
        </w:tc>
        <w:tc>
          <w:tcPr>
            <w:tcW w:w="450" w:type="dxa"/>
          </w:tcPr>
          <w:p w14:paraId="570C4E78" w14:textId="77777777" w:rsidR="00D13CC2" w:rsidRPr="00313431" w:rsidRDefault="00D13CC2" w:rsidP="00D13CC2">
            <w:pPr>
              <w:pStyle w:val="TB"/>
            </w:pPr>
          </w:p>
        </w:tc>
        <w:tc>
          <w:tcPr>
            <w:tcW w:w="450" w:type="dxa"/>
          </w:tcPr>
          <w:p w14:paraId="0E2B424A" w14:textId="77777777" w:rsidR="00D13CC2" w:rsidRPr="00313431" w:rsidRDefault="00D13CC2" w:rsidP="00D13CC2">
            <w:pPr>
              <w:pStyle w:val="TB"/>
            </w:pPr>
          </w:p>
        </w:tc>
        <w:tc>
          <w:tcPr>
            <w:tcW w:w="450" w:type="dxa"/>
          </w:tcPr>
          <w:p w14:paraId="2C9ACB8E" w14:textId="77777777" w:rsidR="00D13CC2" w:rsidRPr="00313431" w:rsidRDefault="00D13CC2" w:rsidP="00D13CC2">
            <w:pPr>
              <w:pStyle w:val="TB"/>
            </w:pPr>
          </w:p>
        </w:tc>
        <w:tc>
          <w:tcPr>
            <w:tcW w:w="360" w:type="dxa"/>
          </w:tcPr>
          <w:p w14:paraId="497FC2AE" w14:textId="77777777" w:rsidR="00D13CC2" w:rsidRPr="00313431" w:rsidRDefault="00D13CC2" w:rsidP="00D13CC2">
            <w:pPr>
              <w:pStyle w:val="TB"/>
            </w:pPr>
          </w:p>
        </w:tc>
        <w:tc>
          <w:tcPr>
            <w:tcW w:w="450" w:type="dxa"/>
          </w:tcPr>
          <w:p w14:paraId="455C5A9D" w14:textId="77777777" w:rsidR="00D13CC2" w:rsidRPr="00313431" w:rsidRDefault="00D13CC2" w:rsidP="00D13CC2">
            <w:pPr>
              <w:pStyle w:val="TB"/>
            </w:pPr>
          </w:p>
        </w:tc>
      </w:tr>
    </w:tbl>
    <w:p w14:paraId="2580653C" w14:textId="2A52367D" w:rsidR="00D13CC2" w:rsidRPr="001C30DA" w:rsidRDefault="001C30DA" w:rsidP="001C30DA">
      <w:pPr>
        <w:pStyle w:val="TT"/>
        <w:ind w:left="1296"/>
      </w:pPr>
      <w:r w:rsidRPr="00313431">
        <w:t>Mid-Career Median Salary</w:t>
      </w:r>
    </w:p>
    <w:tbl>
      <w:tblPr>
        <w:tblW w:w="0" w:type="auto"/>
        <w:tblInd w:w="1610" w:type="dxa"/>
        <w:tblLayout w:type="fixed"/>
        <w:tblLook w:val="0000" w:firstRow="0" w:lastRow="0" w:firstColumn="0" w:lastColumn="0" w:noHBand="0" w:noVBand="0"/>
      </w:tblPr>
      <w:tblGrid>
        <w:gridCol w:w="1080"/>
        <w:gridCol w:w="540"/>
        <w:gridCol w:w="630"/>
        <w:gridCol w:w="630"/>
        <w:gridCol w:w="540"/>
        <w:gridCol w:w="540"/>
      </w:tblGrid>
      <w:tr w:rsidR="00D13CC2" w:rsidRPr="00313431" w14:paraId="3C3503F5" w14:textId="77777777" w:rsidTr="00D13CC2">
        <w:trPr>
          <w:trHeight w:val="302"/>
        </w:trPr>
        <w:tc>
          <w:tcPr>
            <w:tcW w:w="1080" w:type="dxa"/>
            <w:tcBorders>
              <w:right w:val="single" w:sz="8" w:space="0" w:color="auto"/>
            </w:tcBorders>
          </w:tcPr>
          <w:p w14:paraId="588DFDDE" w14:textId="7B8E44C0" w:rsidR="00D13CC2" w:rsidRPr="00313431" w:rsidRDefault="00D13CC2" w:rsidP="00D13CC2">
            <w:pPr>
              <w:pStyle w:val="TB"/>
            </w:pPr>
            <w:r w:rsidRPr="00313431">
              <w:t>8</w:t>
            </w:r>
          </w:p>
        </w:tc>
        <w:tc>
          <w:tcPr>
            <w:tcW w:w="540" w:type="dxa"/>
            <w:tcBorders>
              <w:left w:val="single" w:sz="8" w:space="0" w:color="auto"/>
            </w:tcBorders>
          </w:tcPr>
          <w:p w14:paraId="5A510B4F" w14:textId="77777777" w:rsidR="00D13CC2" w:rsidRPr="00313431" w:rsidRDefault="00D13CC2" w:rsidP="00D13CC2">
            <w:pPr>
              <w:pStyle w:val="TB"/>
            </w:pPr>
            <w:r w:rsidRPr="00313431">
              <w:t>0</w:t>
            </w:r>
          </w:p>
        </w:tc>
        <w:tc>
          <w:tcPr>
            <w:tcW w:w="630" w:type="dxa"/>
          </w:tcPr>
          <w:p w14:paraId="722BB17C" w14:textId="77777777" w:rsidR="00D13CC2" w:rsidRPr="00313431" w:rsidRDefault="00D13CC2" w:rsidP="00D13CC2">
            <w:pPr>
              <w:pStyle w:val="TB"/>
            </w:pPr>
            <w:r w:rsidRPr="00313431">
              <w:t>0</w:t>
            </w:r>
          </w:p>
        </w:tc>
        <w:tc>
          <w:tcPr>
            <w:tcW w:w="630" w:type="dxa"/>
          </w:tcPr>
          <w:p w14:paraId="1144CF72" w14:textId="77777777" w:rsidR="00D13CC2" w:rsidRPr="00313431" w:rsidRDefault="00D13CC2" w:rsidP="00D13CC2">
            <w:pPr>
              <w:pStyle w:val="TB"/>
            </w:pPr>
            <w:r w:rsidRPr="00313431">
              <w:t>4</w:t>
            </w:r>
          </w:p>
        </w:tc>
        <w:tc>
          <w:tcPr>
            <w:tcW w:w="540" w:type="dxa"/>
          </w:tcPr>
          <w:p w14:paraId="17D70363" w14:textId="77777777" w:rsidR="00D13CC2" w:rsidRPr="00313431" w:rsidRDefault="00D13CC2" w:rsidP="00D13CC2">
            <w:pPr>
              <w:pStyle w:val="TB"/>
            </w:pPr>
          </w:p>
        </w:tc>
        <w:tc>
          <w:tcPr>
            <w:tcW w:w="540" w:type="dxa"/>
          </w:tcPr>
          <w:p w14:paraId="2EA99E92" w14:textId="77777777" w:rsidR="00D13CC2" w:rsidRPr="00313431" w:rsidRDefault="00D13CC2" w:rsidP="00D13CC2">
            <w:pPr>
              <w:pStyle w:val="TB"/>
            </w:pPr>
          </w:p>
        </w:tc>
      </w:tr>
      <w:tr w:rsidR="00D13CC2" w:rsidRPr="00313431" w14:paraId="01E73308" w14:textId="77777777" w:rsidTr="00D13CC2">
        <w:trPr>
          <w:trHeight w:val="302"/>
        </w:trPr>
        <w:tc>
          <w:tcPr>
            <w:tcW w:w="1080" w:type="dxa"/>
            <w:tcBorders>
              <w:right w:val="single" w:sz="8" w:space="0" w:color="auto"/>
            </w:tcBorders>
          </w:tcPr>
          <w:p w14:paraId="58E59B54" w14:textId="77777777" w:rsidR="00D13CC2" w:rsidRPr="00313431" w:rsidRDefault="00D13CC2" w:rsidP="00D13CC2">
            <w:pPr>
              <w:pStyle w:val="TB"/>
            </w:pPr>
            <w:r w:rsidRPr="00313431">
              <w:t>9</w:t>
            </w:r>
          </w:p>
        </w:tc>
        <w:tc>
          <w:tcPr>
            <w:tcW w:w="540" w:type="dxa"/>
            <w:tcBorders>
              <w:left w:val="single" w:sz="8" w:space="0" w:color="auto"/>
            </w:tcBorders>
          </w:tcPr>
          <w:p w14:paraId="7B84D0BC" w14:textId="77777777" w:rsidR="00D13CC2" w:rsidRPr="00313431" w:rsidRDefault="00D13CC2" w:rsidP="00D13CC2">
            <w:pPr>
              <w:pStyle w:val="TB"/>
            </w:pPr>
            <w:r w:rsidRPr="00313431">
              <w:t>3</w:t>
            </w:r>
          </w:p>
        </w:tc>
        <w:tc>
          <w:tcPr>
            <w:tcW w:w="630" w:type="dxa"/>
          </w:tcPr>
          <w:p w14:paraId="3148B9BA" w14:textId="77777777" w:rsidR="00D13CC2" w:rsidRPr="00313431" w:rsidRDefault="00D13CC2" w:rsidP="00D13CC2">
            <w:pPr>
              <w:pStyle w:val="TB"/>
            </w:pPr>
            <w:r w:rsidRPr="00313431">
              <w:t>3</w:t>
            </w:r>
          </w:p>
        </w:tc>
        <w:tc>
          <w:tcPr>
            <w:tcW w:w="630" w:type="dxa"/>
          </w:tcPr>
          <w:p w14:paraId="4E09F11B" w14:textId="77777777" w:rsidR="00D13CC2" w:rsidRPr="00313431" w:rsidRDefault="00D13CC2" w:rsidP="00D13CC2">
            <w:pPr>
              <w:pStyle w:val="TB"/>
            </w:pPr>
            <w:r w:rsidRPr="00313431">
              <w:t>5</w:t>
            </w:r>
          </w:p>
        </w:tc>
        <w:tc>
          <w:tcPr>
            <w:tcW w:w="540" w:type="dxa"/>
          </w:tcPr>
          <w:p w14:paraId="6E737F28" w14:textId="77777777" w:rsidR="00D13CC2" w:rsidRPr="00313431" w:rsidRDefault="00D13CC2" w:rsidP="00D13CC2">
            <w:pPr>
              <w:pStyle w:val="TB"/>
            </w:pPr>
            <w:r w:rsidRPr="00313431">
              <w:t>6</w:t>
            </w:r>
          </w:p>
        </w:tc>
        <w:tc>
          <w:tcPr>
            <w:tcW w:w="540" w:type="dxa"/>
          </w:tcPr>
          <w:p w14:paraId="5FE22661" w14:textId="77777777" w:rsidR="00D13CC2" w:rsidRPr="00313431" w:rsidRDefault="00D13CC2" w:rsidP="00D13CC2">
            <w:pPr>
              <w:pStyle w:val="TB"/>
            </w:pPr>
            <w:r w:rsidRPr="00313431">
              <w:t>7</w:t>
            </w:r>
          </w:p>
        </w:tc>
      </w:tr>
      <w:tr w:rsidR="00D13CC2" w:rsidRPr="00313431" w14:paraId="2A891647" w14:textId="77777777" w:rsidTr="00D13CC2">
        <w:trPr>
          <w:trHeight w:val="302"/>
        </w:trPr>
        <w:tc>
          <w:tcPr>
            <w:tcW w:w="1080" w:type="dxa"/>
            <w:tcBorders>
              <w:right w:val="single" w:sz="8" w:space="0" w:color="auto"/>
            </w:tcBorders>
          </w:tcPr>
          <w:p w14:paraId="1D9D5A94" w14:textId="77777777" w:rsidR="00D13CC2" w:rsidRPr="00313431" w:rsidRDefault="00D13CC2" w:rsidP="00D13CC2">
            <w:pPr>
              <w:pStyle w:val="TB"/>
            </w:pPr>
            <w:r w:rsidRPr="00313431">
              <w:t>10</w:t>
            </w:r>
          </w:p>
        </w:tc>
        <w:tc>
          <w:tcPr>
            <w:tcW w:w="540" w:type="dxa"/>
            <w:tcBorders>
              <w:left w:val="single" w:sz="8" w:space="0" w:color="auto"/>
            </w:tcBorders>
          </w:tcPr>
          <w:p w14:paraId="38A89ABD" w14:textId="77777777" w:rsidR="00D13CC2" w:rsidRPr="00313431" w:rsidRDefault="00D13CC2" w:rsidP="00D13CC2">
            <w:pPr>
              <w:pStyle w:val="TB"/>
            </w:pPr>
            <w:r w:rsidRPr="00313431">
              <w:t>5</w:t>
            </w:r>
          </w:p>
        </w:tc>
        <w:tc>
          <w:tcPr>
            <w:tcW w:w="630" w:type="dxa"/>
          </w:tcPr>
          <w:p w14:paraId="37450D44" w14:textId="77777777" w:rsidR="00D13CC2" w:rsidRPr="00313431" w:rsidRDefault="00D13CC2" w:rsidP="00D13CC2">
            <w:pPr>
              <w:pStyle w:val="TB"/>
            </w:pPr>
            <w:r w:rsidRPr="00313431">
              <w:t>6</w:t>
            </w:r>
          </w:p>
        </w:tc>
        <w:tc>
          <w:tcPr>
            <w:tcW w:w="630" w:type="dxa"/>
          </w:tcPr>
          <w:p w14:paraId="6F1AC3EA" w14:textId="77777777" w:rsidR="00D13CC2" w:rsidRPr="00313431" w:rsidRDefault="00D13CC2" w:rsidP="00D13CC2">
            <w:pPr>
              <w:pStyle w:val="TB"/>
            </w:pPr>
            <w:r w:rsidRPr="00313431">
              <w:t>6</w:t>
            </w:r>
          </w:p>
        </w:tc>
        <w:tc>
          <w:tcPr>
            <w:tcW w:w="540" w:type="dxa"/>
          </w:tcPr>
          <w:p w14:paraId="70DADC85" w14:textId="77777777" w:rsidR="00D13CC2" w:rsidRPr="00313431" w:rsidRDefault="00D13CC2" w:rsidP="00D13CC2">
            <w:pPr>
              <w:pStyle w:val="TB"/>
            </w:pPr>
          </w:p>
        </w:tc>
        <w:tc>
          <w:tcPr>
            <w:tcW w:w="540" w:type="dxa"/>
          </w:tcPr>
          <w:p w14:paraId="174AC58B" w14:textId="77777777" w:rsidR="00D13CC2" w:rsidRPr="00313431" w:rsidRDefault="00D13CC2" w:rsidP="00D13CC2">
            <w:pPr>
              <w:pStyle w:val="TB"/>
            </w:pPr>
          </w:p>
        </w:tc>
      </w:tr>
      <w:tr w:rsidR="00D13CC2" w:rsidRPr="00313431" w14:paraId="752FBFAC" w14:textId="77777777" w:rsidTr="00D13CC2">
        <w:trPr>
          <w:trHeight w:val="302"/>
        </w:trPr>
        <w:tc>
          <w:tcPr>
            <w:tcW w:w="1080" w:type="dxa"/>
            <w:tcBorders>
              <w:right w:val="single" w:sz="8" w:space="0" w:color="auto"/>
            </w:tcBorders>
          </w:tcPr>
          <w:p w14:paraId="68285EC8" w14:textId="77777777" w:rsidR="00D13CC2" w:rsidRPr="00313431" w:rsidRDefault="00D13CC2" w:rsidP="00D13CC2">
            <w:pPr>
              <w:pStyle w:val="TB"/>
            </w:pPr>
            <w:r w:rsidRPr="00313431">
              <w:t>11</w:t>
            </w:r>
          </w:p>
        </w:tc>
        <w:tc>
          <w:tcPr>
            <w:tcW w:w="540" w:type="dxa"/>
            <w:tcBorders>
              <w:left w:val="single" w:sz="8" w:space="0" w:color="auto"/>
            </w:tcBorders>
          </w:tcPr>
          <w:p w14:paraId="6FC91950" w14:textId="77777777" w:rsidR="00D13CC2" w:rsidRPr="00313431" w:rsidRDefault="00D13CC2" w:rsidP="00D13CC2">
            <w:pPr>
              <w:pStyle w:val="TB"/>
            </w:pPr>
            <w:r w:rsidRPr="00313431">
              <w:t>0</w:t>
            </w:r>
          </w:p>
        </w:tc>
        <w:tc>
          <w:tcPr>
            <w:tcW w:w="630" w:type="dxa"/>
          </w:tcPr>
          <w:p w14:paraId="10DCF92B" w14:textId="77777777" w:rsidR="00D13CC2" w:rsidRPr="00313431" w:rsidRDefault="00D13CC2" w:rsidP="00D13CC2">
            <w:pPr>
              <w:pStyle w:val="TB"/>
            </w:pPr>
            <w:r w:rsidRPr="00313431">
              <w:t>1</w:t>
            </w:r>
          </w:p>
        </w:tc>
        <w:tc>
          <w:tcPr>
            <w:tcW w:w="630" w:type="dxa"/>
          </w:tcPr>
          <w:p w14:paraId="084F97B4" w14:textId="77777777" w:rsidR="00D13CC2" w:rsidRPr="00313431" w:rsidRDefault="00D13CC2" w:rsidP="00D13CC2">
            <w:pPr>
              <w:pStyle w:val="TB"/>
            </w:pPr>
            <w:r w:rsidRPr="00313431">
              <w:t>4</w:t>
            </w:r>
          </w:p>
        </w:tc>
        <w:tc>
          <w:tcPr>
            <w:tcW w:w="540" w:type="dxa"/>
          </w:tcPr>
          <w:p w14:paraId="707B86E4" w14:textId="77777777" w:rsidR="00D13CC2" w:rsidRPr="00313431" w:rsidRDefault="00D13CC2" w:rsidP="00D13CC2">
            <w:pPr>
              <w:pStyle w:val="TB"/>
            </w:pPr>
            <w:r w:rsidRPr="00313431">
              <w:t>4</w:t>
            </w:r>
          </w:p>
        </w:tc>
        <w:tc>
          <w:tcPr>
            <w:tcW w:w="540" w:type="dxa"/>
          </w:tcPr>
          <w:p w14:paraId="4DF2C300" w14:textId="77777777" w:rsidR="00D13CC2" w:rsidRPr="00313431" w:rsidRDefault="00D13CC2" w:rsidP="00D13CC2">
            <w:pPr>
              <w:pStyle w:val="TB"/>
            </w:pPr>
            <w:r w:rsidRPr="00313431">
              <w:t>4</w:t>
            </w:r>
          </w:p>
        </w:tc>
      </w:tr>
      <w:tr w:rsidR="00D13CC2" w:rsidRPr="00D202F1" w14:paraId="1DA4673A" w14:textId="77777777" w:rsidTr="00D13CC2">
        <w:trPr>
          <w:trHeight w:val="302"/>
        </w:trPr>
        <w:tc>
          <w:tcPr>
            <w:tcW w:w="1080" w:type="dxa"/>
            <w:tcBorders>
              <w:right w:val="single" w:sz="8" w:space="0" w:color="auto"/>
            </w:tcBorders>
          </w:tcPr>
          <w:p w14:paraId="43D9202C" w14:textId="77777777" w:rsidR="00D13CC2" w:rsidRPr="00313431" w:rsidRDefault="00D13CC2" w:rsidP="00D13CC2">
            <w:pPr>
              <w:pStyle w:val="TB"/>
            </w:pPr>
            <w:r w:rsidRPr="00313431">
              <w:t>12</w:t>
            </w:r>
          </w:p>
        </w:tc>
        <w:tc>
          <w:tcPr>
            <w:tcW w:w="540" w:type="dxa"/>
            <w:tcBorders>
              <w:left w:val="single" w:sz="8" w:space="0" w:color="auto"/>
            </w:tcBorders>
          </w:tcPr>
          <w:p w14:paraId="7BB40708" w14:textId="77777777" w:rsidR="00D13CC2" w:rsidRPr="00313431" w:rsidRDefault="00D13CC2" w:rsidP="00D13CC2">
            <w:pPr>
              <w:pStyle w:val="TB"/>
            </w:pPr>
            <w:r w:rsidRPr="00313431">
              <w:t>2</w:t>
            </w:r>
          </w:p>
        </w:tc>
        <w:tc>
          <w:tcPr>
            <w:tcW w:w="630" w:type="dxa"/>
          </w:tcPr>
          <w:p w14:paraId="447EAFF2" w14:textId="77777777" w:rsidR="00D13CC2" w:rsidRPr="00313431" w:rsidRDefault="00D13CC2" w:rsidP="00D13CC2">
            <w:pPr>
              <w:pStyle w:val="TB"/>
            </w:pPr>
            <w:r w:rsidRPr="00313431">
              <w:t>3</w:t>
            </w:r>
          </w:p>
        </w:tc>
        <w:tc>
          <w:tcPr>
            <w:tcW w:w="630" w:type="dxa"/>
          </w:tcPr>
          <w:p w14:paraId="4B30C270" w14:textId="77777777" w:rsidR="00D13CC2" w:rsidRPr="00313431" w:rsidRDefault="00D13CC2" w:rsidP="00D13CC2">
            <w:pPr>
              <w:pStyle w:val="TB"/>
            </w:pPr>
            <w:r w:rsidRPr="00313431">
              <w:t>6</w:t>
            </w:r>
          </w:p>
        </w:tc>
        <w:tc>
          <w:tcPr>
            <w:tcW w:w="540" w:type="dxa"/>
          </w:tcPr>
          <w:p w14:paraId="28A00F44" w14:textId="77777777" w:rsidR="00D13CC2" w:rsidRPr="00313431" w:rsidRDefault="00D13CC2" w:rsidP="00D13CC2">
            <w:pPr>
              <w:pStyle w:val="TB"/>
            </w:pPr>
          </w:p>
        </w:tc>
        <w:tc>
          <w:tcPr>
            <w:tcW w:w="540" w:type="dxa"/>
          </w:tcPr>
          <w:p w14:paraId="1F766F9C" w14:textId="77777777" w:rsidR="00D13CC2" w:rsidRPr="00313431" w:rsidRDefault="00D13CC2" w:rsidP="00D13CC2">
            <w:pPr>
              <w:pStyle w:val="TB"/>
            </w:pPr>
          </w:p>
        </w:tc>
      </w:tr>
    </w:tbl>
    <w:p w14:paraId="4718CE59" w14:textId="3E761D7F" w:rsidR="00D13CC2" w:rsidRPr="001C30DA" w:rsidRDefault="00D13CC2" w:rsidP="00D13CC2">
      <w:pPr>
        <w:pStyle w:val="SOLNP"/>
        <w:spacing w:before="240"/>
        <w:rPr>
          <w:rFonts w:eastAsiaTheme="minorHAnsi"/>
        </w:rPr>
      </w:pPr>
      <w:r w:rsidRPr="001C30DA">
        <w:rPr>
          <w:rFonts w:eastAsiaTheme="minorHAnsi"/>
        </w:rPr>
        <w:t>There is a wider spread in the mid-career median salaries than in the starting median salaries. Also, as expected, the mid-career median salaries are higher that the starting median salaries.</w:t>
      </w:r>
      <w:r w:rsidR="001C30DA">
        <w:rPr>
          <w:rFonts w:eastAsiaTheme="minorHAnsi"/>
        </w:rPr>
        <w:t xml:space="preserve"> </w:t>
      </w:r>
      <w:r w:rsidRPr="001C30DA">
        <w:rPr>
          <w:rFonts w:eastAsiaTheme="minorHAnsi"/>
        </w:rPr>
        <w:t>The mid-career median salaries were mostly in the $93,000 to $114,000 range while the starting median salaries were mostly in the $51,000 to $62,000 range.</w:t>
      </w:r>
    </w:p>
    <w:p w14:paraId="1C9C159E" w14:textId="77777777" w:rsidR="00590425" w:rsidRDefault="00D13CC2" w:rsidP="00280052">
      <w:pPr>
        <w:pStyle w:val="SOLNL"/>
        <w:keepLines/>
        <w:pageBreakBefore/>
        <w:rPr>
          <w:noProof/>
        </w:rPr>
      </w:pPr>
      <w:r w:rsidRPr="00C67021">
        <w:lastRenderedPageBreak/>
        <w:t>25. a.</w:t>
      </w:r>
      <w:r w:rsidR="00590425" w:rsidRPr="00590425">
        <w:rPr>
          <w:noProof/>
        </w:rPr>
        <w:t xml:space="preserve"> </w:t>
      </w:r>
    </w:p>
    <w:p w14:paraId="1DB1019A" w14:textId="2AF61608" w:rsidR="00D13CC2" w:rsidRPr="00C67021" w:rsidRDefault="00590425" w:rsidP="00085E25">
      <w:pPr>
        <w:pStyle w:val="SOLNL"/>
        <w:ind w:firstLine="0"/>
        <w:jc w:val="center"/>
      </w:pPr>
      <w:r w:rsidRPr="00C67021">
        <w:rPr>
          <w:noProof/>
        </w:rPr>
        <w:drawing>
          <wp:inline distT="0" distB="0" distL="0" distR="0" wp14:anchorId="21C685D6" wp14:editId="5B995032">
            <wp:extent cx="4761782" cy="2421382"/>
            <wp:effectExtent l="0" t="0" r="1270" b="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A973F8C" w14:textId="4E313F52" w:rsidR="00D13CC2" w:rsidRPr="00C67021" w:rsidRDefault="00D13CC2" w:rsidP="00DE12D5">
      <w:pPr>
        <w:pStyle w:val="SOLNLLL"/>
      </w:pPr>
      <w:r w:rsidRPr="00C67021">
        <w:t>b.</w:t>
      </w:r>
      <w:r w:rsidRPr="00C67021">
        <w:tab/>
        <w:t>The histogram is skewed to the right.</w:t>
      </w:r>
    </w:p>
    <w:p w14:paraId="076DA618" w14:textId="77777777" w:rsidR="00D13CC2" w:rsidRPr="00C67021" w:rsidRDefault="00D13CC2" w:rsidP="00590425">
      <w:pPr>
        <w:pStyle w:val="SOLNLLL"/>
      </w:pPr>
      <w:r w:rsidRPr="00C67021">
        <w:t>c.</w:t>
      </w:r>
    </w:p>
    <w:tbl>
      <w:tblPr>
        <w:tblW w:w="0" w:type="auto"/>
        <w:tblInd w:w="1368" w:type="dxa"/>
        <w:tblLook w:val="04A0" w:firstRow="1" w:lastRow="0" w:firstColumn="1" w:lastColumn="0" w:noHBand="0" w:noVBand="1"/>
      </w:tblPr>
      <w:tblGrid>
        <w:gridCol w:w="702"/>
        <w:gridCol w:w="630"/>
        <w:gridCol w:w="720"/>
        <w:gridCol w:w="540"/>
        <w:gridCol w:w="540"/>
        <w:gridCol w:w="540"/>
        <w:gridCol w:w="450"/>
        <w:gridCol w:w="1996"/>
      </w:tblGrid>
      <w:tr w:rsidR="00D13CC2" w:rsidRPr="00C67021" w14:paraId="5DF6B5A1" w14:textId="77777777" w:rsidTr="00D13CC2">
        <w:tc>
          <w:tcPr>
            <w:tcW w:w="702" w:type="dxa"/>
            <w:tcBorders>
              <w:right w:val="single" w:sz="4" w:space="0" w:color="auto"/>
            </w:tcBorders>
          </w:tcPr>
          <w:p w14:paraId="14899E18" w14:textId="77777777" w:rsidR="00D13CC2" w:rsidRPr="006B5AC9" w:rsidRDefault="00D13CC2" w:rsidP="00C67021">
            <w:pPr>
              <w:pStyle w:val="TB"/>
              <w:rPr>
                <w:rFonts w:cs="Times New Roman"/>
                <w:szCs w:val="24"/>
              </w:rPr>
            </w:pPr>
            <w:r w:rsidRPr="006B5AC9">
              <w:rPr>
                <w:rFonts w:cs="Times New Roman"/>
                <w:szCs w:val="24"/>
              </w:rPr>
              <w:t>4</w:t>
            </w:r>
          </w:p>
        </w:tc>
        <w:tc>
          <w:tcPr>
            <w:tcW w:w="630" w:type="dxa"/>
            <w:tcBorders>
              <w:left w:val="single" w:sz="4" w:space="0" w:color="auto"/>
            </w:tcBorders>
          </w:tcPr>
          <w:p w14:paraId="7E82BB1C" w14:textId="77777777" w:rsidR="00D13CC2" w:rsidRPr="006B5AC9" w:rsidRDefault="00D13CC2" w:rsidP="00C67021">
            <w:pPr>
              <w:pStyle w:val="TB"/>
              <w:rPr>
                <w:rFonts w:cs="Times New Roman"/>
                <w:szCs w:val="24"/>
              </w:rPr>
            </w:pPr>
            <w:r w:rsidRPr="006B5AC9">
              <w:rPr>
                <w:rFonts w:cs="Times New Roman"/>
                <w:szCs w:val="24"/>
              </w:rPr>
              <w:t>3</w:t>
            </w:r>
          </w:p>
        </w:tc>
        <w:tc>
          <w:tcPr>
            <w:tcW w:w="720" w:type="dxa"/>
          </w:tcPr>
          <w:p w14:paraId="78510A71" w14:textId="77777777" w:rsidR="00D13CC2" w:rsidRPr="00C67021" w:rsidRDefault="00D13CC2" w:rsidP="00C67021">
            <w:pPr>
              <w:pStyle w:val="TB"/>
              <w:rPr>
                <w:rFonts w:cs="Times New Roman"/>
                <w:szCs w:val="24"/>
              </w:rPr>
            </w:pPr>
          </w:p>
        </w:tc>
        <w:tc>
          <w:tcPr>
            <w:tcW w:w="540" w:type="dxa"/>
          </w:tcPr>
          <w:p w14:paraId="580A9932" w14:textId="77777777" w:rsidR="00D13CC2" w:rsidRPr="00C67021" w:rsidRDefault="00D13CC2" w:rsidP="00C67021">
            <w:pPr>
              <w:pStyle w:val="TB"/>
              <w:rPr>
                <w:rFonts w:cs="Times New Roman"/>
                <w:szCs w:val="24"/>
              </w:rPr>
            </w:pPr>
          </w:p>
        </w:tc>
        <w:tc>
          <w:tcPr>
            <w:tcW w:w="540" w:type="dxa"/>
          </w:tcPr>
          <w:p w14:paraId="29A3EEA7" w14:textId="77777777" w:rsidR="00D13CC2" w:rsidRPr="00C67021" w:rsidRDefault="00D13CC2" w:rsidP="00C67021">
            <w:pPr>
              <w:pStyle w:val="TB"/>
              <w:rPr>
                <w:rFonts w:cs="Times New Roman"/>
                <w:szCs w:val="24"/>
              </w:rPr>
            </w:pPr>
          </w:p>
        </w:tc>
        <w:tc>
          <w:tcPr>
            <w:tcW w:w="540" w:type="dxa"/>
          </w:tcPr>
          <w:p w14:paraId="11074E31" w14:textId="77777777" w:rsidR="00D13CC2" w:rsidRPr="00C67021" w:rsidRDefault="00D13CC2" w:rsidP="00C67021">
            <w:pPr>
              <w:pStyle w:val="TB"/>
              <w:rPr>
                <w:rFonts w:cs="Times New Roman"/>
                <w:szCs w:val="24"/>
              </w:rPr>
            </w:pPr>
          </w:p>
        </w:tc>
        <w:tc>
          <w:tcPr>
            <w:tcW w:w="450" w:type="dxa"/>
          </w:tcPr>
          <w:p w14:paraId="604F7940" w14:textId="77777777" w:rsidR="00D13CC2" w:rsidRPr="00C67021" w:rsidRDefault="00D13CC2" w:rsidP="00C67021">
            <w:pPr>
              <w:pStyle w:val="TB"/>
              <w:rPr>
                <w:rFonts w:cs="Times New Roman"/>
                <w:szCs w:val="24"/>
              </w:rPr>
            </w:pPr>
          </w:p>
        </w:tc>
        <w:tc>
          <w:tcPr>
            <w:tcW w:w="1996" w:type="dxa"/>
          </w:tcPr>
          <w:p w14:paraId="63EB8914" w14:textId="77777777" w:rsidR="00D13CC2" w:rsidRPr="00C67021" w:rsidRDefault="00D13CC2" w:rsidP="00C67021">
            <w:pPr>
              <w:pStyle w:val="TB"/>
              <w:rPr>
                <w:rFonts w:cs="Times New Roman"/>
                <w:szCs w:val="24"/>
              </w:rPr>
            </w:pPr>
          </w:p>
        </w:tc>
      </w:tr>
      <w:tr w:rsidR="00D13CC2" w:rsidRPr="00C67021" w14:paraId="72D8BA51" w14:textId="77777777" w:rsidTr="00D13CC2">
        <w:tc>
          <w:tcPr>
            <w:tcW w:w="702" w:type="dxa"/>
            <w:tcBorders>
              <w:right w:val="single" w:sz="4" w:space="0" w:color="auto"/>
            </w:tcBorders>
          </w:tcPr>
          <w:p w14:paraId="5CA2DADF" w14:textId="77777777" w:rsidR="00D13CC2" w:rsidRPr="006B5AC9" w:rsidRDefault="00D13CC2" w:rsidP="00C67021">
            <w:pPr>
              <w:pStyle w:val="TB"/>
              <w:rPr>
                <w:rFonts w:cs="Times New Roman"/>
                <w:szCs w:val="24"/>
              </w:rPr>
            </w:pPr>
            <w:r w:rsidRPr="006B5AC9">
              <w:rPr>
                <w:rFonts w:cs="Times New Roman"/>
                <w:szCs w:val="24"/>
              </w:rPr>
              <w:t>5</w:t>
            </w:r>
          </w:p>
        </w:tc>
        <w:tc>
          <w:tcPr>
            <w:tcW w:w="630" w:type="dxa"/>
            <w:tcBorders>
              <w:left w:val="single" w:sz="4" w:space="0" w:color="auto"/>
            </w:tcBorders>
          </w:tcPr>
          <w:p w14:paraId="6EB380BD" w14:textId="77777777" w:rsidR="00D13CC2" w:rsidRPr="00C67021" w:rsidRDefault="00D13CC2" w:rsidP="00C67021">
            <w:pPr>
              <w:pStyle w:val="TB"/>
              <w:rPr>
                <w:rFonts w:cs="Times New Roman"/>
                <w:szCs w:val="24"/>
              </w:rPr>
            </w:pPr>
          </w:p>
        </w:tc>
        <w:tc>
          <w:tcPr>
            <w:tcW w:w="720" w:type="dxa"/>
          </w:tcPr>
          <w:p w14:paraId="775EC9CB" w14:textId="77777777" w:rsidR="00D13CC2" w:rsidRPr="00C67021" w:rsidRDefault="00D13CC2" w:rsidP="00C67021">
            <w:pPr>
              <w:pStyle w:val="TB"/>
              <w:rPr>
                <w:rFonts w:cs="Times New Roman"/>
                <w:szCs w:val="24"/>
              </w:rPr>
            </w:pPr>
          </w:p>
        </w:tc>
        <w:tc>
          <w:tcPr>
            <w:tcW w:w="540" w:type="dxa"/>
          </w:tcPr>
          <w:p w14:paraId="0A7069C2" w14:textId="77777777" w:rsidR="00D13CC2" w:rsidRPr="00C67021" w:rsidRDefault="00D13CC2" w:rsidP="00C67021">
            <w:pPr>
              <w:pStyle w:val="TB"/>
              <w:rPr>
                <w:rFonts w:cs="Times New Roman"/>
                <w:szCs w:val="24"/>
              </w:rPr>
            </w:pPr>
          </w:p>
        </w:tc>
        <w:tc>
          <w:tcPr>
            <w:tcW w:w="540" w:type="dxa"/>
          </w:tcPr>
          <w:p w14:paraId="1595F871" w14:textId="77777777" w:rsidR="00D13CC2" w:rsidRPr="00C67021" w:rsidRDefault="00D13CC2" w:rsidP="00C67021">
            <w:pPr>
              <w:pStyle w:val="TB"/>
              <w:rPr>
                <w:rFonts w:cs="Times New Roman"/>
                <w:szCs w:val="24"/>
              </w:rPr>
            </w:pPr>
          </w:p>
        </w:tc>
        <w:tc>
          <w:tcPr>
            <w:tcW w:w="540" w:type="dxa"/>
          </w:tcPr>
          <w:p w14:paraId="3568CD09" w14:textId="77777777" w:rsidR="00D13CC2" w:rsidRPr="00C67021" w:rsidRDefault="00D13CC2" w:rsidP="00C67021">
            <w:pPr>
              <w:pStyle w:val="TB"/>
              <w:rPr>
                <w:rFonts w:cs="Times New Roman"/>
                <w:szCs w:val="24"/>
              </w:rPr>
            </w:pPr>
          </w:p>
        </w:tc>
        <w:tc>
          <w:tcPr>
            <w:tcW w:w="450" w:type="dxa"/>
          </w:tcPr>
          <w:p w14:paraId="108E9EC6" w14:textId="77777777" w:rsidR="00D13CC2" w:rsidRPr="00C67021" w:rsidRDefault="00D13CC2" w:rsidP="00C67021">
            <w:pPr>
              <w:pStyle w:val="TB"/>
              <w:rPr>
                <w:rFonts w:cs="Times New Roman"/>
                <w:szCs w:val="24"/>
              </w:rPr>
            </w:pPr>
          </w:p>
        </w:tc>
        <w:tc>
          <w:tcPr>
            <w:tcW w:w="1996" w:type="dxa"/>
          </w:tcPr>
          <w:p w14:paraId="4A6DD6DD" w14:textId="77777777" w:rsidR="00D13CC2" w:rsidRPr="00C67021" w:rsidRDefault="00D13CC2" w:rsidP="00C67021">
            <w:pPr>
              <w:pStyle w:val="TB"/>
              <w:rPr>
                <w:rFonts w:cs="Times New Roman"/>
                <w:szCs w:val="24"/>
              </w:rPr>
            </w:pPr>
          </w:p>
        </w:tc>
      </w:tr>
      <w:tr w:rsidR="00D13CC2" w:rsidRPr="00C67021" w14:paraId="62BB16EC" w14:textId="77777777" w:rsidTr="00D13CC2">
        <w:tc>
          <w:tcPr>
            <w:tcW w:w="702" w:type="dxa"/>
            <w:tcBorders>
              <w:right w:val="single" w:sz="4" w:space="0" w:color="auto"/>
            </w:tcBorders>
          </w:tcPr>
          <w:p w14:paraId="7F70B40D" w14:textId="77777777" w:rsidR="00D13CC2" w:rsidRPr="006B5AC9" w:rsidRDefault="00D13CC2" w:rsidP="00C67021">
            <w:pPr>
              <w:pStyle w:val="TB"/>
              <w:rPr>
                <w:rFonts w:cs="Times New Roman"/>
                <w:szCs w:val="24"/>
              </w:rPr>
            </w:pPr>
            <w:r w:rsidRPr="006B5AC9">
              <w:rPr>
                <w:rFonts w:cs="Times New Roman"/>
                <w:szCs w:val="24"/>
              </w:rPr>
              <w:t>6</w:t>
            </w:r>
          </w:p>
        </w:tc>
        <w:tc>
          <w:tcPr>
            <w:tcW w:w="630" w:type="dxa"/>
            <w:tcBorders>
              <w:left w:val="single" w:sz="4" w:space="0" w:color="auto"/>
            </w:tcBorders>
          </w:tcPr>
          <w:p w14:paraId="21B85607" w14:textId="77777777" w:rsidR="00D13CC2" w:rsidRPr="006B5AC9" w:rsidRDefault="00D13CC2" w:rsidP="00C67021">
            <w:pPr>
              <w:pStyle w:val="TB"/>
              <w:rPr>
                <w:rFonts w:cs="Times New Roman"/>
                <w:szCs w:val="24"/>
              </w:rPr>
            </w:pPr>
            <w:r w:rsidRPr="006B5AC9">
              <w:rPr>
                <w:rFonts w:cs="Times New Roman"/>
                <w:szCs w:val="24"/>
              </w:rPr>
              <w:t>1</w:t>
            </w:r>
          </w:p>
        </w:tc>
        <w:tc>
          <w:tcPr>
            <w:tcW w:w="720" w:type="dxa"/>
          </w:tcPr>
          <w:p w14:paraId="37C91566" w14:textId="77777777" w:rsidR="00D13CC2" w:rsidRPr="006B5AC9" w:rsidRDefault="00D13CC2" w:rsidP="00C67021">
            <w:pPr>
              <w:pStyle w:val="TB"/>
              <w:rPr>
                <w:rFonts w:cs="Times New Roman"/>
                <w:szCs w:val="24"/>
              </w:rPr>
            </w:pPr>
            <w:r w:rsidRPr="006B5AC9">
              <w:rPr>
                <w:rFonts w:cs="Times New Roman"/>
                <w:szCs w:val="24"/>
              </w:rPr>
              <w:t>3</w:t>
            </w:r>
          </w:p>
        </w:tc>
        <w:tc>
          <w:tcPr>
            <w:tcW w:w="540" w:type="dxa"/>
          </w:tcPr>
          <w:p w14:paraId="3846AF24" w14:textId="77777777" w:rsidR="00D13CC2" w:rsidRPr="006B5AC9" w:rsidRDefault="00D13CC2" w:rsidP="00C67021">
            <w:pPr>
              <w:pStyle w:val="TB"/>
              <w:rPr>
                <w:rFonts w:cs="Times New Roman"/>
                <w:szCs w:val="24"/>
              </w:rPr>
            </w:pPr>
            <w:r w:rsidRPr="006B5AC9">
              <w:rPr>
                <w:rFonts w:cs="Times New Roman"/>
                <w:szCs w:val="24"/>
              </w:rPr>
              <w:t>7</w:t>
            </w:r>
          </w:p>
        </w:tc>
        <w:tc>
          <w:tcPr>
            <w:tcW w:w="540" w:type="dxa"/>
          </w:tcPr>
          <w:p w14:paraId="0AB9BDB1" w14:textId="77777777" w:rsidR="00D13CC2" w:rsidRPr="006B5AC9" w:rsidRDefault="00D13CC2" w:rsidP="00C67021">
            <w:pPr>
              <w:pStyle w:val="TB"/>
              <w:rPr>
                <w:rFonts w:cs="Times New Roman"/>
                <w:szCs w:val="24"/>
              </w:rPr>
            </w:pPr>
            <w:r w:rsidRPr="006B5AC9">
              <w:rPr>
                <w:rFonts w:cs="Times New Roman"/>
                <w:szCs w:val="24"/>
              </w:rPr>
              <w:t>9</w:t>
            </w:r>
          </w:p>
        </w:tc>
        <w:tc>
          <w:tcPr>
            <w:tcW w:w="540" w:type="dxa"/>
          </w:tcPr>
          <w:p w14:paraId="12AED8F7" w14:textId="77777777" w:rsidR="00D13CC2" w:rsidRPr="00C67021" w:rsidRDefault="00D13CC2" w:rsidP="00C67021">
            <w:pPr>
              <w:pStyle w:val="TB"/>
              <w:rPr>
                <w:rFonts w:cs="Times New Roman"/>
                <w:szCs w:val="24"/>
              </w:rPr>
            </w:pPr>
          </w:p>
        </w:tc>
        <w:tc>
          <w:tcPr>
            <w:tcW w:w="450" w:type="dxa"/>
          </w:tcPr>
          <w:p w14:paraId="58C62EE8" w14:textId="77777777" w:rsidR="00D13CC2" w:rsidRPr="00C67021" w:rsidRDefault="00D13CC2" w:rsidP="00C67021">
            <w:pPr>
              <w:pStyle w:val="TB"/>
              <w:rPr>
                <w:rFonts w:cs="Times New Roman"/>
                <w:szCs w:val="24"/>
              </w:rPr>
            </w:pPr>
          </w:p>
        </w:tc>
        <w:tc>
          <w:tcPr>
            <w:tcW w:w="1996" w:type="dxa"/>
          </w:tcPr>
          <w:p w14:paraId="46025671" w14:textId="77777777" w:rsidR="00D13CC2" w:rsidRPr="00C67021" w:rsidRDefault="00D13CC2" w:rsidP="00C67021">
            <w:pPr>
              <w:pStyle w:val="TB"/>
              <w:rPr>
                <w:rFonts w:cs="Times New Roman"/>
                <w:szCs w:val="24"/>
              </w:rPr>
            </w:pPr>
          </w:p>
        </w:tc>
      </w:tr>
      <w:tr w:rsidR="00D13CC2" w:rsidRPr="00C67021" w14:paraId="157C0B8E" w14:textId="77777777" w:rsidTr="00D13CC2">
        <w:tc>
          <w:tcPr>
            <w:tcW w:w="702" w:type="dxa"/>
            <w:tcBorders>
              <w:right w:val="single" w:sz="4" w:space="0" w:color="auto"/>
            </w:tcBorders>
          </w:tcPr>
          <w:p w14:paraId="3E6B4ED3" w14:textId="77777777" w:rsidR="00D13CC2" w:rsidRPr="006B5AC9" w:rsidRDefault="00D13CC2" w:rsidP="00C67021">
            <w:pPr>
              <w:pStyle w:val="TB"/>
              <w:rPr>
                <w:rFonts w:cs="Times New Roman"/>
                <w:szCs w:val="24"/>
              </w:rPr>
            </w:pPr>
            <w:r w:rsidRPr="006B5AC9">
              <w:rPr>
                <w:rFonts w:cs="Times New Roman"/>
                <w:szCs w:val="24"/>
              </w:rPr>
              <w:t>7</w:t>
            </w:r>
          </w:p>
        </w:tc>
        <w:tc>
          <w:tcPr>
            <w:tcW w:w="630" w:type="dxa"/>
            <w:tcBorders>
              <w:left w:val="single" w:sz="4" w:space="0" w:color="auto"/>
            </w:tcBorders>
          </w:tcPr>
          <w:p w14:paraId="35BBCE7E" w14:textId="77777777" w:rsidR="00D13CC2" w:rsidRPr="006B5AC9" w:rsidRDefault="00D13CC2" w:rsidP="00C67021">
            <w:pPr>
              <w:pStyle w:val="TB"/>
              <w:rPr>
                <w:rFonts w:cs="Times New Roman"/>
                <w:szCs w:val="24"/>
              </w:rPr>
            </w:pPr>
            <w:r w:rsidRPr="006B5AC9">
              <w:rPr>
                <w:rFonts w:cs="Times New Roman"/>
                <w:szCs w:val="24"/>
              </w:rPr>
              <w:t>1</w:t>
            </w:r>
          </w:p>
        </w:tc>
        <w:tc>
          <w:tcPr>
            <w:tcW w:w="720" w:type="dxa"/>
          </w:tcPr>
          <w:p w14:paraId="00ED8973" w14:textId="77777777" w:rsidR="00D13CC2" w:rsidRPr="006B5AC9" w:rsidRDefault="00D13CC2" w:rsidP="00C67021">
            <w:pPr>
              <w:pStyle w:val="TB"/>
              <w:rPr>
                <w:rFonts w:cs="Times New Roman"/>
                <w:szCs w:val="24"/>
              </w:rPr>
            </w:pPr>
            <w:r w:rsidRPr="006B5AC9">
              <w:rPr>
                <w:rFonts w:cs="Times New Roman"/>
                <w:szCs w:val="24"/>
              </w:rPr>
              <w:t>3</w:t>
            </w:r>
          </w:p>
        </w:tc>
        <w:tc>
          <w:tcPr>
            <w:tcW w:w="540" w:type="dxa"/>
          </w:tcPr>
          <w:p w14:paraId="33BEB3CE" w14:textId="77777777" w:rsidR="00D13CC2" w:rsidRPr="006B5AC9" w:rsidRDefault="00D13CC2" w:rsidP="00C67021">
            <w:pPr>
              <w:pStyle w:val="TB"/>
              <w:rPr>
                <w:rFonts w:cs="Times New Roman"/>
                <w:szCs w:val="24"/>
              </w:rPr>
            </w:pPr>
            <w:r w:rsidRPr="006B5AC9">
              <w:rPr>
                <w:rFonts w:cs="Times New Roman"/>
                <w:szCs w:val="24"/>
              </w:rPr>
              <w:t>4</w:t>
            </w:r>
          </w:p>
        </w:tc>
        <w:tc>
          <w:tcPr>
            <w:tcW w:w="540" w:type="dxa"/>
          </w:tcPr>
          <w:p w14:paraId="3604B410" w14:textId="77777777" w:rsidR="00D13CC2" w:rsidRPr="006B5AC9" w:rsidRDefault="00D13CC2" w:rsidP="00C67021">
            <w:pPr>
              <w:pStyle w:val="TB"/>
              <w:rPr>
                <w:rFonts w:cs="Times New Roman"/>
                <w:szCs w:val="24"/>
              </w:rPr>
            </w:pPr>
            <w:r w:rsidRPr="006B5AC9">
              <w:rPr>
                <w:rFonts w:cs="Times New Roman"/>
                <w:szCs w:val="24"/>
              </w:rPr>
              <w:t>5</w:t>
            </w:r>
          </w:p>
        </w:tc>
        <w:tc>
          <w:tcPr>
            <w:tcW w:w="540" w:type="dxa"/>
          </w:tcPr>
          <w:p w14:paraId="6D7CA110" w14:textId="77777777" w:rsidR="00D13CC2" w:rsidRPr="006B5AC9" w:rsidRDefault="00D13CC2" w:rsidP="00C67021">
            <w:pPr>
              <w:pStyle w:val="TB"/>
              <w:rPr>
                <w:rFonts w:cs="Times New Roman"/>
                <w:szCs w:val="24"/>
              </w:rPr>
            </w:pPr>
            <w:r w:rsidRPr="006B5AC9">
              <w:rPr>
                <w:rFonts w:cs="Times New Roman"/>
                <w:szCs w:val="24"/>
              </w:rPr>
              <w:t>7</w:t>
            </w:r>
          </w:p>
        </w:tc>
        <w:tc>
          <w:tcPr>
            <w:tcW w:w="450" w:type="dxa"/>
          </w:tcPr>
          <w:p w14:paraId="613BE3D6" w14:textId="77777777" w:rsidR="00D13CC2" w:rsidRPr="006B5AC9" w:rsidRDefault="00D13CC2" w:rsidP="00C67021">
            <w:pPr>
              <w:pStyle w:val="TB"/>
              <w:rPr>
                <w:rFonts w:cs="Times New Roman"/>
                <w:szCs w:val="24"/>
              </w:rPr>
            </w:pPr>
            <w:r w:rsidRPr="006B5AC9">
              <w:rPr>
                <w:rFonts w:cs="Times New Roman"/>
                <w:szCs w:val="24"/>
              </w:rPr>
              <w:t>7</w:t>
            </w:r>
          </w:p>
        </w:tc>
        <w:tc>
          <w:tcPr>
            <w:tcW w:w="1996" w:type="dxa"/>
          </w:tcPr>
          <w:p w14:paraId="51A080DA" w14:textId="77777777" w:rsidR="00D13CC2" w:rsidRPr="006B5AC9" w:rsidRDefault="00D13CC2" w:rsidP="00C67021">
            <w:pPr>
              <w:pStyle w:val="TB"/>
              <w:rPr>
                <w:rFonts w:cs="Times New Roman"/>
                <w:szCs w:val="24"/>
              </w:rPr>
            </w:pPr>
            <w:r w:rsidRPr="006B5AC9">
              <w:rPr>
                <w:rFonts w:cs="Times New Roman"/>
                <w:szCs w:val="24"/>
              </w:rPr>
              <w:t>9</w:t>
            </w:r>
          </w:p>
        </w:tc>
      </w:tr>
      <w:tr w:rsidR="00D13CC2" w:rsidRPr="00C67021" w14:paraId="7D7F9F6D" w14:textId="77777777" w:rsidTr="00D13CC2">
        <w:tc>
          <w:tcPr>
            <w:tcW w:w="702" w:type="dxa"/>
            <w:tcBorders>
              <w:right w:val="single" w:sz="4" w:space="0" w:color="auto"/>
            </w:tcBorders>
          </w:tcPr>
          <w:p w14:paraId="52D410B0" w14:textId="77777777" w:rsidR="00D13CC2" w:rsidRPr="006B5AC9" w:rsidRDefault="00D13CC2" w:rsidP="00C67021">
            <w:pPr>
              <w:pStyle w:val="TB"/>
              <w:rPr>
                <w:rFonts w:cs="Times New Roman"/>
                <w:szCs w:val="24"/>
              </w:rPr>
            </w:pPr>
            <w:r w:rsidRPr="006B5AC9">
              <w:rPr>
                <w:rFonts w:cs="Times New Roman"/>
                <w:szCs w:val="24"/>
              </w:rPr>
              <w:t>8</w:t>
            </w:r>
          </w:p>
        </w:tc>
        <w:tc>
          <w:tcPr>
            <w:tcW w:w="630" w:type="dxa"/>
            <w:tcBorders>
              <w:left w:val="single" w:sz="4" w:space="0" w:color="auto"/>
            </w:tcBorders>
          </w:tcPr>
          <w:p w14:paraId="2C91226E" w14:textId="77777777" w:rsidR="00D13CC2" w:rsidRPr="006B5AC9" w:rsidRDefault="00D13CC2" w:rsidP="00C67021">
            <w:pPr>
              <w:pStyle w:val="TB"/>
              <w:rPr>
                <w:rFonts w:cs="Times New Roman"/>
                <w:szCs w:val="24"/>
              </w:rPr>
            </w:pPr>
            <w:r w:rsidRPr="006B5AC9">
              <w:rPr>
                <w:rFonts w:cs="Times New Roman"/>
                <w:szCs w:val="24"/>
              </w:rPr>
              <w:t>2</w:t>
            </w:r>
          </w:p>
        </w:tc>
        <w:tc>
          <w:tcPr>
            <w:tcW w:w="720" w:type="dxa"/>
          </w:tcPr>
          <w:p w14:paraId="56E29E6A" w14:textId="77777777" w:rsidR="00D13CC2" w:rsidRPr="006B5AC9" w:rsidRDefault="00D13CC2" w:rsidP="00C67021">
            <w:pPr>
              <w:pStyle w:val="TB"/>
              <w:rPr>
                <w:rFonts w:cs="Times New Roman"/>
                <w:szCs w:val="24"/>
              </w:rPr>
            </w:pPr>
            <w:r w:rsidRPr="006B5AC9">
              <w:rPr>
                <w:rFonts w:cs="Times New Roman"/>
                <w:szCs w:val="24"/>
              </w:rPr>
              <w:t>4</w:t>
            </w:r>
          </w:p>
        </w:tc>
        <w:tc>
          <w:tcPr>
            <w:tcW w:w="540" w:type="dxa"/>
          </w:tcPr>
          <w:p w14:paraId="4EE43B26" w14:textId="77777777" w:rsidR="00D13CC2" w:rsidRPr="006B5AC9" w:rsidRDefault="00D13CC2" w:rsidP="00C67021">
            <w:pPr>
              <w:pStyle w:val="TB"/>
              <w:rPr>
                <w:rFonts w:cs="Times New Roman"/>
                <w:szCs w:val="24"/>
              </w:rPr>
            </w:pPr>
            <w:r w:rsidRPr="006B5AC9">
              <w:rPr>
                <w:rFonts w:cs="Times New Roman"/>
                <w:szCs w:val="24"/>
              </w:rPr>
              <w:t>7</w:t>
            </w:r>
          </w:p>
        </w:tc>
        <w:tc>
          <w:tcPr>
            <w:tcW w:w="540" w:type="dxa"/>
          </w:tcPr>
          <w:p w14:paraId="24BDF733" w14:textId="77777777" w:rsidR="00D13CC2" w:rsidRPr="00C67021" w:rsidRDefault="00D13CC2" w:rsidP="00C67021">
            <w:pPr>
              <w:pStyle w:val="TB"/>
              <w:rPr>
                <w:rFonts w:cs="Times New Roman"/>
                <w:szCs w:val="24"/>
              </w:rPr>
            </w:pPr>
          </w:p>
        </w:tc>
        <w:tc>
          <w:tcPr>
            <w:tcW w:w="540" w:type="dxa"/>
          </w:tcPr>
          <w:p w14:paraId="26C12390" w14:textId="77777777" w:rsidR="00D13CC2" w:rsidRPr="00C67021" w:rsidRDefault="00D13CC2" w:rsidP="00C67021">
            <w:pPr>
              <w:pStyle w:val="TB"/>
              <w:rPr>
                <w:rFonts w:cs="Times New Roman"/>
                <w:szCs w:val="24"/>
              </w:rPr>
            </w:pPr>
          </w:p>
        </w:tc>
        <w:tc>
          <w:tcPr>
            <w:tcW w:w="450" w:type="dxa"/>
          </w:tcPr>
          <w:p w14:paraId="5A7E2274" w14:textId="77777777" w:rsidR="00D13CC2" w:rsidRPr="00C67021" w:rsidRDefault="00D13CC2" w:rsidP="00C67021">
            <w:pPr>
              <w:pStyle w:val="TB"/>
              <w:rPr>
                <w:rFonts w:cs="Times New Roman"/>
                <w:szCs w:val="24"/>
              </w:rPr>
            </w:pPr>
          </w:p>
        </w:tc>
        <w:tc>
          <w:tcPr>
            <w:tcW w:w="1996" w:type="dxa"/>
          </w:tcPr>
          <w:p w14:paraId="33FC9F7F" w14:textId="77777777" w:rsidR="00D13CC2" w:rsidRPr="00C67021" w:rsidRDefault="00D13CC2" w:rsidP="00C67021">
            <w:pPr>
              <w:pStyle w:val="TB"/>
              <w:rPr>
                <w:rFonts w:cs="Times New Roman"/>
                <w:szCs w:val="24"/>
              </w:rPr>
            </w:pPr>
          </w:p>
        </w:tc>
      </w:tr>
      <w:tr w:rsidR="00D13CC2" w:rsidRPr="00C67021" w14:paraId="4C648154" w14:textId="77777777" w:rsidTr="00D13CC2">
        <w:tc>
          <w:tcPr>
            <w:tcW w:w="702" w:type="dxa"/>
            <w:tcBorders>
              <w:right w:val="single" w:sz="4" w:space="0" w:color="auto"/>
            </w:tcBorders>
          </w:tcPr>
          <w:p w14:paraId="24142610" w14:textId="77777777" w:rsidR="00D13CC2" w:rsidRPr="006B5AC9" w:rsidRDefault="00D13CC2" w:rsidP="00C67021">
            <w:pPr>
              <w:pStyle w:val="TB"/>
              <w:rPr>
                <w:rFonts w:cs="Times New Roman"/>
                <w:szCs w:val="24"/>
              </w:rPr>
            </w:pPr>
            <w:r w:rsidRPr="006B5AC9">
              <w:rPr>
                <w:rFonts w:cs="Times New Roman"/>
                <w:szCs w:val="24"/>
              </w:rPr>
              <w:t>9</w:t>
            </w:r>
          </w:p>
        </w:tc>
        <w:tc>
          <w:tcPr>
            <w:tcW w:w="630" w:type="dxa"/>
            <w:tcBorders>
              <w:left w:val="single" w:sz="4" w:space="0" w:color="auto"/>
            </w:tcBorders>
          </w:tcPr>
          <w:p w14:paraId="34050B41" w14:textId="77777777" w:rsidR="00D13CC2" w:rsidRPr="006B5AC9" w:rsidRDefault="00D13CC2" w:rsidP="00C67021">
            <w:pPr>
              <w:pStyle w:val="TB"/>
              <w:rPr>
                <w:rFonts w:cs="Times New Roman"/>
                <w:szCs w:val="24"/>
              </w:rPr>
            </w:pPr>
            <w:r w:rsidRPr="006B5AC9">
              <w:rPr>
                <w:rFonts w:cs="Times New Roman"/>
                <w:szCs w:val="24"/>
              </w:rPr>
              <w:t>0</w:t>
            </w:r>
          </w:p>
        </w:tc>
        <w:tc>
          <w:tcPr>
            <w:tcW w:w="720" w:type="dxa"/>
          </w:tcPr>
          <w:p w14:paraId="408D957B" w14:textId="77777777" w:rsidR="00D13CC2" w:rsidRPr="006B5AC9" w:rsidRDefault="00D13CC2" w:rsidP="00C67021">
            <w:pPr>
              <w:pStyle w:val="TB"/>
              <w:rPr>
                <w:rFonts w:cs="Times New Roman"/>
                <w:szCs w:val="24"/>
              </w:rPr>
            </w:pPr>
            <w:r w:rsidRPr="006B5AC9">
              <w:rPr>
                <w:rFonts w:cs="Times New Roman"/>
                <w:szCs w:val="24"/>
              </w:rPr>
              <w:t>3</w:t>
            </w:r>
          </w:p>
        </w:tc>
        <w:tc>
          <w:tcPr>
            <w:tcW w:w="540" w:type="dxa"/>
          </w:tcPr>
          <w:p w14:paraId="12AC537F" w14:textId="77777777" w:rsidR="00D13CC2" w:rsidRPr="006B5AC9" w:rsidRDefault="00D13CC2" w:rsidP="00C67021">
            <w:pPr>
              <w:pStyle w:val="TB"/>
              <w:rPr>
                <w:rFonts w:cs="Times New Roman"/>
                <w:szCs w:val="24"/>
              </w:rPr>
            </w:pPr>
            <w:r w:rsidRPr="006B5AC9">
              <w:rPr>
                <w:rFonts w:cs="Times New Roman"/>
                <w:szCs w:val="24"/>
              </w:rPr>
              <w:t>6</w:t>
            </w:r>
          </w:p>
        </w:tc>
        <w:tc>
          <w:tcPr>
            <w:tcW w:w="540" w:type="dxa"/>
          </w:tcPr>
          <w:p w14:paraId="780BF15F" w14:textId="77777777" w:rsidR="00D13CC2" w:rsidRPr="00C67021" w:rsidRDefault="00D13CC2" w:rsidP="00C67021">
            <w:pPr>
              <w:pStyle w:val="TB"/>
              <w:rPr>
                <w:rFonts w:cs="Times New Roman"/>
                <w:szCs w:val="24"/>
              </w:rPr>
            </w:pPr>
          </w:p>
        </w:tc>
        <w:tc>
          <w:tcPr>
            <w:tcW w:w="540" w:type="dxa"/>
          </w:tcPr>
          <w:p w14:paraId="7D37B93A" w14:textId="77777777" w:rsidR="00D13CC2" w:rsidRPr="00C67021" w:rsidRDefault="00D13CC2" w:rsidP="00C67021">
            <w:pPr>
              <w:pStyle w:val="TB"/>
              <w:rPr>
                <w:rFonts w:cs="Times New Roman"/>
                <w:szCs w:val="24"/>
              </w:rPr>
            </w:pPr>
          </w:p>
        </w:tc>
        <w:tc>
          <w:tcPr>
            <w:tcW w:w="450" w:type="dxa"/>
          </w:tcPr>
          <w:p w14:paraId="5DC9DFAD" w14:textId="77777777" w:rsidR="00D13CC2" w:rsidRPr="00C67021" w:rsidRDefault="00D13CC2" w:rsidP="00C67021">
            <w:pPr>
              <w:pStyle w:val="TB"/>
              <w:rPr>
                <w:rFonts w:cs="Times New Roman"/>
                <w:szCs w:val="24"/>
              </w:rPr>
            </w:pPr>
          </w:p>
        </w:tc>
        <w:tc>
          <w:tcPr>
            <w:tcW w:w="1996" w:type="dxa"/>
          </w:tcPr>
          <w:p w14:paraId="2496E88F" w14:textId="77777777" w:rsidR="00D13CC2" w:rsidRPr="00C67021" w:rsidRDefault="00D13CC2" w:rsidP="00C67021">
            <w:pPr>
              <w:pStyle w:val="TB"/>
              <w:rPr>
                <w:rFonts w:cs="Times New Roman"/>
                <w:szCs w:val="24"/>
              </w:rPr>
            </w:pPr>
          </w:p>
        </w:tc>
      </w:tr>
      <w:tr w:rsidR="00D13CC2" w:rsidRPr="00C67021" w14:paraId="2711528E" w14:textId="77777777" w:rsidTr="00D13CC2">
        <w:tc>
          <w:tcPr>
            <w:tcW w:w="702" w:type="dxa"/>
            <w:tcBorders>
              <w:right w:val="single" w:sz="4" w:space="0" w:color="auto"/>
            </w:tcBorders>
          </w:tcPr>
          <w:p w14:paraId="46C24304" w14:textId="77777777" w:rsidR="00D13CC2" w:rsidRPr="006B5AC9" w:rsidRDefault="00D13CC2" w:rsidP="00C67021">
            <w:pPr>
              <w:pStyle w:val="TB"/>
              <w:rPr>
                <w:rFonts w:cs="Times New Roman"/>
                <w:szCs w:val="24"/>
              </w:rPr>
            </w:pPr>
            <w:r w:rsidRPr="006B5AC9">
              <w:rPr>
                <w:rFonts w:cs="Times New Roman"/>
                <w:szCs w:val="24"/>
              </w:rPr>
              <w:t>10</w:t>
            </w:r>
          </w:p>
        </w:tc>
        <w:tc>
          <w:tcPr>
            <w:tcW w:w="630" w:type="dxa"/>
            <w:tcBorders>
              <w:left w:val="single" w:sz="4" w:space="0" w:color="auto"/>
            </w:tcBorders>
          </w:tcPr>
          <w:p w14:paraId="2591BF94" w14:textId="77777777" w:rsidR="00D13CC2" w:rsidRPr="006B5AC9" w:rsidRDefault="00D13CC2" w:rsidP="00C67021">
            <w:pPr>
              <w:pStyle w:val="TB"/>
              <w:rPr>
                <w:rFonts w:cs="Times New Roman"/>
                <w:szCs w:val="24"/>
              </w:rPr>
            </w:pPr>
            <w:r w:rsidRPr="006B5AC9">
              <w:rPr>
                <w:rFonts w:cs="Times New Roman"/>
                <w:szCs w:val="24"/>
              </w:rPr>
              <w:t>0</w:t>
            </w:r>
          </w:p>
        </w:tc>
        <w:tc>
          <w:tcPr>
            <w:tcW w:w="720" w:type="dxa"/>
          </w:tcPr>
          <w:p w14:paraId="636F6369" w14:textId="77777777" w:rsidR="00D13CC2" w:rsidRPr="00C67021" w:rsidRDefault="00D13CC2" w:rsidP="00C67021">
            <w:pPr>
              <w:pStyle w:val="TB"/>
              <w:rPr>
                <w:rFonts w:cs="Times New Roman"/>
                <w:szCs w:val="24"/>
              </w:rPr>
            </w:pPr>
          </w:p>
        </w:tc>
        <w:tc>
          <w:tcPr>
            <w:tcW w:w="540" w:type="dxa"/>
          </w:tcPr>
          <w:p w14:paraId="43459A65" w14:textId="77777777" w:rsidR="00D13CC2" w:rsidRPr="00C67021" w:rsidRDefault="00D13CC2" w:rsidP="00C67021">
            <w:pPr>
              <w:pStyle w:val="TB"/>
              <w:rPr>
                <w:rFonts w:cs="Times New Roman"/>
                <w:szCs w:val="24"/>
              </w:rPr>
            </w:pPr>
          </w:p>
        </w:tc>
        <w:tc>
          <w:tcPr>
            <w:tcW w:w="540" w:type="dxa"/>
          </w:tcPr>
          <w:p w14:paraId="6040FA11" w14:textId="77777777" w:rsidR="00D13CC2" w:rsidRPr="00C67021" w:rsidRDefault="00D13CC2" w:rsidP="00C67021">
            <w:pPr>
              <w:pStyle w:val="TB"/>
              <w:rPr>
                <w:rFonts w:cs="Times New Roman"/>
                <w:szCs w:val="24"/>
              </w:rPr>
            </w:pPr>
          </w:p>
        </w:tc>
        <w:tc>
          <w:tcPr>
            <w:tcW w:w="540" w:type="dxa"/>
          </w:tcPr>
          <w:p w14:paraId="37C6552A" w14:textId="77777777" w:rsidR="00D13CC2" w:rsidRPr="00C67021" w:rsidRDefault="00D13CC2" w:rsidP="00C67021">
            <w:pPr>
              <w:pStyle w:val="TB"/>
              <w:rPr>
                <w:rFonts w:cs="Times New Roman"/>
                <w:szCs w:val="24"/>
              </w:rPr>
            </w:pPr>
          </w:p>
        </w:tc>
        <w:tc>
          <w:tcPr>
            <w:tcW w:w="450" w:type="dxa"/>
          </w:tcPr>
          <w:p w14:paraId="4EBDF0D1" w14:textId="77777777" w:rsidR="00D13CC2" w:rsidRPr="00C67021" w:rsidRDefault="00D13CC2" w:rsidP="00C67021">
            <w:pPr>
              <w:pStyle w:val="TB"/>
              <w:rPr>
                <w:rFonts w:cs="Times New Roman"/>
                <w:szCs w:val="24"/>
              </w:rPr>
            </w:pPr>
          </w:p>
        </w:tc>
        <w:tc>
          <w:tcPr>
            <w:tcW w:w="1996" w:type="dxa"/>
          </w:tcPr>
          <w:p w14:paraId="67CC637B" w14:textId="77777777" w:rsidR="00D13CC2" w:rsidRPr="00C67021" w:rsidRDefault="00D13CC2" w:rsidP="00C67021">
            <w:pPr>
              <w:pStyle w:val="TB"/>
              <w:rPr>
                <w:rFonts w:cs="Times New Roman"/>
                <w:szCs w:val="24"/>
              </w:rPr>
            </w:pPr>
          </w:p>
        </w:tc>
      </w:tr>
      <w:tr w:rsidR="00D13CC2" w:rsidRPr="00C67021" w14:paraId="4F39A13B" w14:textId="77777777" w:rsidTr="00D13CC2">
        <w:tc>
          <w:tcPr>
            <w:tcW w:w="702" w:type="dxa"/>
            <w:tcBorders>
              <w:right w:val="single" w:sz="4" w:space="0" w:color="auto"/>
            </w:tcBorders>
          </w:tcPr>
          <w:p w14:paraId="5E98E880" w14:textId="77777777" w:rsidR="00D13CC2" w:rsidRPr="006B5AC9" w:rsidRDefault="00D13CC2" w:rsidP="00C67021">
            <w:pPr>
              <w:pStyle w:val="TB"/>
              <w:rPr>
                <w:rFonts w:cs="Times New Roman"/>
                <w:szCs w:val="24"/>
              </w:rPr>
            </w:pPr>
            <w:r w:rsidRPr="006B5AC9">
              <w:rPr>
                <w:rFonts w:cs="Times New Roman"/>
                <w:szCs w:val="24"/>
              </w:rPr>
              <w:t>11</w:t>
            </w:r>
          </w:p>
        </w:tc>
        <w:tc>
          <w:tcPr>
            <w:tcW w:w="630" w:type="dxa"/>
            <w:tcBorders>
              <w:left w:val="single" w:sz="4" w:space="0" w:color="auto"/>
            </w:tcBorders>
          </w:tcPr>
          <w:p w14:paraId="2B1C6B51" w14:textId="77777777" w:rsidR="00D13CC2" w:rsidRPr="006B5AC9" w:rsidRDefault="00D13CC2" w:rsidP="00C67021">
            <w:pPr>
              <w:pStyle w:val="TB"/>
              <w:rPr>
                <w:rFonts w:cs="Times New Roman"/>
                <w:szCs w:val="24"/>
              </w:rPr>
            </w:pPr>
            <w:r w:rsidRPr="006B5AC9">
              <w:rPr>
                <w:rFonts w:cs="Times New Roman"/>
                <w:szCs w:val="24"/>
              </w:rPr>
              <w:t>3</w:t>
            </w:r>
          </w:p>
        </w:tc>
        <w:tc>
          <w:tcPr>
            <w:tcW w:w="720" w:type="dxa"/>
          </w:tcPr>
          <w:p w14:paraId="7C4DBCB7" w14:textId="77777777" w:rsidR="00D13CC2" w:rsidRPr="00C67021" w:rsidRDefault="00D13CC2" w:rsidP="00C67021">
            <w:pPr>
              <w:pStyle w:val="TB"/>
              <w:rPr>
                <w:rFonts w:cs="Times New Roman"/>
                <w:szCs w:val="24"/>
              </w:rPr>
            </w:pPr>
          </w:p>
        </w:tc>
        <w:tc>
          <w:tcPr>
            <w:tcW w:w="540" w:type="dxa"/>
          </w:tcPr>
          <w:p w14:paraId="4D4DC4D2" w14:textId="77777777" w:rsidR="00D13CC2" w:rsidRPr="00C67021" w:rsidRDefault="00D13CC2" w:rsidP="00C67021">
            <w:pPr>
              <w:pStyle w:val="TB"/>
              <w:rPr>
                <w:rFonts w:cs="Times New Roman"/>
                <w:szCs w:val="24"/>
              </w:rPr>
            </w:pPr>
          </w:p>
        </w:tc>
        <w:tc>
          <w:tcPr>
            <w:tcW w:w="540" w:type="dxa"/>
          </w:tcPr>
          <w:p w14:paraId="3B848E5F" w14:textId="77777777" w:rsidR="00D13CC2" w:rsidRPr="00C67021" w:rsidRDefault="00D13CC2" w:rsidP="00C67021">
            <w:pPr>
              <w:pStyle w:val="TB"/>
              <w:rPr>
                <w:rFonts w:cs="Times New Roman"/>
                <w:szCs w:val="24"/>
              </w:rPr>
            </w:pPr>
          </w:p>
        </w:tc>
        <w:tc>
          <w:tcPr>
            <w:tcW w:w="540" w:type="dxa"/>
          </w:tcPr>
          <w:p w14:paraId="6756A36F" w14:textId="77777777" w:rsidR="00D13CC2" w:rsidRPr="00C67021" w:rsidRDefault="00D13CC2" w:rsidP="00C67021">
            <w:pPr>
              <w:pStyle w:val="TB"/>
              <w:rPr>
                <w:rFonts w:cs="Times New Roman"/>
                <w:szCs w:val="24"/>
              </w:rPr>
            </w:pPr>
          </w:p>
        </w:tc>
        <w:tc>
          <w:tcPr>
            <w:tcW w:w="450" w:type="dxa"/>
          </w:tcPr>
          <w:p w14:paraId="01C8B9C3" w14:textId="77777777" w:rsidR="00D13CC2" w:rsidRPr="00C67021" w:rsidRDefault="00D13CC2" w:rsidP="00C67021">
            <w:pPr>
              <w:pStyle w:val="TB"/>
              <w:rPr>
                <w:rFonts w:cs="Times New Roman"/>
                <w:szCs w:val="24"/>
              </w:rPr>
            </w:pPr>
          </w:p>
        </w:tc>
        <w:tc>
          <w:tcPr>
            <w:tcW w:w="1996" w:type="dxa"/>
          </w:tcPr>
          <w:p w14:paraId="0C8B188D" w14:textId="77777777" w:rsidR="00D13CC2" w:rsidRPr="00C67021" w:rsidRDefault="00D13CC2" w:rsidP="00C67021">
            <w:pPr>
              <w:pStyle w:val="TB"/>
              <w:rPr>
                <w:rFonts w:cs="Times New Roman"/>
                <w:szCs w:val="24"/>
              </w:rPr>
            </w:pPr>
          </w:p>
        </w:tc>
      </w:tr>
    </w:tbl>
    <w:p w14:paraId="0A409EBF" w14:textId="28031769" w:rsidR="00D13CC2" w:rsidRPr="00C67021" w:rsidRDefault="00D13CC2" w:rsidP="00CD4C53">
      <w:pPr>
        <w:pStyle w:val="SOLNLLL"/>
        <w:spacing w:before="240"/>
      </w:pPr>
      <w:r w:rsidRPr="00C67021">
        <w:t>d.</w:t>
      </w:r>
      <w:r w:rsidRPr="00C67021">
        <w:tab/>
        <w:t xml:space="preserve">Rotating the stem-and-leaf display counterclockwise onto its side provides a picture of the data that is similar to the histogram in shown in part </w:t>
      </w:r>
      <w:r w:rsidR="00765ED2">
        <w:t>a</w:t>
      </w:r>
      <w:r w:rsidRPr="00C67021">
        <w:t xml:space="preserve">. Although the stem-and-leaf display may appear to offer the same information as a histogram, it has two primary </w:t>
      </w:r>
      <w:r w:rsidRPr="00C67021">
        <w:lastRenderedPageBreak/>
        <w:t>advantages: the stem-and-leaf display is easier to construct by hand</w:t>
      </w:r>
      <w:r w:rsidR="008F2686">
        <w:t>,</w:t>
      </w:r>
      <w:r w:rsidR="008F2686" w:rsidRPr="00C67021">
        <w:t xml:space="preserve"> </w:t>
      </w:r>
      <w:r w:rsidRPr="00C67021">
        <w:t xml:space="preserve">and </w:t>
      </w:r>
      <w:r w:rsidR="008F2686">
        <w:t>it</w:t>
      </w:r>
      <w:r w:rsidRPr="00C67021">
        <w:t xml:space="preserve"> provides more information than the histogram because the stem-and-leaf shows the actual data.</w:t>
      </w:r>
    </w:p>
    <w:p w14:paraId="6C16C60C" w14:textId="1B459576" w:rsidR="00D13CC2" w:rsidRPr="008F2686" w:rsidRDefault="00D13CC2" w:rsidP="00D13CC2">
      <w:pPr>
        <w:pStyle w:val="SOLNL"/>
      </w:pPr>
      <w:r w:rsidRPr="008F2686">
        <w:t>26. a.</w:t>
      </w:r>
      <w:r w:rsidRPr="008F2686">
        <w:tab/>
      </w:r>
    </w:p>
    <w:tbl>
      <w:tblPr>
        <w:tblW w:w="0" w:type="auto"/>
        <w:tblInd w:w="1278" w:type="dxa"/>
        <w:tblLayout w:type="fixed"/>
        <w:tblLook w:val="0000" w:firstRow="0" w:lastRow="0" w:firstColumn="0" w:lastColumn="0" w:noHBand="0" w:noVBand="0"/>
      </w:tblPr>
      <w:tblGrid>
        <w:gridCol w:w="450"/>
        <w:gridCol w:w="2160"/>
      </w:tblGrid>
      <w:tr w:rsidR="00D13CC2" w:rsidRPr="008F2686" w14:paraId="31AF6359" w14:textId="77777777" w:rsidTr="00D13CC2">
        <w:trPr>
          <w:trHeight w:val="360"/>
        </w:trPr>
        <w:tc>
          <w:tcPr>
            <w:tcW w:w="450" w:type="dxa"/>
            <w:tcBorders>
              <w:right w:val="single" w:sz="4" w:space="0" w:color="auto"/>
            </w:tcBorders>
          </w:tcPr>
          <w:p w14:paraId="40B8B132"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2</w:t>
            </w:r>
          </w:p>
        </w:tc>
        <w:tc>
          <w:tcPr>
            <w:tcW w:w="2160" w:type="dxa"/>
            <w:tcBorders>
              <w:left w:val="nil"/>
            </w:tcBorders>
          </w:tcPr>
          <w:p w14:paraId="0872A84E"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1</w:t>
            </w:r>
            <w:r w:rsidRPr="008F2686">
              <w:rPr>
                <w:sz w:val="24"/>
                <w:szCs w:val="24"/>
              </w:rPr>
              <w:tab/>
              <w:t>4</w:t>
            </w:r>
          </w:p>
        </w:tc>
      </w:tr>
      <w:tr w:rsidR="00D13CC2" w:rsidRPr="008F2686" w14:paraId="02956FC1" w14:textId="77777777" w:rsidTr="00D13CC2">
        <w:trPr>
          <w:trHeight w:val="360"/>
        </w:trPr>
        <w:tc>
          <w:tcPr>
            <w:tcW w:w="450" w:type="dxa"/>
            <w:tcBorders>
              <w:right w:val="single" w:sz="4" w:space="0" w:color="auto"/>
            </w:tcBorders>
          </w:tcPr>
          <w:p w14:paraId="30830AD9"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2</w:t>
            </w:r>
          </w:p>
        </w:tc>
        <w:tc>
          <w:tcPr>
            <w:tcW w:w="2160" w:type="dxa"/>
            <w:tcBorders>
              <w:left w:val="nil"/>
            </w:tcBorders>
          </w:tcPr>
          <w:p w14:paraId="2E44058B"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6</w:t>
            </w:r>
            <w:r w:rsidRPr="008F2686">
              <w:rPr>
                <w:sz w:val="24"/>
                <w:szCs w:val="24"/>
              </w:rPr>
              <w:tab/>
              <w:t>7</w:t>
            </w:r>
          </w:p>
        </w:tc>
      </w:tr>
      <w:tr w:rsidR="00D13CC2" w:rsidRPr="008F2686" w14:paraId="7C74D51B" w14:textId="77777777" w:rsidTr="00D13CC2">
        <w:trPr>
          <w:trHeight w:val="360"/>
        </w:trPr>
        <w:tc>
          <w:tcPr>
            <w:tcW w:w="450" w:type="dxa"/>
            <w:tcBorders>
              <w:right w:val="single" w:sz="4" w:space="0" w:color="auto"/>
            </w:tcBorders>
          </w:tcPr>
          <w:p w14:paraId="39ECF2D1"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3</w:t>
            </w:r>
          </w:p>
        </w:tc>
        <w:tc>
          <w:tcPr>
            <w:tcW w:w="2160" w:type="dxa"/>
            <w:tcBorders>
              <w:left w:val="nil"/>
            </w:tcBorders>
          </w:tcPr>
          <w:p w14:paraId="522BFC24"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0</w:t>
            </w:r>
            <w:r w:rsidRPr="008F2686">
              <w:rPr>
                <w:sz w:val="24"/>
                <w:szCs w:val="24"/>
              </w:rPr>
              <w:tab/>
              <w:t>1</w:t>
            </w:r>
            <w:r w:rsidRPr="008F2686">
              <w:rPr>
                <w:sz w:val="24"/>
                <w:szCs w:val="24"/>
              </w:rPr>
              <w:tab/>
              <w:t>1</w:t>
            </w:r>
            <w:r w:rsidRPr="008F2686">
              <w:rPr>
                <w:sz w:val="24"/>
                <w:szCs w:val="24"/>
              </w:rPr>
              <w:tab/>
              <w:t>1</w:t>
            </w:r>
            <w:r w:rsidRPr="008F2686">
              <w:rPr>
                <w:sz w:val="24"/>
                <w:szCs w:val="24"/>
              </w:rPr>
              <w:tab/>
              <w:t>2</w:t>
            </w:r>
            <w:r w:rsidRPr="008F2686">
              <w:rPr>
                <w:sz w:val="24"/>
                <w:szCs w:val="24"/>
              </w:rPr>
              <w:tab/>
              <w:t>3</w:t>
            </w:r>
            <w:r w:rsidRPr="008F2686">
              <w:rPr>
                <w:sz w:val="24"/>
                <w:szCs w:val="24"/>
              </w:rPr>
              <w:tab/>
            </w:r>
          </w:p>
        </w:tc>
      </w:tr>
      <w:tr w:rsidR="00D13CC2" w:rsidRPr="008F2686" w14:paraId="073E2583" w14:textId="77777777" w:rsidTr="00D13CC2">
        <w:trPr>
          <w:trHeight w:val="360"/>
        </w:trPr>
        <w:tc>
          <w:tcPr>
            <w:tcW w:w="450" w:type="dxa"/>
            <w:tcBorders>
              <w:right w:val="single" w:sz="4" w:space="0" w:color="auto"/>
            </w:tcBorders>
          </w:tcPr>
          <w:p w14:paraId="29205975"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3</w:t>
            </w:r>
          </w:p>
        </w:tc>
        <w:tc>
          <w:tcPr>
            <w:tcW w:w="2160" w:type="dxa"/>
            <w:tcBorders>
              <w:left w:val="nil"/>
            </w:tcBorders>
          </w:tcPr>
          <w:p w14:paraId="59149FAA"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5</w:t>
            </w:r>
            <w:r w:rsidRPr="008F2686">
              <w:rPr>
                <w:sz w:val="24"/>
                <w:szCs w:val="24"/>
              </w:rPr>
              <w:tab/>
              <w:t>6</w:t>
            </w:r>
            <w:r w:rsidRPr="008F2686">
              <w:rPr>
                <w:sz w:val="24"/>
                <w:szCs w:val="24"/>
              </w:rPr>
              <w:tab/>
              <w:t>7</w:t>
            </w:r>
            <w:r w:rsidRPr="008F2686">
              <w:rPr>
                <w:sz w:val="24"/>
                <w:szCs w:val="24"/>
              </w:rPr>
              <w:tab/>
              <w:t>7</w:t>
            </w:r>
          </w:p>
        </w:tc>
      </w:tr>
      <w:tr w:rsidR="00D13CC2" w:rsidRPr="008F2686" w14:paraId="58788CF0" w14:textId="77777777" w:rsidTr="00D13CC2">
        <w:trPr>
          <w:trHeight w:val="360"/>
        </w:trPr>
        <w:tc>
          <w:tcPr>
            <w:tcW w:w="450" w:type="dxa"/>
            <w:tcBorders>
              <w:right w:val="single" w:sz="4" w:space="0" w:color="auto"/>
            </w:tcBorders>
          </w:tcPr>
          <w:p w14:paraId="7631C384"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4</w:t>
            </w:r>
          </w:p>
        </w:tc>
        <w:tc>
          <w:tcPr>
            <w:tcW w:w="2160" w:type="dxa"/>
            <w:tcBorders>
              <w:left w:val="nil"/>
            </w:tcBorders>
          </w:tcPr>
          <w:p w14:paraId="6E26903E"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0</w:t>
            </w:r>
            <w:r w:rsidRPr="008F2686">
              <w:rPr>
                <w:sz w:val="24"/>
                <w:szCs w:val="24"/>
              </w:rPr>
              <w:tab/>
              <w:t>0</w:t>
            </w:r>
            <w:r w:rsidRPr="008F2686">
              <w:rPr>
                <w:sz w:val="24"/>
                <w:szCs w:val="24"/>
              </w:rPr>
              <w:tab/>
              <w:t>3</w:t>
            </w:r>
            <w:r w:rsidRPr="008F2686">
              <w:rPr>
                <w:sz w:val="24"/>
                <w:szCs w:val="24"/>
              </w:rPr>
              <w:tab/>
              <w:t>3</w:t>
            </w:r>
            <w:r w:rsidRPr="008F2686">
              <w:rPr>
                <w:sz w:val="24"/>
                <w:szCs w:val="24"/>
              </w:rPr>
              <w:tab/>
              <w:t>3</w:t>
            </w:r>
            <w:r w:rsidRPr="008F2686">
              <w:rPr>
                <w:sz w:val="24"/>
                <w:szCs w:val="24"/>
              </w:rPr>
              <w:tab/>
              <w:t>3</w:t>
            </w:r>
            <w:r w:rsidRPr="008F2686">
              <w:rPr>
                <w:sz w:val="24"/>
                <w:szCs w:val="24"/>
              </w:rPr>
              <w:tab/>
              <w:t>3</w:t>
            </w:r>
            <w:r w:rsidRPr="008F2686">
              <w:rPr>
                <w:sz w:val="24"/>
                <w:szCs w:val="24"/>
              </w:rPr>
              <w:tab/>
              <w:t>4</w:t>
            </w:r>
            <w:r w:rsidRPr="008F2686">
              <w:rPr>
                <w:sz w:val="24"/>
                <w:szCs w:val="24"/>
              </w:rPr>
              <w:tab/>
              <w:t>4</w:t>
            </w:r>
          </w:p>
        </w:tc>
      </w:tr>
      <w:tr w:rsidR="00D13CC2" w:rsidRPr="008F2686" w14:paraId="182455D1" w14:textId="77777777" w:rsidTr="00D13CC2">
        <w:trPr>
          <w:trHeight w:val="360"/>
        </w:trPr>
        <w:tc>
          <w:tcPr>
            <w:tcW w:w="450" w:type="dxa"/>
            <w:tcBorders>
              <w:right w:val="single" w:sz="4" w:space="0" w:color="auto"/>
            </w:tcBorders>
          </w:tcPr>
          <w:p w14:paraId="23C3BB1D"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4</w:t>
            </w:r>
          </w:p>
        </w:tc>
        <w:tc>
          <w:tcPr>
            <w:tcW w:w="2160" w:type="dxa"/>
            <w:tcBorders>
              <w:left w:val="nil"/>
            </w:tcBorders>
          </w:tcPr>
          <w:p w14:paraId="26EE1EE7"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6</w:t>
            </w:r>
            <w:r w:rsidRPr="008F2686">
              <w:rPr>
                <w:sz w:val="24"/>
                <w:szCs w:val="24"/>
              </w:rPr>
              <w:tab/>
              <w:t>6</w:t>
            </w:r>
            <w:r w:rsidRPr="008F2686">
              <w:rPr>
                <w:sz w:val="24"/>
                <w:szCs w:val="24"/>
              </w:rPr>
              <w:tab/>
              <w:t>7</w:t>
            </w:r>
            <w:r w:rsidRPr="008F2686">
              <w:rPr>
                <w:sz w:val="24"/>
                <w:szCs w:val="24"/>
              </w:rPr>
              <w:tab/>
              <w:t>9</w:t>
            </w:r>
          </w:p>
        </w:tc>
      </w:tr>
      <w:tr w:rsidR="00D13CC2" w:rsidRPr="008F2686" w14:paraId="396F6AE6" w14:textId="77777777" w:rsidTr="00D13CC2">
        <w:trPr>
          <w:trHeight w:val="360"/>
        </w:trPr>
        <w:tc>
          <w:tcPr>
            <w:tcW w:w="450" w:type="dxa"/>
            <w:tcBorders>
              <w:right w:val="single" w:sz="4" w:space="0" w:color="auto"/>
            </w:tcBorders>
          </w:tcPr>
          <w:p w14:paraId="44FCFADB"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5</w:t>
            </w:r>
          </w:p>
        </w:tc>
        <w:tc>
          <w:tcPr>
            <w:tcW w:w="2160" w:type="dxa"/>
            <w:tcBorders>
              <w:left w:val="nil"/>
            </w:tcBorders>
          </w:tcPr>
          <w:p w14:paraId="38308BC9"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0</w:t>
            </w:r>
            <w:r w:rsidRPr="008F2686">
              <w:rPr>
                <w:sz w:val="24"/>
                <w:szCs w:val="24"/>
              </w:rPr>
              <w:tab/>
              <w:t>0</w:t>
            </w:r>
            <w:r w:rsidRPr="008F2686">
              <w:rPr>
                <w:sz w:val="24"/>
                <w:szCs w:val="24"/>
              </w:rPr>
              <w:tab/>
              <w:t>0</w:t>
            </w:r>
            <w:r w:rsidRPr="008F2686">
              <w:rPr>
                <w:sz w:val="24"/>
                <w:szCs w:val="24"/>
              </w:rPr>
              <w:tab/>
              <w:t>2</w:t>
            </w:r>
            <w:r w:rsidRPr="008F2686">
              <w:rPr>
                <w:sz w:val="24"/>
                <w:szCs w:val="24"/>
              </w:rPr>
              <w:tab/>
              <w:t xml:space="preserve">2 </w:t>
            </w:r>
          </w:p>
        </w:tc>
      </w:tr>
      <w:tr w:rsidR="00D13CC2" w:rsidRPr="008F2686" w14:paraId="6AC03FD2" w14:textId="77777777" w:rsidTr="00D13CC2">
        <w:trPr>
          <w:trHeight w:val="360"/>
        </w:trPr>
        <w:tc>
          <w:tcPr>
            <w:tcW w:w="450" w:type="dxa"/>
            <w:tcBorders>
              <w:right w:val="single" w:sz="4" w:space="0" w:color="auto"/>
            </w:tcBorders>
          </w:tcPr>
          <w:p w14:paraId="0264BAF9"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5</w:t>
            </w:r>
          </w:p>
        </w:tc>
        <w:tc>
          <w:tcPr>
            <w:tcW w:w="2160" w:type="dxa"/>
            <w:tcBorders>
              <w:left w:val="nil"/>
            </w:tcBorders>
          </w:tcPr>
          <w:p w14:paraId="6D658585"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5</w:t>
            </w:r>
            <w:r w:rsidRPr="008F2686">
              <w:rPr>
                <w:sz w:val="24"/>
                <w:szCs w:val="24"/>
              </w:rPr>
              <w:tab/>
              <w:t>6</w:t>
            </w:r>
            <w:r w:rsidRPr="008F2686">
              <w:rPr>
                <w:sz w:val="24"/>
                <w:szCs w:val="24"/>
              </w:rPr>
              <w:tab/>
              <w:t>7</w:t>
            </w:r>
            <w:r w:rsidRPr="008F2686">
              <w:rPr>
                <w:sz w:val="24"/>
                <w:szCs w:val="24"/>
              </w:rPr>
              <w:tab/>
              <w:t>9</w:t>
            </w:r>
          </w:p>
        </w:tc>
      </w:tr>
      <w:tr w:rsidR="00D13CC2" w:rsidRPr="008F2686" w14:paraId="7FCF9E70" w14:textId="77777777" w:rsidTr="00D13CC2">
        <w:trPr>
          <w:trHeight w:val="360"/>
        </w:trPr>
        <w:tc>
          <w:tcPr>
            <w:tcW w:w="450" w:type="dxa"/>
            <w:tcBorders>
              <w:right w:val="single" w:sz="4" w:space="0" w:color="auto"/>
            </w:tcBorders>
          </w:tcPr>
          <w:p w14:paraId="6C5D3979"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6</w:t>
            </w:r>
          </w:p>
        </w:tc>
        <w:tc>
          <w:tcPr>
            <w:tcW w:w="2160" w:type="dxa"/>
            <w:tcBorders>
              <w:left w:val="nil"/>
            </w:tcBorders>
          </w:tcPr>
          <w:p w14:paraId="4F72BD29"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1</w:t>
            </w:r>
            <w:r w:rsidRPr="008F2686">
              <w:rPr>
                <w:sz w:val="24"/>
                <w:szCs w:val="24"/>
              </w:rPr>
              <w:tab/>
              <w:t>4</w:t>
            </w:r>
          </w:p>
        </w:tc>
      </w:tr>
      <w:tr w:rsidR="00D13CC2" w:rsidRPr="008F2686" w14:paraId="074948E0" w14:textId="77777777" w:rsidTr="00D13CC2">
        <w:trPr>
          <w:trHeight w:val="360"/>
        </w:trPr>
        <w:tc>
          <w:tcPr>
            <w:tcW w:w="450" w:type="dxa"/>
            <w:tcBorders>
              <w:right w:val="single" w:sz="4" w:space="0" w:color="auto"/>
            </w:tcBorders>
          </w:tcPr>
          <w:p w14:paraId="5AFE3901"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6</w:t>
            </w:r>
          </w:p>
        </w:tc>
        <w:tc>
          <w:tcPr>
            <w:tcW w:w="2160" w:type="dxa"/>
            <w:tcBorders>
              <w:left w:val="nil"/>
            </w:tcBorders>
          </w:tcPr>
          <w:p w14:paraId="65DDC130"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6</w:t>
            </w:r>
          </w:p>
        </w:tc>
      </w:tr>
      <w:tr w:rsidR="00D13CC2" w:rsidRPr="008F2686" w14:paraId="4343C531" w14:textId="77777777" w:rsidTr="00D13CC2">
        <w:trPr>
          <w:trHeight w:val="360"/>
        </w:trPr>
        <w:tc>
          <w:tcPr>
            <w:tcW w:w="450" w:type="dxa"/>
            <w:tcBorders>
              <w:right w:val="single" w:sz="4" w:space="0" w:color="auto"/>
            </w:tcBorders>
          </w:tcPr>
          <w:p w14:paraId="217D6536"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7</w:t>
            </w:r>
          </w:p>
        </w:tc>
        <w:tc>
          <w:tcPr>
            <w:tcW w:w="2160" w:type="dxa"/>
            <w:tcBorders>
              <w:left w:val="nil"/>
            </w:tcBorders>
          </w:tcPr>
          <w:p w14:paraId="62A0860E" w14:textId="77777777" w:rsidR="00D13CC2" w:rsidRPr="008F2686" w:rsidRDefault="00D13CC2" w:rsidP="008F2686">
            <w:pPr>
              <w:widowControl w:val="0"/>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rPr>
                <w:sz w:val="24"/>
                <w:szCs w:val="24"/>
              </w:rPr>
            </w:pPr>
            <w:r w:rsidRPr="008F2686">
              <w:rPr>
                <w:sz w:val="24"/>
                <w:szCs w:val="24"/>
              </w:rPr>
              <w:t>2</w:t>
            </w:r>
          </w:p>
        </w:tc>
      </w:tr>
    </w:tbl>
    <w:p w14:paraId="19F0B72E" w14:textId="39C8F2AC" w:rsidR="00D13CC2" w:rsidRPr="008F2686" w:rsidRDefault="00D13CC2" w:rsidP="00CD4C53">
      <w:pPr>
        <w:pStyle w:val="SOLNLLL"/>
        <w:spacing w:before="240"/>
      </w:pPr>
      <w:r w:rsidRPr="008F2686">
        <w:t>b.</w:t>
      </w:r>
      <w:r w:rsidRPr="008F2686">
        <w:tab/>
        <w:t>Most frequent age group: 40-44 with 9 runners</w:t>
      </w:r>
    </w:p>
    <w:p w14:paraId="42B01309" w14:textId="77777777" w:rsidR="00D13CC2" w:rsidRPr="008F2686" w:rsidRDefault="00D13CC2" w:rsidP="00D13CC2">
      <w:pPr>
        <w:pStyle w:val="SOLNLLL"/>
      </w:pPr>
      <w:r w:rsidRPr="008F2686">
        <w:t>c.</w:t>
      </w:r>
      <w:r w:rsidRPr="008F2686">
        <w:tab/>
        <w:t>43 was the most frequent age with 5 runners</w:t>
      </w:r>
    </w:p>
    <w:p w14:paraId="4816F75B" w14:textId="77777777" w:rsidR="00590425" w:rsidRDefault="00D13CC2" w:rsidP="00D13CC2">
      <w:pPr>
        <w:pStyle w:val="SOLNL"/>
      </w:pPr>
      <w:r w:rsidRPr="008F2686">
        <w:t>27. a.</w:t>
      </w:r>
    </w:p>
    <w:p w14:paraId="77D72A5D" w14:textId="615BC744" w:rsidR="00D13CC2" w:rsidRPr="008F2686" w:rsidRDefault="00590425" w:rsidP="00AC5F1F">
      <w:pPr>
        <w:pStyle w:val="SOLNL"/>
        <w:jc w:val="center"/>
      </w:pPr>
      <w:r>
        <w:object w:dxaOrig="3483" w:dyaOrig="3392" w14:anchorId="5A0E66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162pt" o:ole="" fillcolor="window">
            <v:imagedata r:id="rId30" o:title=""/>
          </v:shape>
          <o:OLEObject Type="Embed" ProgID="Word.Picture.8" ShapeID="_x0000_i1025" DrawAspect="Content" ObjectID="_1618233255" r:id="rId31"/>
        </w:object>
      </w:r>
    </w:p>
    <w:p w14:paraId="2B436356" w14:textId="77777777" w:rsidR="00590425" w:rsidRDefault="00D13CC2" w:rsidP="00D13CC2">
      <w:pPr>
        <w:pStyle w:val="SOLNLLL"/>
      </w:pPr>
      <w:r w:rsidRPr="008F2686">
        <w:t>b.</w:t>
      </w:r>
      <w:r w:rsidR="00590425" w:rsidRPr="00590425">
        <w:t xml:space="preserve"> </w:t>
      </w:r>
    </w:p>
    <w:bookmarkStart w:id="8" w:name="_MON_1608021698"/>
    <w:bookmarkEnd w:id="8"/>
    <w:p w14:paraId="148139C8" w14:textId="5346A10C" w:rsidR="00D13CC2" w:rsidRPr="008F2686" w:rsidRDefault="00590425" w:rsidP="000B2A5C">
      <w:pPr>
        <w:pStyle w:val="SOLNLLL"/>
        <w:jc w:val="center"/>
      </w:pPr>
      <w:r>
        <w:object w:dxaOrig="3483" w:dyaOrig="2947" w14:anchorId="4881472D">
          <v:shape id="_x0000_i1026" type="#_x0000_t75" style="width:159.75pt;height:135.75pt" o:ole="" fillcolor="window">
            <v:imagedata r:id="rId32" o:title=""/>
          </v:shape>
          <o:OLEObject Type="Embed" ProgID="Word.Picture.8" ShapeID="_x0000_i1026" DrawAspect="Content" ObjectID="_1618233256" r:id="rId33"/>
        </w:object>
      </w:r>
    </w:p>
    <w:p w14:paraId="3583A889" w14:textId="77777777" w:rsidR="00590425" w:rsidRDefault="00D13CC2" w:rsidP="006B5AC9">
      <w:pPr>
        <w:pStyle w:val="SOLNLLL"/>
      </w:pPr>
      <w:r w:rsidRPr="006B5AC9">
        <w:t>c.</w:t>
      </w:r>
      <w:r w:rsidR="00590425" w:rsidRPr="00590425">
        <w:t xml:space="preserve"> </w:t>
      </w:r>
    </w:p>
    <w:p w14:paraId="31ACAB35" w14:textId="77777777" w:rsidR="00590425" w:rsidRDefault="00590425" w:rsidP="00797456">
      <w:pPr>
        <w:pStyle w:val="SOLNLLL"/>
        <w:jc w:val="center"/>
      </w:pPr>
      <w:r>
        <w:object w:dxaOrig="2789" w:dyaOrig="3391" w14:anchorId="67D162E8">
          <v:shape id="_x0000_i1027" type="#_x0000_t75" style="width:139.5pt;height:169.5pt" o:ole="" fillcolor="window">
            <v:imagedata r:id="rId34" o:title=""/>
          </v:shape>
          <o:OLEObject Type="Embed" ProgID="Word.Picture.8" ShapeID="_x0000_i1027" DrawAspect="Content" ObjectID="_1618233257" r:id="rId35"/>
        </w:object>
      </w:r>
    </w:p>
    <w:p w14:paraId="2177A1D4" w14:textId="4830EE4A" w:rsidR="00C379E2" w:rsidRDefault="00D13CC2" w:rsidP="006B5AC9">
      <w:pPr>
        <w:pStyle w:val="SOLNLLL"/>
      </w:pPr>
      <w:r w:rsidRPr="006B5AC9">
        <w:t>d.</w:t>
      </w:r>
      <w:r w:rsidR="00527425">
        <w:tab/>
      </w:r>
      <w:r w:rsidRPr="006B5AC9">
        <w:t xml:space="preserve">Category A values for </w:t>
      </w:r>
      <w:r w:rsidRPr="006B5AC9">
        <w:rPr>
          <w:i/>
        </w:rPr>
        <w:t>x</w:t>
      </w:r>
      <w:r w:rsidRPr="006B5AC9">
        <w:t xml:space="preserve"> are always associated with category 1 values for </w:t>
      </w:r>
      <w:r w:rsidRPr="006B5AC9">
        <w:rPr>
          <w:i/>
        </w:rPr>
        <w:t>y</w:t>
      </w:r>
      <w:r w:rsidRPr="006B5AC9">
        <w:t>.</w:t>
      </w:r>
    </w:p>
    <w:p w14:paraId="2F32F152" w14:textId="77777777" w:rsidR="00C379E2" w:rsidRDefault="00D13CC2" w:rsidP="002A18A3">
      <w:pPr>
        <w:pStyle w:val="SOLNLLL"/>
        <w:ind w:hanging="10"/>
      </w:pPr>
      <w:r w:rsidRPr="006B5AC9">
        <w:t xml:space="preserve">Category B values for </w:t>
      </w:r>
      <w:r w:rsidRPr="006B5AC9">
        <w:rPr>
          <w:i/>
        </w:rPr>
        <w:t>x</w:t>
      </w:r>
      <w:r w:rsidRPr="006B5AC9">
        <w:t xml:space="preserve"> are usually associated with category 1 values for y.</w:t>
      </w:r>
    </w:p>
    <w:p w14:paraId="5A8D7A04" w14:textId="7C4CF3D3" w:rsidR="00D13CC2" w:rsidRPr="006B5AC9" w:rsidRDefault="00D13CC2" w:rsidP="002A18A3">
      <w:pPr>
        <w:pStyle w:val="SOLNLLL"/>
        <w:ind w:hanging="10"/>
      </w:pPr>
      <w:r w:rsidRPr="006B5AC9">
        <w:t xml:space="preserve">Category C values for </w:t>
      </w:r>
      <w:r w:rsidRPr="006B5AC9">
        <w:rPr>
          <w:i/>
        </w:rPr>
        <w:t>x</w:t>
      </w:r>
      <w:r w:rsidRPr="006B5AC9">
        <w:t xml:space="preserve"> are usually associated with category 2 values for </w:t>
      </w:r>
      <w:r w:rsidRPr="006B5AC9">
        <w:rPr>
          <w:i/>
        </w:rPr>
        <w:t>y</w:t>
      </w:r>
      <w:r w:rsidRPr="006B5AC9">
        <w:t>.</w:t>
      </w:r>
    </w:p>
    <w:p w14:paraId="546655C9" w14:textId="77777777" w:rsidR="00CD4C53" w:rsidRDefault="00CD4C53">
      <w:pPr>
        <w:rPr>
          <w:sz w:val="24"/>
        </w:rPr>
      </w:pPr>
      <w:r>
        <w:lastRenderedPageBreak/>
        <w:br w:type="page"/>
      </w:r>
    </w:p>
    <w:p w14:paraId="008EDC86" w14:textId="573ECB83" w:rsidR="00D13CC2" w:rsidRDefault="00D13CC2" w:rsidP="00D13CC2">
      <w:pPr>
        <w:pStyle w:val="SOLNL"/>
      </w:pPr>
      <w:r w:rsidRPr="006F5690">
        <w:lastRenderedPageBreak/>
        <w:t>28. a.</w:t>
      </w:r>
    </w:p>
    <w:tbl>
      <w:tblPr>
        <w:tblW w:w="8933" w:type="dxa"/>
        <w:tblInd w:w="85" w:type="dxa"/>
        <w:tblLayout w:type="fixed"/>
        <w:tblLook w:val="0000" w:firstRow="0" w:lastRow="0" w:firstColumn="0" w:lastColumn="0" w:noHBand="0" w:noVBand="0"/>
      </w:tblPr>
      <w:tblGrid>
        <w:gridCol w:w="630"/>
        <w:gridCol w:w="1800"/>
        <w:gridCol w:w="1260"/>
        <w:gridCol w:w="1373"/>
        <w:gridCol w:w="1080"/>
        <w:gridCol w:w="1170"/>
        <w:gridCol w:w="1620"/>
      </w:tblGrid>
      <w:tr w:rsidR="00885FE1" w:rsidRPr="006F5690" w14:paraId="302B5FB0" w14:textId="77777777" w:rsidTr="00885FE1">
        <w:trPr>
          <w:trHeight w:val="270"/>
        </w:trPr>
        <w:tc>
          <w:tcPr>
            <w:tcW w:w="630" w:type="dxa"/>
          </w:tcPr>
          <w:p w14:paraId="03AEB7D5" w14:textId="77777777" w:rsidR="00D13CC2" w:rsidRPr="006F5690" w:rsidRDefault="00D13CC2" w:rsidP="00885FE1">
            <w:pPr>
              <w:pStyle w:val="TB"/>
            </w:pPr>
          </w:p>
        </w:tc>
        <w:tc>
          <w:tcPr>
            <w:tcW w:w="1800" w:type="dxa"/>
          </w:tcPr>
          <w:p w14:paraId="60CF0DDE" w14:textId="77777777" w:rsidR="00D13CC2" w:rsidRPr="006F5690" w:rsidRDefault="00D13CC2" w:rsidP="00885FE1">
            <w:pPr>
              <w:pStyle w:val="TB"/>
            </w:pPr>
          </w:p>
        </w:tc>
        <w:tc>
          <w:tcPr>
            <w:tcW w:w="1260" w:type="dxa"/>
          </w:tcPr>
          <w:p w14:paraId="0253D86C" w14:textId="77777777" w:rsidR="00D13CC2" w:rsidRPr="006F5690" w:rsidRDefault="00D13CC2" w:rsidP="00885FE1">
            <w:pPr>
              <w:pStyle w:val="TB"/>
            </w:pPr>
          </w:p>
        </w:tc>
        <w:tc>
          <w:tcPr>
            <w:tcW w:w="1373" w:type="dxa"/>
          </w:tcPr>
          <w:p w14:paraId="65A2687F" w14:textId="77777777" w:rsidR="00D13CC2" w:rsidRPr="006F5690" w:rsidRDefault="00D13CC2" w:rsidP="00885FE1">
            <w:pPr>
              <w:pStyle w:val="TB"/>
            </w:pPr>
          </w:p>
        </w:tc>
        <w:tc>
          <w:tcPr>
            <w:tcW w:w="1080" w:type="dxa"/>
          </w:tcPr>
          <w:p w14:paraId="228FB1FF" w14:textId="77777777" w:rsidR="00D13CC2" w:rsidRPr="000275BF" w:rsidRDefault="00D13CC2" w:rsidP="00885FE1">
            <w:pPr>
              <w:pStyle w:val="TB"/>
              <w:rPr>
                <w:i/>
              </w:rPr>
            </w:pPr>
            <w:r w:rsidRPr="000275BF">
              <w:rPr>
                <w:i/>
              </w:rPr>
              <w:t>y</w:t>
            </w:r>
          </w:p>
        </w:tc>
        <w:tc>
          <w:tcPr>
            <w:tcW w:w="1170" w:type="dxa"/>
          </w:tcPr>
          <w:p w14:paraId="7DAC56A7" w14:textId="77777777" w:rsidR="00D13CC2" w:rsidRPr="006F5690" w:rsidRDefault="00D13CC2" w:rsidP="00885FE1">
            <w:pPr>
              <w:pStyle w:val="TB"/>
            </w:pPr>
          </w:p>
        </w:tc>
        <w:tc>
          <w:tcPr>
            <w:tcW w:w="1620" w:type="dxa"/>
          </w:tcPr>
          <w:p w14:paraId="57854EC2" w14:textId="77777777" w:rsidR="00D13CC2" w:rsidRPr="006F5690" w:rsidRDefault="00D13CC2" w:rsidP="00885FE1">
            <w:pPr>
              <w:pStyle w:val="TB"/>
            </w:pPr>
          </w:p>
        </w:tc>
      </w:tr>
      <w:tr w:rsidR="00885FE1" w:rsidRPr="006F5690" w14:paraId="5920E05D" w14:textId="77777777" w:rsidTr="00885FE1">
        <w:trPr>
          <w:trHeight w:val="247"/>
        </w:trPr>
        <w:tc>
          <w:tcPr>
            <w:tcW w:w="630" w:type="dxa"/>
          </w:tcPr>
          <w:p w14:paraId="0B02BC68" w14:textId="77777777" w:rsidR="00D13CC2" w:rsidRPr="006F5690" w:rsidRDefault="00D13CC2" w:rsidP="00885FE1">
            <w:pPr>
              <w:pStyle w:val="TB"/>
            </w:pPr>
          </w:p>
        </w:tc>
        <w:tc>
          <w:tcPr>
            <w:tcW w:w="1800" w:type="dxa"/>
          </w:tcPr>
          <w:p w14:paraId="0302909E" w14:textId="77777777" w:rsidR="00D13CC2" w:rsidRPr="006F5690" w:rsidRDefault="00D13CC2" w:rsidP="00885FE1">
            <w:pPr>
              <w:pStyle w:val="TB"/>
            </w:pPr>
          </w:p>
        </w:tc>
        <w:tc>
          <w:tcPr>
            <w:tcW w:w="1260" w:type="dxa"/>
            <w:tcBorders>
              <w:bottom w:val="single" w:sz="4" w:space="0" w:color="auto"/>
            </w:tcBorders>
          </w:tcPr>
          <w:p w14:paraId="14729EAB" w14:textId="1BD73C35" w:rsidR="00D13CC2" w:rsidRPr="006F5690" w:rsidRDefault="00D13CC2" w:rsidP="00885FE1">
            <w:pPr>
              <w:pStyle w:val="TB"/>
            </w:pPr>
            <w:r w:rsidRPr="006F5690">
              <w:t>20</w:t>
            </w:r>
            <w:r w:rsidR="007E2D5C">
              <w:t>–</w:t>
            </w:r>
            <w:r w:rsidRPr="006F5690">
              <w:t>39</w:t>
            </w:r>
          </w:p>
        </w:tc>
        <w:tc>
          <w:tcPr>
            <w:tcW w:w="1373" w:type="dxa"/>
            <w:tcBorders>
              <w:bottom w:val="single" w:sz="4" w:space="0" w:color="auto"/>
            </w:tcBorders>
          </w:tcPr>
          <w:p w14:paraId="0C3DD27B" w14:textId="0ADA15A2" w:rsidR="00D13CC2" w:rsidRPr="006F5690" w:rsidRDefault="00D13CC2" w:rsidP="00885FE1">
            <w:pPr>
              <w:pStyle w:val="TB"/>
            </w:pPr>
            <w:r w:rsidRPr="006F5690">
              <w:t>40</w:t>
            </w:r>
            <w:r w:rsidR="007E2D5C">
              <w:t>–</w:t>
            </w:r>
            <w:r w:rsidRPr="006F5690">
              <w:t>59</w:t>
            </w:r>
          </w:p>
        </w:tc>
        <w:tc>
          <w:tcPr>
            <w:tcW w:w="1080" w:type="dxa"/>
            <w:tcBorders>
              <w:bottom w:val="single" w:sz="4" w:space="0" w:color="auto"/>
            </w:tcBorders>
          </w:tcPr>
          <w:p w14:paraId="3AC06052" w14:textId="26B31370" w:rsidR="00D13CC2" w:rsidRPr="006F5690" w:rsidRDefault="00D13CC2" w:rsidP="00885FE1">
            <w:pPr>
              <w:pStyle w:val="TB"/>
            </w:pPr>
            <w:r w:rsidRPr="006F5690">
              <w:t>60</w:t>
            </w:r>
            <w:r w:rsidR="007E2D5C">
              <w:t>–</w:t>
            </w:r>
            <w:r w:rsidRPr="006F5690">
              <w:t>79</w:t>
            </w:r>
          </w:p>
        </w:tc>
        <w:tc>
          <w:tcPr>
            <w:tcW w:w="1170" w:type="dxa"/>
            <w:tcBorders>
              <w:bottom w:val="single" w:sz="4" w:space="0" w:color="auto"/>
            </w:tcBorders>
          </w:tcPr>
          <w:p w14:paraId="013C0701" w14:textId="1ED9D9FE" w:rsidR="00D13CC2" w:rsidRPr="006F5690" w:rsidRDefault="00D13CC2" w:rsidP="00885FE1">
            <w:pPr>
              <w:pStyle w:val="TB"/>
            </w:pPr>
            <w:r w:rsidRPr="006F5690">
              <w:t>80</w:t>
            </w:r>
            <w:r w:rsidR="007E2D5C">
              <w:t>–</w:t>
            </w:r>
            <w:r w:rsidRPr="006F5690">
              <w:t>100</w:t>
            </w:r>
          </w:p>
        </w:tc>
        <w:tc>
          <w:tcPr>
            <w:tcW w:w="1620" w:type="dxa"/>
          </w:tcPr>
          <w:p w14:paraId="76E56356" w14:textId="77777777" w:rsidR="00D13CC2" w:rsidRPr="006F5690" w:rsidRDefault="00D13CC2" w:rsidP="00885FE1">
            <w:pPr>
              <w:pStyle w:val="TB"/>
            </w:pPr>
            <w:r w:rsidRPr="006F5690">
              <w:t>Grand Total</w:t>
            </w:r>
          </w:p>
        </w:tc>
      </w:tr>
      <w:tr w:rsidR="00885FE1" w:rsidRPr="006F5690" w14:paraId="1FBF4662" w14:textId="77777777" w:rsidTr="00885FE1">
        <w:trPr>
          <w:trHeight w:val="247"/>
        </w:trPr>
        <w:tc>
          <w:tcPr>
            <w:tcW w:w="630" w:type="dxa"/>
          </w:tcPr>
          <w:p w14:paraId="5D4C3A68" w14:textId="77777777" w:rsidR="00D13CC2" w:rsidRPr="006F5690" w:rsidRDefault="00D13CC2" w:rsidP="00885FE1">
            <w:pPr>
              <w:pStyle w:val="TB"/>
            </w:pPr>
          </w:p>
        </w:tc>
        <w:tc>
          <w:tcPr>
            <w:tcW w:w="1800" w:type="dxa"/>
            <w:tcBorders>
              <w:right w:val="single" w:sz="4" w:space="0" w:color="auto"/>
            </w:tcBorders>
          </w:tcPr>
          <w:p w14:paraId="506993D4" w14:textId="7FC35642" w:rsidR="00D13CC2" w:rsidRPr="006F5690" w:rsidRDefault="00D13CC2" w:rsidP="00885FE1">
            <w:pPr>
              <w:pStyle w:val="TB"/>
            </w:pPr>
            <w:r w:rsidRPr="006F5690">
              <w:t>10</w:t>
            </w:r>
            <w:r w:rsidR="007E2D5C">
              <w:t>–</w:t>
            </w:r>
            <w:r w:rsidRPr="006F5690">
              <w:t>29</w:t>
            </w:r>
          </w:p>
        </w:tc>
        <w:tc>
          <w:tcPr>
            <w:tcW w:w="1260" w:type="dxa"/>
            <w:tcBorders>
              <w:top w:val="single" w:sz="4" w:space="0" w:color="auto"/>
              <w:left w:val="single" w:sz="4" w:space="0" w:color="auto"/>
            </w:tcBorders>
          </w:tcPr>
          <w:p w14:paraId="7D590301" w14:textId="77777777" w:rsidR="00D13CC2" w:rsidRPr="006F5690" w:rsidRDefault="00D13CC2" w:rsidP="00885FE1">
            <w:pPr>
              <w:pStyle w:val="TB"/>
            </w:pPr>
          </w:p>
        </w:tc>
        <w:tc>
          <w:tcPr>
            <w:tcW w:w="1373" w:type="dxa"/>
            <w:tcBorders>
              <w:top w:val="single" w:sz="4" w:space="0" w:color="auto"/>
            </w:tcBorders>
          </w:tcPr>
          <w:p w14:paraId="5AD53925" w14:textId="77777777" w:rsidR="00D13CC2" w:rsidRPr="006F5690" w:rsidRDefault="00D13CC2" w:rsidP="00885FE1">
            <w:pPr>
              <w:pStyle w:val="TB"/>
            </w:pPr>
          </w:p>
        </w:tc>
        <w:tc>
          <w:tcPr>
            <w:tcW w:w="1080" w:type="dxa"/>
            <w:tcBorders>
              <w:top w:val="single" w:sz="4" w:space="0" w:color="auto"/>
            </w:tcBorders>
          </w:tcPr>
          <w:p w14:paraId="40FE1CFA" w14:textId="77777777" w:rsidR="00D13CC2" w:rsidRPr="006F5690" w:rsidRDefault="00D13CC2" w:rsidP="00885FE1">
            <w:pPr>
              <w:pStyle w:val="TB"/>
            </w:pPr>
            <w:r w:rsidRPr="006F5690">
              <w:t>1</w:t>
            </w:r>
          </w:p>
        </w:tc>
        <w:tc>
          <w:tcPr>
            <w:tcW w:w="1170" w:type="dxa"/>
            <w:tcBorders>
              <w:top w:val="single" w:sz="4" w:space="0" w:color="auto"/>
              <w:right w:val="single" w:sz="4" w:space="0" w:color="auto"/>
            </w:tcBorders>
          </w:tcPr>
          <w:p w14:paraId="6FAA892B" w14:textId="77777777" w:rsidR="00D13CC2" w:rsidRPr="006F5690" w:rsidRDefault="00D13CC2" w:rsidP="00885FE1">
            <w:pPr>
              <w:pStyle w:val="TB"/>
            </w:pPr>
            <w:r w:rsidRPr="006F5690">
              <w:t>4</w:t>
            </w:r>
          </w:p>
        </w:tc>
        <w:tc>
          <w:tcPr>
            <w:tcW w:w="1620" w:type="dxa"/>
            <w:tcBorders>
              <w:left w:val="single" w:sz="4" w:space="0" w:color="auto"/>
            </w:tcBorders>
          </w:tcPr>
          <w:p w14:paraId="7C5D3B77" w14:textId="77777777" w:rsidR="00D13CC2" w:rsidRPr="006F5690" w:rsidRDefault="00D13CC2" w:rsidP="00885FE1">
            <w:pPr>
              <w:pStyle w:val="TB"/>
            </w:pPr>
            <w:r w:rsidRPr="006F5690">
              <w:t>5</w:t>
            </w:r>
          </w:p>
        </w:tc>
      </w:tr>
      <w:tr w:rsidR="00885FE1" w:rsidRPr="006F5690" w14:paraId="472879F9" w14:textId="77777777" w:rsidTr="00885FE1">
        <w:trPr>
          <w:trHeight w:val="247"/>
        </w:trPr>
        <w:tc>
          <w:tcPr>
            <w:tcW w:w="630" w:type="dxa"/>
          </w:tcPr>
          <w:p w14:paraId="07FBE4B6" w14:textId="77777777" w:rsidR="00D13CC2" w:rsidRPr="000275BF" w:rsidRDefault="00D13CC2" w:rsidP="00885FE1">
            <w:pPr>
              <w:pStyle w:val="TB"/>
              <w:rPr>
                <w:i/>
              </w:rPr>
            </w:pPr>
            <w:r w:rsidRPr="000275BF">
              <w:rPr>
                <w:i/>
              </w:rPr>
              <w:t>x</w:t>
            </w:r>
          </w:p>
        </w:tc>
        <w:tc>
          <w:tcPr>
            <w:tcW w:w="1800" w:type="dxa"/>
            <w:tcBorders>
              <w:right w:val="single" w:sz="4" w:space="0" w:color="auto"/>
            </w:tcBorders>
          </w:tcPr>
          <w:p w14:paraId="6581DC0D" w14:textId="0644B10D" w:rsidR="00D13CC2" w:rsidRPr="006F5690" w:rsidRDefault="00D13CC2" w:rsidP="00885FE1">
            <w:pPr>
              <w:pStyle w:val="TB"/>
            </w:pPr>
            <w:r w:rsidRPr="006F5690">
              <w:t>30</w:t>
            </w:r>
            <w:r w:rsidR="007E2D5C">
              <w:t>–</w:t>
            </w:r>
            <w:r w:rsidRPr="006F5690">
              <w:t>49</w:t>
            </w:r>
          </w:p>
        </w:tc>
        <w:tc>
          <w:tcPr>
            <w:tcW w:w="1260" w:type="dxa"/>
            <w:tcBorders>
              <w:left w:val="single" w:sz="4" w:space="0" w:color="auto"/>
            </w:tcBorders>
          </w:tcPr>
          <w:p w14:paraId="41E3D8EE" w14:textId="77777777" w:rsidR="00D13CC2" w:rsidRPr="006F5690" w:rsidRDefault="00D13CC2" w:rsidP="00885FE1">
            <w:pPr>
              <w:pStyle w:val="TB"/>
            </w:pPr>
            <w:r w:rsidRPr="006F5690">
              <w:t>2</w:t>
            </w:r>
          </w:p>
        </w:tc>
        <w:tc>
          <w:tcPr>
            <w:tcW w:w="1373" w:type="dxa"/>
          </w:tcPr>
          <w:p w14:paraId="5D06061D" w14:textId="77777777" w:rsidR="00D13CC2" w:rsidRPr="006F5690" w:rsidRDefault="00D13CC2" w:rsidP="00885FE1">
            <w:pPr>
              <w:pStyle w:val="TB"/>
            </w:pPr>
          </w:p>
        </w:tc>
        <w:tc>
          <w:tcPr>
            <w:tcW w:w="1080" w:type="dxa"/>
          </w:tcPr>
          <w:p w14:paraId="4B2576B4" w14:textId="77777777" w:rsidR="00D13CC2" w:rsidRPr="006F5690" w:rsidRDefault="00D13CC2" w:rsidP="00885FE1">
            <w:pPr>
              <w:pStyle w:val="TB"/>
            </w:pPr>
            <w:r w:rsidRPr="006F5690">
              <w:t>4</w:t>
            </w:r>
          </w:p>
        </w:tc>
        <w:tc>
          <w:tcPr>
            <w:tcW w:w="1170" w:type="dxa"/>
            <w:tcBorders>
              <w:right w:val="single" w:sz="4" w:space="0" w:color="auto"/>
            </w:tcBorders>
          </w:tcPr>
          <w:p w14:paraId="7747AE01" w14:textId="77777777" w:rsidR="00D13CC2" w:rsidRPr="006F5690" w:rsidRDefault="00D13CC2" w:rsidP="00885FE1">
            <w:pPr>
              <w:pStyle w:val="TB"/>
            </w:pPr>
          </w:p>
        </w:tc>
        <w:tc>
          <w:tcPr>
            <w:tcW w:w="1620" w:type="dxa"/>
            <w:tcBorders>
              <w:left w:val="single" w:sz="4" w:space="0" w:color="auto"/>
            </w:tcBorders>
          </w:tcPr>
          <w:p w14:paraId="13EB5BAB" w14:textId="77777777" w:rsidR="00D13CC2" w:rsidRPr="006F5690" w:rsidRDefault="00D13CC2" w:rsidP="00885FE1">
            <w:pPr>
              <w:pStyle w:val="TB"/>
            </w:pPr>
            <w:r w:rsidRPr="006F5690">
              <w:t>6</w:t>
            </w:r>
          </w:p>
        </w:tc>
      </w:tr>
      <w:tr w:rsidR="00885FE1" w:rsidRPr="006F5690" w14:paraId="1014E9B8" w14:textId="77777777" w:rsidTr="00885FE1">
        <w:trPr>
          <w:trHeight w:val="247"/>
        </w:trPr>
        <w:tc>
          <w:tcPr>
            <w:tcW w:w="630" w:type="dxa"/>
          </w:tcPr>
          <w:p w14:paraId="76DC30E7" w14:textId="77777777" w:rsidR="00D13CC2" w:rsidRPr="006F5690" w:rsidRDefault="00D13CC2" w:rsidP="00885FE1">
            <w:pPr>
              <w:pStyle w:val="TB"/>
            </w:pPr>
          </w:p>
        </w:tc>
        <w:tc>
          <w:tcPr>
            <w:tcW w:w="1800" w:type="dxa"/>
            <w:tcBorders>
              <w:right w:val="single" w:sz="4" w:space="0" w:color="auto"/>
            </w:tcBorders>
          </w:tcPr>
          <w:p w14:paraId="784CF9E3" w14:textId="4F084D4B" w:rsidR="00D13CC2" w:rsidRPr="006F5690" w:rsidRDefault="00D13CC2" w:rsidP="00885FE1">
            <w:pPr>
              <w:pStyle w:val="TB"/>
            </w:pPr>
            <w:r w:rsidRPr="006F5690">
              <w:t>50</w:t>
            </w:r>
            <w:r w:rsidR="007E2D5C">
              <w:t>–</w:t>
            </w:r>
            <w:r w:rsidRPr="006F5690">
              <w:t>69</w:t>
            </w:r>
          </w:p>
        </w:tc>
        <w:tc>
          <w:tcPr>
            <w:tcW w:w="1260" w:type="dxa"/>
            <w:tcBorders>
              <w:left w:val="single" w:sz="4" w:space="0" w:color="auto"/>
            </w:tcBorders>
          </w:tcPr>
          <w:p w14:paraId="3C1B6FED" w14:textId="77777777" w:rsidR="00D13CC2" w:rsidRPr="006F5690" w:rsidRDefault="00D13CC2" w:rsidP="00885FE1">
            <w:pPr>
              <w:pStyle w:val="TB"/>
            </w:pPr>
            <w:r w:rsidRPr="006F5690">
              <w:t>1</w:t>
            </w:r>
          </w:p>
        </w:tc>
        <w:tc>
          <w:tcPr>
            <w:tcW w:w="1373" w:type="dxa"/>
          </w:tcPr>
          <w:p w14:paraId="03A1B7AF" w14:textId="77777777" w:rsidR="00D13CC2" w:rsidRPr="006F5690" w:rsidRDefault="00D13CC2" w:rsidP="00885FE1">
            <w:pPr>
              <w:pStyle w:val="TB"/>
            </w:pPr>
            <w:r w:rsidRPr="006F5690">
              <w:t>3</w:t>
            </w:r>
          </w:p>
        </w:tc>
        <w:tc>
          <w:tcPr>
            <w:tcW w:w="1080" w:type="dxa"/>
          </w:tcPr>
          <w:p w14:paraId="6E106D38" w14:textId="77777777" w:rsidR="00D13CC2" w:rsidRPr="006F5690" w:rsidRDefault="00D13CC2" w:rsidP="00885FE1">
            <w:pPr>
              <w:pStyle w:val="TB"/>
            </w:pPr>
            <w:r w:rsidRPr="006F5690">
              <w:t>1</w:t>
            </w:r>
          </w:p>
        </w:tc>
        <w:tc>
          <w:tcPr>
            <w:tcW w:w="1170" w:type="dxa"/>
            <w:tcBorders>
              <w:right w:val="single" w:sz="4" w:space="0" w:color="auto"/>
            </w:tcBorders>
          </w:tcPr>
          <w:p w14:paraId="073AE37A" w14:textId="77777777" w:rsidR="00D13CC2" w:rsidRPr="006F5690" w:rsidRDefault="00D13CC2" w:rsidP="00885FE1">
            <w:pPr>
              <w:pStyle w:val="TB"/>
            </w:pPr>
          </w:p>
        </w:tc>
        <w:tc>
          <w:tcPr>
            <w:tcW w:w="1620" w:type="dxa"/>
            <w:tcBorders>
              <w:left w:val="single" w:sz="4" w:space="0" w:color="auto"/>
            </w:tcBorders>
          </w:tcPr>
          <w:p w14:paraId="7935629C" w14:textId="77777777" w:rsidR="00D13CC2" w:rsidRPr="006F5690" w:rsidRDefault="00D13CC2" w:rsidP="00885FE1">
            <w:pPr>
              <w:pStyle w:val="TB"/>
            </w:pPr>
            <w:r w:rsidRPr="006F5690">
              <w:t>5</w:t>
            </w:r>
          </w:p>
        </w:tc>
      </w:tr>
      <w:tr w:rsidR="00885FE1" w:rsidRPr="006F5690" w14:paraId="61CF5571" w14:textId="77777777" w:rsidTr="00885FE1">
        <w:trPr>
          <w:trHeight w:val="247"/>
        </w:trPr>
        <w:tc>
          <w:tcPr>
            <w:tcW w:w="630" w:type="dxa"/>
          </w:tcPr>
          <w:p w14:paraId="0D56F2D1" w14:textId="77777777" w:rsidR="00D13CC2" w:rsidRPr="006F5690" w:rsidRDefault="00D13CC2" w:rsidP="00885FE1">
            <w:pPr>
              <w:pStyle w:val="TB"/>
            </w:pPr>
          </w:p>
        </w:tc>
        <w:tc>
          <w:tcPr>
            <w:tcW w:w="1800" w:type="dxa"/>
            <w:tcBorders>
              <w:right w:val="single" w:sz="4" w:space="0" w:color="auto"/>
            </w:tcBorders>
          </w:tcPr>
          <w:p w14:paraId="5BADED87" w14:textId="264D5C8A" w:rsidR="00D13CC2" w:rsidRPr="006F5690" w:rsidRDefault="00D13CC2" w:rsidP="00885FE1">
            <w:pPr>
              <w:pStyle w:val="TB"/>
            </w:pPr>
            <w:r w:rsidRPr="006F5690">
              <w:t>70</w:t>
            </w:r>
            <w:r w:rsidR="007E2D5C">
              <w:t>–</w:t>
            </w:r>
            <w:r w:rsidRPr="006F5690">
              <w:t>90</w:t>
            </w:r>
          </w:p>
        </w:tc>
        <w:tc>
          <w:tcPr>
            <w:tcW w:w="1260" w:type="dxa"/>
            <w:tcBorders>
              <w:left w:val="single" w:sz="4" w:space="0" w:color="auto"/>
            </w:tcBorders>
          </w:tcPr>
          <w:p w14:paraId="3A7E3753" w14:textId="77777777" w:rsidR="00D13CC2" w:rsidRPr="006F5690" w:rsidRDefault="00D13CC2" w:rsidP="00885FE1">
            <w:pPr>
              <w:pStyle w:val="TB"/>
            </w:pPr>
            <w:r w:rsidRPr="006F5690">
              <w:t>4</w:t>
            </w:r>
          </w:p>
        </w:tc>
        <w:tc>
          <w:tcPr>
            <w:tcW w:w="1373" w:type="dxa"/>
          </w:tcPr>
          <w:p w14:paraId="171D387B" w14:textId="77777777" w:rsidR="00D13CC2" w:rsidRPr="006F5690" w:rsidRDefault="00D13CC2" w:rsidP="00885FE1">
            <w:pPr>
              <w:pStyle w:val="TB"/>
            </w:pPr>
          </w:p>
        </w:tc>
        <w:tc>
          <w:tcPr>
            <w:tcW w:w="1080" w:type="dxa"/>
          </w:tcPr>
          <w:p w14:paraId="570C8B8B" w14:textId="77777777" w:rsidR="00D13CC2" w:rsidRPr="006F5690" w:rsidRDefault="00D13CC2" w:rsidP="00885FE1">
            <w:pPr>
              <w:pStyle w:val="TB"/>
            </w:pPr>
          </w:p>
        </w:tc>
        <w:tc>
          <w:tcPr>
            <w:tcW w:w="1170" w:type="dxa"/>
            <w:tcBorders>
              <w:right w:val="single" w:sz="4" w:space="0" w:color="auto"/>
            </w:tcBorders>
          </w:tcPr>
          <w:p w14:paraId="17522A91" w14:textId="77777777" w:rsidR="00D13CC2" w:rsidRPr="006F5690" w:rsidRDefault="00D13CC2" w:rsidP="00885FE1">
            <w:pPr>
              <w:pStyle w:val="TB"/>
            </w:pPr>
          </w:p>
        </w:tc>
        <w:tc>
          <w:tcPr>
            <w:tcW w:w="1620" w:type="dxa"/>
            <w:tcBorders>
              <w:left w:val="single" w:sz="4" w:space="0" w:color="auto"/>
            </w:tcBorders>
          </w:tcPr>
          <w:p w14:paraId="4637B2B3" w14:textId="77777777" w:rsidR="00D13CC2" w:rsidRPr="006F5690" w:rsidRDefault="00D13CC2" w:rsidP="00885FE1">
            <w:pPr>
              <w:pStyle w:val="TB"/>
            </w:pPr>
            <w:r w:rsidRPr="006F5690">
              <w:t>4</w:t>
            </w:r>
          </w:p>
        </w:tc>
      </w:tr>
      <w:tr w:rsidR="00885FE1" w:rsidRPr="006F5690" w14:paraId="2904A7E2" w14:textId="77777777" w:rsidTr="00885FE1">
        <w:trPr>
          <w:trHeight w:val="247"/>
        </w:trPr>
        <w:tc>
          <w:tcPr>
            <w:tcW w:w="630" w:type="dxa"/>
          </w:tcPr>
          <w:p w14:paraId="6A0DB6C6" w14:textId="77777777" w:rsidR="00D13CC2" w:rsidRPr="006F5690" w:rsidRDefault="00D13CC2" w:rsidP="00885FE1">
            <w:pPr>
              <w:pStyle w:val="TB"/>
            </w:pPr>
          </w:p>
        </w:tc>
        <w:tc>
          <w:tcPr>
            <w:tcW w:w="1800" w:type="dxa"/>
            <w:tcBorders>
              <w:right w:val="single" w:sz="4" w:space="0" w:color="auto"/>
            </w:tcBorders>
          </w:tcPr>
          <w:p w14:paraId="2B29CB42" w14:textId="77777777" w:rsidR="00D13CC2" w:rsidRPr="006F5690" w:rsidRDefault="00D13CC2" w:rsidP="00885FE1">
            <w:pPr>
              <w:pStyle w:val="TB"/>
            </w:pPr>
            <w:r w:rsidRPr="006F5690">
              <w:t>Grand Total</w:t>
            </w:r>
          </w:p>
        </w:tc>
        <w:tc>
          <w:tcPr>
            <w:tcW w:w="1260" w:type="dxa"/>
            <w:tcBorders>
              <w:left w:val="single" w:sz="4" w:space="0" w:color="auto"/>
              <w:bottom w:val="single" w:sz="4" w:space="0" w:color="auto"/>
            </w:tcBorders>
          </w:tcPr>
          <w:p w14:paraId="7D676A15" w14:textId="77777777" w:rsidR="00D13CC2" w:rsidRPr="006F5690" w:rsidRDefault="00D13CC2" w:rsidP="00885FE1">
            <w:pPr>
              <w:pStyle w:val="TB"/>
            </w:pPr>
            <w:r w:rsidRPr="006F5690">
              <w:t>7</w:t>
            </w:r>
          </w:p>
        </w:tc>
        <w:tc>
          <w:tcPr>
            <w:tcW w:w="1373" w:type="dxa"/>
            <w:tcBorders>
              <w:bottom w:val="single" w:sz="4" w:space="0" w:color="auto"/>
            </w:tcBorders>
          </w:tcPr>
          <w:p w14:paraId="035D8FEF" w14:textId="77777777" w:rsidR="00D13CC2" w:rsidRPr="006F5690" w:rsidRDefault="00D13CC2" w:rsidP="00885FE1">
            <w:pPr>
              <w:pStyle w:val="TB"/>
            </w:pPr>
            <w:r w:rsidRPr="006F5690">
              <w:t>3</w:t>
            </w:r>
          </w:p>
        </w:tc>
        <w:tc>
          <w:tcPr>
            <w:tcW w:w="1080" w:type="dxa"/>
            <w:tcBorders>
              <w:bottom w:val="single" w:sz="4" w:space="0" w:color="auto"/>
            </w:tcBorders>
          </w:tcPr>
          <w:p w14:paraId="3767714E" w14:textId="77777777" w:rsidR="00D13CC2" w:rsidRPr="006F5690" w:rsidRDefault="00D13CC2" w:rsidP="00885FE1">
            <w:pPr>
              <w:pStyle w:val="TB"/>
            </w:pPr>
            <w:r w:rsidRPr="006F5690">
              <w:t>6</w:t>
            </w:r>
          </w:p>
        </w:tc>
        <w:tc>
          <w:tcPr>
            <w:tcW w:w="1170" w:type="dxa"/>
            <w:tcBorders>
              <w:bottom w:val="single" w:sz="4" w:space="0" w:color="auto"/>
              <w:right w:val="single" w:sz="4" w:space="0" w:color="auto"/>
            </w:tcBorders>
          </w:tcPr>
          <w:p w14:paraId="1672A0FE" w14:textId="77777777" w:rsidR="00D13CC2" w:rsidRPr="006F5690" w:rsidRDefault="00D13CC2" w:rsidP="00885FE1">
            <w:pPr>
              <w:pStyle w:val="TB"/>
            </w:pPr>
            <w:r w:rsidRPr="006F5690">
              <w:t>4</w:t>
            </w:r>
          </w:p>
        </w:tc>
        <w:tc>
          <w:tcPr>
            <w:tcW w:w="1620" w:type="dxa"/>
            <w:tcBorders>
              <w:left w:val="single" w:sz="4" w:space="0" w:color="auto"/>
            </w:tcBorders>
          </w:tcPr>
          <w:p w14:paraId="4696FA14" w14:textId="77777777" w:rsidR="00D13CC2" w:rsidRPr="006F5690" w:rsidRDefault="00D13CC2" w:rsidP="00885FE1">
            <w:pPr>
              <w:pStyle w:val="TB"/>
            </w:pPr>
            <w:r w:rsidRPr="006F5690">
              <w:t>20</w:t>
            </w:r>
          </w:p>
        </w:tc>
      </w:tr>
    </w:tbl>
    <w:p w14:paraId="32A9620B" w14:textId="36DE3FC0" w:rsidR="00D13CC2" w:rsidRPr="006F5690" w:rsidRDefault="00D13CC2" w:rsidP="00D13CC2">
      <w:pPr>
        <w:pStyle w:val="SOLNLLL"/>
      </w:pPr>
      <w:r w:rsidRPr="006F5690">
        <w:t>b.</w:t>
      </w:r>
    </w:p>
    <w:tbl>
      <w:tblPr>
        <w:tblW w:w="8928" w:type="dxa"/>
        <w:tblInd w:w="90" w:type="dxa"/>
        <w:tblLayout w:type="fixed"/>
        <w:tblLook w:val="0000" w:firstRow="0" w:lastRow="0" w:firstColumn="0" w:lastColumn="0" w:noHBand="0" w:noVBand="0"/>
      </w:tblPr>
      <w:tblGrid>
        <w:gridCol w:w="630"/>
        <w:gridCol w:w="1795"/>
        <w:gridCol w:w="1260"/>
        <w:gridCol w:w="1260"/>
        <w:gridCol w:w="1193"/>
        <w:gridCol w:w="1170"/>
        <w:gridCol w:w="1620"/>
      </w:tblGrid>
      <w:tr w:rsidR="00D13CC2" w:rsidRPr="000046E4" w14:paraId="267B906B" w14:textId="77777777" w:rsidTr="000275BF">
        <w:trPr>
          <w:trHeight w:val="270"/>
        </w:trPr>
        <w:tc>
          <w:tcPr>
            <w:tcW w:w="630" w:type="dxa"/>
          </w:tcPr>
          <w:p w14:paraId="27230AC7" w14:textId="77777777" w:rsidR="00D13CC2" w:rsidRPr="000046E4" w:rsidRDefault="00D13CC2" w:rsidP="000275BF">
            <w:pPr>
              <w:pStyle w:val="TB"/>
            </w:pPr>
          </w:p>
        </w:tc>
        <w:tc>
          <w:tcPr>
            <w:tcW w:w="1795" w:type="dxa"/>
          </w:tcPr>
          <w:p w14:paraId="0661326A" w14:textId="77777777" w:rsidR="00D13CC2" w:rsidRPr="000046E4" w:rsidRDefault="00D13CC2" w:rsidP="000275BF">
            <w:pPr>
              <w:pStyle w:val="TB"/>
            </w:pPr>
          </w:p>
        </w:tc>
        <w:tc>
          <w:tcPr>
            <w:tcW w:w="1260" w:type="dxa"/>
          </w:tcPr>
          <w:p w14:paraId="59D7AFDF" w14:textId="77777777" w:rsidR="00D13CC2" w:rsidRPr="000046E4" w:rsidRDefault="00D13CC2" w:rsidP="000275BF">
            <w:pPr>
              <w:pStyle w:val="TB"/>
            </w:pPr>
          </w:p>
        </w:tc>
        <w:tc>
          <w:tcPr>
            <w:tcW w:w="1260" w:type="dxa"/>
          </w:tcPr>
          <w:p w14:paraId="4282F406" w14:textId="77777777" w:rsidR="00D13CC2" w:rsidRPr="000046E4" w:rsidRDefault="00D13CC2" w:rsidP="000275BF">
            <w:pPr>
              <w:pStyle w:val="TB"/>
            </w:pPr>
          </w:p>
        </w:tc>
        <w:tc>
          <w:tcPr>
            <w:tcW w:w="1193" w:type="dxa"/>
          </w:tcPr>
          <w:p w14:paraId="34D8673E" w14:textId="77777777" w:rsidR="00D13CC2" w:rsidRPr="000275BF" w:rsidRDefault="00D13CC2" w:rsidP="000275BF">
            <w:pPr>
              <w:pStyle w:val="TB"/>
              <w:rPr>
                <w:i/>
              </w:rPr>
            </w:pPr>
            <w:r w:rsidRPr="000275BF">
              <w:rPr>
                <w:i/>
              </w:rPr>
              <w:t>y</w:t>
            </w:r>
          </w:p>
        </w:tc>
        <w:tc>
          <w:tcPr>
            <w:tcW w:w="1170" w:type="dxa"/>
          </w:tcPr>
          <w:p w14:paraId="6CFD7FED" w14:textId="77777777" w:rsidR="00D13CC2" w:rsidRPr="000046E4" w:rsidRDefault="00D13CC2" w:rsidP="000275BF">
            <w:pPr>
              <w:pStyle w:val="TB"/>
            </w:pPr>
          </w:p>
        </w:tc>
        <w:tc>
          <w:tcPr>
            <w:tcW w:w="1620" w:type="dxa"/>
          </w:tcPr>
          <w:p w14:paraId="54218F19" w14:textId="77777777" w:rsidR="00D13CC2" w:rsidRPr="000046E4" w:rsidRDefault="00D13CC2" w:rsidP="000275BF">
            <w:pPr>
              <w:pStyle w:val="TB"/>
            </w:pPr>
          </w:p>
        </w:tc>
      </w:tr>
      <w:tr w:rsidR="00D13CC2" w:rsidRPr="000046E4" w14:paraId="170502B3" w14:textId="77777777" w:rsidTr="000275BF">
        <w:trPr>
          <w:trHeight w:val="247"/>
        </w:trPr>
        <w:tc>
          <w:tcPr>
            <w:tcW w:w="630" w:type="dxa"/>
          </w:tcPr>
          <w:p w14:paraId="6D6026A5" w14:textId="77777777" w:rsidR="00D13CC2" w:rsidRPr="000046E4" w:rsidRDefault="00D13CC2" w:rsidP="000275BF">
            <w:pPr>
              <w:pStyle w:val="TB"/>
            </w:pPr>
          </w:p>
        </w:tc>
        <w:tc>
          <w:tcPr>
            <w:tcW w:w="1795" w:type="dxa"/>
          </w:tcPr>
          <w:p w14:paraId="1CB7769D" w14:textId="77777777" w:rsidR="00D13CC2" w:rsidRPr="000046E4" w:rsidRDefault="00D13CC2" w:rsidP="000275BF">
            <w:pPr>
              <w:pStyle w:val="TB"/>
            </w:pPr>
          </w:p>
        </w:tc>
        <w:tc>
          <w:tcPr>
            <w:tcW w:w="1260" w:type="dxa"/>
            <w:tcBorders>
              <w:bottom w:val="single" w:sz="4" w:space="0" w:color="auto"/>
            </w:tcBorders>
          </w:tcPr>
          <w:p w14:paraId="454E2373" w14:textId="404AB4B6" w:rsidR="00D13CC2" w:rsidRPr="000046E4" w:rsidRDefault="00D13CC2" w:rsidP="000275BF">
            <w:pPr>
              <w:pStyle w:val="TB"/>
            </w:pPr>
            <w:r w:rsidRPr="000046E4">
              <w:t>20</w:t>
            </w:r>
            <w:r w:rsidR="007E2D5C" w:rsidRPr="000046E4">
              <w:t>–</w:t>
            </w:r>
            <w:r w:rsidRPr="000046E4">
              <w:t>39</w:t>
            </w:r>
          </w:p>
        </w:tc>
        <w:tc>
          <w:tcPr>
            <w:tcW w:w="1260" w:type="dxa"/>
            <w:tcBorders>
              <w:bottom w:val="single" w:sz="4" w:space="0" w:color="auto"/>
            </w:tcBorders>
          </w:tcPr>
          <w:p w14:paraId="61B2D861" w14:textId="5C00FE98" w:rsidR="00D13CC2" w:rsidRPr="000046E4" w:rsidRDefault="00D13CC2" w:rsidP="000275BF">
            <w:pPr>
              <w:pStyle w:val="TB"/>
            </w:pPr>
            <w:r w:rsidRPr="000046E4">
              <w:t>40</w:t>
            </w:r>
            <w:r w:rsidR="007E2D5C" w:rsidRPr="000046E4">
              <w:t>–</w:t>
            </w:r>
            <w:r w:rsidRPr="000046E4">
              <w:t>59</w:t>
            </w:r>
          </w:p>
        </w:tc>
        <w:tc>
          <w:tcPr>
            <w:tcW w:w="1193" w:type="dxa"/>
            <w:tcBorders>
              <w:bottom w:val="single" w:sz="4" w:space="0" w:color="auto"/>
            </w:tcBorders>
          </w:tcPr>
          <w:p w14:paraId="2523E6C5" w14:textId="3D44E453" w:rsidR="00D13CC2" w:rsidRPr="000046E4" w:rsidRDefault="00D13CC2" w:rsidP="000275BF">
            <w:pPr>
              <w:pStyle w:val="TB"/>
            </w:pPr>
            <w:r w:rsidRPr="000046E4">
              <w:t>60</w:t>
            </w:r>
            <w:r w:rsidR="007E2D5C" w:rsidRPr="000046E4">
              <w:t>–</w:t>
            </w:r>
            <w:r w:rsidRPr="000046E4">
              <w:t>79</w:t>
            </w:r>
          </w:p>
        </w:tc>
        <w:tc>
          <w:tcPr>
            <w:tcW w:w="1170" w:type="dxa"/>
            <w:tcBorders>
              <w:bottom w:val="single" w:sz="4" w:space="0" w:color="auto"/>
            </w:tcBorders>
          </w:tcPr>
          <w:p w14:paraId="6D58CBC3" w14:textId="48EB1C34" w:rsidR="00D13CC2" w:rsidRPr="000046E4" w:rsidRDefault="00D13CC2" w:rsidP="000275BF">
            <w:pPr>
              <w:pStyle w:val="TB"/>
            </w:pPr>
            <w:r w:rsidRPr="000046E4">
              <w:t>80</w:t>
            </w:r>
            <w:r w:rsidR="007E2D5C" w:rsidRPr="000046E4">
              <w:t>–</w:t>
            </w:r>
            <w:r w:rsidRPr="000046E4">
              <w:t>100</w:t>
            </w:r>
          </w:p>
        </w:tc>
        <w:tc>
          <w:tcPr>
            <w:tcW w:w="1620" w:type="dxa"/>
          </w:tcPr>
          <w:p w14:paraId="028DDA86" w14:textId="77777777" w:rsidR="00D13CC2" w:rsidRPr="000046E4" w:rsidRDefault="00D13CC2" w:rsidP="000275BF">
            <w:pPr>
              <w:pStyle w:val="TB"/>
            </w:pPr>
            <w:r w:rsidRPr="000046E4">
              <w:t>Grand Total</w:t>
            </w:r>
          </w:p>
        </w:tc>
      </w:tr>
      <w:tr w:rsidR="00D13CC2" w:rsidRPr="000046E4" w14:paraId="5E669BF3" w14:textId="77777777" w:rsidTr="000275BF">
        <w:trPr>
          <w:trHeight w:val="247"/>
        </w:trPr>
        <w:tc>
          <w:tcPr>
            <w:tcW w:w="630" w:type="dxa"/>
          </w:tcPr>
          <w:p w14:paraId="36455377" w14:textId="77777777" w:rsidR="00D13CC2" w:rsidRPr="000046E4" w:rsidRDefault="00D13CC2" w:rsidP="000275BF">
            <w:pPr>
              <w:pStyle w:val="TB"/>
            </w:pPr>
          </w:p>
        </w:tc>
        <w:tc>
          <w:tcPr>
            <w:tcW w:w="1795" w:type="dxa"/>
            <w:tcBorders>
              <w:right w:val="single" w:sz="4" w:space="0" w:color="auto"/>
            </w:tcBorders>
          </w:tcPr>
          <w:p w14:paraId="1C9FBCD2" w14:textId="38C9F8AD" w:rsidR="00D13CC2" w:rsidRPr="000046E4" w:rsidRDefault="00D13CC2" w:rsidP="000275BF">
            <w:pPr>
              <w:pStyle w:val="TB"/>
            </w:pPr>
            <w:r w:rsidRPr="000046E4">
              <w:t>10</w:t>
            </w:r>
            <w:r w:rsidR="007E2D5C" w:rsidRPr="000046E4">
              <w:t>–</w:t>
            </w:r>
            <w:r w:rsidRPr="000046E4">
              <w:t>29</w:t>
            </w:r>
          </w:p>
        </w:tc>
        <w:tc>
          <w:tcPr>
            <w:tcW w:w="1260" w:type="dxa"/>
            <w:tcBorders>
              <w:top w:val="single" w:sz="4" w:space="0" w:color="auto"/>
              <w:left w:val="single" w:sz="4" w:space="0" w:color="auto"/>
            </w:tcBorders>
          </w:tcPr>
          <w:p w14:paraId="371B8DCB" w14:textId="77777777" w:rsidR="00D13CC2" w:rsidRPr="000046E4" w:rsidRDefault="00D13CC2" w:rsidP="000275BF">
            <w:pPr>
              <w:pStyle w:val="TB"/>
            </w:pPr>
          </w:p>
        </w:tc>
        <w:tc>
          <w:tcPr>
            <w:tcW w:w="1260" w:type="dxa"/>
            <w:tcBorders>
              <w:top w:val="single" w:sz="4" w:space="0" w:color="auto"/>
            </w:tcBorders>
          </w:tcPr>
          <w:p w14:paraId="371B85DB" w14:textId="77777777" w:rsidR="00D13CC2" w:rsidRPr="000046E4" w:rsidRDefault="00D13CC2" w:rsidP="000275BF">
            <w:pPr>
              <w:pStyle w:val="TB"/>
            </w:pPr>
          </w:p>
        </w:tc>
        <w:tc>
          <w:tcPr>
            <w:tcW w:w="1193" w:type="dxa"/>
            <w:tcBorders>
              <w:top w:val="single" w:sz="4" w:space="0" w:color="auto"/>
            </w:tcBorders>
          </w:tcPr>
          <w:p w14:paraId="35EAE59F" w14:textId="77777777" w:rsidR="00D13CC2" w:rsidRPr="000046E4" w:rsidRDefault="00D13CC2" w:rsidP="000275BF">
            <w:pPr>
              <w:pStyle w:val="TB"/>
            </w:pPr>
            <w:r w:rsidRPr="000046E4">
              <w:t>20.0</w:t>
            </w:r>
          </w:p>
        </w:tc>
        <w:tc>
          <w:tcPr>
            <w:tcW w:w="1170" w:type="dxa"/>
            <w:tcBorders>
              <w:top w:val="single" w:sz="4" w:space="0" w:color="auto"/>
              <w:right w:val="single" w:sz="4" w:space="0" w:color="auto"/>
            </w:tcBorders>
          </w:tcPr>
          <w:p w14:paraId="0F77CE0B" w14:textId="77777777" w:rsidR="00D13CC2" w:rsidRPr="000046E4" w:rsidRDefault="00D13CC2" w:rsidP="000275BF">
            <w:pPr>
              <w:pStyle w:val="TB"/>
            </w:pPr>
            <w:r w:rsidRPr="000046E4">
              <w:t>80.0</w:t>
            </w:r>
          </w:p>
        </w:tc>
        <w:tc>
          <w:tcPr>
            <w:tcW w:w="1620" w:type="dxa"/>
            <w:tcBorders>
              <w:left w:val="single" w:sz="4" w:space="0" w:color="auto"/>
            </w:tcBorders>
          </w:tcPr>
          <w:p w14:paraId="02284834" w14:textId="77777777" w:rsidR="00D13CC2" w:rsidRPr="000046E4" w:rsidRDefault="00D13CC2" w:rsidP="000275BF">
            <w:pPr>
              <w:pStyle w:val="TB"/>
            </w:pPr>
            <w:r w:rsidRPr="000046E4">
              <w:t>100</w:t>
            </w:r>
          </w:p>
        </w:tc>
      </w:tr>
      <w:tr w:rsidR="00D13CC2" w:rsidRPr="000046E4" w14:paraId="5DA532D7" w14:textId="77777777" w:rsidTr="000275BF">
        <w:trPr>
          <w:trHeight w:val="247"/>
        </w:trPr>
        <w:tc>
          <w:tcPr>
            <w:tcW w:w="630" w:type="dxa"/>
          </w:tcPr>
          <w:p w14:paraId="2179A7CD" w14:textId="77777777" w:rsidR="00D13CC2" w:rsidRPr="000275BF" w:rsidRDefault="00D13CC2" w:rsidP="000275BF">
            <w:pPr>
              <w:pStyle w:val="TB"/>
              <w:rPr>
                <w:i/>
              </w:rPr>
            </w:pPr>
            <w:r w:rsidRPr="000275BF">
              <w:rPr>
                <w:i/>
              </w:rPr>
              <w:t>x</w:t>
            </w:r>
          </w:p>
        </w:tc>
        <w:tc>
          <w:tcPr>
            <w:tcW w:w="1795" w:type="dxa"/>
            <w:tcBorders>
              <w:right w:val="single" w:sz="4" w:space="0" w:color="auto"/>
            </w:tcBorders>
          </w:tcPr>
          <w:p w14:paraId="53272AE1" w14:textId="7549CC3A" w:rsidR="00D13CC2" w:rsidRPr="000046E4" w:rsidRDefault="00D13CC2" w:rsidP="000275BF">
            <w:pPr>
              <w:pStyle w:val="TB"/>
            </w:pPr>
            <w:r w:rsidRPr="000046E4">
              <w:t>30</w:t>
            </w:r>
            <w:r w:rsidR="007E2D5C" w:rsidRPr="000046E4">
              <w:t>–</w:t>
            </w:r>
            <w:r w:rsidRPr="000046E4">
              <w:t>49</w:t>
            </w:r>
          </w:p>
        </w:tc>
        <w:tc>
          <w:tcPr>
            <w:tcW w:w="1260" w:type="dxa"/>
            <w:tcBorders>
              <w:left w:val="single" w:sz="4" w:space="0" w:color="auto"/>
            </w:tcBorders>
          </w:tcPr>
          <w:p w14:paraId="20A4D78D" w14:textId="77777777" w:rsidR="00D13CC2" w:rsidRPr="000046E4" w:rsidRDefault="00D13CC2" w:rsidP="000275BF">
            <w:pPr>
              <w:pStyle w:val="TB"/>
            </w:pPr>
            <w:r w:rsidRPr="000046E4">
              <w:t>33.3</w:t>
            </w:r>
          </w:p>
        </w:tc>
        <w:tc>
          <w:tcPr>
            <w:tcW w:w="1260" w:type="dxa"/>
          </w:tcPr>
          <w:p w14:paraId="6EEDFF95" w14:textId="77777777" w:rsidR="00D13CC2" w:rsidRPr="000046E4" w:rsidRDefault="00D13CC2" w:rsidP="000275BF">
            <w:pPr>
              <w:pStyle w:val="TB"/>
            </w:pPr>
          </w:p>
        </w:tc>
        <w:tc>
          <w:tcPr>
            <w:tcW w:w="1193" w:type="dxa"/>
          </w:tcPr>
          <w:p w14:paraId="3B72DC48" w14:textId="77777777" w:rsidR="00D13CC2" w:rsidRPr="000046E4" w:rsidRDefault="00D13CC2" w:rsidP="000275BF">
            <w:pPr>
              <w:pStyle w:val="TB"/>
            </w:pPr>
            <w:r w:rsidRPr="000046E4">
              <w:t>66.7</w:t>
            </w:r>
          </w:p>
        </w:tc>
        <w:tc>
          <w:tcPr>
            <w:tcW w:w="1170" w:type="dxa"/>
            <w:tcBorders>
              <w:right w:val="single" w:sz="4" w:space="0" w:color="auto"/>
            </w:tcBorders>
          </w:tcPr>
          <w:p w14:paraId="40799863" w14:textId="77777777" w:rsidR="00D13CC2" w:rsidRPr="000046E4" w:rsidRDefault="00D13CC2" w:rsidP="000275BF">
            <w:pPr>
              <w:pStyle w:val="TB"/>
            </w:pPr>
          </w:p>
        </w:tc>
        <w:tc>
          <w:tcPr>
            <w:tcW w:w="1620" w:type="dxa"/>
            <w:tcBorders>
              <w:left w:val="single" w:sz="4" w:space="0" w:color="auto"/>
            </w:tcBorders>
          </w:tcPr>
          <w:p w14:paraId="13D7ECD4" w14:textId="77777777" w:rsidR="00D13CC2" w:rsidRPr="000046E4" w:rsidRDefault="00D13CC2" w:rsidP="000275BF">
            <w:pPr>
              <w:pStyle w:val="TB"/>
            </w:pPr>
            <w:r w:rsidRPr="000046E4">
              <w:t>100</w:t>
            </w:r>
          </w:p>
        </w:tc>
      </w:tr>
      <w:tr w:rsidR="00D13CC2" w:rsidRPr="000046E4" w14:paraId="2E4F06DB" w14:textId="77777777" w:rsidTr="000275BF">
        <w:trPr>
          <w:trHeight w:val="247"/>
        </w:trPr>
        <w:tc>
          <w:tcPr>
            <w:tcW w:w="630" w:type="dxa"/>
          </w:tcPr>
          <w:p w14:paraId="259C5A4B" w14:textId="77777777" w:rsidR="00D13CC2" w:rsidRPr="000046E4" w:rsidRDefault="00D13CC2" w:rsidP="000275BF">
            <w:pPr>
              <w:pStyle w:val="TB"/>
            </w:pPr>
          </w:p>
        </w:tc>
        <w:tc>
          <w:tcPr>
            <w:tcW w:w="1795" w:type="dxa"/>
            <w:tcBorders>
              <w:right w:val="single" w:sz="4" w:space="0" w:color="auto"/>
            </w:tcBorders>
          </w:tcPr>
          <w:p w14:paraId="7A40B035" w14:textId="6E1FA6F4" w:rsidR="00D13CC2" w:rsidRPr="000046E4" w:rsidRDefault="00D13CC2" w:rsidP="000275BF">
            <w:pPr>
              <w:pStyle w:val="TB"/>
            </w:pPr>
            <w:r w:rsidRPr="000046E4">
              <w:t>50</w:t>
            </w:r>
            <w:r w:rsidR="007E2D5C" w:rsidRPr="000046E4">
              <w:t>–</w:t>
            </w:r>
            <w:r w:rsidRPr="000046E4">
              <w:t>69</w:t>
            </w:r>
          </w:p>
        </w:tc>
        <w:tc>
          <w:tcPr>
            <w:tcW w:w="1260" w:type="dxa"/>
            <w:tcBorders>
              <w:left w:val="single" w:sz="4" w:space="0" w:color="auto"/>
            </w:tcBorders>
          </w:tcPr>
          <w:p w14:paraId="1EB4CD9A" w14:textId="77777777" w:rsidR="00D13CC2" w:rsidRPr="000046E4" w:rsidRDefault="00D13CC2" w:rsidP="000275BF">
            <w:pPr>
              <w:pStyle w:val="TB"/>
            </w:pPr>
            <w:r w:rsidRPr="000046E4">
              <w:t>20.0</w:t>
            </w:r>
          </w:p>
        </w:tc>
        <w:tc>
          <w:tcPr>
            <w:tcW w:w="1260" w:type="dxa"/>
          </w:tcPr>
          <w:p w14:paraId="1940599A" w14:textId="77777777" w:rsidR="00D13CC2" w:rsidRPr="000046E4" w:rsidRDefault="00D13CC2" w:rsidP="000275BF">
            <w:pPr>
              <w:pStyle w:val="TB"/>
            </w:pPr>
            <w:r w:rsidRPr="000046E4">
              <w:t>60.0</w:t>
            </w:r>
          </w:p>
        </w:tc>
        <w:tc>
          <w:tcPr>
            <w:tcW w:w="1193" w:type="dxa"/>
          </w:tcPr>
          <w:p w14:paraId="54BA1574" w14:textId="77777777" w:rsidR="00D13CC2" w:rsidRPr="000046E4" w:rsidRDefault="00D13CC2" w:rsidP="000275BF">
            <w:pPr>
              <w:pStyle w:val="TB"/>
            </w:pPr>
            <w:r w:rsidRPr="000046E4">
              <w:t>20.0</w:t>
            </w:r>
          </w:p>
        </w:tc>
        <w:tc>
          <w:tcPr>
            <w:tcW w:w="1170" w:type="dxa"/>
            <w:tcBorders>
              <w:right w:val="single" w:sz="4" w:space="0" w:color="auto"/>
            </w:tcBorders>
          </w:tcPr>
          <w:p w14:paraId="01D5D8F0" w14:textId="77777777" w:rsidR="00D13CC2" w:rsidRPr="000046E4" w:rsidRDefault="00D13CC2" w:rsidP="000275BF">
            <w:pPr>
              <w:pStyle w:val="TB"/>
            </w:pPr>
          </w:p>
        </w:tc>
        <w:tc>
          <w:tcPr>
            <w:tcW w:w="1620" w:type="dxa"/>
            <w:tcBorders>
              <w:left w:val="single" w:sz="4" w:space="0" w:color="auto"/>
            </w:tcBorders>
          </w:tcPr>
          <w:p w14:paraId="03F021D8" w14:textId="77777777" w:rsidR="00D13CC2" w:rsidRPr="000046E4" w:rsidRDefault="00D13CC2" w:rsidP="000275BF">
            <w:pPr>
              <w:pStyle w:val="TB"/>
            </w:pPr>
            <w:r w:rsidRPr="000046E4">
              <w:t>100</w:t>
            </w:r>
          </w:p>
        </w:tc>
      </w:tr>
      <w:tr w:rsidR="00D13CC2" w:rsidRPr="000046E4" w14:paraId="5BBA2623" w14:textId="77777777" w:rsidTr="000275BF">
        <w:trPr>
          <w:trHeight w:val="247"/>
        </w:trPr>
        <w:tc>
          <w:tcPr>
            <w:tcW w:w="630" w:type="dxa"/>
          </w:tcPr>
          <w:p w14:paraId="28C6D08C" w14:textId="77777777" w:rsidR="00D13CC2" w:rsidRPr="000046E4" w:rsidRDefault="00D13CC2" w:rsidP="000275BF">
            <w:pPr>
              <w:pStyle w:val="TB"/>
            </w:pPr>
          </w:p>
        </w:tc>
        <w:tc>
          <w:tcPr>
            <w:tcW w:w="1795" w:type="dxa"/>
            <w:tcBorders>
              <w:right w:val="single" w:sz="4" w:space="0" w:color="auto"/>
            </w:tcBorders>
          </w:tcPr>
          <w:p w14:paraId="6E3B6303" w14:textId="0471C79B" w:rsidR="00D13CC2" w:rsidRPr="000046E4" w:rsidRDefault="00D13CC2" w:rsidP="000275BF">
            <w:pPr>
              <w:pStyle w:val="TB"/>
            </w:pPr>
            <w:r w:rsidRPr="000046E4">
              <w:t>70</w:t>
            </w:r>
            <w:r w:rsidR="007E2D5C" w:rsidRPr="000046E4">
              <w:t>–</w:t>
            </w:r>
            <w:r w:rsidRPr="000046E4">
              <w:t>90</w:t>
            </w:r>
          </w:p>
        </w:tc>
        <w:tc>
          <w:tcPr>
            <w:tcW w:w="1260" w:type="dxa"/>
            <w:tcBorders>
              <w:left w:val="single" w:sz="4" w:space="0" w:color="auto"/>
              <w:bottom w:val="single" w:sz="4" w:space="0" w:color="auto"/>
            </w:tcBorders>
          </w:tcPr>
          <w:p w14:paraId="77524B9B" w14:textId="77777777" w:rsidR="00D13CC2" w:rsidRPr="000046E4" w:rsidRDefault="00D13CC2" w:rsidP="000275BF">
            <w:pPr>
              <w:pStyle w:val="TB"/>
            </w:pPr>
            <w:r w:rsidRPr="000046E4">
              <w:t>100.0</w:t>
            </w:r>
          </w:p>
        </w:tc>
        <w:tc>
          <w:tcPr>
            <w:tcW w:w="1260" w:type="dxa"/>
            <w:tcBorders>
              <w:bottom w:val="single" w:sz="4" w:space="0" w:color="auto"/>
            </w:tcBorders>
          </w:tcPr>
          <w:p w14:paraId="2B2B75EA" w14:textId="77777777" w:rsidR="00D13CC2" w:rsidRPr="000046E4" w:rsidRDefault="00D13CC2" w:rsidP="000275BF">
            <w:pPr>
              <w:pStyle w:val="TB"/>
            </w:pPr>
          </w:p>
        </w:tc>
        <w:tc>
          <w:tcPr>
            <w:tcW w:w="1193" w:type="dxa"/>
            <w:tcBorders>
              <w:bottom w:val="single" w:sz="4" w:space="0" w:color="auto"/>
            </w:tcBorders>
          </w:tcPr>
          <w:p w14:paraId="3D576E8B" w14:textId="77777777" w:rsidR="00D13CC2" w:rsidRPr="000046E4" w:rsidRDefault="00D13CC2" w:rsidP="000275BF">
            <w:pPr>
              <w:pStyle w:val="TB"/>
            </w:pPr>
          </w:p>
        </w:tc>
        <w:tc>
          <w:tcPr>
            <w:tcW w:w="1170" w:type="dxa"/>
            <w:tcBorders>
              <w:bottom w:val="single" w:sz="4" w:space="0" w:color="auto"/>
              <w:right w:val="single" w:sz="4" w:space="0" w:color="auto"/>
            </w:tcBorders>
          </w:tcPr>
          <w:p w14:paraId="5E38B0D9" w14:textId="77777777" w:rsidR="00D13CC2" w:rsidRPr="000046E4" w:rsidRDefault="00D13CC2" w:rsidP="000275BF">
            <w:pPr>
              <w:pStyle w:val="TB"/>
            </w:pPr>
          </w:p>
        </w:tc>
        <w:tc>
          <w:tcPr>
            <w:tcW w:w="1620" w:type="dxa"/>
            <w:tcBorders>
              <w:left w:val="single" w:sz="4" w:space="0" w:color="auto"/>
            </w:tcBorders>
          </w:tcPr>
          <w:p w14:paraId="3FE55351" w14:textId="77777777" w:rsidR="00D13CC2" w:rsidRPr="000046E4" w:rsidRDefault="00D13CC2" w:rsidP="000275BF">
            <w:pPr>
              <w:pStyle w:val="TB"/>
            </w:pPr>
            <w:r w:rsidRPr="000046E4">
              <w:t>100</w:t>
            </w:r>
          </w:p>
        </w:tc>
      </w:tr>
    </w:tbl>
    <w:p w14:paraId="0F55F325" w14:textId="77777777" w:rsidR="00D13CC2" w:rsidRPr="006F5690" w:rsidRDefault="00D13CC2" w:rsidP="00D13CC2">
      <w:r w:rsidRPr="006F5690">
        <w:br w:type="page"/>
      </w:r>
    </w:p>
    <w:p w14:paraId="6F5D9187" w14:textId="07406C90" w:rsidR="00D13CC2" w:rsidRPr="000275BF" w:rsidRDefault="00D13CC2" w:rsidP="00D13CC2">
      <w:pPr>
        <w:pStyle w:val="SOLNLLL"/>
      </w:pPr>
      <w:r w:rsidRPr="000275BF">
        <w:lastRenderedPageBreak/>
        <w:t>c.</w:t>
      </w:r>
    </w:p>
    <w:tbl>
      <w:tblPr>
        <w:tblW w:w="6750" w:type="dxa"/>
        <w:tblInd w:w="648" w:type="dxa"/>
        <w:tblLayout w:type="fixed"/>
        <w:tblLook w:val="0000" w:firstRow="0" w:lastRow="0" w:firstColumn="0" w:lastColumn="0" w:noHBand="0" w:noVBand="0"/>
      </w:tblPr>
      <w:tblGrid>
        <w:gridCol w:w="630"/>
        <w:gridCol w:w="1710"/>
        <w:gridCol w:w="1080"/>
        <w:gridCol w:w="1080"/>
        <w:gridCol w:w="1080"/>
        <w:gridCol w:w="1170"/>
      </w:tblGrid>
      <w:tr w:rsidR="00D13CC2" w:rsidRPr="000275BF" w14:paraId="32F47C0A" w14:textId="77777777" w:rsidTr="00D13CC2">
        <w:trPr>
          <w:trHeight w:val="270"/>
        </w:trPr>
        <w:tc>
          <w:tcPr>
            <w:tcW w:w="630" w:type="dxa"/>
            <w:tcBorders>
              <w:top w:val="nil"/>
              <w:left w:val="nil"/>
              <w:bottom w:val="nil"/>
              <w:right w:val="nil"/>
            </w:tcBorders>
          </w:tcPr>
          <w:p w14:paraId="73A4E5FF" w14:textId="77777777" w:rsidR="00D13CC2" w:rsidRPr="000275BF" w:rsidRDefault="00D13CC2" w:rsidP="000275BF">
            <w:pPr>
              <w:pStyle w:val="TB"/>
            </w:pPr>
          </w:p>
        </w:tc>
        <w:tc>
          <w:tcPr>
            <w:tcW w:w="1710" w:type="dxa"/>
            <w:tcBorders>
              <w:top w:val="nil"/>
              <w:left w:val="nil"/>
              <w:bottom w:val="nil"/>
              <w:right w:val="nil"/>
            </w:tcBorders>
          </w:tcPr>
          <w:p w14:paraId="18184E84" w14:textId="77777777" w:rsidR="00D13CC2" w:rsidRPr="000275BF" w:rsidRDefault="00D13CC2" w:rsidP="000275BF">
            <w:pPr>
              <w:pStyle w:val="TB"/>
            </w:pPr>
          </w:p>
        </w:tc>
        <w:tc>
          <w:tcPr>
            <w:tcW w:w="1080" w:type="dxa"/>
            <w:tcBorders>
              <w:top w:val="nil"/>
              <w:left w:val="nil"/>
              <w:bottom w:val="nil"/>
              <w:right w:val="nil"/>
            </w:tcBorders>
          </w:tcPr>
          <w:p w14:paraId="7788E090" w14:textId="77777777" w:rsidR="00D13CC2" w:rsidRPr="000275BF" w:rsidRDefault="00D13CC2" w:rsidP="000275BF">
            <w:pPr>
              <w:pStyle w:val="TB"/>
            </w:pPr>
          </w:p>
        </w:tc>
        <w:tc>
          <w:tcPr>
            <w:tcW w:w="1080" w:type="dxa"/>
            <w:tcBorders>
              <w:top w:val="nil"/>
              <w:left w:val="nil"/>
              <w:bottom w:val="nil"/>
              <w:right w:val="nil"/>
            </w:tcBorders>
          </w:tcPr>
          <w:p w14:paraId="591BE082" w14:textId="77777777" w:rsidR="00D13CC2" w:rsidRPr="000275BF" w:rsidRDefault="00D13CC2" w:rsidP="000275BF">
            <w:pPr>
              <w:pStyle w:val="TB"/>
            </w:pPr>
          </w:p>
        </w:tc>
        <w:tc>
          <w:tcPr>
            <w:tcW w:w="1080" w:type="dxa"/>
            <w:tcBorders>
              <w:top w:val="nil"/>
              <w:left w:val="nil"/>
              <w:bottom w:val="nil"/>
              <w:right w:val="nil"/>
            </w:tcBorders>
          </w:tcPr>
          <w:p w14:paraId="1D80C028" w14:textId="77777777" w:rsidR="00D13CC2" w:rsidRPr="000275BF" w:rsidRDefault="00D13CC2" w:rsidP="000275BF">
            <w:pPr>
              <w:pStyle w:val="TB"/>
              <w:rPr>
                <w:i/>
              </w:rPr>
            </w:pPr>
            <w:r w:rsidRPr="000275BF">
              <w:rPr>
                <w:i/>
              </w:rPr>
              <w:t>y</w:t>
            </w:r>
          </w:p>
        </w:tc>
        <w:tc>
          <w:tcPr>
            <w:tcW w:w="1170" w:type="dxa"/>
            <w:tcBorders>
              <w:top w:val="nil"/>
              <w:left w:val="nil"/>
              <w:bottom w:val="nil"/>
              <w:right w:val="nil"/>
            </w:tcBorders>
          </w:tcPr>
          <w:p w14:paraId="6F588BB4" w14:textId="77777777" w:rsidR="00D13CC2" w:rsidRPr="000275BF" w:rsidRDefault="00D13CC2" w:rsidP="000275BF">
            <w:pPr>
              <w:pStyle w:val="TB"/>
            </w:pPr>
          </w:p>
        </w:tc>
      </w:tr>
      <w:tr w:rsidR="00D13CC2" w:rsidRPr="000275BF" w14:paraId="151ACC7F" w14:textId="77777777" w:rsidTr="00D13CC2">
        <w:trPr>
          <w:trHeight w:val="247"/>
        </w:trPr>
        <w:tc>
          <w:tcPr>
            <w:tcW w:w="630" w:type="dxa"/>
            <w:tcBorders>
              <w:top w:val="nil"/>
              <w:left w:val="nil"/>
              <w:bottom w:val="nil"/>
              <w:right w:val="nil"/>
            </w:tcBorders>
          </w:tcPr>
          <w:p w14:paraId="68476B04" w14:textId="77777777" w:rsidR="00D13CC2" w:rsidRPr="000275BF" w:rsidRDefault="00D13CC2" w:rsidP="000275BF">
            <w:pPr>
              <w:pStyle w:val="TB"/>
            </w:pPr>
          </w:p>
        </w:tc>
        <w:tc>
          <w:tcPr>
            <w:tcW w:w="1710" w:type="dxa"/>
            <w:tcBorders>
              <w:top w:val="nil"/>
              <w:left w:val="nil"/>
              <w:bottom w:val="nil"/>
              <w:right w:val="nil"/>
            </w:tcBorders>
          </w:tcPr>
          <w:p w14:paraId="16E15B10" w14:textId="77777777" w:rsidR="00D13CC2" w:rsidRPr="000275BF" w:rsidRDefault="00D13CC2" w:rsidP="000275BF">
            <w:pPr>
              <w:pStyle w:val="TB"/>
            </w:pPr>
          </w:p>
        </w:tc>
        <w:tc>
          <w:tcPr>
            <w:tcW w:w="1080" w:type="dxa"/>
            <w:tcBorders>
              <w:top w:val="nil"/>
              <w:left w:val="nil"/>
              <w:bottom w:val="nil"/>
              <w:right w:val="nil"/>
            </w:tcBorders>
          </w:tcPr>
          <w:p w14:paraId="5E6F29C9" w14:textId="3FB80A72" w:rsidR="00D13CC2" w:rsidRPr="000275BF" w:rsidRDefault="00D13CC2" w:rsidP="000275BF">
            <w:pPr>
              <w:pStyle w:val="TB"/>
            </w:pPr>
            <w:r w:rsidRPr="000275BF">
              <w:t>20</w:t>
            </w:r>
            <w:r w:rsidR="007E2D5C" w:rsidRPr="000275BF">
              <w:t>–</w:t>
            </w:r>
            <w:r w:rsidRPr="000275BF">
              <w:t>39</w:t>
            </w:r>
          </w:p>
        </w:tc>
        <w:tc>
          <w:tcPr>
            <w:tcW w:w="1080" w:type="dxa"/>
            <w:tcBorders>
              <w:top w:val="nil"/>
              <w:left w:val="nil"/>
              <w:bottom w:val="nil"/>
              <w:right w:val="nil"/>
            </w:tcBorders>
          </w:tcPr>
          <w:p w14:paraId="69A2EDF7" w14:textId="43779A9B" w:rsidR="00D13CC2" w:rsidRPr="000275BF" w:rsidRDefault="00D13CC2" w:rsidP="000275BF">
            <w:pPr>
              <w:pStyle w:val="TB"/>
            </w:pPr>
            <w:r w:rsidRPr="000275BF">
              <w:t>40</w:t>
            </w:r>
            <w:r w:rsidR="007E2D5C" w:rsidRPr="000275BF">
              <w:t>–</w:t>
            </w:r>
            <w:r w:rsidRPr="000275BF">
              <w:t>59</w:t>
            </w:r>
          </w:p>
        </w:tc>
        <w:tc>
          <w:tcPr>
            <w:tcW w:w="1080" w:type="dxa"/>
            <w:tcBorders>
              <w:top w:val="nil"/>
              <w:left w:val="nil"/>
              <w:bottom w:val="nil"/>
              <w:right w:val="nil"/>
            </w:tcBorders>
          </w:tcPr>
          <w:p w14:paraId="2A9016CA" w14:textId="7B66EC81" w:rsidR="00D13CC2" w:rsidRPr="000275BF" w:rsidRDefault="00D13CC2" w:rsidP="000275BF">
            <w:pPr>
              <w:pStyle w:val="TB"/>
            </w:pPr>
            <w:r w:rsidRPr="000275BF">
              <w:t>60</w:t>
            </w:r>
            <w:r w:rsidR="007E2D5C" w:rsidRPr="000275BF">
              <w:t>–</w:t>
            </w:r>
            <w:r w:rsidRPr="000275BF">
              <w:t>79</w:t>
            </w:r>
          </w:p>
        </w:tc>
        <w:tc>
          <w:tcPr>
            <w:tcW w:w="1170" w:type="dxa"/>
            <w:tcBorders>
              <w:top w:val="nil"/>
              <w:left w:val="nil"/>
              <w:bottom w:val="nil"/>
              <w:right w:val="nil"/>
            </w:tcBorders>
          </w:tcPr>
          <w:p w14:paraId="74C71919" w14:textId="333E8FF7" w:rsidR="00D13CC2" w:rsidRPr="000275BF" w:rsidRDefault="00D13CC2" w:rsidP="000275BF">
            <w:pPr>
              <w:pStyle w:val="TB"/>
            </w:pPr>
            <w:r w:rsidRPr="000275BF">
              <w:t>80</w:t>
            </w:r>
            <w:r w:rsidR="007E2D5C" w:rsidRPr="000275BF">
              <w:t>–</w:t>
            </w:r>
            <w:r w:rsidRPr="000275BF">
              <w:t>100</w:t>
            </w:r>
          </w:p>
        </w:tc>
      </w:tr>
      <w:tr w:rsidR="00D13CC2" w:rsidRPr="000275BF" w14:paraId="2EDF7E6B" w14:textId="77777777" w:rsidTr="00D13CC2">
        <w:trPr>
          <w:trHeight w:val="247"/>
        </w:trPr>
        <w:tc>
          <w:tcPr>
            <w:tcW w:w="630" w:type="dxa"/>
            <w:tcBorders>
              <w:top w:val="nil"/>
              <w:left w:val="nil"/>
              <w:bottom w:val="nil"/>
              <w:right w:val="nil"/>
            </w:tcBorders>
          </w:tcPr>
          <w:p w14:paraId="4023D3B7" w14:textId="77777777" w:rsidR="00D13CC2" w:rsidRPr="000275BF" w:rsidRDefault="00D13CC2" w:rsidP="000275BF">
            <w:pPr>
              <w:pStyle w:val="TB"/>
            </w:pPr>
          </w:p>
        </w:tc>
        <w:tc>
          <w:tcPr>
            <w:tcW w:w="1710" w:type="dxa"/>
            <w:tcBorders>
              <w:top w:val="nil"/>
              <w:left w:val="nil"/>
              <w:bottom w:val="nil"/>
              <w:right w:val="nil"/>
            </w:tcBorders>
          </w:tcPr>
          <w:p w14:paraId="397DFA6F" w14:textId="7EB3EEBC" w:rsidR="00D13CC2" w:rsidRPr="000275BF" w:rsidRDefault="00D13CC2" w:rsidP="000275BF">
            <w:pPr>
              <w:pStyle w:val="TB"/>
            </w:pPr>
            <w:r w:rsidRPr="000275BF">
              <w:t>10</w:t>
            </w:r>
            <w:r w:rsidR="007E2D5C" w:rsidRPr="000275BF">
              <w:t>–</w:t>
            </w:r>
            <w:r w:rsidRPr="000275BF">
              <w:t>29</w:t>
            </w:r>
          </w:p>
        </w:tc>
        <w:tc>
          <w:tcPr>
            <w:tcW w:w="1080" w:type="dxa"/>
            <w:tcBorders>
              <w:top w:val="single" w:sz="6" w:space="0" w:color="auto"/>
              <w:left w:val="single" w:sz="6" w:space="0" w:color="auto"/>
              <w:bottom w:val="nil"/>
              <w:right w:val="nil"/>
            </w:tcBorders>
          </w:tcPr>
          <w:p w14:paraId="30FD3DD5" w14:textId="77777777" w:rsidR="00D13CC2" w:rsidRPr="000275BF" w:rsidRDefault="00D13CC2" w:rsidP="000275BF">
            <w:pPr>
              <w:pStyle w:val="TB"/>
            </w:pPr>
            <w:r w:rsidRPr="000275BF">
              <w:t>0.0</w:t>
            </w:r>
          </w:p>
        </w:tc>
        <w:tc>
          <w:tcPr>
            <w:tcW w:w="1080" w:type="dxa"/>
            <w:tcBorders>
              <w:top w:val="single" w:sz="6" w:space="0" w:color="auto"/>
              <w:left w:val="nil"/>
              <w:bottom w:val="nil"/>
              <w:right w:val="nil"/>
            </w:tcBorders>
          </w:tcPr>
          <w:p w14:paraId="7E39CF1F" w14:textId="77777777" w:rsidR="00D13CC2" w:rsidRPr="000275BF" w:rsidRDefault="00D13CC2" w:rsidP="000275BF">
            <w:pPr>
              <w:pStyle w:val="TB"/>
            </w:pPr>
            <w:r w:rsidRPr="000275BF">
              <w:t>0.0</w:t>
            </w:r>
          </w:p>
        </w:tc>
        <w:tc>
          <w:tcPr>
            <w:tcW w:w="1080" w:type="dxa"/>
            <w:tcBorders>
              <w:top w:val="single" w:sz="6" w:space="0" w:color="auto"/>
              <w:left w:val="nil"/>
              <w:bottom w:val="nil"/>
              <w:right w:val="nil"/>
            </w:tcBorders>
          </w:tcPr>
          <w:p w14:paraId="0ACBC1B0" w14:textId="77777777" w:rsidR="00D13CC2" w:rsidRPr="000275BF" w:rsidRDefault="00D13CC2" w:rsidP="000275BF">
            <w:pPr>
              <w:pStyle w:val="TB"/>
            </w:pPr>
            <w:r w:rsidRPr="000275BF">
              <w:t>16.7</w:t>
            </w:r>
          </w:p>
        </w:tc>
        <w:tc>
          <w:tcPr>
            <w:tcW w:w="1170" w:type="dxa"/>
            <w:tcBorders>
              <w:top w:val="single" w:sz="6" w:space="0" w:color="auto"/>
              <w:left w:val="nil"/>
              <w:bottom w:val="nil"/>
              <w:right w:val="single" w:sz="6" w:space="0" w:color="auto"/>
            </w:tcBorders>
          </w:tcPr>
          <w:p w14:paraId="45D2464B" w14:textId="77777777" w:rsidR="00D13CC2" w:rsidRPr="000275BF" w:rsidRDefault="00D13CC2" w:rsidP="000275BF">
            <w:pPr>
              <w:pStyle w:val="TB"/>
            </w:pPr>
            <w:r w:rsidRPr="000275BF">
              <w:t>100.0</w:t>
            </w:r>
          </w:p>
        </w:tc>
      </w:tr>
      <w:tr w:rsidR="00D13CC2" w:rsidRPr="000275BF" w14:paraId="017197D7" w14:textId="77777777" w:rsidTr="00D13CC2">
        <w:trPr>
          <w:trHeight w:val="247"/>
        </w:trPr>
        <w:tc>
          <w:tcPr>
            <w:tcW w:w="630" w:type="dxa"/>
            <w:tcBorders>
              <w:top w:val="nil"/>
              <w:left w:val="nil"/>
              <w:bottom w:val="nil"/>
              <w:right w:val="nil"/>
            </w:tcBorders>
          </w:tcPr>
          <w:p w14:paraId="4F019A2C" w14:textId="77777777" w:rsidR="00D13CC2" w:rsidRPr="000275BF" w:rsidRDefault="00D13CC2" w:rsidP="000275BF">
            <w:pPr>
              <w:pStyle w:val="TB"/>
              <w:rPr>
                <w:i/>
              </w:rPr>
            </w:pPr>
            <w:r w:rsidRPr="000275BF">
              <w:rPr>
                <w:i/>
              </w:rPr>
              <w:t>x</w:t>
            </w:r>
          </w:p>
        </w:tc>
        <w:tc>
          <w:tcPr>
            <w:tcW w:w="1710" w:type="dxa"/>
            <w:tcBorders>
              <w:top w:val="nil"/>
              <w:left w:val="nil"/>
              <w:bottom w:val="nil"/>
              <w:right w:val="nil"/>
            </w:tcBorders>
          </w:tcPr>
          <w:p w14:paraId="0B8478E2" w14:textId="797952AB" w:rsidR="00D13CC2" w:rsidRPr="000275BF" w:rsidRDefault="00D13CC2" w:rsidP="000275BF">
            <w:pPr>
              <w:pStyle w:val="TB"/>
            </w:pPr>
            <w:r w:rsidRPr="000275BF">
              <w:t>30</w:t>
            </w:r>
            <w:r w:rsidR="007E2D5C" w:rsidRPr="000275BF">
              <w:t>–</w:t>
            </w:r>
            <w:r w:rsidRPr="000275BF">
              <w:t>49</w:t>
            </w:r>
          </w:p>
        </w:tc>
        <w:tc>
          <w:tcPr>
            <w:tcW w:w="1080" w:type="dxa"/>
            <w:tcBorders>
              <w:top w:val="nil"/>
              <w:left w:val="single" w:sz="6" w:space="0" w:color="auto"/>
              <w:bottom w:val="nil"/>
              <w:right w:val="nil"/>
            </w:tcBorders>
          </w:tcPr>
          <w:p w14:paraId="741E22FB" w14:textId="77777777" w:rsidR="00D13CC2" w:rsidRPr="000275BF" w:rsidRDefault="00D13CC2" w:rsidP="000275BF">
            <w:pPr>
              <w:pStyle w:val="TB"/>
            </w:pPr>
            <w:r w:rsidRPr="000275BF">
              <w:t>28.6</w:t>
            </w:r>
          </w:p>
        </w:tc>
        <w:tc>
          <w:tcPr>
            <w:tcW w:w="1080" w:type="dxa"/>
            <w:tcBorders>
              <w:top w:val="nil"/>
              <w:left w:val="nil"/>
              <w:bottom w:val="nil"/>
              <w:right w:val="nil"/>
            </w:tcBorders>
          </w:tcPr>
          <w:p w14:paraId="4330EFD1" w14:textId="77777777" w:rsidR="00D13CC2" w:rsidRPr="000275BF" w:rsidRDefault="00D13CC2" w:rsidP="000275BF">
            <w:pPr>
              <w:pStyle w:val="TB"/>
            </w:pPr>
            <w:r w:rsidRPr="000275BF">
              <w:t>0.0</w:t>
            </w:r>
          </w:p>
        </w:tc>
        <w:tc>
          <w:tcPr>
            <w:tcW w:w="1080" w:type="dxa"/>
            <w:tcBorders>
              <w:top w:val="nil"/>
              <w:left w:val="nil"/>
              <w:bottom w:val="nil"/>
              <w:right w:val="nil"/>
            </w:tcBorders>
          </w:tcPr>
          <w:p w14:paraId="476D0FD9" w14:textId="77777777" w:rsidR="00D13CC2" w:rsidRPr="000275BF" w:rsidRDefault="00D13CC2" w:rsidP="000275BF">
            <w:pPr>
              <w:pStyle w:val="TB"/>
            </w:pPr>
            <w:r w:rsidRPr="000275BF">
              <w:t>66.7</w:t>
            </w:r>
          </w:p>
        </w:tc>
        <w:tc>
          <w:tcPr>
            <w:tcW w:w="1170" w:type="dxa"/>
            <w:tcBorders>
              <w:top w:val="nil"/>
              <w:left w:val="nil"/>
              <w:bottom w:val="nil"/>
              <w:right w:val="single" w:sz="6" w:space="0" w:color="auto"/>
            </w:tcBorders>
          </w:tcPr>
          <w:p w14:paraId="3E05D964" w14:textId="77777777" w:rsidR="00D13CC2" w:rsidRPr="000275BF" w:rsidRDefault="00D13CC2" w:rsidP="000275BF">
            <w:pPr>
              <w:pStyle w:val="TB"/>
            </w:pPr>
            <w:r w:rsidRPr="000275BF">
              <w:t>0.0</w:t>
            </w:r>
          </w:p>
        </w:tc>
      </w:tr>
      <w:tr w:rsidR="00D13CC2" w:rsidRPr="000275BF" w14:paraId="622B9CF7" w14:textId="77777777" w:rsidTr="00D13CC2">
        <w:trPr>
          <w:trHeight w:val="247"/>
        </w:trPr>
        <w:tc>
          <w:tcPr>
            <w:tcW w:w="630" w:type="dxa"/>
            <w:tcBorders>
              <w:top w:val="nil"/>
              <w:left w:val="nil"/>
              <w:bottom w:val="nil"/>
              <w:right w:val="nil"/>
            </w:tcBorders>
          </w:tcPr>
          <w:p w14:paraId="7DDAC3A8" w14:textId="77777777" w:rsidR="00D13CC2" w:rsidRPr="000275BF" w:rsidRDefault="00D13CC2" w:rsidP="000275BF">
            <w:pPr>
              <w:pStyle w:val="TB"/>
            </w:pPr>
          </w:p>
        </w:tc>
        <w:tc>
          <w:tcPr>
            <w:tcW w:w="1710" w:type="dxa"/>
            <w:tcBorders>
              <w:top w:val="nil"/>
              <w:left w:val="nil"/>
              <w:bottom w:val="nil"/>
              <w:right w:val="nil"/>
            </w:tcBorders>
          </w:tcPr>
          <w:p w14:paraId="4C90F8D8" w14:textId="54565C58" w:rsidR="00D13CC2" w:rsidRPr="000275BF" w:rsidRDefault="00D13CC2" w:rsidP="000275BF">
            <w:pPr>
              <w:pStyle w:val="TB"/>
            </w:pPr>
            <w:r w:rsidRPr="000275BF">
              <w:t>50</w:t>
            </w:r>
            <w:r w:rsidR="007E2D5C" w:rsidRPr="000275BF">
              <w:t>–</w:t>
            </w:r>
            <w:r w:rsidRPr="000275BF">
              <w:t>69</w:t>
            </w:r>
          </w:p>
        </w:tc>
        <w:tc>
          <w:tcPr>
            <w:tcW w:w="1080" w:type="dxa"/>
            <w:tcBorders>
              <w:top w:val="nil"/>
              <w:left w:val="single" w:sz="6" w:space="0" w:color="auto"/>
              <w:bottom w:val="nil"/>
              <w:right w:val="nil"/>
            </w:tcBorders>
          </w:tcPr>
          <w:p w14:paraId="70A762BD" w14:textId="77777777" w:rsidR="00D13CC2" w:rsidRPr="000275BF" w:rsidRDefault="00D13CC2" w:rsidP="000275BF">
            <w:pPr>
              <w:pStyle w:val="TB"/>
            </w:pPr>
            <w:r w:rsidRPr="000275BF">
              <w:t>14.3</w:t>
            </w:r>
          </w:p>
        </w:tc>
        <w:tc>
          <w:tcPr>
            <w:tcW w:w="1080" w:type="dxa"/>
            <w:tcBorders>
              <w:top w:val="nil"/>
              <w:left w:val="nil"/>
              <w:bottom w:val="nil"/>
              <w:right w:val="nil"/>
            </w:tcBorders>
          </w:tcPr>
          <w:p w14:paraId="6083D88E" w14:textId="77777777" w:rsidR="00D13CC2" w:rsidRPr="000275BF" w:rsidRDefault="00D13CC2" w:rsidP="000275BF">
            <w:pPr>
              <w:pStyle w:val="TB"/>
            </w:pPr>
            <w:r w:rsidRPr="000275BF">
              <w:t>100.0</w:t>
            </w:r>
          </w:p>
        </w:tc>
        <w:tc>
          <w:tcPr>
            <w:tcW w:w="1080" w:type="dxa"/>
            <w:tcBorders>
              <w:top w:val="nil"/>
              <w:left w:val="nil"/>
              <w:bottom w:val="nil"/>
              <w:right w:val="nil"/>
            </w:tcBorders>
          </w:tcPr>
          <w:p w14:paraId="3D17AF01" w14:textId="77777777" w:rsidR="00D13CC2" w:rsidRPr="000275BF" w:rsidRDefault="00D13CC2" w:rsidP="000275BF">
            <w:pPr>
              <w:pStyle w:val="TB"/>
            </w:pPr>
            <w:r w:rsidRPr="000275BF">
              <w:t>16.7</w:t>
            </w:r>
          </w:p>
        </w:tc>
        <w:tc>
          <w:tcPr>
            <w:tcW w:w="1170" w:type="dxa"/>
            <w:tcBorders>
              <w:top w:val="nil"/>
              <w:left w:val="nil"/>
              <w:bottom w:val="nil"/>
              <w:right w:val="single" w:sz="6" w:space="0" w:color="auto"/>
            </w:tcBorders>
          </w:tcPr>
          <w:p w14:paraId="50A19706" w14:textId="77777777" w:rsidR="00D13CC2" w:rsidRPr="000275BF" w:rsidRDefault="00D13CC2" w:rsidP="000275BF">
            <w:pPr>
              <w:pStyle w:val="TB"/>
            </w:pPr>
            <w:r w:rsidRPr="000275BF">
              <w:t>0.0</w:t>
            </w:r>
          </w:p>
        </w:tc>
      </w:tr>
      <w:tr w:rsidR="00D13CC2" w:rsidRPr="000275BF" w14:paraId="4B71FFD1" w14:textId="77777777" w:rsidTr="00D13CC2">
        <w:trPr>
          <w:trHeight w:val="247"/>
        </w:trPr>
        <w:tc>
          <w:tcPr>
            <w:tcW w:w="630" w:type="dxa"/>
            <w:tcBorders>
              <w:top w:val="nil"/>
              <w:left w:val="nil"/>
              <w:bottom w:val="nil"/>
              <w:right w:val="nil"/>
            </w:tcBorders>
          </w:tcPr>
          <w:p w14:paraId="3E319D20" w14:textId="77777777" w:rsidR="00D13CC2" w:rsidRPr="000275BF" w:rsidRDefault="00D13CC2" w:rsidP="000275BF">
            <w:pPr>
              <w:pStyle w:val="TB"/>
            </w:pPr>
          </w:p>
        </w:tc>
        <w:tc>
          <w:tcPr>
            <w:tcW w:w="1710" w:type="dxa"/>
            <w:tcBorders>
              <w:top w:val="nil"/>
              <w:left w:val="nil"/>
              <w:bottom w:val="nil"/>
              <w:right w:val="nil"/>
            </w:tcBorders>
          </w:tcPr>
          <w:p w14:paraId="1065B5F6" w14:textId="6EC576F7" w:rsidR="00D13CC2" w:rsidRPr="000275BF" w:rsidRDefault="00D13CC2" w:rsidP="000275BF">
            <w:pPr>
              <w:pStyle w:val="TB"/>
            </w:pPr>
            <w:r w:rsidRPr="000275BF">
              <w:t>70</w:t>
            </w:r>
            <w:r w:rsidR="007E2D5C" w:rsidRPr="000275BF">
              <w:t>–</w:t>
            </w:r>
            <w:r w:rsidRPr="000275BF">
              <w:t>90</w:t>
            </w:r>
          </w:p>
        </w:tc>
        <w:tc>
          <w:tcPr>
            <w:tcW w:w="1080" w:type="dxa"/>
            <w:tcBorders>
              <w:top w:val="nil"/>
              <w:left w:val="single" w:sz="6" w:space="0" w:color="auto"/>
              <w:bottom w:val="single" w:sz="6" w:space="0" w:color="auto"/>
              <w:right w:val="nil"/>
            </w:tcBorders>
          </w:tcPr>
          <w:p w14:paraId="29024FF9" w14:textId="77777777" w:rsidR="00D13CC2" w:rsidRPr="000275BF" w:rsidRDefault="00D13CC2" w:rsidP="000275BF">
            <w:pPr>
              <w:pStyle w:val="TB"/>
            </w:pPr>
            <w:r w:rsidRPr="000275BF">
              <w:t>57.1</w:t>
            </w:r>
          </w:p>
        </w:tc>
        <w:tc>
          <w:tcPr>
            <w:tcW w:w="1080" w:type="dxa"/>
            <w:tcBorders>
              <w:top w:val="nil"/>
              <w:left w:val="nil"/>
              <w:bottom w:val="single" w:sz="6" w:space="0" w:color="auto"/>
              <w:right w:val="nil"/>
            </w:tcBorders>
          </w:tcPr>
          <w:p w14:paraId="58C2C05F" w14:textId="77777777" w:rsidR="00D13CC2" w:rsidRPr="000275BF" w:rsidRDefault="00D13CC2" w:rsidP="000275BF">
            <w:pPr>
              <w:pStyle w:val="TB"/>
            </w:pPr>
            <w:r w:rsidRPr="000275BF">
              <w:t>0.0</w:t>
            </w:r>
          </w:p>
        </w:tc>
        <w:tc>
          <w:tcPr>
            <w:tcW w:w="1080" w:type="dxa"/>
            <w:tcBorders>
              <w:top w:val="nil"/>
              <w:left w:val="nil"/>
              <w:bottom w:val="single" w:sz="6" w:space="0" w:color="auto"/>
              <w:right w:val="nil"/>
            </w:tcBorders>
          </w:tcPr>
          <w:p w14:paraId="425AF034" w14:textId="77777777" w:rsidR="00D13CC2" w:rsidRPr="000275BF" w:rsidRDefault="00D13CC2" w:rsidP="000275BF">
            <w:pPr>
              <w:pStyle w:val="TB"/>
            </w:pPr>
            <w:r w:rsidRPr="000275BF">
              <w:t>0.0</w:t>
            </w:r>
          </w:p>
        </w:tc>
        <w:tc>
          <w:tcPr>
            <w:tcW w:w="1170" w:type="dxa"/>
            <w:tcBorders>
              <w:top w:val="nil"/>
              <w:left w:val="nil"/>
              <w:bottom w:val="single" w:sz="6" w:space="0" w:color="auto"/>
              <w:right w:val="single" w:sz="6" w:space="0" w:color="auto"/>
            </w:tcBorders>
          </w:tcPr>
          <w:p w14:paraId="35BDBFC0" w14:textId="77777777" w:rsidR="00D13CC2" w:rsidRPr="000275BF" w:rsidRDefault="00D13CC2" w:rsidP="000275BF">
            <w:pPr>
              <w:pStyle w:val="TB"/>
            </w:pPr>
            <w:r w:rsidRPr="000275BF">
              <w:t>0.0</w:t>
            </w:r>
          </w:p>
        </w:tc>
      </w:tr>
      <w:tr w:rsidR="00D13CC2" w:rsidRPr="000275BF" w14:paraId="5A52FEA3" w14:textId="77777777" w:rsidTr="00D13CC2">
        <w:trPr>
          <w:trHeight w:val="247"/>
        </w:trPr>
        <w:tc>
          <w:tcPr>
            <w:tcW w:w="630" w:type="dxa"/>
            <w:tcBorders>
              <w:top w:val="nil"/>
              <w:left w:val="nil"/>
              <w:bottom w:val="nil"/>
              <w:right w:val="nil"/>
            </w:tcBorders>
          </w:tcPr>
          <w:p w14:paraId="6F6FD14F" w14:textId="77777777" w:rsidR="00D13CC2" w:rsidRPr="000275BF" w:rsidRDefault="00D13CC2" w:rsidP="000275BF">
            <w:pPr>
              <w:pStyle w:val="TB"/>
            </w:pPr>
          </w:p>
        </w:tc>
        <w:tc>
          <w:tcPr>
            <w:tcW w:w="1710" w:type="dxa"/>
            <w:tcBorders>
              <w:top w:val="nil"/>
              <w:left w:val="nil"/>
              <w:bottom w:val="nil"/>
              <w:right w:val="nil"/>
            </w:tcBorders>
          </w:tcPr>
          <w:p w14:paraId="2FBDC27B" w14:textId="77777777" w:rsidR="00D13CC2" w:rsidRPr="000275BF" w:rsidRDefault="00D13CC2" w:rsidP="000275BF">
            <w:pPr>
              <w:pStyle w:val="TB"/>
            </w:pPr>
            <w:r w:rsidRPr="000275BF">
              <w:t>Grand Total</w:t>
            </w:r>
          </w:p>
        </w:tc>
        <w:tc>
          <w:tcPr>
            <w:tcW w:w="1080" w:type="dxa"/>
            <w:tcBorders>
              <w:top w:val="nil"/>
              <w:left w:val="nil"/>
              <w:bottom w:val="nil"/>
              <w:right w:val="nil"/>
            </w:tcBorders>
          </w:tcPr>
          <w:p w14:paraId="1DDAA90D" w14:textId="77777777" w:rsidR="00D13CC2" w:rsidRPr="000275BF" w:rsidRDefault="00D13CC2" w:rsidP="000275BF">
            <w:pPr>
              <w:pStyle w:val="TB"/>
            </w:pPr>
            <w:r w:rsidRPr="000275BF">
              <w:t>100</w:t>
            </w:r>
          </w:p>
        </w:tc>
        <w:tc>
          <w:tcPr>
            <w:tcW w:w="1080" w:type="dxa"/>
            <w:tcBorders>
              <w:top w:val="nil"/>
              <w:left w:val="nil"/>
              <w:bottom w:val="nil"/>
              <w:right w:val="nil"/>
            </w:tcBorders>
          </w:tcPr>
          <w:p w14:paraId="68940C52" w14:textId="77777777" w:rsidR="00D13CC2" w:rsidRPr="000275BF" w:rsidRDefault="00D13CC2" w:rsidP="000275BF">
            <w:pPr>
              <w:pStyle w:val="TB"/>
            </w:pPr>
            <w:r w:rsidRPr="000275BF">
              <w:t>100</w:t>
            </w:r>
          </w:p>
        </w:tc>
        <w:tc>
          <w:tcPr>
            <w:tcW w:w="1080" w:type="dxa"/>
            <w:tcBorders>
              <w:top w:val="nil"/>
              <w:left w:val="nil"/>
              <w:bottom w:val="nil"/>
              <w:right w:val="nil"/>
            </w:tcBorders>
          </w:tcPr>
          <w:p w14:paraId="12A99343" w14:textId="77777777" w:rsidR="00D13CC2" w:rsidRPr="000275BF" w:rsidRDefault="00D13CC2" w:rsidP="000275BF">
            <w:pPr>
              <w:pStyle w:val="TB"/>
            </w:pPr>
            <w:r w:rsidRPr="000275BF">
              <w:t>100</w:t>
            </w:r>
          </w:p>
        </w:tc>
        <w:tc>
          <w:tcPr>
            <w:tcW w:w="1170" w:type="dxa"/>
            <w:tcBorders>
              <w:top w:val="nil"/>
              <w:left w:val="nil"/>
              <w:bottom w:val="nil"/>
              <w:right w:val="nil"/>
            </w:tcBorders>
          </w:tcPr>
          <w:p w14:paraId="0E833348" w14:textId="77777777" w:rsidR="00D13CC2" w:rsidRPr="000275BF" w:rsidRDefault="00D13CC2" w:rsidP="000275BF">
            <w:pPr>
              <w:pStyle w:val="TB"/>
            </w:pPr>
            <w:r w:rsidRPr="000275BF">
              <w:t>100</w:t>
            </w:r>
          </w:p>
        </w:tc>
      </w:tr>
    </w:tbl>
    <w:p w14:paraId="344BB2D1" w14:textId="01B85F56" w:rsidR="00D13CC2" w:rsidRPr="000275BF" w:rsidRDefault="00D13CC2" w:rsidP="00B25D04">
      <w:pPr>
        <w:pStyle w:val="SOLNLLL"/>
        <w:tabs>
          <w:tab w:val="left" w:pos="2610"/>
        </w:tabs>
        <w:sectPr w:rsidR="00D13CC2" w:rsidRPr="000275BF" w:rsidSect="00C50A31">
          <w:endnotePr>
            <w:numFmt w:val="decimal"/>
          </w:endnotePr>
          <w:pgSz w:w="12240" w:h="15840"/>
          <w:pgMar w:top="1440" w:right="1440" w:bottom="1440" w:left="1440" w:header="720" w:footer="720" w:gutter="0"/>
          <w:cols w:space="720"/>
          <w:noEndnote/>
          <w:docGrid w:linePitch="272"/>
        </w:sectPr>
      </w:pPr>
      <w:r w:rsidRPr="000275BF">
        <w:t>d.</w:t>
      </w:r>
      <w:r w:rsidRPr="000275BF">
        <w:tab/>
        <w:t xml:space="preserve">Higher values of </w:t>
      </w:r>
      <w:r w:rsidRPr="00B25D04">
        <w:rPr>
          <w:i/>
        </w:rPr>
        <w:t>x</w:t>
      </w:r>
      <w:r w:rsidRPr="000275BF">
        <w:t xml:space="preserve"> are associated with lower values of </w:t>
      </w:r>
      <w:r w:rsidRPr="00B25D04">
        <w:rPr>
          <w:i/>
        </w:rPr>
        <w:t>y</w:t>
      </w:r>
      <w:r w:rsidRPr="000275BF">
        <w:t xml:space="preserve"> and vice versa</w:t>
      </w:r>
      <w:r w:rsidR="00B25D04">
        <w:t>.</w:t>
      </w:r>
    </w:p>
    <w:p w14:paraId="5717D28B" w14:textId="2E034A85" w:rsidR="00D13CC2" w:rsidRPr="00B25D04" w:rsidRDefault="00D13CC2" w:rsidP="00D13CC2">
      <w:pPr>
        <w:pStyle w:val="SOLNL"/>
      </w:pPr>
      <w:r w:rsidRPr="00B25D04">
        <w:lastRenderedPageBreak/>
        <w:t>29. a.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160"/>
        <w:gridCol w:w="1260"/>
        <w:gridCol w:w="1260"/>
        <w:gridCol w:w="1260"/>
        <w:gridCol w:w="1260"/>
        <w:gridCol w:w="1710"/>
      </w:tblGrid>
      <w:tr w:rsidR="00D13CC2" w:rsidRPr="00B25D04" w14:paraId="2F4782D9" w14:textId="77777777" w:rsidTr="00CD4C53">
        <w:trPr>
          <w:trHeight w:val="315"/>
        </w:trPr>
        <w:tc>
          <w:tcPr>
            <w:tcW w:w="1710" w:type="dxa"/>
            <w:shd w:val="clear" w:color="auto" w:fill="auto"/>
            <w:noWrap/>
          </w:tcPr>
          <w:p w14:paraId="47F4F770" w14:textId="77777777" w:rsidR="00D13CC2" w:rsidRPr="00B25D04" w:rsidRDefault="00D13CC2" w:rsidP="00D13CC2">
            <w:pPr>
              <w:pStyle w:val="TB"/>
            </w:pPr>
          </w:p>
        </w:tc>
        <w:tc>
          <w:tcPr>
            <w:tcW w:w="7200" w:type="dxa"/>
            <w:gridSpan w:val="5"/>
            <w:shd w:val="clear" w:color="auto" w:fill="auto"/>
            <w:noWrap/>
          </w:tcPr>
          <w:p w14:paraId="1BC54E78" w14:textId="177BB50F" w:rsidR="00D13CC2" w:rsidRPr="00B25D04" w:rsidRDefault="00D13CC2" w:rsidP="00D13CC2">
            <w:pPr>
              <w:pStyle w:val="TCH1"/>
              <w:ind w:left="0" w:firstLine="0"/>
              <w:jc w:val="center"/>
            </w:pPr>
            <w:r w:rsidRPr="00B25D04">
              <w:t>Average Miles per Hour</w:t>
            </w:r>
          </w:p>
        </w:tc>
        <w:tc>
          <w:tcPr>
            <w:tcW w:w="1710" w:type="dxa"/>
            <w:shd w:val="clear" w:color="auto" w:fill="auto"/>
            <w:noWrap/>
          </w:tcPr>
          <w:p w14:paraId="7B600FB5" w14:textId="77777777" w:rsidR="00D13CC2" w:rsidRPr="00B25D04" w:rsidRDefault="00D13CC2" w:rsidP="00D13CC2">
            <w:pPr>
              <w:pStyle w:val="TB"/>
            </w:pPr>
          </w:p>
        </w:tc>
      </w:tr>
      <w:tr w:rsidR="00D13CC2" w:rsidRPr="00B25D04" w14:paraId="5A3AA9B7" w14:textId="77777777" w:rsidTr="00CD4C53">
        <w:trPr>
          <w:trHeight w:val="315"/>
        </w:trPr>
        <w:tc>
          <w:tcPr>
            <w:tcW w:w="1710" w:type="dxa"/>
            <w:shd w:val="clear" w:color="auto" w:fill="auto"/>
            <w:noWrap/>
            <w:hideMark/>
          </w:tcPr>
          <w:p w14:paraId="65738E7B" w14:textId="5B8BF3C9" w:rsidR="00D13CC2" w:rsidRPr="00B25D04" w:rsidRDefault="00D13CC2" w:rsidP="00D13CC2">
            <w:pPr>
              <w:pStyle w:val="TCH1"/>
            </w:pPr>
            <w:r w:rsidRPr="00B25D04">
              <w:t>Make</w:t>
            </w:r>
          </w:p>
        </w:tc>
        <w:tc>
          <w:tcPr>
            <w:tcW w:w="2160" w:type="dxa"/>
            <w:shd w:val="clear" w:color="auto" w:fill="auto"/>
            <w:noWrap/>
            <w:hideMark/>
          </w:tcPr>
          <w:p w14:paraId="1D2DE1BF" w14:textId="68FAD425" w:rsidR="00D13CC2" w:rsidRPr="00B25D04" w:rsidRDefault="00D13CC2" w:rsidP="00D13CC2">
            <w:pPr>
              <w:pStyle w:val="TCH2"/>
            </w:pPr>
            <w:r w:rsidRPr="00B25D04">
              <w:t>130–139.9</w:t>
            </w:r>
          </w:p>
        </w:tc>
        <w:tc>
          <w:tcPr>
            <w:tcW w:w="1260" w:type="dxa"/>
            <w:shd w:val="clear" w:color="auto" w:fill="auto"/>
            <w:noWrap/>
            <w:hideMark/>
          </w:tcPr>
          <w:p w14:paraId="043A26CB" w14:textId="77777777" w:rsidR="00D13CC2" w:rsidRPr="00B25D04" w:rsidRDefault="00D13CC2" w:rsidP="00D13CC2">
            <w:pPr>
              <w:pStyle w:val="TCH2"/>
            </w:pPr>
            <w:r w:rsidRPr="00B25D04">
              <w:t>140–149.9</w:t>
            </w:r>
          </w:p>
        </w:tc>
        <w:tc>
          <w:tcPr>
            <w:tcW w:w="1260" w:type="dxa"/>
            <w:shd w:val="clear" w:color="auto" w:fill="auto"/>
            <w:noWrap/>
            <w:hideMark/>
          </w:tcPr>
          <w:p w14:paraId="45EEFB62" w14:textId="77777777" w:rsidR="00D13CC2" w:rsidRPr="00B25D04" w:rsidRDefault="00D13CC2" w:rsidP="00D13CC2">
            <w:pPr>
              <w:pStyle w:val="TCH2"/>
            </w:pPr>
            <w:r w:rsidRPr="00B25D04">
              <w:t>150–159.9</w:t>
            </w:r>
          </w:p>
        </w:tc>
        <w:tc>
          <w:tcPr>
            <w:tcW w:w="1260" w:type="dxa"/>
            <w:shd w:val="clear" w:color="auto" w:fill="auto"/>
            <w:noWrap/>
            <w:hideMark/>
          </w:tcPr>
          <w:p w14:paraId="7C2EBCEF" w14:textId="77777777" w:rsidR="00D13CC2" w:rsidRPr="00B25D04" w:rsidRDefault="00D13CC2" w:rsidP="00D13CC2">
            <w:pPr>
              <w:pStyle w:val="TCH2"/>
            </w:pPr>
            <w:r w:rsidRPr="00B25D04">
              <w:t>160–169.9</w:t>
            </w:r>
          </w:p>
        </w:tc>
        <w:tc>
          <w:tcPr>
            <w:tcW w:w="1260" w:type="dxa"/>
            <w:shd w:val="clear" w:color="auto" w:fill="auto"/>
            <w:noWrap/>
            <w:hideMark/>
          </w:tcPr>
          <w:p w14:paraId="281310F7" w14:textId="77777777" w:rsidR="00D13CC2" w:rsidRPr="00B25D04" w:rsidRDefault="00D13CC2" w:rsidP="00D13CC2">
            <w:pPr>
              <w:pStyle w:val="TCH2"/>
            </w:pPr>
            <w:r w:rsidRPr="00B25D04">
              <w:t>170–179.9</w:t>
            </w:r>
          </w:p>
        </w:tc>
        <w:tc>
          <w:tcPr>
            <w:tcW w:w="1710" w:type="dxa"/>
            <w:shd w:val="clear" w:color="auto" w:fill="auto"/>
            <w:noWrap/>
            <w:hideMark/>
          </w:tcPr>
          <w:p w14:paraId="7E7E9C2F" w14:textId="2CA0FF1D" w:rsidR="00D13CC2" w:rsidRPr="00B25D04" w:rsidRDefault="00D13CC2" w:rsidP="00D13CC2">
            <w:pPr>
              <w:pStyle w:val="TCH1"/>
            </w:pPr>
            <w:r w:rsidRPr="00B25D04">
              <w:t>Total</w:t>
            </w:r>
          </w:p>
        </w:tc>
      </w:tr>
      <w:tr w:rsidR="00D13CC2" w:rsidRPr="00B25D04" w14:paraId="53051A47" w14:textId="77777777" w:rsidTr="00CD4C53">
        <w:trPr>
          <w:trHeight w:val="315"/>
        </w:trPr>
        <w:tc>
          <w:tcPr>
            <w:tcW w:w="1710" w:type="dxa"/>
            <w:shd w:val="clear" w:color="auto" w:fill="auto"/>
            <w:noWrap/>
            <w:hideMark/>
          </w:tcPr>
          <w:p w14:paraId="178DA807" w14:textId="7E8E975D" w:rsidR="00D13CC2" w:rsidRPr="00B25D04" w:rsidRDefault="00D13CC2" w:rsidP="00D13CC2">
            <w:pPr>
              <w:pStyle w:val="TB"/>
            </w:pPr>
            <w:r w:rsidRPr="00B25D04">
              <w:t>Buick</w:t>
            </w:r>
          </w:p>
        </w:tc>
        <w:tc>
          <w:tcPr>
            <w:tcW w:w="2160" w:type="dxa"/>
            <w:shd w:val="clear" w:color="auto" w:fill="auto"/>
            <w:noWrap/>
            <w:hideMark/>
          </w:tcPr>
          <w:p w14:paraId="3073C027" w14:textId="77777777" w:rsidR="00D13CC2" w:rsidRPr="00B25D04" w:rsidRDefault="00D13CC2" w:rsidP="00D13CC2">
            <w:pPr>
              <w:pStyle w:val="TB"/>
            </w:pPr>
            <w:r w:rsidRPr="00B25D04">
              <w:t>100.00</w:t>
            </w:r>
          </w:p>
        </w:tc>
        <w:tc>
          <w:tcPr>
            <w:tcW w:w="1260" w:type="dxa"/>
            <w:shd w:val="clear" w:color="auto" w:fill="auto"/>
            <w:noWrap/>
            <w:hideMark/>
          </w:tcPr>
          <w:p w14:paraId="639F6711" w14:textId="77777777" w:rsidR="00D13CC2" w:rsidRPr="00B25D04" w:rsidRDefault="00D13CC2" w:rsidP="00D13CC2">
            <w:pPr>
              <w:pStyle w:val="TB"/>
            </w:pPr>
            <w:r w:rsidRPr="00B25D04">
              <w:t>0.00</w:t>
            </w:r>
          </w:p>
        </w:tc>
        <w:tc>
          <w:tcPr>
            <w:tcW w:w="1260" w:type="dxa"/>
            <w:shd w:val="clear" w:color="auto" w:fill="auto"/>
            <w:noWrap/>
            <w:hideMark/>
          </w:tcPr>
          <w:p w14:paraId="7541DB47" w14:textId="77777777" w:rsidR="00D13CC2" w:rsidRPr="00B25D04" w:rsidRDefault="00D13CC2" w:rsidP="00D13CC2">
            <w:pPr>
              <w:pStyle w:val="TB"/>
            </w:pPr>
            <w:r w:rsidRPr="00B25D04">
              <w:t>0.00</w:t>
            </w:r>
          </w:p>
        </w:tc>
        <w:tc>
          <w:tcPr>
            <w:tcW w:w="1260" w:type="dxa"/>
            <w:shd w:val="clear" w:color="auto" w:fill="auto"/>
            <w:noWrap/>
            <w:hideMark/>
          </w:tcPr>
          <w:p w14:paraId="7A862667" w14:textId="77777777" w:rsidR="00D13CC2" w:rsidRPr="00B25D04" w:rsidRDefault="00D13CC2" w:rsidP="00D13CC2">
            <w:pPr>
              <w:pStyle w:val="TB"/>
            </w:pPr>
            <w:r w:rsidRPr="00B25D04">
              <w:t>0.00</w:t>
            </w:r>
          </w:p>
        </w:tc>
        <w:tc>
          <w:tcPr>
            <w:tcW w:w="1260" w:type="dxa"/>
            <w:shd w:val="clear" w:color="auto" w:fill="auto"/>
            <w:noWrap/>
            <w:hideMark/>
          </w:tcPr>
          <w:p w14:paraId="077C481D" w14:textId="77777777" w:rsidR="00D13CC2" w:rsidRPr="00B25D04" w:rsidRDefault="00D13CC2" w:rsidP="00D13CC2">
            <w:pPr>
              <w:pStyle w:val="TB"/>
            </w:pPr>
            <w:r w:rsidRPr="00B25D04">
              <w:t>0.00</w:t>
            </w:r>
          </w:p>
        </w:tc>
        <w:tc>
          <w:tcPr>
            <w:tcW w:w="1710" w:type="dxa"/>
            <w:shd w:val="clear" w:color="auto" w:fill="auto"/>
            <w:noWrap/>
            <w:hideMark/>
          </w:tcPr>
          <w:p w14:paraId="45E73C67" w14:textId="77777777" w:rsidR="00D13CC2" w:rsidRPr="00B25D04" w:rsidRDefault="00D13CC2" w:rsidP="00D13CC2">
            <w:pPr>
              <w:pStyle w:val="TB"/>
            </w:pPr>
            <w:r w:rsidRPr="00B25D04">
              <w:t>100.00</w:t>
            </w:r>
          </w:p>
        </w:tc>
      </w:tr>
      <w:tr w:rsidR="00D13CC2" w:rsidRPr="00B25D04" w14:paraId="306EF763" w14:textId="77777777" w:rsidTr="00CD4C53">
        <w:trPr>
          <w:trHeight w:val="315"/>
        </w:trPr>
        <w:tc>
          <w:tcPr>
            <w:tcW w:w="1710" w:type="dxa"/>
            <w:shd w:val="clear" w:color="auto" w:fill="auto"/>
            <w:noWrap/>
            <w:hideMark/>
          </w:tcPr>
          <w:p w14:paraId="05CDEDFD" w14:textId="77777777" w:rsidR="00D13CC2" w:rsidRPr="00B25D04" w:rsidRDefault="00D13CC2" w:rsidP="00D13CC2">
            <w:pPr>
              <w:pStyle w:val="TB"/>
            </w:pPr>
            <w:r w:rsidRPr="00B25D04">
              <w:t>Chevrolet</w:t>
            </w:r>
          </w:p>
        </w:tc>
        <w:tc>
          <w:tcPr>
            <w:tcW w:w="2160" w:type="dxa"/>
            <w:shd w:val="clear" w:color="auto" w:fill="auto"/>
            <w:noWrap/>
            <w:hideMark/>
          </w:tcPr>
          <w:p w14:paraId="482FAE5E" w14:textId="77777777" w:rsidR="00D13CC2" w:rsidRPr="00B25D04" w:rsidRDefault="00D13CC2" w:rsidP="00D13CC2">
            <w:pPr>
              <w:pStyle w:val="TB"/>
            </w:pPr>
            <w:r w:rsidRPr="00B25D04">
              <w:t>18.75</w:t>
            </w:r>
          </w:p>
        </w:tc>
        <w:tc>
          <w:tcPr>
            <w:tcW w:w="1260" w:type="dxa"/>
            <w:shd w:val="clear" w:color="auto" w:fill="auto"/>
            <w:noWrap/>
            <w:hideMark/>
          </w:tcPr>
          <w:p w14:paraId="68413379" w14:textId="77777777" w:rsidR="00D13CC2" w:rsidRPr="00B25D04" w:rsidRDefault="00D13CC2" w:rsidP="00D13CC2">
            <w:pPr>
              <w:pStyle w:val="TB"/>
            </w:pPr>
            <w:r w:rsidRPr="00B25D04">
              <w:t>31.25</w:t>
            </w:r>
          </w:p>
        </w:tc>
        <w:tc>
          <w:tcPr>
            <w:tcW w:w="1260" w:type="dxa"/>
            <w:shd w:val="clear" w:color="auto" w:fill="auto"/>
            <w:noWrap/>
            <w:hideMark/>
          </w:tcPr>
          <w:p w14:paraId="2860954E" w14:textId="77777777" w:rsidR="00D13CC2" w:rsidRPr="00B25D04" w:rsidRDefault="00D13CC2" w:rsidP="00D13CC2">
            <w:pPr>
              <w:pStyle w:val="TB"/>
            </w:pPr>
            <w:r w:rsidRPr="00B25D04">
              <w:t>25.00</w:t>
            </w:r>
          </w:p>
        </w:tc>
        <w:tc>
          <w:tcPr>
            <w:tcW w:w="1260" w:type="dxa"/>
            <w:shd w:val="clear" w:color="auto" w:fill="auto"/>
            <w:noWrap/>
            <w:hideMark/>
          </w:tcPr>
          <w:p w14:paraId="1C4C9DD7" w14:textId="77777777" w:rsidR="00D13CC2" w:rsidRPr="00B25D04" w:rsidRDefault="00D13CC2" w:rsidP="00D13CC2">
            <w:pPr>
              <w:pStyle w:val="TB"/>
            </w:pPr>
            <w:r w:rsidRPr="00B25D04">
              <w:t>18.75</w:t>
            </w:r>
          </w:p>
        </w:tc>
        <w:tc>
          <w:tcPr>
            <w:tcW w:w="1260" w:type="dxa"/>
            <w:shd w:val="clear" w:color="auto" w:fill="auto"/>
            <w:noWrap/>
            <w:hideMark/>
          </w:tcPr>
          <w:p w14:paraId="4250060A" w14:textId="77777777" w:rsidR="00D13CC2" w:rsidRPr="00B25D04" w:rsidRDefault="00D13CC2" w:rsidP="00D13CC2">
            <w:pPr>
              <w:pStyle w:val="TB"/>
            </w:pPr>
            <w:r w:rsidRPr="00B25D04">
              <w:t>6.25</w:t>
            </w:r>
          </w:p>
        </w:tc>
        <w:tc>
          <w:tcPr>
            <w:tcW w:w="1710" w:type="dxa"/>
            <w:shd w:val="clear" w:color="auto" w:fill="auto"/>
            <w:noWrap/>
            <w:hideMark/>
          </w:tcPr>
          <w:p w14:paraId="13048BAC" w14:textId="77777777" w:rsidR="00D13CC2" w:rsidRPr="00B25D04" w:rsidRDefault="00D13CC2" w:rsidP="00D13CC2">
            <w:pPr>
              <w:pStyle w:val="TB"/>
            </w:pPr>
            <w:r w:rsidRPr="00B25D04">
              <w:t>100.00</w:t>
            </w:r>
          </w:p>
        </w:tc>
      </w:tr>
      <w:tr w:rsidR="00D13CC2" w:rsidRPr="00B25D04" w14:paraId="52ADF78C" w14:textId="77777777" w:rsidTr="00CD4C53">
        <w:trPr>
          <w:trHeight w:val="315"/>
        </w:trPr>
        <w:tc>
          <w:tcPr>
            <w:tcW w:w="1710" w:type="dxa"/>
            <w:shd w:val="clear" w:color="auto" w:fill="auto"/>
            <w:noWrap/>
            <w:hideMark/>
          </w:tcPr>
          <w:p w14:paraId="2C1569C2" w14:textId="77777777" w:rsidR="00D13CC2" w:rsidRPr="00B25D04" w:rsidRDefault="00D13CC2" w:rsidP="00D13CC2">
            <w:pPr>
              <w:pStyle w:val="TB"/>
            </w:pPr>
            <w:r w:rsidRPr="00B25D04">
              <w:t>Dodge</w:t>
            </w:r>
          </w:p>
        </w:tc>
        <w:tc>
          <w:tcPr>
            <w:tcW w:w="2160" w:type="dxa"/>
            <w:shd w:val="clear" w:color="auto" w:fill="auto"/>
            <w:noWrap/>
            <w:hideMark/>
          </w:tcPr>
          <w:p w14:paraId="4C86F451" w14:textId="77777777" w:rsidR="00D13CC2" w:rsidRPr="00B25D04" w:rsidRDefault="00D13CC2" w:rsidP="00D13CC2">
            <w:pPr>
              <w:pStyle w:val="TB"/>
            </w:pPr>
            <w:r w:rsidRPr="00B25D04">
              <w:t>0.00</w:t>
            </w:r>
          </w:p>
        </w:tc>
        <w:tc>
          <w:tcPr>
            <w:tcW w:w="1260" w:type="dxa"/>
            <w:shd w:val="clear" w:color="auto" w:fill="auto"/>
            <w:noWrap/>
            <w:hideMark/>
          </w:tcPr>
          <w:p w14:paraId="7057B425" w14:textId="77777777" w:rsidR="00D13CC2" w:rsidRPr="00B25D04" w:rsidRDefault="00D13CC2" w:rsidP="00D13CC2">
            <w:pPr>
              <w:pStyle w:val="TB"/>
            </w:pPr>
            <w:r w:rsidRPr="00B25D04">
              <w:t>100.00</w:t>
            </w:r>
          </w:p>
        </w:tc>
        <w:tc>
          <w:tcPr>
            <w:tcW w:w="1260" w:type="dxa"/>
            <w:shd w:val="clear" w:color="auto" w:fill="auto"/>
            <w:noWrap/>
            <w:hideMark/>
          </w:tcPr>
          <w:p w14:paraId="6FA6DEC8" w14:textId="77777777" w:rsidR="00D13CC2" w:rsidRPr="00B25D04" w:rsidRDefault="00D13CC2" w:rsidP="00D13CC2">
            <w:pPr>
              <w:pStyle w:val="TB"/>
            </w:pPr>
            <w:r w:rsidRPr="00B25D04">
              <w:t>0.00</w:t>
            </w:r>
          </w:p>
        </w:tc>
        <w:tc>
          <w:tcPr>
            <w:tcW w:w="1260" w:type="dxa"/>
            <w:shd w:val="clear" w:color="auto" w:fill="auto"/>
            <w:noWrap/>
            <w:hideMark/>
          </w:tcPr>
          <w:p w14:paraId="6FBD9BDC" w14:textId="77777777" w:rsidR="00D13CC2" w:rsidRPr="00B25D04" w:rsidRDefault="00D13CC2" w:rsidP="00D13CC2">
            <w:pPr>
              <w:pStyle w:val="TB"/>
            </w:pPr>
            <w:r w:rsidRPr="00B25D04">
              <w:t>0.00</w:t>
            </w:r>
          </w:p>
        </w:tc>
        <w:tc>
          <w:tcPr>
            <w:tcW w:w="1260" w:type="dxa"/>
            <w:shd w:val="clear" w:color="auto" w:fill="auto"/>
            <w:noWrap/>
            <w:hideMark/>
          </w:tcPr>
          <w:p w14:paraId="581134D7" w14:textId="77777777" w:rsidR="00D13CC2" w:rsidRPr="00B25D04" w:rsidRDefault="00D13CC2" w:rsidP="00D13CC2">
            <w:pPr>
              <w:pStyle w:val="TB"/>
            </w:pPr>
            <w:r w:rsidRPr="00B25D04">
              <w:t>0.00</w:t>
            </w:r>
          </w:p>
        </w:tc>
        <w:tc>
          <w:tcPr>
            <w:tcW w:w="1710" w:type="dxa"/>
            <w:shd w:val="clear" w:color="auto" w:fill="auto"/>
            <w:noWrap/>
            <w:hideMark/>
          </w:tcPr>
          <w:p w14:paraId="272507EE" w14:textId="77777777" w:rsidR="00D13CC2" w:rsidRPr="00B25D04" w:rsidRDefault="00D13CC2" w:rsidP="00D13CC2">
            <w:pPr>
              <w:pStyle w:val="TB"/>
            </w:pPr>
            <w:r w:rsidRPr="00B25D04">
              <w:t>100.00</w:t>
            </w:r>
          </w:p>
        </w:tc>
      </w:tr>
      <w:tr w:rsidR="00D13CC2" w:rsidRPr="00B25D04" w14:paraId="4427CDF0" w14:textId="77777777" w:rsidTr="00CD4C53">
        <w:trPr>
          <w:trHeight w:val="315"/>
        </w:trPr>
        <w:tc>
          <w:tcPr>
            <w:tcW w:w="1710" w:type="dxa"/>
            <w:shd w:val="clear" w:color="auto" w:fill="auto"/>
            <w:noWrap/>
            <w:hideMark/>
          </w:tcPr>
          <w:p w14:paraId="76FE97A3" w14:textId="77777777" w:rsidR="00D13CC2" w:rsidRPr="00B25D04" w:rsidRDefault="00D13CC2" w:rsidP="00D13CC2">
            <w:pPr>
              <w:pStyle w:val="TB"/>
            </w:pPr>
            <w:r w:rsidRPr="00B25D04">
              <w:t>Ford</w:t>
            </w:r>
          </w:p>
        </w:tc>
        <w:tc>
          <w:tcPr>
            <w:tcW w:w="2160" w:type="dxa"/>
            <w:shd w:val="clear" w:color="auto" w:fill="auto"/>
            <w:noWrap/>
            <w:hideMark/>
          </w:tcPr>
          <w:p w14:paraId="200C49FE" w14:textId="77777777" w:rsidR="00D13CC2" w:rsidRPr="00B25D04" w:rsidRDefault="00D13CC2" w:rsidP="00D13CC2">
            <w:pPr>
              <w:pStyle w:val="TB"/>
            </w:pPr>
            <w:r w:rsidRPr="00B25D04">
              <w:t>33.33</w:t>
            </w:r>
          </w:p>
        </w:tc>
        <w:tc>
          <w:tcPr>
            <w:tcW w:w="1260" w:type="dxa"/>
            <w:shd w:val="clear" w:color="auto" w:fill="auto"/>
            <w:noWrap/>
            <w:hideMark/>
          </w:tcPr>
          <w:p w14:paraId="127F5FD5" w14:textId="77777777" w:rsidR="00D13CC2" w:rsidRPr="00B25D04" w:rsidRDefault="00D13CC2" w:rsidP="00D13CC2">
            <w:pPr>
              <w:pStyle w:val="TB"/>
            </w:pPr>
            <w:r w:rsidRPr="00B25D04">
              <w:t>16.67</w:t>
            </w:r>
          </w:p>
        </w:tc>
        <w:tc>
          <w:tcPr>
            <w:tcW w:w="1260" w:type="dxa"/>
            <w:shd w:val="clear" w:color="auto" w:fill="auto"/>
            <w:noWrap/>
            <w:hideMark/>
          </w:tcPr>
          <w:p w14:paraId="3B8C1797" w14:textId="77777777" w:rsidR="00D13CC2" w:rsidRPr="00B25D04" w:rsidRDefault="00D13CC2" w:rsidP="00D13CC2">
            <w:pPr>
              <w:pStyle w:val="TB"/>
            </w:pPr>
            <w:r w:rsidRPr="00B25D04">
              <w:t>33.33</w:t>
            </w:r>
          </w:p>
        </w:tc>
        <w:tc>
          <w:tcPr>
            <w:tcW w:w="1260" w:type="dxa"/>
            <w:shd w:val="clear" w:color="auto" w:fill="auto"/>
            <w:noWrap/>
            <w:hideMark/>
          </w:tcPr>
          <w:p w14:paraId="0871D1F4" w14:textId="77777777" w:rsidR="00D13CC2" w:rsidRPr="00B25D04" w:rsidRDefault="00D13CC2" w:rsidP="00D13CC2">
            <w:pPr>
              <w:pStyle w:val="TB"/>
            </w:pPr>
            <w:r w:rsidRPr="00B25D04">
              <w:t>16.67</w:t>
            </w:r>
          </w:p>
        </w:tc>
        <w:tc>
          <w:tcPr>
            <w:tcW w:w="1260" w:type="dxa"/>
            <w:shd w:val="clear" w:color="auto" w:fill="auto"/>
            <w:noWrap/>
            <w:hideMark/>
          </w:tcPr>
          <w:p w14:paraId="119025CE" w14:textId="77777777" w:rsidR="00D13CC2" w:rsidRPr="00B25D04" w:rsidRDefault="00D13CC2" w:rsidP="00D13CC2">
            <w:pPr>
              <w:pStyle w:val="TB"/>
            </w:pPr>
            <w:r w:rsidRPr="00B25D04">
              <w:t>0.00</w:t>
            </w:r>
          </w:p>
        </w:tc>
        <w:tc>
          <w:tcPr>
            <w:tcW w:w="1710" w:type="dxa"/>
            <w:shd w:val="clear" w:color="auto" w:fill="auto"/>
            <w:noWrap/>
            <w:hideMark/>
          </w:tcPr>
          <w:p w14:paraId="62071119" w14:textId="77777777" w:rsidR="00D13CC2" w:rsidRPr="00B25D04" w:rsidRDefault="00D13CC2" w:rsidP="00D13CC2">
            <w:pPr>
              <w:pStyle w:val="TB"/>
            </w:pPr>
            <w:r w:rsidRPr="00B25D04">
              <w:t>100.00</w:t>
            </w:r>
          </w:p>
        </w:tc>
      </w:tr>
    </w:tbl>
    <w:p w14:paraId="46145291" w14:textId="4F4EA8A8" w:rsidR="00D13CC2" w:rsidRPr="00B25D04" w:rsidRDefault="00D13CC2" w:rsidP="00C11193">
      <w:pPr>
        <w:pStyle w:val="SOLNLLL"/>
        <w:spacing w:before="240"/>
      </w:pPr>
      <w:r w:rsidRPr="00B25D04">
        <w:t>b.</w:t>
      </w:r>
      <w:r w:rsidRPr="00B25D04">
        <w:tab/>
        <w:t>25.00 + 18.75 + 6.25 = 50 percent</w:t>
      </w:r>
    </w:p>
    <w:p w14:paraId="14B0717A" w14:textId="77777777" w:rsidR="00D13CC2" w:rsidRDefault="00D13CC2" w:rsidP="00D13CC2">
      <w:pPr>
        <w:rPr>
          <w:highlight w:val="cyan"/>
        </w:rPr>
      </w:pPr>
      <w:r>
        <w:rPr>
          <w:highlight w:val="cyan"/>
        </w:rPr>
        <w:br w:type="page"/>
      </w:r>
    </w:p>
    <w:p w14:paraId="4FFDFEE8" w14:textId="77777777" w:rsidR="00D13CC2" w:rsidRPr="00CC7AB7" w:rsidRDefault="00D13CC2" w:rsidP="00D13CC2">
      <w:pPr>
        <w:pStyle w:val="SOLNLLL"/>
        <w:rPr>
          <w:highlight w:val="cyan"/>
        </w:rPr>
      </w:pPr>
      <w:r w:rsidRPr="00C379E2">
        <w:lastRenderedPageBreak/>
        <w:t>c.</w:t>
      </w:r>
      <w:r w:rsidRPr="00C379E2">
        <w:tab/>
      </w:r>
    </w:p>
    <w:tbl>
      <w:tblPr>
        <w:tblW w:w="0" w:type="auto"/>
        <w:tblInd w:w="1165" w:type="dxa"/>
        <w:tblLook w:val="04A0" w:firstRow="1" w:lastRow="0" w:firstColumn="1" w:lastColumn="0" w:noHBand="0" w:noVBand="1"/>
      </w:tblPr>
      <w:tblGrid>
        <w:gridCol w:w="2610"/>
        <w:gridCol w:w="2250"/>
        <w:gridCol w:w="1530"/>
        <w:gridCol w:w="1440"/>
        <w:gridCol w:w="1440"/>
        <w:gridCol w:w="1260"/>
      </w:tblGrid>
      <w:tr w:rsidR="00D13CC2" w:rsidRPr="00B25D04" w14:paraId="79CD6CD1" w14:textId="77777777" w:rsidTr="00D13CC2">
        <w:trPr>
          <w:trHeight w:val="315"/>
        </w:trPr>
        <w:tc>
          <w:tcPr>
            <w:tcW w:w="2610" w:type="dxa"/>
            <w:shd w:val="clear" w:color="auto" w:fill="auto"/>
            <w:noWrap/>
          </w:tcPr>
          <w:p w14:paraId="5E28DCDA" w14:textId="77777777" w:rsidR="00D13CC2" w:rsidRPr="00B25D04" w:rsidRDefault="00D13CC2" w:rsidP="00B25D04">
            <w:pPr>
              <w:spacing w:line="480" w:lineRule="auto"/>
              <w:rPr>
                <w:sz w:val="24"/>
                <w:szCs w:val="24"/>
              </w:rPr>
            </w:pPr>
          </w:p>
        </w:tc>
        <w:tc>
          <w:tcPr>
            <w:tcW w:w="7920" w:type="dxa"/>
            <w:gridSpan w:val="5"/>
            <w:shd w:val="clear" w:color="auto" w:fill="auto"/>
            <w:noWrap/>
          </w:tcPr>
          <w:p w14:paraId="60AD777A" w14:textId="6C2EB843" w:rsidR="00D13CC2" w:rsidRPr="00B25D04" w:rsidRDefault="00D13CC2" w:rsidP="00B25D04">
            <w:pPr>
              <w:pStyle w:val="TCH1"/>
              <w:jc w:val="center"/>
              <w:rPr>
                <w:szCs w:val="24"/>
              </w:rPr>
            </w:pPr>
            <w:r w:rsidRPr="00B25D04">
              <w:rPr>
                <w:szCs w:val="24"/>
              </w:rPr>
              <w:t>Average Miles per Hour</w:t>
            </w:r>
          </w:p>
        </w:tc>
      </w:tr>
      <w:tr w:rsidR="00D13CC2" w:rsidRPr="00B25D04" w14:paraId="73D38902" w14:textId="77777777" w:rsidTr="00D13CC2">
        <w:trPr>
          <w:trHeight w:val="315"/>
        </w:trPr>
        <w:tc>
          <w:tcPr>
            <w:tcW w:w="2610" w:type="dxa"/>
            <w:shd w:val="clear" w:color="auto" w:fill="auto"/>
            <w:noWrap/>
            <w:hideMark/>
          </w:tcPr>
          <w:p w14:paraId="58D48489" w14:textId="566774E6" w:rsidR="00D13CC2" w:rsidRPr="00B25D04" w:rsidRDefault="00D13CC2" w:rsidP="00B25D04">
            <w:pPr>
              <w:pStyle w:val="TCH1"/>
              <w:rPr>
                <w:szCs w:val="24"/>
              </w:rPr>
            </w:pPr>
            <w:r w:rsidRPr="00B25D04">
              <w:rPr>
                <w:szCs w:val="24"/>
              </w:rPr>
              <w:t>Make</w:t>
            </w:r>
          </w:p>
        </w:tc>
        <w:tc>
          <w:tcPr>
            <w:tcW w:w="2250" w:type="dxa"/>
            <w:shd w:val="clear" w:color="auto" w:fill="auto"/>
            <w:noWrap/>
            <w:hideMark/>
          </w:tcPr>
          <w:p w14:paraId="6BED6A49" w14:textId="03EB0E84" w:rsidR="00D13CC2" w:rsidRPr="00B25D04" w:rsidRDefault="00D13CC2" w:rsidP="00B25D04">
            <w:pPr>
              <w:pStyle w:val="TCH2"/>
              <w:rPr>
                <w:szCs w:val="24"/>
              </w:rPr>
            </w:pPr>
            <w:r w:rsidRPr="00B25D04">
              <w:rPr>
                <w:szCs w:val="24"/>
              </w:rPr>
              <w:t>130–139.9</w:t>
            </w:r>
          </w:p>
        </w:tc>
        <w:tc>
          <w:tcPr>
            <w:tcW w:w="1530" w:type="dxa"/>
            <w:shd w:val="clear" w:color="auto" w:fill="auto"/>
            <w:noWrap/>
            <w:hideMark/>
          </w:tcPr>
          <w:p w14:paraId="0E136FA7" w14:textId="77777777" w:rsidR="00D13CC2" w:rsidRPr="00B25D04" w:rsidRDefault="00D13CC2" w:rsidP="00B25D04">
            <w:pPr>
              <w:pStyle w:val="TCH2"/>
              <w:rPr>
                <w:szCs w:val="24"/>
              </w:rPr>
            </w:pPr>
            <w:r w:rsidRPr="00B25D04">
              <w:rPr>
                <w:szCs w:val="24"/>
              </w:rPr>
              <w:t>140–149.9</w:t>
            </w:r>
          </w:p>
        </w:tc>
        <w:tc>
          <w:tcPr>
            <w:tcW w:w="1440" w:type="dxa"/>
            <w:shd w:val="clear" w:color="auto" w:fill="auto"/>
            <w:noWrap/>
            <w:hideMark/>
          </w:tcPr>
          <w:p w14:paraId="1AAF1A55" w14:textId="77777777" w:rsidR="00D13CC2" w:rsidRPr="00B25D04" w:rsidRDefault="00D13CC2" w:rsidP="00B25D04">
            <w:pPr>
              <w:pStyle w:val="TCH2"/>
              <w:rPr>
                <w:szCs w:val="24"/>
              </w:rPr>
            </w:pPr>
            <w:r w:rsidRPr="00B25D04">
              <w:rPr>
                <w:szCs w:val="24"/>
              </w:rPr>
              <w:t>150–159.9</w:t>
            </w:r>
          </w:p>
        </w:tc>
        <w:tc>
          <w:tcPr>
            <w:tcW w:w="1440" w:type="dxa"/>
            <w:shd w:val="clear" w:color="auto" w:fill="auto"/>
            <w:noWrap/>
            <w:hideMark/>
          </w:tcPr>
          <w:p w14:paraId="4A91FF5A" w14:textId="77777777" w:rsidR="00D13CC2" w:rsidRPr="00B25D04" w:rsidRDefault="00D13CC2" w:rsidP="00B25D04">
            <w:pPr>
              <w:pStyle w:val="TCH2"/>
              <w:rPr>
                <w:szCs w:val="24"/>
              </w:rPr>
            </w:pPr>
            <w:r w:rsidRPr="00B25D04">
              <w:rPr>
                <w:szCs w:val="24"/>
              </w:rPr>
              <w:t>160–169.9</w:t>
            </w:r>
          </w:p>
        </w:tc>
        <w:tc>
          <w:tcPr>
            <w:tcW w:w="1260" w:type="dxa"/>
            <w:shd w:val="clear" w:color="auto" w:fill="auto"/>
            <w:noWrap/>
            <w:hideMark/>
          </w:tcPr>
          <w:p w14:paraId="5DFDFCAE" w14:textId="77777777" w:rsidR="00D13CC2" w:rsidRPr="00B25D04" w:rsidRDefault="00D13CC2" w:rsidP="00B25D04">
            <w:pPr>
              <w:pStyle w:val="TCH2"/>
              <w:rPr>
                <w:szCs w:val="24"/>
              </w:rPr>
            </w:pPr>
            <w:r w:rsidRPr="00B25D04">
              <w:rPr>
                <w:szCs w:val="24"/>
              </w:rPr>
              <w:t>170–179.9</w:t>
            </w:r>
          </w:p>
        </w:tc>
      </w:tr>
      <w:tr w:rsidR="00D13CC2" w:rsidRPr="00B25D04" w14:paraId="62DBABE3" w14:textId="77777777" w:rsidTr="00D13CC2">
        <w:trPr>
          <w:trHeight w:val="315"/>
        </w:trPr>
        <w:tc>
          <w:tcPr>
            <w:tcW w:w="2610" w:type="dxa"/>
            <w:shd w:val="clear" w:color="auto" w:fill="auto"/>
            <w:noWrap/>
            <w:hideMark/>
          </w:tcPr>
          <w:p w14:paraId="153BFDDA" w14:textId="7669DD9B" w:rsidR="00D13CC2" w:rsidRPr="00B25D04" w:rsidRDefault="00D13CC2" w:rsidP="00B25D04">
            <w:pPr>
              <w:spacing w:line="480" w:lineRule="auto"/>
              <w:rPr>
                <w:sz w:val="24"/>
                <w:szCs w:val="24"/>
              </w:rPr>
            </w:pPr>
            <w:r w:rsidRPr="00B25D04">
              <w:rPr>
                <w:sz w:val="24"/>
                <w:szCs w:val="24"/>
              </w:rPr>
              <w:t>Buick</w:t>
            </w:r>
          </w:p>
        </w:tc>
        <w:tc>
          <w:tcPr>
            <w:tcW w:w="2250" w:type="dxa"/>
            <w:shd w:val="clear" w:color="auto" w:fill="auto"/>
            <w:noWrap/>
            <w:hideMark/>
          </w:tcPr>
          <w:p w14:paraId="39864BDE" w14:textId="77777777" w:rsidR="00D13CC2" w:rsidRPr="00B25D04" w:rsidRDefault="00D13CC2" w:rsidP="00B25D04">
            <w:pPr>
              <w:spacing w:line="480" w:lineRule="auto"/>
              <w:jc w:val="right"/>
              <w:rPr>
                <w:sz w:val="24"/>
                <w:szCs w:val="24"/>
              </w:rPr>
            </w:pPr>
            <w:r w:rsidRPr="00B25D04">
              <w:rPr>
                <w:sz w:val="24"/>
                <w:szCs w:val="24"/>
              </w:rPr>
              <w:t>16.67</w:t>
            </w:r>
          </w:p>
        </w:tc>
        <w:tc>
          <w:tcPr>
            <w:tcW w:w="1530" w:type="dxa"/>
            <w:shd w:val="clear" w:color="auto" w:fill="auto"/>
            <w:noWrap/>
            <w:hideMark/>
          </w:tcPr>
          <w:p w14:paraId="70195BE9" w14:textId="77777777" w:rsidR="00D13CC2" w:rsidRPr="00B25D04" w:rsidRDefault="00D13CC2" w:rsidP="00B25D04">
            <w:pPr>
              <w:spacing w:line="480" w:lineRule="auto"/>
              <w:jc w:val="right"/>
              <w:rPr>
                <w:sz w:val="24"/>
                <w:szCs w:val="24"/>
              </w:rPr>
            </w:pPr>
            <w:r w:rsidRPr="00B25D04">
              <w:rPr>
                <w:sz w:val="24"/>
                <w:szCs w:val="24"/>
              </w:rPr>
              <w:t>0.00</w:t>
            </w:r>
          </w:p>
        </w:tc>
        <w:tc>
          <w:tcPr>
            <w:tcW w:w="1440" w:type="dxa"/>
            <w:shd w:val="clear" w:color="auto" w:fill="auto"/>
            <w:noWrap/>
            <w:hideMark/>
          </w:tcPr>
          <w:p w14:paraId="17E7F8CD" w14:textId="77777777" w:rsidR="00D13CC2" w:rsidRPr="00B25D04" w:rsidRDefault="00D13CC2" w:rsidP="00B25D04">
            <w:pPr>
              <w:spacing w:line="480" w:lineRule="auto"/>
              <w:jc w:val="right"/>
              <w:rPr>
                <w:sz w:val="24"/>
                <w:szCs w:val="24"/>
              </w:rPr>
            </w:pPr>
            <w:r w:rsidRPr="00B25D04">
              <w:rPr>
                <w:sz w:val="24"/>
                <w:szCs w:val="24"/>
              </w:rPr>
              <w:t>0.00</w:t>
            </w:r>
          </w:p>
        </w:tc>
        <w:tc>
          <w:tcPr>
            <w:tcW w:w="1440" w:type="dxa"/>
            <w:shd w:val="clear" w:color="auto" w:fill="auto"/>
            <w:noWrap/>
            <w:hideMark/>
          </w:tcPr>
          <w:p w14:paraId="39408D64" w14:textId="77777777" w:rsidR="00D13CC2" w:rsidRPr="00B25D04" w:rsidRDefault="00D13CC2" w:rsidP="00B25D04">
            <w:pPr>
              <w:spacing w:line="480" w:lineRule="auto"/>
              <w:jc w:val="right"/>
              <w:rPr>
                <w:sz w:val="24"/>
                <w:szCs w:val="24"/>
              </w:rPr>
            </w:pPr>
            <w:r w:rsidRPr="00B25D04">
              <w:rPr>
                <w:sz w:val="24"/>
                <w:szCs w:val="24"/>
              </w:rPr>
              <w:t>0.00</w:t>
            </w:r>
          </w:p>
        </w:tc>
        <w:tc>
          <w:tcPr>
            <w:tcW w:w="1260" w:type="dxa"/>
            <w:shd w:val="clear" w:color="auto" w:fill="auto"/>
            <w:noWrap/>
            <w:hideMark/>
          </w:tcPr>
          <w:p w14:paraId="7C7D02A7" w14:textId="77777777" w:rsidR="00D13CC2" w:rsidRPr="00B25D04" w:rsidRDefault="00D13CC2" w:rsidP="00B25D04">
            <w:pPr>
              <w:spacing w:line="480" w:lineRule="auto"/>
              <w:jc w:val="right"/>
              <w:rPr>
                <w:sz w:val="24"/>
                <w:szCs w:val="24"/>
              </w:rPr>
            </w:pPr>
            <w:r w:rsidRPr="00B25D04">
              <w:rPr>
                <w:sz w:val="24"/>
                <w:szCs w:val="24"/>
              </w:rPr>
              <w:t>0.00</w:t>
            </w:r>
          </w:p>
        </w:tc>
      </w:tr>
      <w:tr w:rsidR="00D13CC2" w:rsidRPr="00B25D04" w14:paraId="4EEE4E41" w14:textId="77777777" w:rsidTr="00D13CC2">
        <w:trPr>
          <w:trHeight w:val="315"/>
        </w:trPr>
        <w:tc>
          <w:tcPr>
            <w:tcW w:w="2610" w:type="dxa"/>
            <w:shd w:val="clear" w:color="auto" w:fill="auto"/>
            <w:noWrap/>
            <w:hideMark/>
          </w:tcPr>
          <w:p w14:paraId="205E20F9" w14:textId="77777777" w:rsidR="00D13CC2" w:rsidRPr="00B25D04" w:rsidRDefault="00D13CC2" w:rsidP="00B25D04">
            <w:pPr>
              <w:spacing w:line="480" w:lineRule="auto"/>
              <w:rPr>
                <w:sz w:val="24"/>
                <w:szCs w:val="24"/>
              </w:rPr>
            </w:pPr>
            <w:r w:rsidRPr="00B25D04">
              <w:rPr>
                <w:sz w:val="24"/>
                <w:szCs w:val="24"/>
              </w:rPr>
              <w:t>Chevrolet</w:t>
            </w:r>
          </w:p>
        </w:tc>
        <w:tc>
          <w:tcPr>
            <w:tcW w:w="2250" w:type="dxa"/>
            <w:shd w:val="clear" w:color="auto" w:fill="auto"/>
            <w:noWrap/>
            <w:hideMark/>
          </w:tcPr>
          <w:p w14:paraId="5623AD73" w14:textId="77777777" w:rsidR="00D13CC2" w:rsidRPr="00B25D04" w:rsidRDefault="00D13CC2" w:rsidP="00B25D04">
            <w:pPr>
              <w:spacing w:line="480" w:lineRule="auto"/>
              <w:jc w:val="right"/>
              <w:rPr>
                <w:sz w:val="24"/>
                <w:szCs w:val="24"/>
              </w:rPr>
            </w:pPr>
            <w:r w:rsidRPr="00B25D04">
              <w:rPr>
                <w:sz w:val="24"/>
                <w:szCs w:val="24"/>
              </w:rPr>
              <w:t>50.00</w:t>
            </w:r>
          </w:p>
        </w:tc>
        <w:tc>
          <w:tcPr>
            <w:tcW w:w="1530" w:type="dxa"/>
            <w:shd w:val="clear" w:color="auto" w:fill="auto"/>
            <w:noWrap/>
            <w:hideMark/>
          </w:tcPr>
          <w:p w14:paraId="31C1E913" w14:textId="77777777" w:rsidR="00D13CC2" w:rsidRPr="00B25D04" w:rsidRDefault="00D13CC2" w:rsidP="00B25D04">
            <w:pPr>
              <w:spacing w:line="480" w:lineRule="auto"/>
              <w:jc w:val="right"/>
              <w:rPr>
                <w:sz w:val="24"/>
                <w:szCs w:val="24"/>
              </w:rPr>
            </w:pPr>
            <w:r w:rsidRPr="00B25D04">
              <w:rPr>
                <w:sz w:val="24"/>
                <w:szCs w:val="24"/>
              </w:rPr>
              <w:t>62.50</w:t>
            </w:r>
          </w:p>
        </w:tc>
        <w:tc>
          <w:tcPr>
            <w:tcW w:w="1440" w:type="dxa"/>
            <w:shd w:val="clear" w:color="auto" w:fill="auto"/>
            <w:noWrap/>
            <w:hideMark/>
          </w:tcPr>
          <w:p w14:paraId="77173EA3" w14:textId="77777777" w:rsidR="00D13CC2" w:rsidRPr="00B25D04" w:rsidRDefault="00D13CC2" w:rsidP="00B25D04">
            <w:pPr>
              <w:spacing w:line="480" w:lineRule="auto"/>
              <w:jc w:val="right"/>
              <w:rPr>
                <w:sz w:val="24"/>
                <w:szCs w:val="24"/>
              </w:rPr>
            </w:pPr>
            <w:r w:rsidRPr="00B25D04">
              <w:rPr>
                <w:sz w:val="24"/>
                <w:szCs w:val="24"/>
              </w:rPr>
              <w:t>66.67</w:t>
            </w:r>
          </w:p>
        </w:tc>
        <w:tc>
          <w:tcPr>
            <w:tcW w:w="1440" w:type="dxa"/>
            <w:shd w:val="clear" w:color="auto" w:fill="auto"/>
            <w:noWrap/>
            <w:hideMark/>
          </w:tcPr>
          <w:p w14:paraId="51CAF105" w14:textId="77777777" w:rsidR="00D13CC2" w:rsidRPr="00B25D04" w:rsidRDefault="00D13CC2" w:rsidP="00B25D04">
            <w:pPr>
              <w:spacing w:line="480" w:lineRule="auto"/>
              <w:jc w:val="right"/>
              <w:rPr>
                <w:sz w:val="24"/>
                <w:szCs w:val="24"/>
              </w:rPr>
            </w:pPr>
            <w:r w:rsidRPr="00B25D04">
              <w:rPr>
                <w:sz w:val="24"/>
                <w:szCs w:val="24"/>
              </w:rPr>
              <w:t>75.00</w:t>
            </w:r>
          </w:p>
        </w:tc>
        <w:tc>
          <w:tcPr>
            <w:tcW w:w="1260" w:type="dxa"/>
            <w:shd w:val="clear" w:color="auto" w:fill="auto"/>
            <w:noWrap/>
            <w:hideMark/>
          </w:tcPr>
          <w:p w14:paraId="718D25C1" w14:textId="77777777" w:rsidR="00D13CC2" w:rsidRPr="00B25D04" w:rsidRDefault="00D13CC2" w:rsidP="00B25D04">
            <w:pPr>
              <w:spacing w:line="480" w:lineRule="auto"/>
              <w:jc w:val="right"/>
              <w:rPr>
                <w:sz w:val="24"/>
                <w:szCs w:val="24"/>
              </w:rPr>
            </w:pPr>
            <w:r w:rsidRPr="00B25D04">
              <w:rPr>
                <w:sz w:val="24"/>
                <w:szCs w:val="24"/>
              </w:rPr>
              <w:t>100.00</w:t>
            </w:r>
          </w:p>
        </w:tc>
      </w:tr>
      <w:tr w:rsidR="00D13CC2" w:rsidRPr="00B25D04" w14:paraId="0AA48ED2" w14:textId="77777777" w:rsidTr="00D13CC2">
        <w:trPr>
          <w:trHeight w:val="315"/>
        </w:trPr>
        <w:tc>
          <w:tcPr>
            <w:tcW w:w="2610" w:type="dxa"/>
            <w:shd w:val="clear" w:color="auto" w:fill="auto"/>
            <w:noWrap/>
            <w:hideMark/>
          </w:tcPr>
          <w:p w14:paraId="273CF83E" w14:textId="77777777" w:rsidR="00D13CC2" w:rsidRPr="00B25D04" w:rsidRDefault="00D13CC2" w:rsidP="00B25D04">
            <w:pPr>
              <w:spacing w:line="480" w:lineRule="auto"/>
              <w:rPr>
                <w:sz w:val="24"/>
                <w:szCs w:val="24"/>
              </w:rPr>
            </w:pPr>
            <w:r w:rsidRPr="00B25D04">
              <w:rPr>
                <w:sz w:val="24"/>
                <w:szCs w:val="24"/>
              </w:rPr>
              <w:t>Dodge</w:t>
            </w:r>
          </w:p>
        </w:tc>
        <w:tc>
          <w:tcPr>
            <w:tcW w:w="2250" w:type="dxa"/>
            <w:shd w:val="clear" w:color="auto" w:fill="auto"/>
            <w:noWrap/>
            <w:hideMark/>
          </w:tcPr>
          <w:p w14:paraId="690C3A30" w14:textId="77777777" w:rsidR="00D13CC2" w:rsidRPr="00B25D04" w:rsidRDefault="00D13CC2" w:rsidP="00B25D04">
            <w:pPr>
              <w:spacing w:line="480" w:lineRule="auto"/>
              <w:jc w:val="right"/>
              <w:rPr>
                <w:sz w:val="24"/>
                <w:szCs w:val="24"/>
              </w:rPr>
            </w:pPr>
            <w:r w:rsidRPr="00B25D04">
              <w:rPr>
                <w:sz w:val="24"/>
                <w:szCs w:val="24"/>
              </w:rPr>
              <w:t>0.00</w:t>
            </w:r>
          </w:p>
        </w:tc>
        <w:tc>
          <w:tcPr>
            <w:tcW w:w="1530" w:type="dxa"/>
            <w:shd w:val="clear" w:color="auto" w:fill="auto"/>
            <w:noWrap/>
            <w:hideMark/>
          </w:tcPr>
          <w:p w14:paraId="15213136" w14:textId="77777777" w:rsidR="00D13CC2" w:rsidRPr="00B25D04" w:rsidRDefault="00D13CC2" w:rsidP="00B25D04">
            <w:pPr>
              <w:spacing w:line="480" w:lineRule="auto"/>
              <w:jc w:val="right"/>
              <w:rPr>
                <w:sz w:val="24"/>
                <w:szCs w:val="24"/>
              </w:rPr>
            </w:pPr>
            <w:r w:rsidRPr="00B25D04">
              <w:rPr>
                <w:sz w:val="24"/>
                <w:szCs w:val="24"/>
              </w:rPr>
              <w:t>25.00</w:t>
            </w:r>
          </w:p>
        </w:tc>
        <w:tc>
          <w:tcPr>
            <w:tcW w:w="1440" w:type="dxa"/>
            <w:shd w:val="clear" w:color="auto" w:fill="auto"/>
            <w:noWrap/>
            <w:hideMark/>
          </w:tcPr>
          <w:p w14:paraId="35699C11" w14:textId="77777777" w:rsidR="00D13CC2" w:rsidRPr="00B25D04" w:rsidRDefault="00D13CC2" w:rsidP="00B25D04">
            <w:pPr>
              <w:spacing w:line="480" w:lineRule="auto"/>
              <w:jc w:val="right"/>
              <w:rPr>
                <w:sz w:val="24"/>
                <w:szCs w:val="24"/>
              </w:rPr>
            </w:pPr>
            <w:r w:rsidRPr="00B25D04">
              <w:rPr>
                <w:sz w:val="24"/>
                <w:szCs w:val="24"/>
              </w:rPr>
              <w:t>0.00</w:t>
            </w:r>
          </w:p>
        </w:tc>
        <w:tc>
          <w:tcPr>
            <w:tcW w:w="1440" w:type="dxa"/>
            <w:shd w:val="clear" w:color="auto" w:fill="auto"/>
            <w:noWrap/>
            <w:hideMark/>
          </w:tcPr>
          <w:p w14:paraId="2F94FB8A" w14:textId="77777777" w:rsidR="00D13CC2" w:rsidRPr="00B25D04" w:rsidRDefault="00D13CC2" w:rsidP="00B25D04">
            <w:pPr>
              <w:spacing w:line="480" w:lineRule="auto"/>
              <w:jc w:val="right"/>
              <w:rPr>
                <w:sz w:val="24"/>
                <w:szCs w:val="24"/>
              </w:rPr>
            </w:pPr>
            <w:r w:rsidRPr="00B25D04">
              <w:rPr>
                <w:sz w:val="24"/>
                <w:szCs w:val="24"/>
              </w:rPr>
              <w:t>0.00</w:t>
            </w:r>
          </w:p>
        </w:tc>
        <w:tc>
          <w:tcPr>
            <w:tcW w:w="1260" w:type="dxa"/>
            <w:shd w:val="clear" w:color="auto" w:fill="auto"/>
            <w:noWrap/>
            <w:hideMark/>
          </w:tcPr>
          <w:p w14:paraId="01829BED" w14:textId="77777777" w:rsidR="00D13CC2" w:rsidRPr="00B25D04" w:rsidRDefault="00D13CC2" w:rsidP="00B25D04">
            <w:pPr>
              <w:spacing w:line="480" w:lineRule="auto"/>
              <w:jc w:val="right"/>
              <w:rPr>
                <w:sz w:val="24"/>
                <w:szCs w:val="24"/>
              </w:rPr>
            </w:pPr>
            <w:r w:rsidRPr="00B25D04">
              <w:rPr>
                <w:sz w:val="24"/>
                <w:szCs w:val="24"/>
              </w:rPr>
              <w:t>0.00</w:t>
            </w:r>
          </w:p>
        </w:tc>
      </w:tr>
      <w:tr w:rsidR="00D13CC2" w:rsidRPr="00B25D04" w14:paraId="00D46BD5" w14:textId="77777777" w:rsidTr="00D13CC2">
        <w:trPr>
          <w:trHeight w:val="315"/>
        </w:trPr>
        <w:tc>
          <w:tcPr>
            <w:tcW w:w="2610" w:type="dxa"/>
            <w:shd w:val="clear" w:color="auto" w:fill="auto"/>
            <w:noWrap/>
            <w:hideMark/>
          </w:tcPr>
          <w:p w14:paraId="6607B8D9" w14:textId="77777777" w:rsidR="00D13CC2" w:rsidRPr="00B25D04" w:rsidRDefault="00D13CC2" w:rsidP="00B25D04">
            <w:pPr>
              <w:spacing w:line="480" w:lineRule="auto"/>
              <w:rPr>
                <w:sz w:val="24"/>
                <w:szCs w:val="24"/>
              </w:rPr>
            </w:pPr>
            <w:r w:rsidRPr="00B25D04">
              <w:rPr>
                <w:sz w:val="24"/>
                <w:szCs w:val="24"/>
              </w:rPr>
              <w:t>Ford</w:t>
            </w:r>
          </w:p>
        </w:tc>
        <w:tc>
          <w:tcPr>
            <w:tcW w:w="2250" w:type="dxa"/>
            <w:shd w:val="clear" w:color="auto" w:fill="auto"/>
            <w:noWrap/>
            <w:hideMark/>
          </w:tcPr>
          <w:p w14:paraId="514B48C4" w14:textId="77777777" w:rsidR="00D13CC2" w:rsidRPr="00B25D04" w:rsidRDefault="00D13CC2" w:rsidP="00B25D04">
            <w:pPr>
              <w:spacing w:line="480" w:lineRule="auto"/>
              <w:jc w:val="right"/>
              <w:rPr>
                <w:sz w:val="24"/>
                <w:szCs w:val="24"/>
              </w:rPr>
            </w:pPr>
            <w:r w:rsidRPr="00B25D04">
              <w:rPr>
                <w:sz w:val="24"/>
                <w:szCs w:val="24"/>
              </w:rPr>
              <w:t>33.33</w:t>
            </w:r>
          </w:p>
        </w:tc>
        <w:tc>
          <w:tcPr>
            <w:tcW w:w="1530" w:type="dxa"/>
            <w:shd w:val="clear" w:color="auto" w:fill="auto"/>
            <w:noWrap/>
            <w:hideMark/>
          </w:tcPr>
          <w:p w14:paraId="503366F6" w14:textId="77777777" w:rsidR="00D13CC2" w:rsidRPr="00B25D04" w:rsidRDefault="00D13CC2" w:rsidP="00B25D04">
            <w:pPr>
              <w:spacing w:line="480" w:lineRule="auto"/>
              <w:jc w:val="right"/>
              <w:rPr>
                <w:sz w:val="24"/>
                <w:szCs w:val="24"/>
              </w:rPr>
            </w:pPr>
            <w:r w:rsidRPr="00B25D04">
              <w:rPr>
                <w:sz w:val="24"/>
                <w:szCs w:val="24"/>
              </w:rPr>
              <w:t>12.50</w:t>
            </w:r>
          </w:p>
        </w:tc>
        <w:tc>
          <w:tcPr>
            <w:tcW w:w="1440" w:type="dxa"/>
            <w:shd w:val="clear" w:color="auto" w:fill="auto"/>
            <w:noWrap/>
            <w:hideMark/>
          </w:tcPr>
          <w:p w14:paraId="5F01CA73" w14:textId="77777777" w:rsidR="00D13CC2" w:rsidRPr="00B25D04" w:rsidRDefault="00D13CC2" w:rsidP="00B25D04">
            <w:pPr>
              <w:spacing w:line="480" w:lineRule="auto"/>
              <w:jc w:val="right"/>
              <w:rPr>
                <w:sz w:val="24"/>
                <w:szCs w:val="24"/>
              </w:rPr>
            </w:pPr>
            <w:r w:rsidRPr="00B25D04">
              <w:rPr>
                <w:sz w:val="24"/>
                <w:szCs w:val="24"/>
              </w:rPr>
              <w:t>33.33</w:t>
            </w:r>
          </w:p>
        </w:tc>
        <w:tc>
          <w:tcPr>
            <w:tcW w:w="1440" w:type="dxa"/>
            <w:shd w:val="clear" w:color="auto" w:fill="auto"/>
            <w:noWrap/>
            <w:hideMark/>
          </w:tcPr>
          <w:p w14:paraId="62C08ADF" w14:textId="77777777" w:rsidR="00D13CC2" w:rsidRPr="00B25D04" w:rsidRDefault="00D13CC2" w:rsidP="00B25D04">
            <w:pPr>
              <w:spacing w:line="480" w:lineRule="auto"/>
              <w:jc w:val="right"/>
              <w:rPr>
                <w:sz w:val="24"/>
                <w:szCs w:val="24"/>
              </w:rPr>
            </w:pPr>
            <w:r w:rsidRPr="00B25D04">
              <w:rPr>
                <w:sz w:val="24"/>
                <w:szCs w:val="24"/>
              </w:rPr>
              <w:t>25.00</w:t>
            </w:r>
          </w:p>
        </w:tc>
        <w:tc>
          <w:tcPr>
            <w:tcW w:w="1260" w:type="dxa"/>
            <w:shd w:val="clear" w:color="auto" w:fill="auto"/>
            <w:noWrap/>
            <w:hideMark/>
          </w:tcPr>
          <w:p w14:paraId="0F9C78D6" w14:textId="77777777" w:rsidR="00D13CC2" w:rsidRPr="00B25D04" w:rsidRDefault="00D13CC2" w:rsidP="00B25D04">
            <w:pPr>
              <w:spacing w:line="480" w:lineRule="auto"/>
              <w:jc w:val="right"/>
              <w:rPr>
                <w:sz w:val="24"/>
                <w:szCs w:val="24"/>
              </w:rPr>
            </w:pPr>
            <w:r w:rsidRPr="00B25D04">
              <w:rPr>
                <w:sz w:val="24"/>
                <w:szCs w:val="24"/>
              </w:rPr>
              <w:t>0.00</w:t>
            </w:r>
          </w:p>
        </w:tc>
      </w:tr>
      <w:tr w:rsidR="00D13CC2" w:rsidRPr="00B25D04" w14:paraId="31D261D5" w14:textId="77777777" w:rsidTr="00D13CC2">
        <w:trPr>
          <w:trHeight w:val="315"/>
        </w:trPr>
        <w:tc>
          <w:tcPr>
            <w:tcW w:w="2610" w:type="dxa"/>
            <w:shd w:val="clear" w:color="auto" w:fill="auto"/>
            <w:noWrap/>
            <w:hideMark/>
          </w:tcPr>
          <w:p w14:paraId="703985CB" w14:textId="77777777" w:rsidR="00D13CC2" w:rsidRPr="00B25D04" w:rsidRDefault="00D13CC2" w:rsidP="00B25D04">
            <w:pPr>
              <w:spacing w:line="480" w:lineRule="auto"/>
              <w:rPr>
                <w:sz w:val="24"/>
                <w:szCs w:val="24"/>
              </w:rPr>
            </w:pPr>
            <w:r w:rsidRPr="00B25D04">
              <w:rPr>
                <w:sz w:val="24"/>
                <w:szCs w:val="24"/>
              </w:rPr>
              <w:t>Total</w:t>
            </w:r>
          </w:p>
        </w:tc>
        <w:tc>
          <w:tcPr>
            <w:tcW w:w="2250" w:type="dxa"/>
            <w:shd w:val="clear" w:color="auto" w:fill="auto"/>
            <w:noWrap/>
            <w:hideMark/>
          </w:tcPr>
          <w:p w14:paraId="69CEBE85" w14:textId="77777777" w:rsidR="00D13CC2" w:rsidRPr="00B25D04" w:rsidRDefault="00D13CC2" w:rsidP="00B25D04">
            <w:pPr>
              <w:spacing w:line="480" w:lineRule="auto"/>
              <w:jc w:val="right"/>
              <w:rPr>
                <w:sz w:val="24"/>
                <w:szCs w:val="24"/>
              </w:rPr>
            </w:pPr>
            <w:r w:rsidRPr="00B25D04">
              <w:rPr>
                <w:sz w:val="24"/>
                <w:szCs w:val="24"/>
              </w:rPr>
              <w:t>100.00</w:t>
            </w:r>
          </w:p>
        </w:tc>
        <w:tc>
          <w:tcPr>
            <w:tcW w:w="1530" w:type="dxa"/>
            <w:shd w:val="clear" w:color="auto" w:fill="auto"/>
            <w:noWrap/>
            <w:hideMark/>
          </w:tcPr>
          <w:p w14:paraId="3B6FF0C6" w14:textId="77777777" w:rsidR="00D13CC2" w:rsidRPr="00B25D04" w:rsidRDefault="00D13CC2" w:rsidP="00B25D04">
            <w:pPr>
              <w:spacing w:line="480" w:lineRule="auto"/>
              <w:jc w:val="right"/>
              <w:rPr>
                <w:sz w:val="24"/>
                <w:szCs w:val="24"/>
              </w:rPr>
            </w:pPr>
            <w:r w:rsidRPr="00B25D04">
              <w:rPr>
                <w:sz w:val="24"/>
                <w:szCs w:val="24"/>
              </w:rPr>
              <w:t>100.00</w:t>
            </w:r>
          </w:p>
        </w:tc>
        <w:tc>
          <w:tcPr>
            <w:tcW w:w="1440" w:type="dxa"/>
            <w:shd w:val="clear" w:color="auto" w:fill="auto"/>
            <w:noWrap/>
            <w:hideMark/>
          </w:tcPr>
          <w:p w14:paraId="5074AA74" w14:textId="77777777" w:rsidR="00D13CC2" w:rsidRPr="00B25D04" w:rsidRDefault="00D13CC2" w:rsidP="00B25D04">
            <w:pPr>
              <w:spacing w:line="480" w:lineRule="auto"/>
              <w:jc w:val="right"/>
              <w:rPr>
                <w:sz w:val="24"/>
                <w:szCs w:val="24"/>
              </w:rPr>
            </w:pPr>
            <w:r w:rsidRPr="00B25D04">
              <w:rPr>
                <w:sz w:val="24"/>
                <w:szCs w:val="24"/>
              </w:rPr>
              <w:t>100.00</w:t>
            </w:r>
          </w:p>
        </w:tc>
        <w:tc>
          <w:tcPr>
            <w:tcW w:w="1440" w:type="dxa"/>
            <w:shd w:val="clear" w:color="auto" w:fill="auto"/>
            <w:noWrap/>
            <w:hideMark/>
          </w:tcPr>
          <w:p w14:paraId="26BC0BC5" w14:textId="77777777" w:rsidR="00D13CC2" w:rsidRPr="00B25D04" w:rsidRDefault="00D13CC2" w:rsidP="00B25D04">
            <w:pPr>
              <w:spacing w:line="480" w:lineRule="auto"/>
              <w:jc w:val="right"/>
              <w:rPr>
                <w:sz w:val="24"/>
                <w:szCs w:val="24"/>
              </w:rPr>
            </w:pPr>
            <w:r w:rsidRPr="00B25D04">
              <w:rPr>
                <w:sz w:val="24"/>
                <w:szCs w:val="24"/>
              </w:rPr>
              <w:t>100.00</w:t>
            </w:r>
          </w:p>
        </w:tc>
        <w:tc>
          <w:tcPr>
            <w:tcW w:w="1260" w:type="dxa"/>
            <w:shd w:val="clear" w:color="auto" w:fill="auto"/>
            <w:noWrap/>
            <w:hideMark/>
          </w:tcPr>
          <w:p w14:paraId="171C4010" w14:textId="77777777" w:rsidR="00D13CC2" w:rsidRPr="00B25D04" w:rsidRDefault="00D13CC2" w:rsidP="00B25D04">
            <w:pPr>
              <w:spacing w:line="480" w:lineRule="auto"/>
              <w:jc w:val="right"/>
              <w:rPr>
                <w:sz w:val="24"/>
                <w:szCs w:val="24"/>
              </w:rPr>
            </w:pPr>
            <w:r w:rsidRPr="00B25D04">
              <w:rPr>
                <w:sz w:val="24"/>
                <w:szCs w:val="24"/>
              </w:rPr>
              <w:t>100.00</w:t>
            </w:r>
          </w:p>
        </w:tc>
      </w:tr>
    </w:tbl>
    <w:p w14:paraId="6EFFEECF" w14:textId="17A914CB" w:rsidR="00D13CC2" w:rsidRPr="00B25D04" w:rsidRDefault="00D13CC2" w:rsidP="00D13CC2">
      <w:pPr>
        <w:pStyle w:val="SOLNLLL"/>
        <w:tabs>
          <w:tab w:val="left" w:pos="2520"/>
        </w:tabs>
      </w:pPr>
      <w:r w:rsidRPr="00B25D04">
        <w:t>d.</w:t>
      </w:r>
      <w:r w:rsidRPr="00B25D04">
        <w:tab/>
        <w:t>75%</w:t>
      </w:r>
    </w:p>
    <w:p w14:paraId="49F268A8" w14:textId="77777777" w:rsidR="00C11193" w:rsidRDefault="00C11193">
      <w:pPr>
        <w:rPr>
          <w:sz w:val="24"/>
        </w:rPr>
      </w:pPr>
      <w:r>
        <w:br w:type="page"/>
      </w:r>
    </w:p>
    <w:p w14:paraId="6B797182" w14:textId="4C8F6877" w:rsidR="00D13CC2" w:rsidRPr="00B25D04" w:rsidRDefault="00D13CC2" w:rsidP="00D13CC2">
      <w:pPr>
        <w:pStyle w:val="SOLNL"/>
      </w:pPr>
      <w:r w:rsidRPr="00B25D04">
        <w:lastRenderedPageBreak/>
        <w:t>30. a.</w:t>
      </w:r>
    </w:p>
    <w:tbl>
      <w:tblPr>
        <w:tblW w:w="0" w:type="auto"/>
        <w:tblInd w:w="288" w:type="dxa"/>
        <w:tblLook w:val="04A0" w:firstRow="1" w:lastRow="0" w:firstColumn="1" w:lastColumn="0" w:noHBand="0" w:noVBand="1"/>
      </w:tblPr>
      <w:tblGrid>
        <w:gridCol w:w="2700"/>
        <w:gridCol w:w="2250"/>
        <w:gridCol w:w="1440"/>
        <w:gridCol w:w="1440"/>
        <w:gridCol w:w="1350"/>
        <w:gridCol w:w="1350"/>
        <w:gridCol w:w="1620"/>
      </w:tblGrid>
      <w:tr w:rsidR="00D13CC2" w:rsidRPr="00B25D04" w14:paraId="0E2C2C2D" w14:textId="77777777" w:rsidTr="00C11193">
        <w:trPr>
          <w:trHeight w:val="315"/>
        </w:trPr>
        <w:tc>
          <w:tcPr>
            <w:tcW w:w="2700" w:type="dxa"/>
            <w:shd w:val="clear" w:color="auto" w:fill="auto"/>
            <w:noWrap/>
            <w:hideMark/>
          </w:tcPr>
          <w:p w14:paraId="2D04813D" w14:textId="77777777" w:rsidR="00D13CC2" w:rsidRPr="00B25D04" w:rsidRDefault="00D13CC2" w:rsidP="00D13CC2">
            <w:pPr>
              <w:pStyle w:val="TCH1"/>
            </w:pPr>
          </w:p>
        </w:tc>
        <w:tc>
          <w:tcPr>
            <w:tcW w:w="7830" w:type="dxa"/>
            <w:gridSpan w:val="5"/>
            <w:shd w:val="clear" w:color="auto" w:fill="auto"/>
            <w:noWrap/>
            <w:hideMark/>
          </w:tcPr>
          <w:p w14:paraId="20DEC220" w14:textId="194BAD6B" w:rsidR="00D13CC2" w:rsidRPr="00B25D04" w:rsidRDefault="00D13CC2" w:rsidP="00D13CC2">
            <w:pPr>
              <w:pStyle w:val="TCH1"/>
            </w:pPr>
            <w:r w:rsidRPr="00B25D04">
              <w:t>Year</w:t>
            </w:r>
          </w:p>
        </w:tc>
        <w:tc>
          <w:tcPr>
            <w:tcW w:w="1620" w:type="dxa"/>
            <w:shd w:val="clear" w:color="auto" w:fill="auto"/>
            <w:noWrap/>
            <w:hideMark/>
          </w:tcPr>
          <w:p w14:paraId="1CCA0B9C" w14:textId="77777777" w:rsidR="00D13CC2" w:rsidRPr="00B25D04" w:rsidRDefault="00D13CC2" w:rsidP="00D13CC2">
            <w:pPr>
              <w:pStyle w:val="TCH1"/>
            </w:pPr>
          </w:p>
        </w:tc>
      </w:tr>
      <w:tr w:rsidR="00D13CC2" w:rsidRPr="00B25D04" w14:paraId="13578FAC" w14:textId="77777777" w:rsidTr="00C11193">
        <w:trPr>
          <w:trHeight w:val="315"/>
        </w:trPr>
        <w:tc>
          <w:tcPr>
            <w:tcW w:w="2700" w:type="dxa"/>
            <w:shd w:val="clear" w:color="auto" w:fill="auto"/>
            <w:noWrap/>
            <w:hideMark/>
          </w:tcPr>
          <w:p w14:paraId="4FA77F48" w14:textId="7021C3F0" w:rsidR="00D13CC2" w:rsidRPr="00B25D04" w:rsidRDefault="00D13CC2" w:rsidP="00D13CC2">
            <w:pPr>
              <w:pStyle w:val="TCH1"/>
            </w:pPr>
            <w:r w:rsidRPr="00B25D04">
              <w:t>Average Speed</w:t>
            </w:r>
          </w:p>
        </w:tc>
        <w:tc>
          <w:tcPr>
            <w:tcW w:w="2250" w:type="dxa"/>
            <w:shd w:val="clear" w:color="auto" w:fill="auto"/>
            <w:noWrap/>
            <w:hideMark/>
          </w:tcPr>
          <w:p w14:paraId="67CACB30" w14:textId="278B1953" w:rsidR="00D13CC2" w:rsidRPr="00B25D04" w:rsidRDefault="00D13CC2" w:rsidP="00D13CC2">
            <w:pPr>
              <w:pStyle w:val="TCH2"/>
            </w:pPr>
            <w:r w:rsidRPr="00B25D04">
              <w:t>1988–1992</w:t>
            </w:r>
          </w:p>
        </w:tc>
        <w:tc>
          <w:tcPr>
            <w:tcW w:w="1440" w:type="dxa"/>
            <w:shd w:val="clear" w:color="auto" w:fill="auto"/>
            <w:noWrap/>
            <w:hideMark/>
          </w:tcPr>
          <w:p w14:paraId="69E1EF10" w14:textId="77777777" w:rsidR="00D13CC2" w:rsidRPr="00B25D04" w:rsidRDefault="00D13CC2" w:rsidP="00D13CC2">
            <w:pPr>
              <w:pStyle w:val="TCH2"/>
            </w:pPr>
            <w:r w:rsidRPr="00B25D04">
              <w:t>1993–1997</w:t>
            </w:r>
          </w:p>
        </w:tc>
        <w:tc>
          <w:tcPr>
            <w:tcW w:w="1440" w:type="dxa"/>
            <w:shd w:val="clear" w:color="auto" w:fill="auto"/>
            <w:noWrap/>
            <w:hideMark/>
          </w:tcPr>
          <w:p w14:paraId="1B9D37F8" w14:textId="77777777" w:rsidR="00D13CC2" w:rsidRPr="00B25D04" w:rsidRDefault="00D13CC2" w:rsidP="00D13CC2">
            <w:pPr>
              <w:pStyle w:val="TCH2"/>
            </w:pPr>
            <w:r w:rsidRPr="00B25D04">
              <w:t>1998–2002</w:t>
            </w:r>
          </w:p>
        </w:tc>
        <w:tc>
          <w:tcPr>
            <w:tcW w:w="1350" w:type="dxa"/>
            <w:shd w:val="clear" w:color="auto" w:fill="auto"/>
            <w:noWrap/>
            <w:hideMark/>
          </w:tcPr>
          <w:p w14:paraId="7978E1EF" w14:textId="77777777" w:rsidR="00D13CC2" w:rsidRPr="00B25D04" w:rsidRDefault="00D13CC2" w:rsidP="00D13CC2">
            <w:pPr>
              <w:pStyle w:val="TCH2"/>
            </w:pPr>
            <w:r w:rsidRPr="00B25D04">
              <w:t>2003–2007</w:t>
            </w:r>
          </w:p>
        </w:tc>
        <w:tc>
          <w:tcPr>
            <w:tcW w:w="1350" w:type="dxa"/>
            <w:shd w:val="clear" w:color="auto" w:fill="auto"/>
            <w:noWrap/>
            <w:hideMark/>
          </w:tcPr>
          <w:p w14:paraId="2D807A8C" w14:textId="77777777" w:rsidR="00D13CC2" w:rsidRPr="00B25D04" w:rsidRDefault="00D13CC2" w:rsidP="00D13CC2">
            <w:pPr>
              <w:pStyle w:val="TCH2"/>
            </w:pPr>
            <w:r w:rsidRPr="00B25D04">
              <w:t>2008–2012</w:t>
            </w:r>
          </w:p>
        </w:tc>
        <w:tc>
          <w:tcPr>
            <w:tcW w:w="1620" w:type="dxa"/>
            <w:shd w:val="clear" w:color="auto" w:fill="auto"/>
            <w:noWrap/>
            <w:hideMark/>
          </w:tcPr>
          <w:p w14:paraId="34EA15EA" w14:textId="3A69478E" w:rsidR="00D13CC2" w:rsidRPr="00B25D04" w:rsidRDefault="00D13CC2" w:rsidP="00D13CC2">
            <w:pPr>
              <w:pStyle w:val="TCH1"/>
            </w:pPr>
            <w:r w:rsidRPr="00B25D04">
              <w:t>Total</w:t>
            </w:r>
          </w:p>
        </w:tc>
      </w:tr>
      <w:tr w:rsidR="00D13CC2" w:rsidRPr="00B25D04" w14:paraId="360B9796" w14:textId="77777777" w:rsidTr="00C11193">
        <w:trPr>
          <w:trHeight w:val="315"/>
        </w:trPr>
        <w:tc>
          <w:tcPr>
            <w:tcW w:w="2700" w:type="dxa"/>
            <w:shd w:val="clear" w:color="auto" w:fill="auto"/>
            <w:noWrap/>
            <w:hideMark/>
          </w:tcPr>
          <w:p w14:paraId="212F6EE9" w14:textId="11971003" w:rsidR="00D13CC2" w:rsidRPr="00B25D04" w:rsidRDefault="00D13CC2" w:rsidP="00D13CC2">
            <w:pPr>
              <w:pStyle w:val="TB"/>
            </w:pPr>
            <w:r w:rsidRPr="00B25D04">
              <w:t>130–139.9</w:t>
            </w:r>
          </w:p>
        </w:tc>
        <w:tc>
          <w:tcPr>
            <w:tcW w:w="2250" w:type="dxa"/>
            <w:shd w:val="clear" w:color="auto" w:fill="auto"/>
            <w:noWrap/>
            <w:hideMark/>
          </w:tcPr>
          <w:p w14:paraId="33BEA7AD" w14:textId="77777777" w:rsidR="00D13CC2" w:rsidRPr="00B25D04" w:rsidRDefault="00D13CC2" w:rsidP="00D13CC2">
            <w:pPr>
              <w:pStyle w:val="TB"/>
            </w:pPr>
            <w:r w:rsidRPr="00B25D04">
              <w:t>16.7</w:t>
            </w:r>
          </w:p>
        </w:tc>
        <w:tc>
          <w:tcPr>
            <w:tcW w:w="1440" w:type="dxa"/>
            <w:shd w:val="clear" w:color="auto" w:fill="auto"/>
            <w:noWrap/>
            <w:hideMark/>
          </w:tcPr>
          <w:p w14:paraId="3433792E" w14:textId="77777777" w:rsidR="00D13CC2" w:rsidRPr="00B25D04" w:rsidRDefault="00D13CC2" w:rsidP="00D13CC2">
            <w:pPr>
              <w:pStyle w:val="TB"/>
            </w:pPr>
            <w:r w:rsidRPr="00B25D04">
              <w:t>0.0</w:t>
            </w:r>
          </w:p>
        </w:tc>
        <w:tc>
          <w:tcPr>
            <w:tcW w:w="1440" w:type="dxa"/>
            <w:shd w:val="clear" w:color="auto" w:fill="auto"/>
            <w:noWrap/>
            <w:hideMark/>
          </w:tcPr>
          <w:p w14:paraId="35BCB1AD" w14:textId="77777777" w:rsidR="00D13CC2" w:rsidRPr="00B25D04" w:rsidRDefault="00D13CC2" w:rsidP="00D13CC2">
            <w:pPr>
              <w:pStyle w:val="TB"/>
            </w:pPr>
            <w:r w:rsidRPr="00B25D04">
              <w:t>0.0</w:t>
            </w:r>
          </w:p>
        </w:tc>
        <w:tc>
          <w:tcPr>
            <w:tcW w:w="1350" w:type="dxa"/>
            <w:shd w:val="clear" w:color="auto" w:fill="auto"/>
            <w:noWrap/>
            <w:hideMark/>
          </w:tcPr>
          <w:p w14:paraId="22F91D21" w14:textId="77777777" w:rsidR="00D13CC2" w:rsidRPr="00B25D04" w:rsidRDefault="00D13CC2" w:rsidP="00D13CC2">
            <w:pPr>
              <w:pStyle w:val="TB"/>
            </w:pPr>
            <w:r w:rsidRPr="00B25D04">
              <w:t>33.3</w:t>
            </w:r>
          </w:p>
        </w:tc>
        <w:tc>
          <w:tcPr>
            <w:tcW w:w="1350" w:type="dxa"/>
            <w:shd w:val="clear" w:color="auto" w:fill="auto"/>
            <w:noWrap/>
            <w:hideMark/>
          </w:tcPr>
          <w:p w14:paraId="49DF4850" w14:textId="77777777" w:rsidR="00D13CC2" w:rsidRPr="00B25D04" w:rsidRDefault="00D13CC2" w:rsidP="00D13CC2">
            <w:pPr>
              <w:pStyle w:val="TB"/>
            </w:pPr>
            <w:r w:rsidRPr="00B25D04">
              <w:t>50.0</w:t>
            </w:r>
          </w:p>
        </w:tc>
        <w:tc>
          <w:tcPr>
            <w:tcW w:w="1620" w:type="dxa"/>
            <w:shd w:val="clear" w:color="auto" w:fill="auto"/>
            <w:noWrap/>
            <w:hideMark/>
          </w:tcPr>
          <w:p w14:paraId="15E6104A" w14:textId="77777777" w:rsidR="00D13CC2" w:rsidRPr="00B25D04" w:rsidRDefault="00D13CC2" w:rsidP="00D13CC2">
            <w:pPr>
              <w:pStyle w:val="TB"/>
            </w:pPr>
            <w:r w:rsidRPr="00B25D04">
              <w:t>100</w:t>
            </w:r>
          </w:p>
        </w:tc>
      </w:tr>
      <w:tr w:rsidR="00D13CC2" w:rsidRPr="00B25D04" w14:paraId="7E2341C3" w14:textId="77777777" w:rsidTr="00C11193">
        <w:trPr>
          <w:trHeight w:val="315"/>
        </w:trPr>
        <w:tc>
          <w:tcPr>
            <w:tcW w:w="2700" w:type="dxa"/>
            <w:shd w:val="clear" w:color="auto" w:fill="auto"/>
            <w:noWrap/>
            <w:hideMark/>
          </w:tcPr>
          <w:p w14:paraId="75C331E0" w14:textId="77777777" w:rsidR="00D13CC2" w:rsidRPr="00B25D04" w:rsidRDefault="00D13CC2" w:rsidP="00D13CC2">
            <w:pPr>
              <w:pStyle w:val="TB"/>
            </w:pPr>
            <w:r w:rsidRPr="00B25D04">
              <w:t>140–149.9</w:t>
            </w:r>
          </w:p>
        </w:tc>
        <w:tc>
          <w:tcPr>
            <w:tcW w:w="2250" w:type="dxa"/>
            <w:shd w:val="clear" w:color="auto" w:fill="auto"/>
            <w:noWrap/>
            <w:hideMark/>
          </w:tcPr>
          <w:p w14:paraId="5C5D5D27" w14:textId="77777777" w:rsidR="00D13CC2" w:rsidRPr="00B25D04" w:rsidRDefault="00D13CC2" w:rsidP="00D13CC2">
            <w:pPr>
              <w:pStyle w:val="TB"/>
            </w:pPr>
            <w:r w:rsidRPr="00B25D04">
              <w:t>25.0</w:t>
            </w:r>
          </w:p>
        </w:tc>
        <w:tc>
          <w:tcPr>
            <w:tcW w:w="1440" w:type="dxa"/>
            <w:shd w:val="clear" w:color="auto" w:fill="auto"/>
            <w:noWrap/>
            <w:hideMark/>
          </w:tcPr>
          <w:p w14:paraId="04CB87E6" w14:textId="77777777" w:rsidR="00D13CC2" w:rsidRPr="00B25D04" w:rsidRDefault="00D13CC2" w:rsidP="00D13CC2">
            <w:pPr>
              <w:pStyle w:val="TB"/>
            </w:pPr>
            <w:r w:rsidRPr="00B25D04">
              <w:t>25.0</w:t>
            </w:r>
          </w:p>
        </w:tc>
        <w:tc>
          <w:tcPr>
            <w:tcW w:w="1440" w:type="dxa"/>
            <w:shd w:val="clear" w:color="auto" w:fill="auto"/>
            <w:noWrap/>
            <w:hideMark/>
          </w:tcPr>
          <w:p w14:paraId="0F293728" w14:textId="77777777" w:rsidR="00D13CC2" w:rsidRPr="00B25D04" w:rsidRDefault="00D13CC2" w:rsidP="00D13CC2">
            <w:pPr>
              <w:pStyle w:val="TB"/>
            </w:pPr>
            <w:r w:rsidRPr="00B25D04">
              <w:t>12.5</w:t>
            </w:r>
          </w:p>
        </w:tc>
        <w:tc>
          <w:tcPr>
            <w:tcW w:w="1350" w:type="dxa"/>
            <w:shd w:val="clear" w:color="auto" w:fill="auto"/>
            <w:noWrap/>
            <w:hideMark/>
          </w:tcPr>
          <w:p w14:paraId="3B35C0A4" w14:textId="77777777" w:rsidR="00D13CC2" w:rsidRPr="00B25D04" w:rsidRDefault="00D13CC2" w:rsidP="00D13CC2">
            <w:pPr>
              <w:pStyle w:val="TB"/>
            </w:pPr>
            <w:r w:rsidRPr="00B25D04">
              <w:t>25.0</w:t>
            </w:r>
          </w:p>
        </w:tc>
        <w:tc>
          <w:tcPr>
            <w:tcW w:w="1350" w:type="dxa"/>
            <w:shd w:val="clear" w:color="auto" w:fill="auto"/>
            <w:noWrap/>
            <w:hideMark/>
          </w:tcPr>
          <w:p w14:paraId="182C1585" w14:textId="77777777" w:rsidR="00D13CC2" w:rsidRPr="00B25D04" w:rsidRDefault="00D13CC2" w:rsidP="00D13CC2">
            <w:pPr>
              <w:pStyle w:val="TB"/>
            </w:pPr>
            <w:r w:rsidRPr="00B25D04">
              <w:t>12.5</w:t>
            </w:r>
          </w:p>
        </w:tc>
        <w:tc>
          <w:tcPr>
            <w:tcW w:w="1620" w:type="dxa"/>
            <w:shd w:val="clear" w:color="auto" w:fill="auto"/>
            <w:noWrap/>
            <w:hideMark/>
          </w:tcPr>
          <w:p w14:paraId="6E423CCC" w14:textId="77777777" w:rsidR="00D13CC2" w:rsidRPr="00B25D04" w:rsidRDefault="00D13CC2" w:rsidP="00D13CC2">
            <w:pPr>
              <w:pStyle w:val="TB"/>
            </w:pPr>
            <w:r w:rsidRPr="00B25D04">
              <w:t>100</w:t>
            </w:r>
          </w:p>
        </w:tc>
      </w:tr>
      <w:tr w:rsidR="00D13CC2" w:rsidRPr="008C7B4F" w14:paraId="629EADC3" w14:textId="77777777" w:rsidTr="00C11193">
        <w:trPr>
          <w:trHeight w:val="315"/>
        </w:trPr>
        <w:tc>
          <w:tcPr>
            <w:tcW w:w="2700" w:type="dxa"/>
            <w:shd w:val="clear" w:color="auto" w:fill="auto"/>
            <w:noWrap/>
            <w:hideMark/>
          </w:tcPr>
          <w:p w14:paraId="299EC629" w14:textId="77777777" w:rsidR="00D13CC2" w:rsidRPr="00B25D04" w:rsidRDefault="00D13CC2" w:rsidP="00D13CC2">
            <w:pPr>
              <w:pStyle w:val="TB"/>
            </w:pPr>
            <w:r w:rsidRPr="00B25D04">
              <w:t>150–159.9</w:t>
            </w:r>
          </w:p>
        </w:tc>
        <w:tc>
          <w:tcPr>
            <w:tcW w:w="2250" w:type="dxa"/>
            <w:shd w:val="clear" w:color="auto" w:fill="auto"/>
            <w:noWrap/>
            <w:hideMark/>
          </w:tcPr>
          <w:p w14:paraId="4B24D129" w14:textId="77777777" w:rsidR="00D13CC2" w:rsidRPr="00B25D04" w:rsidRDefault="00D13CC2" w:rsidP="00D13CC2">
            <w:pPr>
              <w:pStyle w:val="TB"/>
            </w:pPr>
            <w:r w:rsidRPr="00B25D04">
              <w:t>0.0</w:t>
            </w:r>
          </w:p>
        </w:tc>
        <w:tc>
          <w:tcPr>
            <w:tcW w:w="1440" w:type="dxa"/>
            <w:shd w:val="clear" w:color="auto" w:fill="auto"/>
            <w:noWrap/>
            <w:hideMark/>
          </w:tcPr>
          <w:p w14:paraId="5E78E98F" w14:textId="77777777" w:rsidR="00D13CC2" w:rsidRPr="00B25D04" w:rsidRDefault="00D13CC2" w:rsidP="00D13CC2">
            <w:pPr>
              <w:pStyle w:val="TB"/>
            </w:pPr>
            <w:r w:rsidRPr="00B25D04">
              <w:t>50.0</w:t>
            </w:r>
          </w:p>
        </w:tc>
        <w:tc>
          <w:tcPr>
            <w:tcW w:w="1440" w:type="dxa"/>
            <w:shd w:val="clear" w:color="auto" w:fill="auto"/>
            <w:noWrap/>
            <w:hideMark/>
          </w:tcPr>
          <w:p w14:paraId="5FA500B8" w14:textId="77777777" w:rsidR="00D13CC2" w:rsidRPr="00B25D04" w:rsidRDefault="00D13CC2" w:rsidP="00D13CC2">
            <w:pPr>
              <w:pStyle w:val="TB"/>
            </w:pPr>
            <w:r w:rsidRPr="00B25D04">
              <w:t>16.7</w:t>
            </w:r>
          </w:p>
        </w:tc>
        <w:tc>
          <w:tcPr>
            <w:tcW w:w="1350" w:type="dxa"/>
            <w:shd w:val="clear" w:color="auto" w:fill="auto"/>
            <w:noWrap/>
            <w:hideMark/>
          </w:tcPr>
          <w:p w14:paraId="581970A7" w14:textId="77777777" w:rsidR="00D13CC2" w:rsidRPr="00B25D04" w:rsidRDefault="00D13CC2" w:rsidP="00D13CC2">
            <w:pPr>
              <w:pStyle w:val="TB"/>
            </w:pPr>
            <w:r w:rsidRPr="00B25D04">
              <w:t>16.7</w:t>
            </w:r>
          </w:p>
        </w:tc>
        <w:tc>
          <w:tcPr>
            <w:tcW w:w="1350" w:type="dxa"/>
            <w:shd w:val="clear" w:color="auto" w:fill="auto"/>
            <w:noWrap/>
            <w:hideMark/>
          </w:tcPr>
          <w:p w14:paraId="6303A064" w14:textId="77777777" w:rsidR="00D13CC2" w:rsidRPr="00B25D04" w:rsidRDefault="00D13CC2" w:rsidP="00D13CC2">
            <w:pPr>
              <w:pStyle w:val="TB"/>
            </w:pPr>
            <w:r w:rsidRPr="00B25D04">
              <w:t>16.7</w:t>
            </w:r>
          </w:p>
        </w:tc>
        <w:tc>
          <w:tcPr>
            <w:tcW w:w="1620" w:type="dxa"/>
            <w:shd w:val="clear" w:color="auto" w:fill="auto"/>
            <w:noWrap/>
            <w:hideMark/>
          </w:tcPr>
          <w:p w14:paraId="1D2D017C" w14:textId="77777777" w:rsidR="00D13CC2" w:rsidRPr="00B25D04" w:rsidRDefault="00D13CC2" w:rsidP="00D13CC2">
            <w:pPr>
              <w:pStyle w:val="TB"/>
            </w:pPr>
            <w:r w:rsidRPr="00B25D04">
              <w:t>100</w:t>
            </w:r>
          </w:p>
        </w:tc>
      </w:tr>
      <w:tr w:rsidR="00D13CC2" w:rsidRPr="00B25D04" w14:paraId="5560EE5D" w14:textId="77777777" w:rsidTr="00C11193">
        <w:trPr>
          <w:trHeight w:val="315"/>
        </w:trPr>
        <w:tc>
          <w:tcPr>
            <w:tcW w:w="2700" w:type="dxa"/>
            <w:shd w:val="clear" w:color="auto" w:fill="auto"/>
            <w:noWrap/>
            <w:hideMark/>
          </w:tcPr>
          <w:p w14:paraId="7C7D091F" w14:textId="77777777" w:rsidR="00D13CC2" w:rsidRPr="00B25D04" w:rsidRDefault="00D13CC2" w:rsidP="00D13CC2">
            <w:pPr>
              <w:pStyle w:val="TB"/>
            </w:pPr>
            <w:r w:rsidRPr="00B25D04">
              <w:t>160–169.9</w:t>
            </w:r>
          </w:p>
        </w:tc>
        <w:tc>
          <w:tcPr>
            <w:tcW w:w="2250" w:type="dxa"/>
            <w:shd w:val="clear" w:color="auto" w:fill="auto"/>
            <w:noWrap/>
            <w:hideMark/>
          </w:tcPr>
          <w:p w14:paraId="63D3F10E" w14:textId="77777777" w:rsidR="00D13CC2" w:rsidRPr="00B25D04" w:rsidRDefault="00D13CC2" w:rsidP="00D13CC2">
            <w:pPr>
              <w:pStyle w:val="TB"/>
            </w:pPr>
            <w:r w:rsidRPr="00B25D04">
              <w:t>50.0</w:t>
            </w:r>
          </w:p>
        </w:tc>
        <w:tc>
          <w:tcPr>
            <w:tcW w:w="1440" w:type="dxa"/>
            <w:shd w:val="clear" w:color="auto" w:fill="auto"/>
            <w:noWrap/>
            <w:hideMark/>
          </w:tcPr>
          <w:p w14:paraId="54D39D98" w14:textId="77777777" w:rsidR="00D13CC2" w:rsidRPr="00B25D04" w:rsidRDefault="00D13CC2" w:rsidP="00D13CC2">
            <w:pPr>
              <w:pStyle w:val="TB"/>
            </w:pPr>
            <w:r w:rsidRPr="00B25D04">
              <w:t>0.0</w:t>
            </w:r>
          </w:p>
        </w:tc>
        <w:tc>
          <w:tcPr>
            <w:tcW w:w="1440" w:type="dxa"/>
            <w:shd w:val="clear" w:color="auto" w:fill="auto"/>
            <w:noWrap/>
            <w:hideMark/>
          </w:tcPr>
          <w:p w14:paraId="5551C58E" w14:textId="77777777" w:rsidR="00D13CC2" w:rsidRPr="00B25D04" w:rsidRDefault="00D13CC2" w:rsidP="00D13CC2">
            <w:pPr>
              <w:pStyle w:val="TB"/>
            </w:pPr>
            <w:r w:rsidRPr="00B25D04">
              <w:t>50.0</w:t>
            </w:r>
          </w:p>
        </w:tc>
        <w:tc>
          <w:tcPr>
            <w:tcW w:w="1350" w:type="dxa"/>
            <w:shd w:val="clear" w:color="auto" w:fill="auto"/>
            <w:noWrap/>
            <w:hideMark/>
          </w:tcPr>
          <w:p w14:paraId="3D14C3A9" w14:textId="77777777" w:rsidR="00D13CC2" w:rsidRPr="00B25D04" w:rsidRDefault="00D13CC2" w:rsidP="00D13CC2">
            <w:pPr>
              <w:pStyle w:val="TB"/>
            </w:pPr>
            <w:r w:rsidRPr="00B25D04">
              <w:t>0.0</w:t>
            </w:r>
          </w:p>
        </w:tc>
        <w:tc>
          <w:tcPr>
            <w:tcW w:w="1350" w:type="dxa"/>
            <w:shd w:val="clear" w:color="auto" w:fill="auto"/>
            <w:noWrap/>
            <w:hideMark/>
          </w:tcPr>
          <w:p w14:paraId="60A2F386" w14:textId="77777777" w:rsidR="00D13CC2" w:rsidRPr="00B25D04" w:rsidRDefault="00D13CC2" w:rsidP="00D13CC2">
            <w:pPr>
              <w:pStyle w:val="TB"/>
            </w:pPr>
            <w:r w:rsidRPr="00B25D04">
              <w:t>0.0</w:t>
            </w:r>
          </w:p>
        </w:tc>
        <w:tc>
          <w:tcPr>
            <w:tcW w:w="1620" w:type="dxa"/>
            <w:shd w:val="clear" w:color="auto" w:fill="auto"/>
            <w:noWrap/>
            <w:hideMark/>
          </w:tcPr>
          <w:p w14:paraId="6665404E" w14:textId="77777777" w:rsidR="00D13CC2" w:rsidRPr="00B25D04" w:rsidRDefault="00D13CC2" w:rsidP="00D13CC2">
            <w:pPr>
              <w:pStyle w:val="TB"/>
            </w:pPr>
            <w:r w:rsidRPr="00B25D04">
              <w:t>100</w:t>
            </w:r>
          </w:p>
        </w:tc>
      </w:tr>
      <w:tr w:rsidR="00D13CC2" w:rsidRPr="00B25D04" w14:paraId="714F993A" w14:textId="77777777" w:rsidTr="00C11193">
        <w:trPr>
          <w:trHeight w:val="315"/>
        </w:trPr>
        <w:tc>
          <w:tcPr>
            <w:tcW w:w="2700" w:type="dxa"/>
            <w:shd w:val="clear" w:color="auto" w:fill="auto"/>
            <w:noWrap/>
            <w:hideMark/>
          </w:tcPr>
          <w:p w14:paraId="02A5538F" w14:textId="77777777" w:rsidR="00D13CC2" w:rsidRPr="00B25D04" w:rsidRDefault="00D13CC2" w:rsidP="00D13CC2">
            <w:pPr>
              <w:pStyle w:val="TB"/>
            </w:pPr>
            <w:r w:rsidRPr="00B25D04">
              <w:t>170–179.9</w:t>
            </w:r>
          </w:p>
        </w:tc>
        <w:tc>
          <w:tcPr>
            <w:tcW w:w="2250" w:type="dxa"/>
            <w:shd w:val="clear" w:color="auto" w:fill="auto"/>
            <w:noWrap/>
            <w:hideMark/>
          </w:tcPr>
          <w:p w14:paraId="1B834C66" w14:textId="77777777" w:rsidR="00D13CC2" w:rsidRPr="00B25D04" w:rsidRDefault="00D13CC2" w:rsidP="00D13CC2">
            <w:pPr>
              <w:pStyle w:val="TB"/>
            </w:pPr>
            <w:r w:rsidRPr="00B25D04">
              <w:t>0.0</w:t>
            </w:r>
          </w:p>
        </w:tc>
        <w:tc>
          <w:tcPr>
            <w:tcW w:w="1440" w:type="dxa"/>
            <w:shd w:val="clear" w:color="auto" w:fill="auto"/>
            <w:noWrap/>
            <w:hideMark/>
          </w:tcPr>
          <w:p w14:paraId="1716A86C" w14:textId="77777777" w:rsidR="00D13CC2" w:rsidRPr="00B25D04" w:rsidRDefault="00D13CC2" w:rsidP="00D13CC2">
            <w:pPr>
              <w:pStyle w:val="TB"/>
            </w:pPr>
            <w:r w:rsidRPr="00B25D04">
              <w:t>0.0</w:t>
            </w:r>
          </w:p>
        </w:tc>
        <w:tc>
          <w:tcPr>
            <w:tcW w:w="1440" w:type="dxa"/>
            <w:shd w:val="clear" w:color="auto" w:fill="auto"/>
            <w:noWrap/>
            <w:hideMark/>
          </w:tcPr>
          <w:p w14:paraId="5B47E6AA" w14:textId="77777777" w:rsidR="00D13CC2" w:rsidRPr="00B25D04" w:rsidRDefault="00D13CC2" w:rsidP="00D13CC2">
            <w:pPr>
              <w:pStyle w:val="TB"/>
            </w:pPr>
            <w:r w:rsidRPr="00B25D04">
              <w:t>100.0</w:t>
            </w:r>
          </w:p>
        </w:tc>
        <w:tc>
          <w:tcPr>
            <w:tcW w:w="1350" w:type="dxa"/>
            <w:shd w:val="clear" w:color="auto" w:fill="auto"/>
            <w:noWrap/>
            <w:hideMark/>
          </w:tcPr>
          <w:p w14:paraId="7068E0C5" w14:textId="77777777" w:rsidR="00D13CC2" w:rsidRPr="00B25D04" w:rsidRDefault="00D13CC2" w:rsidP="00D13CC2">
            <w:pPr>
              <w:pStyle w:val="TB"/>
            </w:pPr>
            <w:r w:rsidRPr="00B25D04">
              <w:t>0.0</w:t>
            </w:r>
          </w:p>
        </w:tc>
        <w:tc>
          <w:tcPr>
            <w:tcW w:w="1350" w:type="dxa"/>
            <w:shd w:val="clear" w:color="auto" w:fill="auto"/>
            <w:noWrap/>
            <w:hideMark/>
          </w:tcPr>
          <w:p w14:paraId="0283DDAE" w14:textId="77777777" w:rsidR="00D13CC2" w:rsidRPr="00B25D04" w:rsidRDefault="00D13CC2" w:rsidP="00D13CC2">
            <w:pPr>
              <w:pStyle w:val="TB"/>
            </w:pPr>
            <w:r w:rsidRPr="00B25D04">
              <w:t>0.0</w:t>
            </w:r>
          </w:p>
        </w:tc>
        <w:tc>
          <w:tcPr>
            <w:tcW w:w="1620" w:type="dxa"/>
            <w:shd w:val="clear" w:color="auto" w:fill="auto"/>
            <w:noWrap/>
            <w:hideMark/>
          </w:tcPr>
          <w:p w14:paraId="17DC1648" w14:textId="77777777" w:rsidR="00D13CC2" w:rsidRPr="00B25D04" w:rsidRDefault="00D13CC2" w:rsidP="00D13CC2">
            <w:pPr>
              <w:pStyle w:val="TB"/>
            </w:pPr>
            <w:r w:rsidRPr="00B25D04">
              <w:t>100</w:t>
            </w:r>
          </w:p>
        </w:tc>
      </w:tr>
    </w:tbl>
    <w:p w14:paraId="15B64B72" w14:textId="34A78A54" w:rsidR="00D13CC2" w:rsidRPr="00B25D04" w:rsidRDefault="00D13CC2" w:rsidP="00B25D04">
      <w:pPr>
        <w:pStyle w:val="SOLNLLL"/>
        <w:tabs>
          <w:tab w:val="left" w:pos="2520"/>
        </w:tabs>
      </w:pPr>
      <w:r w:rsidRPr="00B25D04">
        <w:t>b.</w:t>
      </w:r>
      <w:r w:rsidRPr="00B25D04">
        <w:tab/>
        <w:t xml:space="preserve">It appears that most of the faster average winning times occur before 2003. This could be </w:t>
      </w:r>
      <w:r w:rsidR="00C379E2">
        <w:t>the result of</w:t>
      </w:r>
      <w:r w:rsidRPr="00B25D04">
        <w:t xml:space="preserve"> new regulations that take into account driver safety, fan safety, the environmental impact, and fuel consumption during races.</w:t>
      </w:r>
    </w:p>
    <w:p w14:paraId="63AF5B8E" w14:textId="77777777" w:rsidR="00B25D04" w:rsidRDefault="00B25D04" w:rsidP="00D13CC2">
      <w:pPr>
        <w:pStyle w:val="SOLNL"/>
        <w:tabs>
          <w:tab w:val="left" w:pos="1260"/>
        </w:tabs>
        <w:sectPr w:rsidR="00B25D04" w:rsidSect="00D13CC2">
          <w:endnotePr>
            <w:numFmt w:val="decimal"/>
          </w:endnotePr>
          <w:pgSz w:w="15840" w:h="12240" w:orient="landscape"/>
          <w:pgMar w:top="1440" w:right="1440" w:bottom="1440" w:left="1440" w:header="720" w:footer="720" w:gutter="0"/>
          <w:cols w:space="720"/>
          <w:noEndnote/>
          <w:docGrid w:linePitch="326"/>
        </w:sectPr>
      </w:pPr>
    </w:p>
    <w:p w14:paraId="0D79142E" w14:textId="3A6F84B7" w:rsidR="00D13CC2" w:rsidRPr="00B25D04" w:rsidRDefault="00D13CC2" w:rsidP="00590425">
      <w:pPr>
        <w:pStyle w:val="SOLNL"/>
        <w:tabs>
          <w:tab w:val="left" w:pos="1260"/>
        </w:tabs>
        <w:ind w:left="840" w:hanging="840"/>
      </w:pPr>
      <w:r w:rsidRPr="00B25D04">
        <w:lastRenderedPageBreak/>
        <w:t>31. a.</w:t>
      </w:r>
      <w:r w:rsidRPr="00B25D04">
        <w:tab/>
        <w:t>The cross</w:t>
      </w:r>
      <w:r w:rsidR="00320B8E">
        <w:t>-</w:t>
      </w:r>
      <w:r w:rsidRPr="00B25D04">
        <w:t xml:space="preserve">tabulation of condition of the greens by gender </w:t>
      </w:r>
      <w:r w:rsidR="00FE35FB">
        <w:t>follows</w:t>
      </w:r>
      <w:r w:rsidRPr="00B25D04">
        <w:t>.</w:t>
      </w:r>
    </w:p>
    <w:tbl>
      <w:tblPr>
        <w:tblW w:w="0" w:type="auto"/>
        <w:tblInd w:w="1368" w:type="dxa"/>
        <w:tblLayout w:type="fixed"/>
        <w:tblLook w:val="0000" w:firstRow="0" w:lastRow="0" w:firstColumn="0" w:lastColumn="0" w:noHBand="0" w:noVBand="0"/>
      </w:tblPr>
      <w:tblGrid>
        <w:gridCol w:w="1777"/>
        <w:gridCol w:w="1710"/>
        <w:gridCol w:w="1170"/>
        <w:gridCol w:w="900"/>
      </w:tblGrid>
      <w:tr w:rsidR="00D13CC2" w:rsidRPr="00B25D04" w14:paraId="5FDD5439" w14:textId="77777777" w:rsidTr="00D13CC2">
        <w:tc>
          <w:tcPr>
            <w:tcW w:w="1777" w:type="dxa"/>
          </w:tcPr>
          <w:p w14:paraId="7907F24A" w14:textId="77777777" w:rsidR="00D13CC2" w:rsidRPr="00B25D04" w:rsidRDefault="00D13CC2" w:rsidP="00D13CC2">
            <w:pPr>
              <w:pStyle w:val="TB"/>
            </w:pPr>
          </w:p>
        </w:tc>
        <w:tc>
          <w:tcPr>
            <w:tcW w:w="2880" w:type="dxa"/>
            <w:gridSpan w:val="2"/>
          </w:tcPr>
          <w:p w14:paraId="40E6E8F5" w14:textId="47191179" w:rsidR="00D13CC2" w:rsidRPr="00B25D04" w:rsidRDefault="00D13CC2" w:rsidP="00D13CC2">
            <w:pPr>
              <w:pStyle w:val="TCH1"/>
            </w:pPr>
            <w:r w:rsidRPr="00B25D04">
              <w:t>Green Condition</w:t>
            </w:r>
          </w:p>
        </w:tc>
        <w:tc>
          <w:tcPr>
            <w:tcW w:w="900" w:type="dxa"/>
          </w:tcPr>
          <w:p w14:paraId="7583E461" w14:textId="77777777" w:rsidR="00D13CC2" w:rsidRPr="00B25D04" w:rsidRDefault="00D13CC2" w:rsidP="00D13CC2">
            <w:pPr>
              <w:pStyle w:val="TB"/>
            </w:pPr>
          </w:p>
        </w:tc>
      </w:tr>
      <w:tr w:rsidR="00D13CC2" w:rsidRPr="00B25D04" w14:paraId="18992D00" w14:textId="77777777" w:rsidTr="00D13CC2">
        <w:tc>
          <w:tcPr>
            <w:tcW w:w="1777" w:type="dxa"/>
          </w:tcPr>
          <w:p w14:paraId="48F4F9A1" w14:textId="7D4B2926" w:rsidR="00D13CC2" w:rsidRPr="00B25D04" w:rsidRDefault="00D13CC2" w:rsidP="00D13CC2">
            <w:pPr>
              <w:pStyle w:val="TCH1"/>
            </w:pPr>
            <w:r w:rsidRPr="00B25D04">
              <w:t>Gender</w:t>
            </w:r>
          </w:p>
        </w:tc>
        <w:tc>
          <w:tcPr>
            <w:tcW w:w="1710" w:type="dxa"/>
          </w:tcPr>
          <w:p w14:paraId="7919770B" w14:textId="0389A36D" w:rsidR="00D13CC2" w:rsidRPr="00B25D04" w:rsidRDefault="00D13CC2" w:rsidP="00D13CC2">
            <w:pPr>
              <w:pStyle w:val="TB"/>
            </w:pPr>
            <w:r w:rsidRPr="00B25D04">
              <w:t>Too Fast</w:t>
            </w:r>
          </w:p>
        </w:tc>
        <w:tc>
          <w:tcPr>
            <w:tcW w:w="1170" w:type="dxa"/>
          </w:tcPr>
          <w:p w14:paraId="60F8CDDD" w14:textId="77777777" w:rsidR="00D13CC2" w:rsidRPr="00B25D04" w:rsidRDefault="00D13CC2" w:rsidP="00D13CC2">
            <w:pPr>
              <w:pStyle w:val="TB"/>
            </w:pPr>
            <w:r w:rsidRPr="00B25D04">
              <w:t>Fine</w:t>
            </w:r>
          </w:p>
        </w:tc>
        <w:tc>
          <w:tcPr>
            <w:tcW w:w="900" w:type="dxa"/>
          </w:tcPr>
          <w:p w14:paraId="43FE94A4" w14:textId="77777777" w:rsidR="00D13CC2" w:rsidRPr="00B25D04" w:rsidRDefault="00D13CC2" w:rsidP="00D13CC2">
            <w:pPr>
              <w:pStyle w:val="TB"/>
            </w:pPr>
            <w:r w:rsidRPr="00B25D04">
              <w:t>Total</w:t>
            </w:r>
          </w:p>
        </w:tc>
      </w:tr>
      <w:tr w:rsidR="00D13CC2" w:rsidRPr="00B25D04" w14:paraId="35A1DD96" w14:textId="77777777" w:rsidTr="00D13CC2">
        <w:tc>
          <w:tcPr>
            <w:tcW w:w="1777" w:type="dxa"/>
          </w:tcPr>
          <w:p w14:paraId="47600F2C" w14:textId="77777777" w:rsidR="00D13CC2" w:rsidRPr="00B25D04" w:rsidRDefault="00D13CC2" w:rsidP="00D13CC2">
            <w:pPr>
              <w:pStyle w:val="TCH1"/>
            </w:pPr>
            <w:r w:rsidRPr="00B25D04">
              <w:t>Male</w:t>
            </w:r>
          </w:p>
        </w:tc>
        <w:tc>
          <w:tcPr>
            <w:tcW w:w="1710" w:type="dxa"/>
          </w:tcPr>
          <w:p w14:paraId="4B32F156" w14:textId="77777777" w:rsidR="00D13CC2" w:rsidRPr="00B25D04" w:rsidRDefault="00D13CC2" w:rsidP="00D13CC2">
            <w:pPr>
              <w:pStyle w:val="TB"/>
            </w:pPr>
            <w:r w:rsidRPr="00B25D04">
              <w:t>35</w:t>
            </w:r>
          </w:p>
        </w:tc>
        <w:tc>
          <w:tcPr>
            <w:tcW w:w="1170" w:type="dxa"/>
          </w:tcPr>
          <w:p w14:paraId="7C614EB9" w14:textId="590E8B89" w:rsidR="00D13CC2" w:rsidRPr="00B25D04" w:rsidRDefault="00D13CC2" w:rsidP="00D13CC2">
            <w:pPr>
              <w:pStyle w:val="TB"/>
            </w:pPr>
            <w:r w:rsidRPr="00B25D04">
              <w:t>65</w:t>
            </w:r>
          </w:p>
        </w:tc>
        <w:tc>
          <w:tcPr>
            <w:tcW w:w="900" w:type="dxa"/>
          </w:tcPr>
          <w:p w14:paraId="3C161148" w14:textId="77777777" w:rsidR="00D13CC2" w:rsidRPr="00B25D04" w:rsidRDefault="00D13CC2" w:rsidP="00D13CC2">
            <w:pPr>
              <w:pStyle w:val="TB"/>
            </w:pPr>
            <w:r w:rsidRPr="00B25D04">
              <w:t>100</w:t>
            </w:r>
          </w:p>
        </w:tc>
      </w:tr>
      <w:tr w:rsidR="00D13CC2" w:rsidRPr="00B25D04" w14:paraId="29139D5D" w14:textId="77777777" w:rsidTr="00D13CC2">
        <w:tc>
          <w:tcPr>
            <w:tcW w:w="1777" w:type="dxa"/>
          </w:tcPr>
          <w:p w14:paraId="1DBE8296" w14:textId="77777777" w:rsidR="00D13CC2" w:rsidRPr="00B25D04" w:rsidRDefault="00D13CC2" w:rsidP="00D13CC2">
            <w:pPr>
              <w:pStyle w:val="TCH1"/>
            </w:pPr>
            <w:r w:rsidRPr="00B25D04">
              <w:t>Female</w:t>
            </w:r>
          </w:p>
        </w:tc>
        <w:tc>
          <w:tcPr>
            <w:tcW w:w="1710" w:type="dxa"/>
          </w:tcPr>
          <w:p w14:paraId="30A465B9" w14:textId="77777777" w:rsidR="00D13CC2" w:rsidRPr="00B25D04" w:rsidRDefault="00D13CC2" w:rsidP="00D13CC2">
            <w:pPr>
              <w:pStyle w:val="TB"/>
            </w:pPr>
            <w:r w:rsidRPr="00B25D04">
              <w:t>40</w:t>
            </w:r>
          </w:p>
        </w:tc>
        <w:tc>
          <w:tcPr>
            <w:tcW w:w="1170" w:type="dxa"/>
          </w:tcPr>
          <w:p w14:paraId="2DDF2AA6" w14:textId="1E0BE375" w:rsidR="00D13CC2" w:rsidRPr="00B25D04" w:rsidRDefault="00D13CC2" w:rsidP="00D13CC2">
            <w:pPr>
              <w:pStyle w:val="TB"/>
            </w:pPr>
            <w:r w:rsidRPr="00B25D04">
              <w:t>60</w:t>
            </w:r>
          </w:p>
        </w:tc>
        <w:tc>
          <w:tcPr>
            <w:tcW w:w="900" w:type="dxa"/>
          </w:tcPr>
          <w:p w14:paraId="6573DDDF" w14:textId="77777777" w:rsidR="00D13CC2" w:rsidRPr="00B25D04" w:rsidRDefault="00D13CC2" w:rsidP="00D13CC2">
            <w:pPr>
              <w:pStyle w:val="TB"/>
            </w:pPr>
            <w:r w:rsidRPr="00B25D04">
              <w:t>100</w:t>
            </w:r>
          </w:p>
        </w:tc>
      </w:tr>
      <w:tr w:rsidR="00D13CC2" w:rsidRPr="00D202F1" w14:paraId="0F7E7976" w14:textId="77777777" w:rsidTr="00D13CC2">
        <w:tc>
          <w:tcPr>
            <w:tcW w:w="1777" w:type="dxa"/>
          </w:tcPr>
          <w:p w14:paraId="7088BB18" w14:textId="77777777" w:rsidR="00D13CC2" w:rsidRPr="00B25D04" w:rsidRDefault="00D13CC2" w:rsidP="00D13CC2">
            <w:pPr>
              <w:pStyle w:val="TCH1"/>
            </w:pPr>
            <w:r w:rsidRPr="00B25D04">
              <w:t>Total</w:t>
            </w:r>
          </w:p>
        </w:tc>
        <w:tc>
          <w:tcPr>
            <w:tcW w:w="1710" w:type="dxa"/>
          </w:tcPr>
          <w:p w14:paraId="487E7E68" w14:textId="77777777" w:rsidR="00D13CC2" w:rsidRPr="00B25D04" w:rsidRDefault="00D13CC2" w:rsidP="00D13CC2">
            <w:pPr>
              <w:pStyle w:val="TB"/>
            </w:pPr>
            <w:r w:rsidRPr="00B25D04">
              <w:t>75</w:t>
            </w:r>
          </w:p>
        </w:tc>
        <w:tc>
          <w:tcPr>
            <w:tcW w:w="1170" w:type="dxa"/>
          </w:tcPr>
          <w:p w14:paraId="37C42AD5" w14:textId="77777777" w:rsidR="00D13CC2" w:rsidRPr="00B25D04" w:rsidRDefault="00D13CC2" w:rsidP="00D13CC2">
            <w:pPr>
              <w:pStyle w:val="TB"/>
            </w:pPr>
            <w:r w:rsidRPr="00B25D04">
              <w:t>125</w:t>
            </w:r>
          </w:p>
        </w:tc>
        <w:tc>
          <w:tcPr>
            <w:tcW w:w="900" w:type="dxa"/>
          </w:tcPr>
          <w:p w14:paraId="7BABF90E" w14:textId="77777777" w:rsidR="00D13CC2" w:rsidRPr="00B25D04" w:rsidRDefault="00D13CC2" w:rsidP="00D13CC2">
            <w:pPr>
              <w:pStyle w:val="TB"/>
            </w:pPr>
            <w:r w:rsidRPr="00B25D04">
              <w:t>200</w:t>
            </w:r>
          </w:p>
        </w:tc>
      </w:tr>
    </w:tbl>
    <w:p w14:paraId="02066296" w14:textId="1E3DDB22" w:rsidR="00D13CC2" w:rsidRPr="00B25D04" w:rsidRDefault="00D13CC2" w:rsidP="00D13CC2">
      <w:pPr>
        <w:pStyle w:val="SOLNP"/>
      </w:pPr>
      <w:r w:rsidRPr="00B25D04">
        <w:t xml:space="preserve">The female golfers have the highest percentage </w:t>
      </w:r>
      <w:r w:rsidR="0064628C">
        <w:t xml:space="preserve">who </w:t>
      </w:r>
      <w:r w:rsidRPr="00B25D04">
        <w:t>say the greens are too fast: 40/100 = 40%.</w:t>
      </w:r>
      <w:r w:rsidR="0064628C">
        <w:t xml:space="preserve"> Of m</w:t>
      </w:r>
      <w:r w:rsidR="0064628C" w:rsidRPr="00B25D04">
        <w:t xml:space="preserve">ale </w:t>
      </w:r>
      <w:r w:rsidRPr="00B25D04">
        <w:t>golfers</w:t>
      </w:r>
      <w:r w:rsidR="0064628C">
        <w:t>,</w:t>
      </w:r>
      <w:r w:rsidRPr="00B25D04">
        <w:t xml:space="preserve"> 35/100 = 35% say the greens are too fast.</w:t>
      </w:r>
    </w:p>
    <w:p w14:paraId="4A00C93E" w14:textId="460C79B3" w:rsidR="00D13CC2" w:rsidRPr="00B25D04" w:rsidRDefault="00D13CC2" w:rsidP="00D13CC2">
      <w:pPr>
        <w:pStyle w:val="SOLNLLL"/>
        <w:tabs>
          <w:tab w:val="left" w:pos="2520"/>
        </w:tabs>
      </w:pPr>
      <w:r w:rsidRPr="00B25D04">
        <w:t>b.</w:t>
      </w:r>
      <w:r w:rsidRPr="00B25D04">
        <w:tab/>
        <w:t>Among low handicap golfers, 1/10 = 10% of the women think the greens are too fast</w:t>
      </w:r>
      <w:r w:rsidR="0064628C">
        <w:t>,</w:t>
      </w:r>
      <w:r w:rsidRPr="00B25D04">
        <w:t xml:space="preserve"> and 10/50 = 20% of the men think the greens are too fast. So, for the low handicappers, the men show a higher percentage who think the greens are too fast.</w:t>
      </w:r>
    </w:p>
    <w:p w14:paraId="1B352492" w14:textId="5074D7D1" w:rsidR="00D13CC2" w:rsidRPr="00B25D04" w:rsidRDefault="00D13CC2" w:rsidP="00D13CC2">
      <w:pPr>
        <w:pStyle w:val="SOLNLLL"/>
      </w:pPr>
      <w:r w:rsidRPr="00B25D04">
        <w:t>c.</w:t>
      </w:r>
      <w:r w:rsidRPr="00B25D04">
        <w:tab/>
        <w:t>Among the higher handicap golfers, 39/51 = 43% of the woman think the greens are too fast</w:t>
      </w:r>
      <w:r w:rsidR="0064628C">
        <w:t>,</w:t>
      </w:r>
      <w:r w:rsidRPr="00B25D04">
        <w:t xml:space="preserve"> and 25/50 = 50% of the men think the greens are too fast. So, for the higher handicap golfers, the men show a higher percentage who think the greens are too fast.</w:t>
      </w:r>
    </w:p>
    <w:p w14:paraId="60C8C5BC" w14:textId="6641379A" w:rsidR="00D13CC2" w:rsidRPr="00B25D04" w:rsidRDefault="00D13CC2" w:rsidP="00D13CC2">
      <w:pPr>
        <w:pStyle w:val="SOLNLLL"/>
      </w:pPr>
      <w:r w:rsidRPr="00B25D04">
        <w:t>d.</w:t>
      </w:r>
      <w:r w:rsidRPr="00B25D04">
        <w:tab/>
        <w:t xml:space="preserve">This is an example of </w:t>
      </w:r>
      <w:bookmarkStart w:id="9" w:name="_Hlk523322101"/>
      <w:r w:rsidRPr="00B25D04">
        <w:t>Simpson</w:t>
      </w:r>
      <w:r w:rsidR="00B077AF" w:rsidRPr="00B25D04">
        <w:t>’</w:t>
      </w:r>
      <w:r w:rsidRPr="00B25D04">
        <w:t xml:space="preserve">s </w:t>
      </w:r>
      <w:r w:rsidR="0064628C">
        <w:t>p</w:t>
      </w:r>
      <w:r w:rsidR="0064628C" w:rsidRPr="00B25D04">
        <w:t>aradox</w:t>
      </w:r>
      <w:bookmarkEnd w:id="9"/>
      <w:r w:rsidRPr="00B25D04">
        <w:t>. At each handicap level</w:t>
      </w:r>
      <w:r w:rsidR="0032361E">
        <w:t>,</w:t>
      </w:r>
      <w:r w:rsidRPr="00B25D04">
        <w:t xml:space="preserve"> a smaller percentage of the women think the greens are too fast. </w:t>
      </w:r>
      <w:r w:rsidR="0032361E">
        <w:t>W</w:t>
      </w:r>
      <w:r w:rsidRPr="00B25D04">
        <w:t>hen the cross</w:t>
      </w:r>
      <w:r w:rsidR="00320B8E">
        <w:t>-</w:t>
      </w:r>
      <w:r w:rsidRPr="00B25D04">
        <w:t xml:space="preserve">tabulations are aggregated, </w:t>
      </w:r>
      <w:r w:rsidR="0032361E">
        <w:t xml:space="preserve">however, </w:t>
      </w:r>
      <w:r w:rsidRPr="00B25D04">
        <w:t>the result is reversed and we find a higher percentage of women who think the greens are too fast.</w:t>
      </w:r>
    </w:p>
    <w:p w14:paraId="1F84D472" w14:textId="67A59367" w:rsidR="00320B8E" w:rsidRDefault="00D13CC2" w:rsidP="00D13CC2">
      <w:pPr>
        <w:pStyle w:val="SOLNL2P"/>
      </w:pPr>
      <w:r w:rsidRPr="00B25D04">
        <w:t>The hidden variable explaining the reversal is handicap level. Fewer people with low handicaps think the greens are too fast, and there are more men with low handicaps than women.</w:t>
      </w:r>
    </w:p>
    <w:p w14:paraId="4FFD1690" w14:textId="77777777" w:rsidR="0032361E" w:rsidRDefault="0032361E" w:rsidP="00D13CC2">
      <w:pPr>
        <w:pStyle w:val="SOLNL2P"/>
        <w:sectPr w:rsidR="0032361E" w:rsidSect="00B25D04">
          <w:endnotePr>
            <w:numFmt w:val="decimal"/>
          </w:endnotePr>
          <w:pgSz w:w="12240" w:h="15840"/>
          <w:pgMar w:top="1440" w:right="1440" w:bottom="1440" w:left="1440" w:header="720" w:footer="720" w:gutter="0"/>
          <w:cols w:space="720"/>
          <w:noEndnote/>
          <w:docGrid w:linePitch="326"/>
        </w:sectPr>
      </w:pPr>
    </w:p>
    <w:p w14:paraId="458BA1E0" w14:textId="5614CC47" w:rsidR="00D13CC2" w:rsidRPr="0032361E" w:rsidRDefault="00D13CC2" w:rsidP="00590425">
      <w:pPr>
        <w:pStyle w:val="SOLNL"/>
        <w:ind w:left="840" w:hanging="840"/>
      </w:pPr>
      <w:r w:rsidRPr="0032361E">
        <w:lastRenderedPageBreak/>
        <w:t>32. a.</w:t>
      </w:r>
      <w:r w:rsidRPr="0032361E">
        <w:tab/>
        <w:t xml:space="preserve">Row percentages </w:t>
      </w:r>
      <w:r w:rsidR="009130CB">
        <w:t>follow</w:t>
      </w:r>
      <w:r w:rsidRPr="0032361E">
        <w:t>.</w:t>
      </w:r>
    </w:p>
    <w:tbl>
      <w:tblPr>
        <w:tblW w:w="0" w:type="auto"/>
        <w:tblLook w:val="04A0" w:firstRow="1" w:lastRow="0" w:firstColumn="1" w:lastColumn="0" w:noHBand="0" w:noVBand="1"/>
      </w:tblPr>
      <w:tblGrid>
        <w:gridCol w:w="1151"/>
        <w:gridCol w:w="1382"/>
        <w:gridCol w:w="1581"/>
        <w:gridCol w:w="1581"/>
        <w:gridCol w:w="1581"/>
        <w:gridCol w:w="1581"/>
        <w:gridCol w:w="1581"/>
        <w:gridCol w:w="1646"/>
        <w:gridCol w:w="876"/>
      </w:tblGrid>
      <w:tr w:rsidR="00D13CC2" w:rsidRPr="0032361E" w14:paraId="02399B76" w14:textId="77777777" w:rsidTr="00D13CC2">
        <w:trPr>
          <w:trHeight w:val="540"/>
        </w:trPr>
        <w:tc>
          <w:tcPr>
            <w:tcW w:w="0" w:type="auto"/>
            <w:shd w:val="clear" w:color="auto" w:fill="auto"/>
            <w:noWrap/>
            <w:hideMark/>
          </w:tcPr>
          <w:p w14:paraId="18CDD543" w14:textId="76EDB547" w:rsidR="00D13CC2" w:rsidRPr="0032361E" w:rsidRDefault="00D13CC2" w:rsidP="00D13CC2">
            <w:pPr>
              <w:pStyle w:val="TCH1"/>
            </w:pPr>
            <w:r w:rsidRPr="0032361E">
              <w:t>Region</w:t>
            </w:r>
          </w:p>
        </w:tc>
        <w:tc>
          <w:tcPr>
            <w:tcW w:w="0" w:type="auto"/>
            <w:shd w:val="clear" w:color="auto" w:fill="auto"/>
            <w:hideMark/>
          </w:tcPr>
          <w:p w14:paraId="2B7B1860" w14:textId="77777777" w:rsidR="00D13CC2" w:rsidRPr="0032361E" w:rsidRDefault="00D13CC2" w:rsidP="00D13CC2">
            <w:pPr>
              <w:pStyle w:val="TCH1"/>
            </w:pPr>
            <w:r w:rsidRPr="0032361E">
              <w:t>Under $15,000</w:t>
            </w:r>
          </w:p>
        </w:tc>
        <w:tc>
          <w:tcPr>
            <w:tcW w:w="0" w:type="auto"/>
            <w:shd w:val="clear" w:color="auto" w:fill="auto"/>
            <w:hideMark/>
          </w:tcPr>
          <w:p w14:paraId="2C62D4B9" w14:textId="77777777" w:rsidR="00D13CC2" w:rsidRPr="0032361E" w:rsidRDefault="00D13CC2" w:rsidP="00D13CC2">
            <w:pPr>
              <w:pStyle w:val="TCH1"/>
            </w:pPr>
            <w:r w:rsidRPr="0032361E">
              <w:t>$15,000 to $24,999</w:t>
            </w:r>
          </w:p>
        </w:tc>
        <w:tc>
          <w:tcPr>
            <w:tcW w:w="0" w:type="auto"/>
            <w:shd w:val="clear" w:color="auto" w:fill="auto"/>
            <w:hideMark/>
          </w:tcPr>
          <w:p w14:paraId="6687795F" w14:textId="77777777" w:rsidR="00D13CC2" w:rsidRPr="0032361E" w:rsidRDefault="00D13CC2" w:rsidP="00D13CC2">
            <w:pPr>
              <w:pStyle w:val="TCH1"/>
            </w:pPr>
            <w:r w:rsidRPr="0032361E">
              <w:t>$25,000 to $34,999</w:t>
            </w:r>
          </w:p>
        </w:tc>
        <w:tc>
          <w:tcPr>
            <w:tcW w:w="0" w:type="auto"/>
            <w:shd w:val="clear" w:color="auto" w:fill="auto"/>
            <w:hideMark/>
          </w:tcPr>
          <w:p w14:paraId="76482C3E" w14:textId="77777777" w:rsidR="00D13CC2" w:rsidRPr="0032361E" w:rsidRDefault="00D13CC2" w:rsidP="00D13CC2">
            <w:pPr>
              <w:pStyle w:val="TCH1"/>
            </w:pPr>
            <w:r w:rsidRPr="0032361E">
              <w:t>$35,000 to $49,999</w:t>
            </w:r>
          </w:p>
        </w:tc>
        <w:tc>
          <w:tcPr>
            <w:tcW w:w="0" w:type="auto"/>
            <w:shd w:val="clear" w:color="auto" w:fill="auto"/>
            <w:hideMark/>
          </w:tcPr>
          <w:p w14:paraId="49D63498" w14:textId="77777777" w:rsidR="00D13CC2" w:rsidRPr="0032361E" w:rsidRDefault="00D13CC2" w:rsidP="00D13CC2">
            <w:pPr>
              <w:pStyle w:val="TCH1"/>
            </w:pPr>
            <w:r w:rsidRPr="0032361E">
              <w:t>$50,000 to $74,999</w:t>
            </w:r>
          </w:p>
        </w:tc>
        <w:tc>
          <w:tcPr>
            <w:tcW w:w="0" w:type="auto"/>
            <w:shd w:val="clear" w:color="auto" w:fill="auto"/>
            <w:hideMark/>
          </w:tcPr>
          <w:p w14:paraId="39AC7E9D" w14:textId="77777777" w:rsidR="00D13CC2" w:rsidRPr="0032361E" w:rsidRDefault="00D13CC2" w:rsidP="00D13CC2">
            <w:pPr>
              <w:pStyle w:val="TCH1"/>
            </w:pPr>
            <w:r w:rsidRPr="0032361E">
              <w:t>$75,000 to $99,999</w:t>
            </w:r>
          </w:p>
        </w:tc>
        <w:tc>
          <w:tcPr>
            <w:tcW w:w="0" w:type="auto"/>
            <w:shd w:val="clear" w:color="auto" w:fill="auto"/>
            <w:hideMark/>
          </w:tcPr>
          <w:p w14:paraId="29822D3F" w14:textId="25B00941" w:rsidR="00D13CC2" w:rsidRPr="0032361E" w:rsidRDefault="00D13CC2" w:rsidP="00D13CC2">
            <w:pPr>
              <w:pStyle w:val="TCH1"/>
            </w:pPr>
            <w:r w:rsidRPr="0032361E">
              <w:t xml:space="preserve">$100,000 and </w:t>
            </w:r>
            <w:r w:rsidR="00574A1E">
              <w:t>Higher</w:t>
            </w:r>
          </w:p>
        </w:tc>
        <w:tc>
          <w:tcPr>
            <w:tcW w:w="0" w:type="auto"/>
            <w:shd w:val="clear" w:color="auto" w:fill="auto"/>
            <w:noWrap/>
            <w:hideMark/>
          </w:tcPr>
          <w:p w14:paraId="020E860F" w14:textId="77777777" w:rsidR="00D13CC2" w:rsidRPr="0032361E" w:rsidRDefault="00D13CC2" w:rsidP="00D13CC2">
            <w:pPr>
              <w:pStyle w:val="TCH1"/>
            </w:pPr>
            <w:r w:rsidRPr="0032361E">
              <w:t>Total</w:t>
            </w:r>
          </w:p>
        </w:tc>
      </w:tr>
      <w:tr w:rsidR="00D13CC2" w:rsidRPr="0032361E" w14:paraId="3EF963AB" w14:textId="77777777" w:rsidTr="00D13CC2">
        <w:trPr>
          <w:trHeight w:val="264"/>
        </w:trPr>
        <w:tc>
          <w:tcPr>
            <w:tcW w:w="0" w:type="auto"/>
            <w:shd w:val="clear" w:color="auto" w:fill="auto"/>
            <w:noWrap/>
            <w:hideMark/>
          </w:tcPr>
          <w:p w14:paraId="770D9F36" w14:textId="18505DCE" w:rsidR="00D13CC2" w:rsidRPr="0032361E" w:rsidRDefault="00D13CC2" w:rsidP="00D13CC2">
            <w:pPr>
              <w:pStyle w:val="TB"/>
            </w:pPr>
            <w:r w:rsidRPr="0032361E">
              <w:t>Northeast</w:t>
            </w:r>
          </w:p>
        </w:tc>
        <w:tc>
          <w:tcPr>
            <w:tcW w:w="0" w:type="auto"/>
            <w:shd w:val="clear" w:color="auto" w:fill="auto"/>
            <w:noWrap/>
            <w:hideMark/>
          </w:tcPr>
          <w:p w14:paraId="60A1C4EF" w14:textId="77777777" w:rsidR="00D13CC2" w:rsidRPr="0032361E" w:rsidRDefault="00D13CC2" w:rsidP="00D13CC2">
            <w:pPr>
              <w:pStyle w:val="TB"/>
            </w:pPr>
            <w:r w:rsidRPr="0032361E">
              <w:t>12.72</w:t>
            </w:r>
          </w:p>
        </w:tc>
        <w:tc>
          <w:tcPr>
            <w:tcW w:w="0" w:type="auto"/>
            <w:shd w:val="clear" w:color="auto" w:fill="auto"/>
            <w:noWrap/>
            <w:hideMark/>
          </w:tcPr>
          <w:p w14:paraId="390CF3CB" w14:textId="77777777" w:rsidR="00D13CC2" w:rsidRPr="0032361E" w:rsidRDefault="00D13CC2" w:rsidP="00D13CC2">
            <w:pPr>
              <w:pStyle w:val="TB"/>
            </w:pPr>
            <w:r w:rsidRPr="0032361E">
              <w:t>10.45</w:t>
            </w:r>
          </w:p>
        </w:tc>
        <w:tc>
          <w:tcPr>
            <w:tcW w:w="0" w:type="auto"/>
            <w:shd w:val="clear" w:color="auto" w:fill="auto"/>
            <w:noWrap/>
            <w:hideMark/>
          </w:tcPr>
          <w:p w14:paraId="40F18CF6" w14:textId="77777777" w:rsidR="00D13CC2" w:rsidRPr="0032361E" w:rsidRDefault="00D13CC2" w:rsidP="00D13CC2">
            <w:pPr>
              <w:pStyle w:val="TB"/>
            </w:pPr>
            <w:r w:rsidRPr="0032361E">
              <w:t>10.54</w:t>
            </w:r>
          </w:p>
        </w:tc>
        <w:tc>
          <w:tcPr>
            <w:tcW w:w="0" w:type="auto"/>
            <w:shd w:val="clear" w:color="auto" w:fill="auto"/>
            <w:noWrap/>
            <w:hideMark/>
          </w:tcPr>
          <w:p w14:paraId="0DB98785" w14:textId="77777777" w:rsidR="00D13CC2" w:rsidRPr="0032361E" w:rsidRDefault="00D13CC2" w:rsidP="00D13CC2">
            <w:pPr>
              <w:pStyle w:val="TB"/>
            </w:pPr>
            <w:r w:rsidRPr="0032361E">
              <w:t>13.07</w:t>
            </w:r>
          </w:p>
        </w:tc>
        <w:tc>
          <w:tcPr>
            <w:tcW w:w="0" w:type="auto"/>
            <w:shd w:val="clear" w:color="auto" w:fill="auto"/>
            <w:noWrap/>
            <w:hideMark/>
          </w:tcPr>
          <w:p w14:paraId="2190BE1A" w14:textId="77777777" w:rsidR="00D13CC2" w:rsidRPr="0032361E" w:rsidRDefault="00D13CC2" w:rsidP="00D13CC2">
            <w:pPr>
              <w:pStyle w:val="TB"/>
            </w:pPr>
            <w:r w:rsidRPr="0032361E">
              <w:t>17.22</w:t>
            </w:r>
          </w:p>
        </w:tc>
        <w:tc>
          <w:tcPr>
            <w:tcW w:w="0" w:type="auto"/>
            <w:shd w:val="clear" w:color="auto" w:fill="auto"/>
            <w:noWrap/>
            <w:hideMark/>
          </w:tcPr>
          <w:p w14:paraId="48D9BB8B" w14:textId="77777777" w:rsidR="00D13CC2" w:rsidRPr="0032361E" w:rsidRDefault="00D13CC2" w:rsidP="00D13CC2">
            <w:pPr>
              <w:pStyle w:val="TB"/>
            </w:pPr>
            <w:r w:rsidRPr="0032361E">
              <w:t>11.57</w:t>
            </w:r>
          </w:p>
        </w:tc>
        <w:tc>
          <w:tcPr>
            <w:tcW w:w="0" w:type="auto"/>
            <w:shd w:val="clear" w:color="auto" w:fill="auto"/>
            <w:noWrap/>
            <w:hideMark/>
          </w:tcPr>
          <w:p w14:paraId="63FCA400" w14:textId="77777777" w:rsidR="00D13CC2" w:rsidRPr="0032361E" w:rsidRDefault="00D13CC2" w:rsidP="00D13CC2">
            <w:pPr>
              <w:pStyle w:val="TB"/>
            </w:pPr>
            <w:r w:rsidRPr="0032361E">
              <w:t>24.42</w:t>
            </w:r>
          </w:p>
        </w:tc>
        <w:tc>
          <w:tcPr>
            <w:tcW w:w="0" w:type="auto"/>
            <w:shd w:val="clear" w:color="auto" w:fill="auto"/>
            <w:noWrap/>
            <w:hideMark/>
          </w:tcPr>
          <w:p w14:paraId="6E2C9267" w14:textId="77777777" w:rsidR="00D13CC2" w:rsidRPr="0032361E" w:rsidRDefault="00D13CC2" w:rsidP="00D13CC2">
            <w:pPr>
              <w:pStyle w:val="TB"/>
            </w:pPr>
            <w:r w:rsidRPr="0032361E">
              <w:t>100.00</w:t>
            </w:r>
          </w:p>
        </w:tc>
      </w:tr>
      <w:tr w:rsidR="00D13CC2" w:rsidRPr="0032361E" w14:paraId="7180EA9B" w14:textId="77777777" w:rsidTr="00D13CC2">
        <w:trPr>
          <w:trHeight w:val="264"/>
        </w:trPr>
        <w:tc>
          <w:tcPr>
            <w:tcW w:w="0" w:type="auto"/>
            <w:shd w:val="clear" w:color="auto" w:fill="auto"/>
            <w:noWrap/>
            <w:hideMark/>
          </w:tcPr>
          <w:p w14:paraId="0071607B" w14:textId="77777777" w:rsidR="00D13CC2" w:rsidRPr="0032361E" w:rsidRDefault="00D13CC2" w:rsidP="00D13CC2">
            <w:pPr>
              <w:pStyle w:val="TB"/>
            </w:pPr>
            <w:r w:rsidRPr="0032361E">
              <w:t>Midwest</w:t>
            </w:r>
          </w:p>
        </w:tc>
        <w:tc>
          <w:tcPr>
            <w:tcW w:w="0" w:type="auto"/>
            <w:shd w:val="clear" w:color="auto" w:fill="auto"/>
            <w:noWrap/>
            <w:hideMark/>
          </w:tcPr>
          <w:p w14:paraId="188EFB7E" w14:textId="77777777" w:rsidR="00D13CC2" w:rsidRPr="0032361E" w:rsidRDefault="00D13CC2" w:rsidP="00D13CC2">
            <w:pPr>
              <w:pStyle w:val="TB"/>
            </w:pPr>
            <w:r w:rsidRPr="0032361E">
              <w:t>12.40</w:t>
            </w:r>
          </w:p>
        </w:tc>
        <w:tc>
          <w:tcPr>
            <w:tcW w:w="0" w:type="auto"/>
            <w:shd w:val="clear" w:color="auto" w:fill="auto"/>
            <w:noWrap/>
            <w:hideMark/>
          </w:tcPr>
          <w:p w14:paraId="4052DC14" w14:textId="77777777" w:rsidR="00D13CC2" w:rsidRPr="0032361E" w:rsidRDefault="00D13CC2" w:rsidP="00D13CC2">
            <w:pPr>
              <w:pStyle w:val="TB"/>
            </w:pPr>
            <w:r w:rsidRPr="0032361E">
              <w:t>12.60</w:t>
            </w:r>
          </w:p>
        </w:tc>
        <w:tc>
          <w:tcPr>
            <w:tcW w:w="0" w:type="auto"/>
            <w:shd w:val="clear" w:color="auto" w:fill="auto"/>
            <w:noWrap/>
            <w:hideMark/>
          </w:tcPr>
          <w:p w14:paraId="45D1BF4C" w14:textId="77777777" w:rsidR="00D13CC2" w:rsidRPr="0032361E" w:rsidRDefault="00D13CC2" w:rsidP="00D13CC2">
            <w:pPr>
              <w:pStyle w:val="TB"/>
            </w:pPr>
            <w:r w:rsidRPr="0032361E">
              <w:t>11.58</w:t>
            </w:r>
          </w:p>
        </w:tc>
        <w:tc>
          <w:tcPr>
            <w:tcW w:w="0" w:type="auto"/>
            <w:shd w:val="clear" w:color="auto" w:fill="auto"/>
            <w:noWrap/>
            <w:hideMark/>
          </w:tcPr>
          <w:p w14:paraId="1AA4A878" w14:textId="77777777" w:rsidR="00D13CC2" w:rsidRPr="0032361E" w:rsidRDefault="00D13CC2" w:rsidP="00D13CC2">
            <w:pPr>
              <w:pStyle w:val="TB"/>
            </w:pPr>
            <w:r w:rsidRPr="0032361E">
              <w:t>14.27</w:t>
            </w:r>
          </w:p>
        </w:tc>
        <w:tc>
          <w:tcPr>
            <w:tcW w:w="0" w:type="auto"/>
            <w:shd w:val="clear" w:color="auto" w:fill="auto"/>
            <w:noWrap/>
            <w:hideMark/>
          </w:tcPr>
          <w:p w14:paraId="39DFBF9D" w14:textId="77777777" w:rsidR="00D13CC2" w:rsidRPr="0032361E" w:rsidRDefault="00D13CC2" w:rsidP="00D13CC2">
            <w:pPr>
              <w:pStyle w:val="TB"/>
            </w:pPr>
            <w:r w:rsidRPr="0032361E">
              <w:t>19.11</w:t>
            </w:r>
          </w:p>
        </w:tc>
        <w:tc>
          <w:tcPr>
            <w:tcW w:w="0" w:type="auto"/>
            <w:shd w:val="clear" w:color="auto" w:fill="auto"/>
            <w:noWrap/>
            <w:hideMark/>
          </w:tcPr>
          <w:p w14:paraId="57C6B077" w14:textId="77777777" w:rsidR="00D13CC2" w:rsidRPr="0032361E" w:rsidRDefault="00D13CC2" w:rsidP="00D13CC2">
            <w:pPr>
              <w:pStyle w:val="TB"/>
            </w:pPr>
            <w:r w:rsidRPr="0032361E">
              <w:t>12.06</w:t>
            </w:r>
          </w:p>
        </w:tc>
        <w:tc>
          <w:tcPr>
            <w:tcW w:w="0" w:type="auto"/>
            <w:shd w:val="clear" w:color="auto" w:fill="auto"/>
            <w:noWrap/>
            <w:hideMark/>
          </w:tcPr>
          <w:p w14:paraId="7C6CBB8A" w14:textId="77777777" w:rsidR="00D13CC2" w:rsidRPr="0032361E" w:rsidRDefault="00D13CC2" w:rsidP="00D13CC2">
            <w:pPr>
              <w:pStyle w:val="TB"/>
            </w:pPr>
            <w:r w:rsidRPr="0032361E">
              <w:t>17.97</w:t>
            </w:r>
          </w:p>
        </w:tc>
        <w:tc>
          <w:tcPr>
            <w:tcW w:w="0" w:type="auto"/>
            <w:shd w:val="clear" w:color="auto" w:fill="auto"/>
            <w:noWrap/>
            <w:hideMark/>
          </w:tcPr>
          <w:p w14:paraId="72639610" w14:textId="77777777" w:rsidR="00D13CC2" w:rsidRPr="0032361E" w:rsidRDefault="00D13CC2" w:rsidP="00D13CC2">
            <w:pPr>
              <w:pStyle w:val="TB"/>
            </w:pPr>
            <w:r w:rsidRPr="0032361E">
              <w:t>100.00</w:t>
            </w:r>
          </w:p>
        </w:tc>
      </w:tr>
      <w:tr w:rsidR="00D13CC2" w:rsidRPr="0032361E" w14:paraId="19A4BA6F" w14:textId="77777777" w:rsidTr="00D13CC2">
        <w:trPr>
          <w:trHeight w:val="264"/>
        </w:trPr>
        <w:tc>
          <w:tcPr>
            <w:tcW w:w="0" w:type="auto"/>
            <w:shd w:val="clear" w:color="auto" w:fill="auto"/>
            <w:noWrap/>
            <w:hideMark/>
          </w:tcPr>
          <w:p w14:paraId="79B533D1" w14:textId="77777777" w:rsidR="00D13CC2" w:rsidRPr="0032361E" w:rsidRDefault="00D13CC2" w:rsidP="00D13CC2">
            <w:pPr>
              <w:pStyle w:val="TB"/>
            </w:pPr>
            <w:r w:rsidRPr="0032361E">
              <w:t>South</w:t>
            </w:r>
          </w:p>
        </w:tc>
        <w:tc>
          <w:tcPr>
            <w:tcW w:w="0" w:type="auto"/>
            <w:shd w:val="clear" w:color="auto" w:fill="auto"/>
            <w:noWrap/>
            <w:hideMark/>
          </w:tcPr>
          <w:p w14:paraId="3791CE57" w14:textId="77777777" w:rsidR="00D13CC2" w:rsidRPr="0032361E" w:rsidRDefault="00D13CC2" w:rsidP="00D13CC2">
            <w:pPr>
              <w:pStyle w:val="TB"/>
            </w:pPr>
            <w:r w:rsidRPr="0032361E">
              <w:t>14.30</w:t>
            </w:r>
          </w:p>
        </w:tc>
        <w:tc>
          <w:tcPr>
            <w:tcW w:w="0" w:type="auto"/>
            <w:shd w:val="clear" w:color="auto" w:fill="auto"/>
            <w:noWrap/>
            <w:hideMark/>
          </w:tcPr>
          <w:p w14:paraId="6FA5AB5B" w14:textId="77777777" w:rsidR="00D13CC2" w:rsidRPr="0032361E" w:rsidRDefault="00D13CC2" w:rsidP="00D13CC2">
            <w:pPr>
              <w:pStyle w:val="TB"/>
            </w:pPr>
            <w:r w:rsidRPr="0032361E">
              <w:t>12.97</w:t>
            </w:r>
          </w:p>
        </w:tc>
        <w:tc>
          <w:tcPr>
            <w:tcW w:w="0" w:type="auto"/>
            <w:shd w:val="clear" w:color="auto" w:fill="auto"/>
            <w:noWrap/>
            <w:hideMark/>
          </w:tcPr>
          <w:p w14:paraId="41ABB466" w14:textId="77777777" w:rsidR="00D13CC2" w:rsidRPr="0032361E" w:rsidRDefault="00D13CC2" w:rsidP="00D13CC2">
            <w:pPr>
              <w:pStyle w:val="TB"/>
            </w:pPr>
            <w:r w:rsidRPr="0032361E">
              <w:t>11.55</w:t>
            </w:r>
          </w:p>
        </w:tc>
        <w:tc>
          <w:tcPr>
            <w:tcW w:w="0" w:type="auto"/>
            <w:shd w:val="clear" w:color="auto" w:fill="auto"/>
            <w:noWrap/>
            <w:hideMark/>
          </w:tcPr>
          <w:p w14:paraId="73348E16" w14:textId="77777777" w:rsidR="00D13CC2" w:rsidRPr="0032361E" w:rsidRDefault="00D13CC2" w:rsidP="00D13CC2">
            <w:pPr>
              <w:pStyle w:val="TB"/>
            </w:pPr>
            <w:r w:rsidRPr="0032361E">
              <w:t>14.85</w:t>
            </w:r>
          </w:p>
        </w:tc>
        <w:tc>
          <w:tcPr>
            <w:tcW w:w="0" w:type="auto"/>
            <w:shd w:val="clear" w:color="auto" w:fill="auto"/>
            <w:noWrap/>
            <w:hideMark/>
          </w:tcPr>
          <w:p w14:paraId="423BC473" w14:textId="77777777" w:rsidR="00D13CC2" w:rsidRPr="0032361E" w:rsidRDefault="00D13CC2" w:rsidP="00D13CC2">
            <w:pPr>
              <w:pStyle w:val="TB"/>
            </w:pPr>
            <w:r w:rsidRPr="0032361E">
              <w:t>17.73</w:t>
            </w:r>
          </w:p>
        </w:tc>
        <w:tc>
          <w:tcPr>
            <w:tcW w:w="0" w:type="auto"/>
            <w:shd w:val="clear" w:color="auto" w:fill="auto"/>
            <w:noWrap/>
            <w:hideMark/>
          </w:tcPr>
          <w:p w14:paraId="09EC3D55" w14:textId="77777777" w:rsidR="00D13CC2" w:rsidRPr="0032361E" w:rsidRDefault="00D13CC2" w:rsidP="00D13CC2">
            <w:pPr>
              <w:pStyle w:val="TB"/>
            </w:pPr>
            <w:r w:rsidRPr="0032361E">
              <w:t>11.04</w:t>
            </w:r>
          </w:p>
        </w:tc>
        <w:tc>
          <w:tcPr>
            <w:tcW w:w="0" w:type="auto"/>
            <w:shd w:val="clear" w:color="auto" w:fill="auto"/>
            <w:noWrap/>
            <w:hideMark/>
          </w:tcPr>
          <w:p w14:paraId="46F99948" w14:textId="77777777" w:rsidR="00D13CC2" w:rsidRPr="0032361E" w:rsidRDefault="00D13CC2" w:rsidP="00D13CC2">
            <w:pPr>
              <w:pStyle w:val="TB"/>
            </w:pPr>
            <w:r w:rsidRPr="0032361E">
              <w:t>17.57</w:t>
            </w:r>
          </w:p>
        </w:tc>
        <w:tc>
          <w:tcPr>
            <w:tcW w:w="0" w:type="auto"/>
            <w:shd w:val="clear" w:color="auto" w:fill="auto"/>
            <w:noWrap/>
            <w:hideMark/>
          </w:tcPr>
          <w:p w14:paraId="707A29DB" w14:textId="77777777" w:rsidR="00D13CC2" w:rsidRPr="0032361E" w:rsidRDefault="00D13CC2" w:rsidP="00D13CC2">
            <w:pPr>
              <w:pStyle w:val="TB"/>
            </w:pPr>
            <w:r w:rsidRPr="0032361E">
              <w:t>100.00</w:t>
            </w:r>
          </w:p>
        </w:tc>
      </w:tr>
      <w:tr w:rsidR="00D13CC2" w:rsidRPr="00D202F1" w14:paraId="2449631F" w14:textId="77777777" w:rsidTr="00D13CC2">
        <w:trPr>
          <w:trHeight w:val="276"/>
        </w:trPr>
        <w:tc>
          <w:tcPr>
            <w:tcW w:w="0" w:type="auto"/>
            <w:shd w:val="clear" w:color="auto" w:fill="auto"/>
            <w:noWrap/>
            <w:hideMark/>
          </w:tcPr>
          <w:p w14:paraId="5F91022C" w14:textId="77777777" w:rsidR="00D13CC2" w:rsidRPr="0032361E" w:rsidRDefault="00D13CC2" w:rsidP="00D13CC2">
            <w:pPr>
              <w:pStyle w:val="TB"/>
            </w:pPr>
            <w:r w:rsidRPr="0032361E">
              <w:t>West</w:t>
            </w:r>
          </w:p>
        </w:tc>
        <w:tc>
          <w:tcPr>
            <w:tcW w:w="0" w:type="auto"/>
            <w:shd w:val="clear" w:color="auto" w:fill="auto"/>
            <w:noWrap/>
            <w:hideMark/>
          </w:tcPr>
          <w:p w14:paraId="590D479F" w14:textId="77777777" w:rsidR="00D13CC2" w:rsidRPr="0032361E" w:rsidRDefault="00D13CC2" w:rsidP="00D13CC2">
            <w:pPr>
              <w:pStyle w:val="TB"/>
            </w:pPr>
            <w:r w:rsidRPr="0032361E">
              <w:t>11.84</w:t>
            </w:r>
          </w:p>
        </w:tc>
        <w:tc>
          <w:tcPr>
            <w:tcW w:w="0" w:type="auto"/>
            <w:shd w:val="clear" w:color="auto" w:fill="auto"/>
            <w:noWrap/>
            <w:hideMark/>
          </w:tcPr>
          <w:p w14:paraId="6D817F58" w14:textId="77777777" w:rsidR="00D13CC2" w:rsidRPr="0032361E" w:rsidRDefault="00D13CC2" w:rsidP="00D13CC2">
            <w:pPr>
              <w:pStyle w:val="TB"/>
            </w:pPr>
            <w:r w:rsidRPr="0032361E">
              <w:t>10.73</w:t>
            </w:r>
          </w:p>
        </w:tc>
        <w:tc>
          <w:tcPr>
            <w:tcW w:w="0" w:type="auto"/>
            <w:shd w:val="clear" w:color="auto" w:fill="auto"/>
            <w:noWrap/>
            <w:hideMark/>
          </w:tcPr>
          <w:p w14:paraId="1BFF31FB" w14:textId="77777777" w:rsidR="00D13CC2" w:rsidRPr="0032361E" w:rsidRDefault="00D13CC2" w:rsidP="00D13CC2">
            <w:pPr>
              <w:pStyle w:val="TB"/>
            </w:pPr>
            <w:r w:rsidRPr="0032361E">
              <w:t>10.15</w:t>
            </w:r>
          </w:p>
        </w:tc>
        <w:tc>
          <w:tcPr>
            <w:tcW w:w="0" w:type="auto"/>
            <w:shd w:val="clear" w:color="auto" w:fill="auto"/>
            <w:noWrap/>
            <w:hideMark/>
          </w:tcPr>
          <w:p w14:paraId="282D29F3" w14:textId="77777777" w:rsidR="00D13CC2" w:rsidRPr="0032361E" w:rsidRDefault="00D13CC2" w:rsidP="00D13CC2">
            <w:pPr>
              <w:pStyle w:val="TB"/>
            </w:pPr>
            <w:r w:rsidRPr="0032361E">
              <w:t>13.65</w:t>
            </w:r>
          </w:p>
        </w:tc>
        <w:tc>
          <w:tcPr>
            <w:tcW w:w="0" w:type="auto"/>
            <w:shd w:val="clear" w:color="auto" w:fill="auto"/>
            <w:noWrap/>
            <w:hideMark/>
          </w:tcPr>
          <w:p w14:paraId="67AF18DB" w14:textId="77777777" w:rsidR="00D13CC2" w:rsidRPr="0032361E" w:rsidRDefault="00D13CC2" w:rsidP="00D13CC2">
            <w:pPr>
              <w:pStyle w:val="TB"/>
            </w:pPr>
            <w:r w:rsidRPr="0032361E">
              <w:t>18.44</w:t>
            </w:r>
          </w:p>
        </w:tc>
        <w:tc>
          <w:tcPr>
            <w:tcW w:w="0" w:type="auto"/>
            <w:shd w:val="clear" w:color="auto" w:fill="auto"/>
            <w:noWrap/>
            <w:hideMark/>
          </w:tcPr>
          <w:p w14:paraId="435971A2" w14:textId="77777777" w:rsidR="00D13CC2" w:rsidRPr="0032361E" w:rsidRDefault="00D13CC2" w:rsidP="00D13CC2">
            <w:pPr>
              <w:pStyle w:val="TB"/>
            </w:pPr>
            <w:r w:rsidRPr="0032361E">
              <w:t>11.77</w:t>
            </w:r>
          </w:p>
        </w:tc>
        <w:tc>
          <w:tcPr>
            <w:tcW w:w="0" w:type="auto"/>
            <w:shd w:val="clear" w:color="auto" w:fill="auto"/>
            <w:noWrap/>
            <w:hideMark/>
          </w:tcPr>
          <w:p w14:paraId="59693927" w14:textId="77777777" w:rsidR="00D13CC2" w:rsidRPr="0032361E" w:rsidRDefault="00D13CC2" w:rsidP="00D13CC2">
            <w:pPr>
              <w:pStyle w:val="TB"/>
            </w:pPr>
            <w:r w:rsidRPr="0032361E">
              <w:t>23.43</w:t>
            </w:r>
          </w:p>
        </w:tc>
        <w:tc>
          <w:tcPr>
            <w:tcW w:w="0" w:type="auto"/>
            <w:shd w:val="clear" w:color="auto" w:fill="auto"/>
            <w:noWrap/>
            <w:hideMark/>
          </w:tcPr>
          <w:p w14:paraId="34C27D30" w14:textId="77777777" w:rsidR="00D13CC2" w:rsidRPr="0032361E" w:rsidRDefault="00D13CC2" w:rsidP="00D13CC2">
            <w:pPr>
              <w:pStyle w:val="TB"/>
            </w:pPr>
            <w:r w:rsidRPr="0032361E">
              <w:t>100.00</w:t>
            </w:r>
          </w:p>
        </w:tc>
      </w:tr>
    </w:tbl>
    <w:p w14:paraId="2E6C5715" w14:textId="77777777" w:rsidR="00D13CC2" w:rsidRPr="00420F3B" w:rsidRDefault="00D13CC2" w:rsidP="00D13CC2">
      <w:pPr>
        <w:pStyle w:val="SOLNLLL"/>
        <w:tabs>
          <w:tab w:val="left" w:pos="2520"/>
        </w:tabs>
        <w:rPr>
          <w:highlight w:val="yellow"/>
        </w:rPr>
      </w:pPr>
    </w:p>
    <w:p w14:paraId="0D558AA9" w14:textId="77777777" w:rsidR="00D13CC2" w:rsidRPr="00420F3B" w:rsidRDefault="00D13CC2" w:rsidP="00D13CC2">
      <w:pPr>
        <w:rPr>
          <w:highlight w:val="yellow"/>
        </w:rPr>
        <w:sectPr w:rsidR="00D13CC2" w:rsidRPr="00420F3B" w:rsidSect="0032361E">
          <w:endnotePr>
            <w:numFmt w:val="decimal"/>
          </w:endnotePr>
          <w:pgSz w:w="15840" w:h="12240" w:orient="landscape"/>
          <w:pgMar w:top="1440" w:right="1440" w:bottom="1440" w:left="1440" w:header="720" w:footer="720" w:gutter="0"/>
          <w:cols w:space="720"/>
          <w:noEndnote/>
          <w:docGrid w:linePitch="326"/>
        </w:sectPr>
      </w:pPr>
    </w:p>
    <w:p w14:paraId="25B53A8E" w14:textId="5E2B68CC" w:rsidR="00D13CC2" w:rsidRPr="0032361E" w:rsidRDefault="00D13CC2" w:rsidP="00D13CC2">
      <w:pPr>
        <w:pStyle w:val="SOLNP"/>
      </w:pPr>
      <w:r w:rsidRPr="0032361E">
        <w:lastRenderedPageBreak/>
        <w:t>The percent frequency distributions for each region now appear in each row of the table. For example, the percent frequency distribution of the West region is as follows:</w:t>
      </w:r>
    </w:p>
    <w:tbl>
      <w:tblPr>
        <w:tblW w:w="4680" w:type="dxa"/>
        <w:tblInd w:w="1070" w:type="dxa"/>
        <w:tblLook w:val="04A0" w:firstRow="1" w:lastRow="0" w:firstColumn="1" w:lastColumn="0" w:noHBand="0" w:noVBand="1"/>
      </w:tblPr>
      <w:tblGrid>
        <w:gridCol w:w="2520"/>
        <w:gridCol w:w="2160"/>
      </w:tblGrid>
      <w:tr w:rsidR="00D13CC2" w:rsidRPr="0032361E" w14:paraId="48CC2FCF" w14:textId="77777777" w:rsidTr="00D13CC2">
        <w:trPr>
          <w:trHeight w:val="540"/>
        </w:trPr>
        <w:tc>
          <w:tcPr>
            <w:tcW w:w="2520" w:type="dxa"/>
            <w:shd w:val="clear" w:color="auto" w:fill="auto"/>
            <w:noWrap/>
            <w:hideMark/>
          </w:tcPr>
          <w:p w14:paraId="3494262A" w14:textId="42604675" w:rsidR="00D13CC2" w:rsidRPr="0032361E" w:rsidRDefault="00D13CC2" w:rsidP="00D13CC2">
            <w:pPr>
              <w:pStyle w:val="TCH1"/>
            </w:pPr>
            <w:r w:rsidRPr="0032361E">
              <w:t>Income Level</w:t>
            </w:r>
          </w:p>
        </w:tc>
        <w:tc>
          <w:tcPr>
            <w:tcW w:w="2160" w:type="dxa"/>
            <w:shd w:val="clear" w:color="auto" w:fill="auto"/>
            <w:hideMark/>
          </w:tcPr>
          <w:p w14:paraId="3288E529" w14:textId="77777777" w:rsidR="00D13CC2" w:rsidRPr="0032361E" w:rsidRDefault="00D13CC2" w:rsidP="00D13CC2">
            <w:pPr>
              <w:pStyle w:val="TCH1"/>
            </w:pPr>
            <w:r w:rsidRPr="0032361E">
              <w:t>Percent Frequency</w:t>
            </w:r>
          </w:p>
        </w:tc>
      </w:tr>
      <w:tr w:rsidR="00D13CC2" w:rsidRPr="0032361E" w14:paraId="72B55A79" w14:textId="77777777" w:rsidTr="00D13CC2">
        <w:trPr>
          <w:trHeight w:val="312"/>
        </w:trPr>
        <w:tc>
          <w:tcPr>
            <w:tcW w:w="2520" w:type="dxa"/>
            <w:shd w:val="clear" w:color="auto" w:fill="auto"/>
            <w:noWrap/>
            <w:hideMark/>
          </w:tcPr>
          <w:p w14:paraId="5C52F0D7" w14:textId="027BC303" w:rsidR="00D13CC2" w:rsidRPr="0032361E" w:rsidRDefault="00D13CC2" w:rsidP="00D13CC2">
            <w:pPr>
              <w:pStyle w:val="TB"/>
            </w:pPr>
            <w:r w:rsidRPr="0032361E">
              <w:t>Under $15,000</w:t>
            </w:r>
          </w:p>
        </w:tc>
        <w:tc>
          <w:tcPr>
            <w:tcW w:w="2160" w:type="dxa"/>
            <w:shd w:val="clear" w:color="auto" w:fill="auto"/>
            <w:noWrap/>
            <w:hideMark/>
          </w:tcPr>
          <w:p w14:paraId="74EE3D5F" w14:textId="77777777" w:rsidR="00D13CC2" w:rsidRPr="0032361E" w:rsidRDefault="00D13CC2" w:rsidP="00D13CC2">
            <w:pPr>
              <w:pStyle w:val="TB"/>
            </w:pPr>
            <w:r w:rsidRPr="0032361E">
              <w:t>11.84</w:t>
            </w:r>
          </w:p>
        </w:tc>
      </w:tr>
      <w:tr w:rsidR="00D13CC2" w:rsidRPr="0032361E" w14:paraId="34967B86" w14:textId="77777777" w:rsidTr="00D13CC2">
        <w:trPr>
          <w:trHeight w:val="312"/>
        </w:trPr>
        <w:tc>
          <w:tcPr>
            <w:tcW w:w="2520" w:type="dxa"/>
            <w:shd w:val="clear" w:color="auto" w:fill="auto"/>
            <w:noWrap/>
            <w:hideMark/>
          </w:tcPr>
          <w:p w14:paraId="325CC2A1" w14:textId="77777777" w:rsidR="00D13CC2" w:rsidRPr="0032361E" w:rsidRDefault="00D13CC2" w:rsidP="00D13CC2">
            <w:pPr>
              <w:pStyle w:val="TB"/>
            </w:pPr>
            <w:r w:rsidRPr="0032361E">
              <w:t>$15,000 to $24,999</w:t>
            </w:r>
          </w:p>
        </w:tc>
        <w:tc>
          <w:tcPr>
            <w:tcW w:w="2160" w:type="dxa"/>
            <w:shd w:val="clear" w:color="auto" w:fill="auto"/>
            <w:noWrap/>
            <w:hideMark/>
          </w:tcPr>
          <w:p w14:paraId="2BA358E8" w14:textId="77777777" w:rsidR="00D13CC2" w:rsidRPr="0032361E" w:rsidRDefault="00D13CC2" w:rsidP="00D13CC2">
            <w:pPr>
              <w:pStyle w:val="TB"/>
            </w:pPr>
            <w:r w:rsidRPr="0032361E">
              <w:t>10.73</w:t>
            </w:r>
          </w:p>
        </w:tc>
      </w:tr>
      <w:tr w:rsidR="00D13CC2" w:rsidRPr="0032361E" w14:paraId="1F202A3A" w14:textId="77777777" w:rsidTr="00D13CC2">
        <w:trPr>
          <w:trHeight w:val="312"/>
        </w:trPr>
        <w:tc>
          <w:tcPr>
            <w:tcW w:w="2520" w:type="dxa"/>
            <w:shd w:val="clear" w:color="auto" w:fill="auto"/>
            <w:noWrap/>
            <w:hideMark/>
          </w:tcPr>
          <w:p w14:paraId="0C0D82D9" w14:textId="77777777" w:rsidR="00D13CC2" w:rsidRPr="0032361E" w:rsidRDefault="00D13CC2" w:rsidP="00D13CC2">
            <w:pPr>
              <w:pStyle w:val="TB"/>
            </w:pPr>
            <w:r w:rsidRPr="0032361E">
              <w:t>$25,000 to $34,999</w:t>
            </w:r>
          </w:p>
        </w:tc>
        <w:tc>
          <w:tcPr>
            <w:tcW w:w="2160" w:type="dxa"/>
            <w:shd w:val="clear" w:color="auto" w:fill="auto"/>
            <w:noWrap/>
            <w:hideMark/>
          </w:tcPr>
          <w:p w14:paraId="7D617706" w14:textId="77777777" w:rsidR="00D13CC2" w:rsidRPr="0032361E" w:rsidRDefault="00D13CC2" w:rsidP="00D13CC2">
            <w:pPr>
              <w:pStyle w:val="TB"/>
            </w:pPr>
            <w:r w:rsidRPr="0032361E">
              <w:t>10.15</w:t>
            </w:r>
          </w:p>
        </w:tc>
      </w:tr>
      <w:tr w:rsidR="00D13CC2" w:rsidRPr="0032361E" w14:paraId="1B1BD455" w14:textId="77777777" w:rsidTr="00D13CC2">
        <w:trPr>
          <w:trHeight w:val="312"/>
        </w:trPr>
        <w:tc>
          <w:tcPr>
            <w:tcW w:w="2520" w:type="dxa"/>
            <w:shd w:val="clear" w:color="auto" w:fill="auto"/>
            <w:noWrap/>
            <w:hideMark/>
          </w:tcPr>
          <w:p w14:paraId="3000AF17" w14:textId="77777777" w:rsidR="00D13CC2" w:rsidRPr="0032361E" w:rsidRDefault="00D13CC2" w:rsidP="00D13CC2">
            <w:pPr>
              <w:pStyle w:val="TB"/>
            </w:pPr>
            <w:r w:rsidRPr="0032361E">
              <w:t>$35,000 to $49,999</w:t>
            </w:r>
          </w:p>
        </w:tc>
        <w:tc>
          <w:tcPr>
            <w:tcW w:w="2160" w:type="dxa"/>
            <w:shd w:val="clear" w:color="auto" w:fill="auto"/>
            <w:noWrap/>
            <w:hideMark/>
          </w:tcPr>
          <w:p w14:paraId="2549CBCA" w14:textId="77777777" w:rsidR="00D13CC2" w:rsidRPr="0032361E" w:rsidRDefault="00D13CC2" w:rsidP="00D13CC2">
            <w:pPr>
              <w:pStyle w:val="TB"/>
            </w:pPr>
            <w:r w:rsidRPr="0032361E">
              <w:t>13.65</w:t>
            </w:r>
          </w:p>
        </w:tc>
      </w:tr>
      <w:tr w:rsidR="00D13CC2" w:rsidRPr="0032361E" w14:paraId="44F6BFF3" w14:textId="77777777" w:rsidTr="00D13CC2">
        <w:trPr>
          <w:trHeight w:val="312"/>
        </w:trPr>
        <w:tc>
          <w:tcPr>
            <w:tcW w:w="2520" w:type="dxa"/>
            <w:shd w:val="clear" w:color="auto" w:fill="auto"/>
            <w:noWrap/>
            <w:hideMark/>
          </w:tcPr>
          <w:p w14:paraId="15AD9374" w14:textId="77777777" w:rsidR="00D13CC2" w:rsidRPr="0032361E" w:rsidRDefault="00D13CC2" w:rsidP="00D13CC2">
            <w:pPr>
              <w:pStyle w:val="TB"/>
            </w:pPr>
            <w:r w:rsidRPr="0032361E">
              <w:t>$50,000 to $74,999</w:t>
            </w:r>
          </w:p>
        </w:tc>
        <w:tc>
          <w:tcPr>
            <w:tcW w:w="2160" w:type="dxa"/>
            <w:shd w:val="clear" w:color="auto" w:fill="auto"/>
            <w:noWrap/>
            <w:hideMark/>
          </w:tcPr>
          <w:p w14:paraId="3EFE8310" w14:textId="77777777" w:rsidR="00D13CC2" w:rsidRPr="0032361E" w:rsidRDefault="00D13CC2" w:rsidP="00D13CC2">
            <w:pPr>
              <w:pStyle w:val="TB"/>
            </w:pPr>
            <w:r w:rsidRPr="0032361E">
              <w:t>18.44</w:t>
            </w:r>
          </w:p>
        </w:tc>
      </w:tr>
      <w:tr w:rsidR="00D13CC2" w:rsidRPr="0032361E" w14:paraId="5F03F76C" w14:textId="77777777" w:rsidTr="00D13CC2">
        <w:trPr>
          <w:trHeight w:val="312"/>
        </w:trPr>
        <w:tc>
          <w:tcPr>
            <w:tcW w:w="2520" w:type="dxa"/>
            <w:shd w:val="clear" w:color="auto" w:fill="auto"/>
            <w:noWrap/>
            <w:hideMark/>
          </w:tcPr>
          <w:p w14:paraId="492E9D86" w14:textId="77777777" w:rsidR="00D13CC2" w:rsidRPr="0032361E" w:rsidRDefault="00D13CC2" w:rsidP="00D13CC2">
            <w:pPr>
              <w:pStyle w:val="TB"/>
            </w:pPr>
            <w:r w:rsidRPr="0032361E">
              <w:t>$75,000 to $99,999</w:t>
            </w:r>
          </w:p>
        </w:tc>
        <w:tc>
          <w:tcPr>
            <w:tcW w:w="2160" w:type="dxa"/>
            <w:shd w:val="clear" w:color="auto" w:fill="auto"/>
            <w:noWrap/>
            <w:hideMark/>
          </w:tcPr>
          <w:p w14:paraId="1C5E0C20" w14:textId="77777777" w:rsidR="00D13CC2" w:rsidRPr="0032361E" w:rsidRDefault="00D13CC2" w:rsidP="00D13CC2">
            <w:pPr>
              <w:pStyle w:val="TB"/>
            </w:pPr>
            <w:r w:rsidRPr="0032361E">
              <w:t>11.77</w:t>
            </w:r>
          </w:p>
        </w:tc>
      </w:tr>
      <w:tr w:rsidR="00D13CC2" w:rsidRPr="0032361E" w14:paraId="61893FC0" w14:textId="77777777" w:rsidTr="00D13CC2">
        <w:trPr>
          <w:trHeight w:val="312"/>
        </w:trPr>
        <w:tc>
          <w:tcPr>
            <w:tcW w:w="2520" w:type="dxa"/>
            <w:shd w:val="clear" w:color="auto" w:fill="auto"/>
            <w:noWrap/>
            <w:hideMark/>
          </w:tcPr>
          <w:p w14:paraId="3637D53C" w14:textId="77777777" w:rsidR="00D13CC2" w:rsidRPr="0032361E" w:rsidRDefault="00D13CC2" w:rsidP="00D13CC2">
            <w:pPr>
              <w:pStyle w:val="TB"/>
            </w:pPr>
            <w:r w:rsidRPr="0032361E">
              <w:t>$100,000 and over</w:t>
            </w:r>
          </w:p>
        </w:tc>
        <w:tc>
          <w:tcPr>
            <w:tcW w:w="2160" w:type="dxa"/>
            <w:shd w:val="clear" w:color="auto" w:fill="auto"/>
            <w:noWrap/>
            <w:hideMark/>
          </w:tcPr>
          <w:p w14:paraId="16FC20F6" w14:textId="77777777" w:rsidR="00D13CC2" w:rsidRPr="0032361E" w:rsidRDefault="00D13CC2" w:rsidP="00D13CC2">
            <w:pPr>
              <w:pStyle w:val="TB"/>
            </w:pPr>
            <w:r w:rsidRPr="0032361E">
              <w:t>23.43</w:t>
            </w:r>
          </w:p>
        </w:tc>
      </w:tr>
      <w:tr w:rsidR="00D13CC2" w:rsidRPr="0032361E" w14:paraId="5E5E482B" w14:textId="77777777" w:rsidTr="00D13CC2">
        <w:trPr>
          <w:trHeight w:val="312"/>
        </w:trPr>
        <w:tc>
          <w:tcPr>
            <w:tcW w:w="2520" w:type="dxa"/>
            <w:shd w:val="clear" w:color="auto" w:fill="auto"/>
            <w:noWrap/>
            <w:hideMark/>
          </w:tcPr>
          <w:p w14:paraId="695FA667" w14:textId="77777777" w:rsidR="00D13CC2" w:rsidRPr="0032361E" w:rsidRDefault="00D13CC2" w:rsidP="00D13CC2">
            <w:pPr>
              <w:pStyle w:val="TB"/>
            </w:pPr>
            <w:r w:rsidRPr="0032361E">
              <w:t xml:space="preserve">Total </w:t>
            </w:r>
          </w:p>
        </w:tc>
        <w:tc>
          <w:tcPr>
            <w:tcW w:w="2160" w:type="dxa"/>
            <w:shd w:val="clear" w:color="auto" w:fill="auto"/>
            <w:noWrap/>
            <w:hideMark/>
          </w:tcPr>
          <w:p w14:paraId="157FAEB6" w14:textId="77777777" w:rsidR="00D13CC2" w:rsidRPr="0032361E" w:rsidRDefault="00D13CC2" w:rsidP="00D13CC2">
            <w:pPr>
              <w:pStyle w:val="TB"/>
            </w:pPr>
            <w:r w:rsidRPr="0032361E">
              <w:t>100.00</w:t>
            </w:r>
          </w:p>
        </w:tc>
      </w:tr>
    </w:tbl>
    <w:p w14:paraId="62038178" w14:textId="60F4E8A9" w:rsidR="00D13CC2" w:rsidRPr="0032361E" w:rsidRDefault="00D13CC2" w:rsidP="00D13CC2">
      <w:pPr>
        <w:pStyle w:val="SOLNLLL"/>
        <w:tabs>
          <w:tab w:val="left" w:pos="2520"/>
        </w:tabs>
      </w:pPr>
      <w:r w:rsidRPr="0032361E">
        <w:t>b.</w:t>
      </w:r>
      <w:r w:rsidRPr="0032361E">
        <w:tab/>
        <w:t>West: 18.44 + 11.77 + 23.43 = 53.64%</w:t>
      </w:r>
      <w:r w:rsidRPr="0032361E">
        <w:br/>
        <w:t>South: 17.73 + 11.04 + 17.57 = 46.34%</w:t>
      </w:r>
    </w:p>
    <w:p w14:paraId="1F323B45" w14:textId="77777777" w:rsidR="00590425" w:rsidRDefault="00D13CC2" w:rsidP="00D13CC2">
      <w:pPr>
        <w:pStyle w:val="SOLNLLL"/>
        <w:rPr>
          <w:noProof/>
        </w:rPr>
      </w:pPr>
      <w:r w:rsidRPr="0032361E">
        <w:t>c.</w:t>
      </w:r>
      <w:r w:rsidR="00590425" w:rsidRPr="00590425">
        <w:rPr>
          <w:noProof/>
        </w:rPr>
        <w:t xml:space="preserve"> </w:t>
      </w:r>
    </w:p>
    <w:p w14:paraId="3B8ACF5B" w14:textId="65188155" w:rsidR="00D13CC2" w:rsidRDefault="00590425" w:rsidP="00797456">
      <w:pPr>
        <w:pStyle w:val="SOLNLLL"/>
        <w:ind w:firstLine="350"/>
      </w:pPr>
      <w:r w:rsidRPr="0032361E">
        <w:rPr>
          <w:noProof/>
        </w:rPr>
        <w:drawing>
          <wp:inline distT="0" distB="0" distL="0" distR="0" wp14:anchorId="6B604FAD" wp14:editId="67B385BF">
            <wp:extent cx="4278701" cy="2449902"/>
            <wp:effectExtent l="0" t="0" r="7620" b="762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08239228" w14:textId="57B2EDE2" w:rsidR="00E221F7" w:rsidRDefault="00E221F7" w:rsidP="00797456">
      <w:pPr>
        <w:pStyle w:val="SOLNLLL"/>
        <w:ind w:firstLine="350"/>
      </w:pPr>
      <w:r w:rsidRPr="008111E3">
        <w:rPr>
          <w:noProof/>
        </w:rPr>
        <w:lastRenderedPageBreak/>
        <w:drawing>
          <wp:inline distT="0" distB="0" distL="0" distR="0" wp14:anchorId="40ADD464" wp14:editId="010AC378">
            <wp:extent cx="4611424" cy="2613804"/>
            <wp:effectExtent l="0" t="0" r="0" b="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57AAC1A0" w14:textId="6C70BD1F" w:rsidR="00E221F7" w:rsidRDefault="00E221F7" w:rsidP="00797456">
      <w:pPr>
        <w:pStyle w:val="SOLNLLL"/>
        <w:ind w:firstLine="350"/>
      </w:pPr>
      <w:r w:rsidRPr="008111E3">
        <w:rPr>
          <w:noProof/>
        </w:rPr>
        <w:drawing>
          <wp:inline distT="0" distB="0" distL="0" distR="0" wp14:anchorId="73EE37A3" wp14:editId="4692992A">
            <wp:extent cx="4839206" cy="2587924"/>
            <wp:effectExtent l="0" t="0" r="0" b="3175"/>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3E20FE12" w14:textId="0B8DE0CE" w:rsidR="0000348D" w:rsidRPr="0032361E" w:rsidRDefault="00E221F7" w:rsidP="00797456">
      <w:pPr>
        <w:pStyle w:val="SOLNLLL"/>
        <w:ind w:firstLine="350"/>
      </w:pPr>
      <w:r w:rsidRPr="008111E3">
        <w:rPr>
          <w:noProof/>
        </w:rPr>
        <w:drawing>
          <wp:inline distT="0" distB="0" distL="0" distR="0" wp14:anchorId="478A088C" wp14:editId="6F8EC04B">
            <wp:extent cx="4572000" cy="2536166"/>
            <wp:effectExtent l="0" t="0" r="0" b="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5741AC13" w14:textId="3B9ED735" w:rsidR="00D13CC2" w:rsidRPr="008111E3" w:rsidRDefault="00D13CC2" w:rsidP="00D13CC2">
      <w:pPr>
        <w:pStyle w:val="SOLNP"/>
      </w:pPr>
      <w:r w:rsidRPr="008111E3">
        <w:lastRenderedPageBreak/>
        <w:t xml:space="preserve">The largest difference appears to be a higher percentage of household incomes of $100,000 and </w:t>
      </w:r>
      <w:r w:rsidR="008111E3">
        <w:t>higher</w:t>
      </w:r>
      <w:r w:rsidR="008111E3" w:rsidRPr="008111E3">
        <w:t xml:space="preserve"> </w:t>
      </w:r>
      <w:r w:rsidRPr="008111E3">
        <w:t>for the Northeast and West regions.</w:t>
      </w:r>
    </w:p>
    <w:p w14:paraId="0D7342D3" w14:textId="66428E35" w:rsidR="00D13CC2" w:rsidRPr="008111E3" w:rsidRDefault="00D13CC2" w:rsidP="00D13CC2">
      <w:pPr>
        <w:pStyle w:val="SOLNLLL"/>
        <w:tabs>
          <w:tab w:val="left" w:pos="2610"/>
        </w:tabs>
      </w:pPr>
      <w:r w:rsidRPr="008111E3">
        <w:t>d.</w:t>
      </w:r>
      <w:r w:rsidRPr="008111E3">
        <w:tab/>
        <w:t xml:space="preserve">Column percentages </w:t>
      </w:r>
      <w:r w:rsidR="008111E3">
        <w:t>follow</w:t>
      </w:r>
      <w:r w:rsidRPr="008111E3">
        <w:t>.</w:t>
      </w:r>
    </w:p>
    <w:p w14:paraId="19D75E0A" w14:textId="77777777" w:rsidR="00D13CC2" w:rsidRPr="008111E3" w:rsidRDefault="00D13CC2" w:rsidP="00D13CC2">
      <w:pPr>
        <w:sectPr w:rsidR="00D13CC2" w:rsidRPr="008111E3">
          <w:endnotePr>
            <w:numFmt w:val="decimal"/>
          </w:endnotePr>
          <w:pgSz w:w="12240" w:h="15840"/>
          <w:pgMar w:top="1440" w:right="1440" w:bottom="1440" w:left="1440" w:header="720" w:footer="720" w:gutter="0"/>
          <w:cols w:space="720"/>
          <w:noEndnote/>
        </w:sectPr>
      </w:pPr>
    </w:p>
    <w:tbl>
      <w:tblPr>
        <w:tblW w:w="0" w:type="auto"/>
        <w:tblInd w:w="-10" w:type="dxa"/>
        <w:tblLook w:val="04A0" w:firstRow="1" w:lastRow="0" w:firstColumn="1" w:lastColumn="0" w:noHBand="0" w:noVBand="1"/>
      </w:tblPr>
      <w:tblGrid>
        <w:gridCol w:w="1808"/>
        <w:gridCol w:w="1400"/>
        <w:gridCol w:w="1615"/>
        <w:gridCol w:w="1615"/>
        <w:gridCol w:w="1615"/>
        <w:gridCol w:w="1615"/>
        <w:gridCol w:w="1615"/>
        <w:gridCol w:w="1687"/>
      </w:tblGrid>
      <w:tr w:rsidR="00D13CC2" w:rsidRPr="008111E3" w14:paraId="1B374152" w14:textId="77777777" w:rsidTr="00D13CC2">
        <w:trPr>
          <w:trHeight w:val="540"/>
        </w:trPr>
        <w:tc>
          <w:tcPr>
            <w:tcW w:w="1808" w:type="dxa"/>
            <w:shd w:val="clear" w:color="auto" w:fill="auto"/>
            <w:noWrap/>
            <w:hideMark/>
          </w:tcPr>
          <w:p w14:paraId="763F60C0" w14:textId="22567567" w:rsidR="00D13CC2" w:rsidRPr="008111E3" w:rsidRDefault="00D13CC2" w:rsidP="00D13CC2">
            <w:pPr>
              <w:pStyle w:val="TCH1"/>
            </w:pPr>
            <w:r w:rsidRPr="008111E3">
              <w:lastRenderedPageBreak/>
              <w:t>Region</w:t>
            </w:r>
          </w:p>
        </w:tc>
        <w:tc>
          <w:tcPr>
            <w:tcW w:w="0" w:type="auto"/>
            <w:shd w:val="clear" w:color="auto" w:fill="auto"/>
            <w:hideMark/>
          </w:tcPr>
          <w:p w14:paraId="786F8BA6" w14:textId="77777777" w:rsidR="00D13CC2" w:rsidRPr="008111E3" w:rsidRDefault="00D13CC2" w:rsidP="00D13CC2">
            <w:pPr>
              <w:pStyle w:val="TCH1"/>
            </w:pPr>
            <w:r w:rsidRPr="008111E3">
              <w:t>Under $15,000</w:t>
            </w:r>
          </w:p>
        </w:tc>
        <w:tc>
          <w:tcPr>
            <w:tcW w:w="0" w:type="auto"/>
            <w:shd w:val="clear" w:color="auto" w:fill="auto"/>
            <w:hideMark/>
          </w:tcPr>
          <w:p w14:paraId="6A4D60B4" w14:textId="77777777" w:rsidR="00D13CC2" w:rsidRPr="008111E3" w:rsidRDefault="00D13CC2" w:rsidP="00D13CC2">
            <w:pPr>
              <w:pStyle w:val="TCH1"/>
            </w:pPr>
            <w:r w:rsidRPr="008111E3">
              <w:t>$15,000 to $24,999</w:t>
            </w:r>
          </w:p>
        </w:tc>
        <w:tc>
          <w:tcPr>
            <w:tcW w:w="0" w:type="auto"/>
            <w:shd w:val="clear" w:color="auto" w:fill="auto"/>
            <w:hideMark/>
          </w:tcPr>
          <w:p w14:paraId="3583CDE8" w14:textId="77777777" w:rsidR="00D13CC2" w:rsidRPr="008111E3" w:rsidRDefault="00D13CC2" w:rsidP="00D13CC2">
            <w:pPr>
              <w:pStyle w:val="TCH1"/>
            </w:pPr>
            <w:r w:rsidRPr="008111E3">
              <w:t>$25,000 to $34,999</w:t>
            </w:r>
          </w:p>
        </w:tc>
        <w:tc>
          <w:tcPr>
            <w:tcW w:w="0" w:type="auto"/>
            <w:shd w:val="clear" w:color="auto" w:fill="auto"/>
            <w:hideMark/>
          </w:tcPr>
          <w:p w14:paraId="1C7F0211" w14:textId="77777777" w:rsidR="00D13CC2" w:rsidRPr="008111E3" w:rsidRDefault="00D13CC2" w:rsidP="00D13CC2">
            <w:pPr>
              <w:pStyle w:val="TCH1"/>
            </w:pPr>
            <w:r w:rsidRPr="008111E3">
              <w:t>$35,000 to $49,999</w:t>
            </w:r>
          </w:p>
        </w:tc>
        <w:tc>
          <w:tcPr>
            <w:tcW w:w="0" w:type="auto"/>
            <w:shd w:val="clear" w:color="auto" w:fill="auto"/>
            <w:hideMark/>
          </w:tcPr>
          <w:p w14:paraId="4F7F1646" w14:textId="77777777" w:rsidR="00D13CC2" w:rsidRPr="008111E3" w:rsidRDefault="00D13CC2" w:rsidP="00D13CC2">
            <w:pPr>
              <w:pStyle w:val="TCH1"/>
            </w:pPr>
            <w:r w:rsidRPr="008111E3">
              <w:t>$50,000 to $74,999</w:t>
            </w:r>
          </w:p>
        </w:tc>
        <w:tc>
          <w:tcPr>
            <w:tcW w:w="0" w:type="auto"/>
            <w:shd w:val="clear" w:color="auto" w:fill="auto"/>
            <w:hideMark/>
          </w:tcPr>
          <w:p w14:paraId="59865BF0" w14:textId="77777777" w:rsidR="00D13CC2" w:rsidRPr="008111E3" w:rsidRDefault="00D13CC2" w:rsidP="00D13CC2">
            <w:pPr>
              <w:pStyle w:val="TCH1"/>
            </w:pPr>
            <w:r w:rsidRPr="008111E3">
              <w:t>$75,000 to $99,999</w:t>
            </w:r>
          </w:p>
        </w:tc>
        <w:tc>
          <w:tcPr>
            <w:tcW w:w="0" w:type="auto"/>
            <w:shd w:val="clear" w:color="auto" w:fill="auto"/>
            <w:hideMark/>
          </w:tcPr>
          <w:p w14:paraId="1281DE3B" w14:textId="0F0C9D2C" w:rsidR="00D13CC2" w:rsidRPr="008111E3" w:rsidRDefault="00D13CC2" w:rsidP="00D13CC2">
            <w:pPr>
              <w:pStyle w:val="TCH1"/>
            </w:pPr>
            <w:r w:rsidRPr="008111E3">
              <w:t xml:space="preserve">$100,000 and </w:t>
            </w:r>
            <w:r w:rsidR="00574A1E">
              <w:t>Higher</w:t>
            </w:r>
          </w:p>
        </w:tc>
      </w:tr>
      <w:tr w:rsidR="00D13CC2" w:rsidRPr="008111E3" w14:paraId="13E67A90" w14:textId="77777777" w:rsidTr="00D13CC2">
        <w:trPr>
          <w:trHeight w:val="264"/>
        </w:trPr>
        <w:tc>
          <w:tcPr>
            <w:tcW w:w="1808" w:type="dxa"/>
            <w:shd w:val="clear" w:color="auto" w:fill="auto"/>
            <w:noWrap/>
            <w:hideMark/>
          </w:tcPr>
          <w:p w14:paraId="31D1AFFF" w14:textId="52DA34D3" w:rsidR="00D13CC2" w:rsidRPr="008111E3" w:rsidRDefault="00D13CC2" w:rsidP="00D13CC2">
            <w:pPr>
              <w:pStyle w:val="TB"/>
            </w:pPr>
            <w:r w:rsidRPr="008111E3">
              <w:t>Northeast</w:t>
            </w:r>
            <w:r w:rsidR="00473A1B">
              <w:t xml:space="preserve"> </w:t>
            </w:r>
          </w:p>
        </w:tc>
        <w:tc>
          <w:tcPr>
            <w:tcW w:w="0" w:type="auto"/>
            <w:shd w:val="clear" w:color="auto" w:fill="auto"/>
            <w:noWrap/>
            <w:hideMark/>
          </w:tcPr>
          <w:p w14:paraId="54598EDF" w14:textId="77777777" w:rsidR="00D13CC2" w:rsidRPr="008111E3" w:rsidRDefault="00D13CC2" w:rsidP="00D13CC2">
            <w:pPr>
              <w:pStyle w:val="TB"/>
            </w:pPr>
            <w:r w:rsidRPr="008111E3">
              <w:t>17.83</w:t>
            </w:r>
          </w:p>
        </w:tc>
        <w:tc>
          <w:tcPr>
            <w:tcW w:w="0" w:type="auto"/>
            <w:shd w:val="clear" w:color="auto" w:fill="auto"/>
            <w:noWrap/>
            <w:hideMark/>
          </w:tcPr>
          <w:p w14:paraId="0ACAD48F" w14:textId="77777777" w:rsidR="00D13CC2" w:rsidRPr="008111E3" w:rsidRDefault="00D13CC2" w:rsidP="00D13CC2">
            <w:pPr>
              <w:pStyle w:val="TB"/>
            </w:pPr>
            <w:r w:rsidRPr="008111E3">
              <w:t>16.00</w:t>
            </w:r>
          </w:p>
        </w:tc>
        <w:tc>
          <w:tcPr>
            <w:tcW w:w="0" w:type="auto"/>
            <w:shd w:val="clear" w:color="auto" w:fill="auto"/>
            <w:noWrap/>
            <w:hideMark/>
          </w:tcPr>
          <w:p w14:paraId="224939BC" w14:textId="77777777" w:rsidR="00D13CC2" w:rsidRPr="008111E3" w:rsidRDefault="00D13CC2" w:rsidP="00D13CC2">
            <w:pPr>
              <w:pStyle w:val="TB"/>
            </w:pPr>
            <w:r w:rsidRPr="008111E3">
              <w:t>17.41</w:t>
            </w:r>
          </w:p>
        </w:tc>
        <w:tc>
          <w:tcPr>
            <w:tcW w:w="0" w:type="auto"/>
            <w:shd w:val="clear" w:color="auto" w:fill="auto"/>
            <w:noWrap/>
            <w:hideMark/>
          </w:tcPr>
          <w:p w14:paraId="6E389538" w14:textId="77777777" w:rsidR="00D13CC2" w:rsidRPr="008111E3" w:rsidRDefault="00D13CC2" w:rsidP="00D13CC2">
            <w:pPr>
              <w:pStyle w:val="TB"/>
            </w:pPr>
            <w:r w:rsidRPr="008111E3">
              <w:t>16.90</w:t>
            </w:r>
          </w:p>
        </w:tc>
        <w:tc>
          <w:tcPr>
            <w:tcW w:w="0" w:type="auto"/>
            <w:shd w:val="clear" w:color="auto" w:fill="auto"/>
            <w:noWrap/>
            <w:hideMark/>
          </w:tcPr>
          <w:p w14:paraId="0BC180D4" w14:textId="77777777" w:rsidR="00D13CC2" w:rsidRPr="008111E3" w:rsidRDefault="00D13CC2" w:rsidP="00D13CC2">
            <w:pPr>
              <w:pStyle w:val="TB"/>
            </w:pPr>
            <w:r w:rsidRPr="008111E3">
              <w:t>17.38</w:t>
            </w:r>
          </w:p>
        </w:tc>
        <w:tc>
          <w:tcPr>
            <w:tcW w:w="0" w:type="auto"/>
            <w:shd w:val="clear" w:color="auto" w:fill="auto"/>
            <w:noWrap/>
            <w:hideMark/>
          </w:tcPr>
          <w:p w14:paraId="197805AE" w14:textId="77777777" w:rsidR="00D13CC2" w:rsidRPr="008111E3" w:rsidRDefault="00D13CC2" w:rsidP="00D13CC2">
            <w:pPr>
              <w:pStyle w:val="TB"/>
            </w:pPr>
            <w:r w:rsidRPr="008111E3">
              <w:t>18.35</w:t>
            </w:r>
          </w:p>
        </w:tc>
        <w:tc>
          <w:tcPr>
            <w:tcW w:w="0" w:type="auto"/>
            <w:shd w:val="clear" w:color="auto" w:fill="auto"/>
            <w:noWrap/>
            <w:hideMark/>
          </w:tcPr>
          <w:p w14:paraId="2C7EB4AF" w14:textId="77777777" w:rsidR="00D13CC2" w:rsidRPr="008111E3" w:rsidRDefault="00D13CC2" w:rsidP="00D13CC2">
            <w:pPr>
              <w:pStyle w:val="TB"/>
            </w:pPr>
            <w:r w:rsidRPr="008111E3">
              <w:t>22.09</w:t>
            </w:r>
          </w:p>
        </w:tc>
      </w:tr>
      <w:tr w:rsidR="00D13CC2" w:rsidRPr="008111E3" w14:paraId="57F1894A" w14:textId="77777777" w:rsidTr="00D13CC2">
        <w:trPr>
          <w:trHeight w:val="264"/>
        </w:trPr>
        <w:tc>
          <w:tcPr>
            <w:tcW w:w="1808" w:type="dxa"/>
            <w:shd w:val="clear" w:color="auto" w:fill="auto"/>
            <w:noWrap/>
            <w:hideMark/>
          </w:tcPr>
          <w:p w14:paraId="0BF8A9C0" w14:textId="77777777" w:rsidR="00D13CC2" w:rsidRPr="008111E3" w:rsidRDefault="00D13CC2" w:rsidP="00D13CC2">
            <w:pPr>
              <w:pStyle w:val="TB"/>
            </w:pPr>
            <w:r w:rsidRPr="008111E3">
              <w:t>Midwest</w:t>
            </w:r>
          </w:p>
        </w:tc>
        <w:tc>
          <w:tcPr>
            <w:tcW w:w="0" w:type="auto"/>
            <w:shd w:val="clear" w:color="auto" w:fill="auto"/>
            <w:noWrap/>
            <w:hideMark/>
          </w:tcPr>
          <w:p w14:paraId="5D94F082" w14:textId="77777777" w:rsidR="00D13CC2" w:rsidRPr="008111E3" w:rsidRDefault="00D13CC2" w:rsidP="00D13CC2">
            <w:pPr>
              <w:pStyle w:val="TB"/>
            </w:pPr>
            <w:r w:rsidRPr="008111E3">
              <w:t>21.35</w:t>
            </w:r>
          </w:p>
        </w:tc>
        <w:tc>
          <w:tcPr>
            <w:tcW w:w="0" w:type="auto"/>
            <w:shd w:val="clear" w:color="auto" w:fill="auto"/>
            <w:noWrap/>
            <w:hideMark/>
          </w:tcPr>
          <w:p w14:paraId="35DB8930" w14:textId="77777777" w:rsidR="00D13CC2" w:rsidRPr="008111E3" w:rsidRDefault="00D13CC2" w:rsidP="00D13CC2">
            <w:pPr>
              <w:pStyle w:val="TB"/>
            </w:pPr>
            <w:r w:rsidRPr="008111E3">
              <w:t>23.72</w:t>
            </w:r>
          </w:p>
        </w:tc>
        <w:tc>
          <w:tcPr>
            <w:tcW w:w="0" w:type="auto"/>
            <w:shd w:val="clear" w:color="auto" w:fill="auto"/>
            <w:noWrap/>
            <w:hideMark/>
          </w:tcPr>
          <w:p w14:paraId="422AC7BC" w14:textId="77777777" w:rsidR="00D13CC2" w:rsidRPr="008111E3" w:rsidRDefault="00D13CC2" w:rsidP="00D13CC2">
            <w:pPr>
              <w:pStyle w:val="TB"/>
            </w:pPr>
            <w:r w:rsidRPr="008111E3">
              <w:t>23.50</w:t>
            </w:r>
          </w:p>
        </w:tc>
        <w:tc>
          <w:tcPr>
            <w:tcW w:w="0" w:type="auto"/>
            <w:shd w:val="clear" w:color="auto" w:fill="auto"/>
            <w:noWrap/>
            <w:hideMark/>
          </w:tcPr>
          <w:p w14:paraId="7E3D5434" w14:textId="77777777" w:rsidR="00D13CC2" w:rsidRPr="008111E3" w:rsidRDefault="00D13CC2" w:rsidP="00D13CC2">
            <w:pPr>
              <w:pStyle w:val="TB"/>
            </w:pPr>
            <w:r w:rsidRPr="008111E3">
              <w:t>22.68</w:t>
            </w:r>
          </w:p>
        </w:tc>
        <w:tc>
          <w:tcPr>
            <w:tcW w:w="0" w:type="auto"/>
            <w:shd w:val="clear" w:color="auto" w:fill="auto"/>
            <w:noWrap/>
            <w:hideMark/>
          </w:tcPr>
          <w:p w14:paraId="11D45816" w14:textId="77777777" w:rsidR="00D13CC2" w:rsidRPr="008111E3" w:rsidRDefault="00D13CC2" w:rsidP="00D13CC2">
            <w:pPr>
              <w:pStyle w:val="TB"/>
            </w:pPr>
            <w:r w:rsidRPr="008111E3">
              <w:t>23.71</w:t>
            </w:r>
          </w:p>
        </w:tc>
        <w:tc>
          <w:tcPr>
            <w:tcW w:w="0" w:type="auto"/>
            <w:shd w:val="clear" w:color="auto" w:fill="auto"/>
            <w:noWrap/>
            <w:hideMark/>
          </w:tcPr>
          <w:p w14:paraId="1A440DF3" w14:textId="77777777" w:rsidR="00D13CC2" w:rsidRPr="008111E3" w:rsidRDefault="00D13CC2" w:rsidP="00D13CC2">
            <w:pPr>
              <w:pStyle w:val="TB"/>
            </w:pPr>
            <w:r w:rsidRPr="008111E3">
              <w:t>23.49</w:t>
            </w:r>
          </w:p>
        </w:tc>
        <w:tc>
          <w:tcPr>
            <w:tcW w:w="0" w:type="auto"/>
            <w:shd w:val="clear" w:color="auto" w:fill="auto"/>
            <w:noWrap/>
            <w:hideMark/>
          </w:tcPr>
          <w:p w14:paraId="3FD7E178" w14:textId="77777777" w:rsidR="00D13CC2" w:rsidRPr="008111E3" w:rsidRDefault="00D13CC2" w:rsidP="00D13CC2">
            <w:pPr>
              <w:pStyle w:val="TB"/>
            </w:pPr>
            <w:r w:rsidRPr="008111E3">
              <w:t>19.96</w:t>
            </w:r>
          </w:p>
        </w:tc>
      </w:tr>
      <w:tr w:rsidR="00D13CC2" w:rsidRPr="008111E3" w14:paraId="4C4A4AE0" w14:textId="77777777" w:rsidTr="00D13CC2">
        <w:trPr>
          <w:trHeight w:val="264"/>
        </w:trPr>
        <w:tc>
          <w:tcPr>
            <w:tcW w:w="1808" w:type="dxa"/>
            <w:shd w:val="clear" w:color="auto" w:fill="auto"/>
            <w:noWrap/>
            <w:hideMark/>
          </w:tcPr>
          <w:p w14:paraId="682CCDC6" w14:textId="77777777" w:rsidR="00D13CC2" w:rsidRPr="008111E3" w:rsidRDefault="00D13CC2" w:rsidP="00D13CC2">
            <w:pPr>
              <w:pStyle w:val="TB"/>
            </w:pPr>
            <w:r w:rsidRPr="008111E3">
              <w:t>South</w:t>
            </w:r>
          </w:p>
        </w:tc>
        <w:tc>
          <w:tcPr>
            <w:tcW w:w="0" w:type="auto"/>
            <w:shd w:val="clear" w:color="auto" w:fill="auto"/>
            <w:noWrap/>
            <w:hideMark/>
          </w:tcPr>
          <w:p w14:paraId="19DF025E" w14:textId="77777777" w:rsidR="00D13CC2" w:rsidRPr="008111E3" w:rsidRDefault="00D13CC2" w:rsidP="00D13CC2">
            <w:pPr>
              <w:pStyle w:val="TB"/>
            </w:pPr>
            <w:r w:rsidRPr="008111E3">
              <w:t>40.68</w:t>
            </w:r>
          </w:p>
        </w:tc>
        <w:tc>
          <w:tcPr>
            <w:tcW w:w="0" w:type="auto"/>
            <w:shd w:val="clear" w:color="auto" w:fill="auto"/>
            <w:noWrap/>
            <w:hideMark/>
          </w:tcPr>
          <w:p w14:paraId="1B6A9708" w14:textId="77777777" w:rsidR="00D13CC2" w:rsidRPr="008111E3" w:rsidRDefault="00D13CC2" w:rsidP="00D13CC2">
            <w:pPr>
              <w:pStyle w:val="TB"/>
            </w:pPr>
            <w:r w:rsidRPr="008111E3">
              <w:t>40.34</w:t>
            </w:r>
          </w:p>
        </w:tc>
        <w:tc>
          <w:tcPr>
            <w:tcW w:w="0" w:type="auto"/>
            <w:shd w:val="clear" w:color="auto" w:fill="auto"/>
            <w:noWrap/>
            <w:hideMark/>
          </w:tcPr>
          <w:p w14:paraId="6330E14D" w14:textId="77777777" w:rsidR="00D13CC2" w:rsidRPr="008111E3" w:rsidRDefault="00D13CC2" w:rsidP="00D13CC2">
            <w:pPr>
              <w:pStyle w:val="TB"/>
            </w:pPr>
            <w:r w:rsidRPr="008111E3">
              <w:t>38.75</w:t>
            </w:r>
          </w:p>
        </w:tc>
        <w:tc>
          <w:tcPr>
            <w:tcW w:w="0" w:type="auto"/>
            <w:shd w:val="clear" w:color="auto" w:fill="auto"/>
            <w:noWrap/>
            <w:hideMark/>
          </w:tcPr>
          <w:p w14:paraId="6540272E" w14:textId="77777777" w:rsidR="00D13CC2" w:rsidRPr="008111E3" w:rsidRDefault="00D13CC2" w:rsidP="00D13CC2">
            <w:pPr>
              <w:pStyle w:val="TB"/>
            </w:pPr>
            <w:r w:rsidRPr="008111E3">
              <w:t>39.00</w:t>
            </w:r>
          </w:p>
        </w:tc>
        <w:tc>
          <w:tcPr>
            <w:tcW w:w="0" w:type="auto"/>
            <w:shd w:val="clear" w:color="auto" w:fill="auto"/>
            <w:noWrap/>
            <w:hideMark/>
          </w:tcPr>
          <w:p w14:paraId="692BF23D" w14:textId="77777777" w:rsidR="00D13CC2" w:rsidRPr="008111E3" w:rsidRDefault="00D13CC2" w:rsidP="00D13CC2">
            <w:pPr>
              <w:pStyle w:val="TB"/>
            </w:pPr>
            <w:r w:rsidRPr="008111E3">
              <w:t>36.33</w:t>
            </w:r>
          </w:p>
        </w:tc>
        <w:tc>
          <w:tcPr>
            <w:tcW w:w="0" w:type="auto"/>
            <w:shd w:val="clear" w:color="auto" w:fill="auto"/>
            <w:noWrap/>
            <w:hideMark/>
          </w:tcPr>
          <w:p w14:paraId="55F908E4" w14:textId="77777777" w:rsidR="00D13CC2" w:rsidRPr="008111E3" w:rsidRDefault="00D13CC2" w:rsidP="00D13CC2">
            <w:pPr>
              <w:pStyle w:val="TB"/>
            </w:pPr>
            <w:r w:rsidRPr="008111E3">
              <w:t>35.53</w:t>
            </w:r>
          </w:p>
        </w:tc>
        <w:tc>
          <w:tcPr>
            <w:tcW w:w="0" w:type="auto"/>
            <w:shd w:val="clear" w:color="auto" w:fill="auto"/>
            <w:noWrap/>
            <w:hideMark/>
          </w:tcPr>
          <w:p w14:paraId="4DD700E6" w14:textId="77777777" w:rsidR="00D13CC2" w:rsidRPr="008111E3" w:rsidRDefault="00D13CC2" w:rsidP="00D13CC2">
            <w:pPr>
              <w:pStyle w:val="TB"/>
            </w:pPr>
            <w:r w:rsidRPr="008111E3">
              <w:t>32.25</w:t>
            </w:r>
          </w:p>
        </w:tc>
      </w:tr>
      <w:tr w:rsidR="00D13CC2" w:rsidRPr="008111E3" w14:paraId="43B04149" w14:textId="77777777" w:rsidTr="00D13CC2">
        <w:trPr>
          <w:trHeight w:val="276"/>
        </w:trPr>
        <w:tc>
          <w:tcPr>
            <w:tcW w:w="1808" w:type="dxa"/>
            <w:shd w:val="clear" w:color="auto" w:fill="auto"/>
            <w:noWrap/>
            <w:hideMark/>
          </w:tcPr>
          <w:p w14:paraId="59274C9D" w14:textId="77777777" w:rsidR="00D13CC2" w:rsidRPr="008111E3" w:rsidRDefault="00D13CC2" w:rsidP="00D13CC2">
            <w:pPr>
              <w:pStyle w:val="TB"/>
            </w:pPr>
            <w:r w:rsidRPr="008111E3">
              <w:t>West</w:t>
            </w:r>
          </w:p>
        </w:tc>
        <w:tc>
          <w:tcPr>
            <w:tcW w:w="0" w:type="auto"/>
            <w:shd w:val="clear" w:color="auto" w:fill="auto"/>
            <w:noWrap/>
            <w:hideMark/>
          </w:tcPr>
          <w:p w14:paraId="53B309B0" w14:textId="77777777" w:rsidR="00D13CC2" w:rsidRPr="008111E3" w:rsidRDefault="00D13CC2" w:rsidP="00D13CC2">
            <w:pPr>
              <w:pStyle w:val="TB"/>
            </w:pPr>
            <w:r w:rsidRPr="008111E3">
              <w:t>20.13</w:t>
            </w:r>
          </w:p>
        </w:tc>
        <w:tc>
          <w:tcPr>
            <w:tcW w:w="0" w:type="auto"/>
            <w:shd w:val="clear" w:color="auto" w:fill="auto"/>
            <w:noWrap/>
            <w:hideMark/>
          </w:tcPr>
          <w:p w14:paraId="168778EF" w14:textId="77777777" w:rsidR="00D13CC2" w:rsidRPr="008111E3" w:rsidRDefault="00D13CC2" w:rsidP="00D13CC2">
            <w:pPr>
              <w:pStyle w:val="TB"/>
            </w:pPr>
            <w:r w:rsidRPr="008111E3">
              <w:t>19.94</w:t>
            </w:r>
          </w:p>
        </w:tc>
        <w:tc>
          <w:tcPr>
            <w:tcW w:w="0" w:type="auto"/>
            <w:shd w:val="clear" w:color="auto" w:fill="auto"/>
            <w:noWrap/>
            <w:hideMark/>
          </w:tcPr>
          <w:p w14:paraId="6637340D" w14:textId="77777777" w:rsidR="00D13CC2" w:rsidRPr="008111E3" w:rsidRDefault="00D13CC2" w:rsidP="00D13CC2">
            <w:pPr>
              <w:pStyle w:val="TB"/>
            </w:pPr>
            <w:r w:rsidRPr="008111E3">
              <w:t>20.34</w:t>
            </w:r>
          </w:p>
        </w:tc>
        <w:tc>
          <w:tcPr>
            <w:tcW w:w="0" w:type="auto"/>
            <w:shd w:val="clear" w:color="auto" w:fill="auto"/>
            <w:noWrap/>
            <w:hideMark/>
          </w:tcPr>
          <w:p w14:paraId="6ED4BEA5" w14:textId="77777777" w:rsidR="00D13CC2" w:rsidRPr="008111E3" w:rsidRDefault="00D13CC2" w:rsidP="00D13CC2">
            <w:pPr>
              <w:pStyle w:val="TB"/>
            </w:pPr>
            <w:r w:rsidRPr="008111E3">
              <w:t>21.42</w:t>
            </w:r>
          </w:p>
        </w:tc>
        <w:tc>
          <w:tcPr>
            <w:tcW w:w="0" w:type="auto"/>
            <w:shd w:val="clear" w:color="auto" w:fill="auto"/>
            <w:noWrap/>
            <w:hideMark/>
          </w:tcPr>
          <w:p w14:paraId="72A2BDAB" w14:textId="77777777" w:rsidR="00D13CC2" w:rsidRPr="008111E3" w:rsidRDefault="00D13CC2" w:rsidP="00D13CC2">
            <w:pPr>
              <w:pStyle w:val="TB"/>
            </w:pPr>
            <w:r w:rsidRPr="008111E3">
              <w:t>22.58</w:t>
            </w:r>
          </w:p>
        </w:tc>
        <w:tc>
          <w:tcPr>
            <w:tcW w:w="0" w:type="auto"/>
            <w:shd w:val="clear" w:color="auto" w:fill="auto"/>
            <w:noWrap/>
            <w:hideMark/>
          </w:tcPr>
          <w:p w14:paraId="68534187" w14:textId="77777777" w:rsidR="00D13CC2" w:rsidRPr="008111E3" w:rsidRDefault="00D13CC2" w:rsidP="00D13CC2">
            <w:pPr>
              <w:pStyle w:val="TB"/>
            </w:pPr>
            <w:r w:rsidRPr="008111E3">
              <w:t>22.63</w:t>
            </w:r>
          </w:p>
        </w:tc>
        <w:tc>
          <w:tcPr>
            <w:tcW w:w="0" w:type="auto"/>
            <w:shd w:val="clear" w:color="auto" w:fill="auto"/>
            <w:noWrap/>
            <w:hideMark/>
          </w:tcPr>
          <w:p w14:paraId="5D05D459" w14:textId="77777777" w:rsidR="00D13CC2" w:rsidRPr="008111E3" w:rsidRDefault="00D13CC2" w:rsidP="00D13CC2">
            <w:pPr>
              <w:pStyle w:val="TB"/>
            </w:pPr>
            <w:r w:rsidRPr="008111E3">
              <w:t>25.70</w:t>
            </w:r>
          </w:p>
        </w:tc>
      </w:tr>
      <w:tr w:rsidR="00D13CC2" w:rsidRPr="008111E3" w14:paraId="0846B55C" w14:textId="77777777" w:rsidTr="00D13CC2">
        <w:trPr>
          <w:trHeight w:val="264"/>
        </w:trPr>
        <w:tc>
          <w:tcPr>
            <w:tcW w:w="1808" w:type="dxa"/>
            <w:shd w:val="clear" w:color="auto" w:fill="auto"/>
            <w:noWrap/>
            <w:hideMark/>
          </w:tcPr>
          <w:p w14:paraId="5BC55706" w14:textId="77777777" w:rsidR="00D13CC2" w:rsidRPr="008111E3" w:rsidRDefault="00D13CC2" w:rsidP="00D13CC2">
            <w:pPr>
              <w:pStyle w:val="TB"/>
            </w:pPr>
            <w:r w:rsidRPr="008111E3">
              <w:t>Total</w:t>
            </w:r>
          </w:p>
        </w:tc>
        <w:tc>
          <w:tcPr>
            <w:tcW w:w="0" w:type="auto"/>
            <w:shd w:val="clear" w:color="auto" w:fill="auto"/>
            <w:noWrap/>
            <w:hideMark/>
          </w:tcPr>
          <w:p w14:paraId="3CA8624A" w14:textId="77777777" w:rsidR="00D13CC2" w:rsidRPr="008111E3" w:rsidRDefault="00D13CC2" w:rsidP="00D13CC2">
            <w:pPr>
              <w:pStyle w:val="TB"/>
            </w:pPr>
            <w:r w:rsidRPr="008111E3">
              <w:t>100.00</w:t>
            </w:r>
          </w:p>
        </w:tc>
        <w:tc>
          <w:tcPr>
            <w:tcW w:w="0" w:type="auto"/>
            <w:shd w:val="clear" w:color="auto" w:fill="auto"/>
            <w:noWrap/>
            <w:hideMark/>
          </w:tcPr>
          <w:p w14:paraId="22CF73F2" w14:textId="77777777" w:rsidR="00D13CC2" w:rsidRPr="008111E3" w:rsidRDefault="00D13CC2" w:rsidP="00D13CC2">
            <w:pPr>
              <w:pStyle w:val="TB"/>
            </w:pPr>
            <w:r w:rsidRPr="008111E3">
              <w:t>100.00</w:t>
            </w:r>
          </w:p>
        </w:tc>
        <w:tc>
          <w:tcPr>
            <w:tcW w:w="0" w:type="auto"/>
            <w:shd w:val="clear" w:color="auto" w:fill="auto"/>
            <w:noWrap/>
            <w:hideMark/>
          </w:tcPr>
          <w:p w14:paraId="0B9FD433" w14:textId="77777777" w:rsidR="00D13CC2" w:rsidRPr="008111E3" w:rsidRDefault="00D13CC2" w:rsidP="00D13CC2">
            <w:pPr>
              <w:pStyle w:val="TB"/>
            </w:pPr>
            <w:r w:rsidRPr="008111E3">
              <w:t>100.00</w:t>
            </w:r>
          </w:p>
        </w:tc>
        <w:tc>
          <w:tcPr>
            <w:tcW w:w="0" w:type="auto"/>
            <w:shd w:val="clear" w:color="auto" w:fill="auto"/>
            <w:noWrap/>
            <w:hideMark/>
          </w:tcPr>
          <w:p w14:paraId="0D9C4E5F" w14:textId="77777777" w:rsidR="00D13CC2" w:rsidRPr="008111E3" w:rsidRDefault="00D13CC2" w:rsidP="00D13CC2">
            <w:pPr>
              <w:pStyle w:val="TB"/>
            </w:pPr>
            <w:r w:rsidRPr="008111E3">
              <w:t>100.00</w:t>
            </w:r>
          </w:p>
        </w:tc>
        <w:tc>
          <w:tcPr>
            <w:tcW w:w="0" w:type="auto"/>
            <w:shd w:val="clear" w:color="auto" w:fill="auto"/>
            <w:noWrap/>
            <w:hideMark/>
          </w:tcPr>
          <w:p w14:paraId="40773B93" w14:textId="77777777" w:rsidR="00D13CC2" w:rsidRPr="008111E3" w:rsidRDefault="00D13CC2" w:rsidP="00D13CC2">
            <w:pPr>
              <w:pStyle w:val="TB"/>
            </w:pPr>
            <w:r w:rsidRPr="008111E3">
              <w:t>100.00</w:t>
            </w:r>
          </w:p>
        </w:tc>
        <w:tc>
          <w:tcPr>
            <w:tcW w:w="0" w:type="auto"/>
            <w:shd w:val="clear" w:color="auto" w:fill="auto"/>
            <w:noWrap/>
            <w:hideMark/>
          </w:tcPr>
          <w:p w14:paraId="39353E8F" w14:textId="77777777" w:rsidR="00D13CC2" w:rsidRPr="008111E3" w:rsidRDefault="00D13CC2" w:rsidP="00D13CC2">
            <w:pPr>
              <w:pStyle w:val="TB"/>
            </w:pPr>
            <w:r w:rsidRPr="008111E3">
              <w:t>100.00</w:t>
            </w:r>
          </w:p>
        </w:tc>
        <w:tc>
          <w:tcPr>
            <w:tcW w:w="0" w:type="auto"/>
            <w:shd w:val="clear" w:color="auto" w:fill="auto"/>
            <w:noWrap/>
            <w:hideMark/>
          </w:tcPr>
          <w:p w14:paraId="4AADCAB7" w14:textId="77777777" w:rsidR="00D13CC2" w:rsidRPr="008111E3" w:rsidRDefault="00D13CC2" w:rsidP="00D13CC2">
            <w:pPr>
              <w:pStyle w:val="TB"/>
            </w:pPr>
            <w:r w:rsidRPr="008111E3">
              <w:t>100.00</w:t>
            </w:r>
          </w:p>
        </w:tc>
      </w:tr>
    </w:tbl>
    <w:p w14:paraId="1BA84CF6" w14:textId="2277D4DB" w:rsidR="00D13CC2" w:rsidRPr="008111E3" w:rsidRDefault="00D13CC2" w:rsidP="00D13CC2">
      <w:pPr>
        <w:pStyle w:val="SOLNP"/>
      </w:pPr>
      <w:r w:rsidRPr="008111E3">
        <w:t>Each column is a percent frequency distribution of the region variable for one of the household income categories. For example, for an income level of $35,000 to $49,999 the percent frequency distribution for the region variable is as follows:</w:t>
      </w:r>
    </w:p>
    <w:p w14:paraId="072F4AB7" w14:textId="77777777" w:rsidR="008111E3" w:rsidRDefault="008111E3" w:rsidP="008111E3">
      <w:pPr>
        <w:rPr>
          <w:highlight w:val="cyan"/>
        </w:rPr>
        <w:sectPr w:rsidR="008111E3" w:rsidSect="00D13CC2">
          <w:endnotePr>
            <w:numFmt w:val="decimal"/>
          </w:endnotePr>
          <w:pgSz w:w="15840" w:h="12240" w:orient="landscape"/>
          <w:pgMar w:top="1440" w:right="1440" w:bottom="1440" w:left="1440" w:header="720" w:footer="720" w:gutter="0"/>
          <w:cols w:space="720"/>
          <w:noEndnote/>
          <w:docGrid w:linePitch="326"/>
        </w:sectPr>
      </w:pPr>
    </w:p>
    <w:tbl>
      <w:tblPr>
        <w:tblW w:w="0" w:type="auto"/>
        <w:tblInd w:w="980" w:type="dxa"/>
        <w:tblLook w:val="04A0" w:firstRow="1" w:lastRow="0" w:firstColumn="1" w:lastColumn="0" w:noHBand="0" w:noVBand="1"/>
      </w:tblPr>
      <w:tblGrid>
        <w:gridCol w:w="2168"/>
        <w:gridCol w:w="2332"/>
      </w:tblGrid>
      <w:tr w:rsidR="00D13CC2" w:rsidRPr="00574A1E" w14:paraId="344F19D9" w14:textId="77777777" w:rsidTr="00D13CC2">
        <w:tc>
          <w:tcPr>
            <w:tcW w:w="2168" w:type="dxa"/>
          </w:tcPr>
          <w:p w14:paraId="229D383C" w14:textId="7137ADF7" w:rsidR="00D13CC2" w:rsidRPr="00574A1E" w:rsidRDefault="00D13CC2" w:rsidP="00574A1E">
            <w:pPr>
              <w:pStyle w:val="TCH1"/>
              <w:rPr>
                <w:rFonts w:cs="Times New Roman"/>
              </w:rPr>
            </w:pPr>
            <w:r w:rsidRPr="00574A1E">
              <w:rPr>
                <w:rFonts w:cs="Times New Roman"/>
              </w:rPr>
              <w:lastRenderedPageBreak/>
              <w:t>Region</w:t>
            </w:r>
          </w:p>
        </w:tc>
        <w:tc>
          <w:tcPr>
            <w:tcW w:w="2332" w:type="dxa"/>
          </w:tcPr>
          <w:p w14:paraId="0483187D" w14:textId="77777777" w:rsidR="00D13CC2" w:rsidRPr="00574A1E" w:rsidRDefault="00D13CC2" w:rsidP="00574A1E">
            <w:pPr>
              <w:pStyle w:val="TCH1"/>
              <w:rPr>
                <w:rFonts w:cs="Times New Roman"/>
              </w:rPr>
            </w:pPr>
            <w:r w:rsidRPr="00574A1E">
              <w:rPr>
                <w:rFonts w:cs="Times New Roman"/>
              </w:rPr>
              <w:t>Percent Frequency</w:t>
            </w:r>
          </w:p>
        </w:tc>
      </w:tr>
      <w:tr w:rsidR="00D13CC2" w:rsidRPr="00574A1E" w14:paraId="2554D2C1" w14:textId="77777777" w:rsidTr="00D13CC2">
        <w:tc>
          <w:tcPr>
            <w:tcW w:w="2168" w:type="dxa"/>
          </w:tcPr>
          <w:p w14:paraId="599F7AA3" w14:textId="0019C27D" w:rsidR="00D13CC2" w:rsidRPr="00574A1E" w:rsidRDefault="00D13CC2" w:rsidP="00574A1E">
            <w:pPr>
              <w:pStyle w:val="TB"/>
              <w:rPr>
                <w:rFonts w:cs="Times New Roman"/>
              </w:rPr>
            </w:pPr>
            <w:r w:rsidRPr="00574A1E">
              <w:rPr>
                <w:rFonts w:cs="Times New Roman"/>
              </w:rPr>
              <w:t>Northeast</w:t>
            </w:r>
          </w:p>
        </w:tc>
        <w:tc>
          <w:tcPr>
            <w:tcW w:w="2332" w:type="dxa"/>
          </w:tcPr>
          <w:p w14:paraId="5630B321" w14:textId="77777777" w:rsidR="00D13CC2" w:rsidRPr="00574A1E" w:rsidRDefault="00D13CC2" w:rsidP="00574A1E">
            <w:pPr>
              <w:pStyle w:val="TB"/>
              <w:rPr>
                <w:rFonts w:cs="Times New Roman"/>
              </w:rPr>
            </w:pPr>
            <w:r w:rsidRPr="00574A1E">
              <w:rPr>
                <w:rFonts w:cs="Times New Roman"/>
              </w:rPr>
              <w:t>16.90</w:t>
            </w:r>
          </w:p>
        </w:tc>
      </w:tr>
      <w:tr w:rsidR="00D13CC2" w:rsidRPr="00574A1E" w14:paraId="06FAA98B" w14:textId="77777777" w:rsidTr="00D13CC2">
        <w:tc>
          <w:tcPr>
            <w:tcW w:w="2168" w:type="dxa"/>
          </w:tcPr>
          <w:p w14:paraId="422600D1" w14:textId="77777777" w:rsidR="00D13CC2" w:rsidRPr="00574A1E" w:rsidRDefault="00D13CC2" w:rsidP="00574A1E">
            <w:pPr>
              <w:pStyle w:val="TB"/>
              <w:rPr>
                <w:rFonts w:cs="Times New Roman"/>
              </w:rPr>
            </w:pPr>
            <w:r w:rsidRPr="00574A1E">
              <w:rPr>
                <w:rFonts w:cs="Times New Roman"/>
              </w:rPr>
              <w:t>Midwest</w:t>
            </w:r>
          </w:p>
        </w:tc>
        <w:tc>
          <w:tcPr>
            <w:tcW w:w="2332" w:type="dxa"/>
          </w:tcPr>
          <w:p w14:paraId="46FA2F70" w14:textId="77777777" w:rsidR="00D13CC2" w:rsidRPr="00574A1E" w:rsidRDefault="00D13CC2" w:rsidP="00574A1E">
            <w:pPr>
              <w:pStyle w:val="TB"/>
              <w:rPr>
                <w:rFonts w:cs="Times New Roman"/>
              </w:rPr>
            </w:pPr>
            <w:r w:rsidRPr="00574A1E">
              <w:rPr>
                <w:rFonts w:cs="Times New Roman"/>
              </w:rPr>
              <w:t>22.68</w:t>
            </w:r>
          </w:p>
        </w:tc>
      </w:tr>
      <w:tr w:rsidR="00D13CC2" w:rsidRPr="00574A1E" w14:paraId="39771ECC" w14:textId="77777777" w:rsidTr="00D13CC2">
        <w:tc>
          <w:tcPr>
            <w:tcW w:w="2168" w:type="dxa"/>
          </w:tcPr>
          <w:p w14:paraId="5946E268" w14:textId="77777777" w:rsidR="00D13CC2" w:rsidRPr="00574A1E" w:rsidRDefault="00D13CC2" w:rsidP="00574A1E">
            <w:pPr>
              <w:pStyle w:val="TB"/>
              <w:rPr>
                <w:rFonts w:cs="Times New Roman"/>
              </w:rPr>
            </w:pPr>
            <w:r w:rsidRPr="00574A1E">
              <w:rPr>
                <w:rFonts w:cs="Times New Roman"/>
              </w:rPr>
              <w:t>South</w:t>
            </w:r>
          </w:p>
        </w:tc>
        <w:tc>
          <w:tcPr>
            <w:tcW w:w="2332" w:type="dxa"/>
          </w:tcPr>
          <w:p w14:paraId="0F68905E" w14:textId="77777777" w:rsidR="00D13CC2" w:rsidRPr="00574A1E" w:rsidRDefault="00D13CC2" w:rsidP="00574A1E">
            <w:pPr>
              <w:pStyle w:val="TB"/>
              <w:rPr>
                <w:rFonts w:cs="Times New Roman"/>
              </w:rPr>
            </w:pPr>
            <w:r w:rsidRPr="00574A1E">
              <w:rPr>
                <w:rFonts w:cs="Times New Roman"/>
              </w:rPr>
              <w:t>39.00</w:t>
            </w:r>
          </w:p>
        </w:tc>
      </w:tr>
      <w:tr w:rsidR="00D13CC2" w:rsidRPr="00574A1E" w14:paraId="03F759B8" w14:textId="77777777" w:rsidTr="00D13CC2">
        <w:tc>
          <w:tcPr>
            <w:tcW w:w="2168" w:type="dxa"/>
          </w:tcPr>
          <w:p w14:paraId="29E537E0" w14:textId="77777777" w:rsidR="00D13CC2" w:rsidRPr="00574A1E" w:rsidRDefault="00D13CC2" w:rsidP="00574A1E">
            <w:pPr>
              <w:pStyle w:val="TB"/>
              <w:rPr>
                <w:rFonts w:cs="Times New Roman"/>
              </w:rPr>
            </w:pPr>
            <w:r w:rsidRPr="00574A1E">
              <w:rPr>
                <w:rFonts w:cs="Times New Roman"/>
              </w:rPr>
              <w:t>West</w:t>
            </w:r>
          </w:p>
        </w:tc>
        <w:tc>
          <w:tcPr>
            <w:tcW w:w="2332" w:type="dxa"/>
          </w:tcPr>
          <w:p w14:paraId="599D55F4" w14:textId="77777777" w:rsidR="00D13CC2" w:rsidRPr="00574A1E" w:rsidRDefault="00D13CC2" w:rsidP="00574A1E">
            <w:pPr>
              <w:pStyle w:val="TB"/>
              <w:rPr>
                <w:rFonts w:cs="Times New Roman"/>
              </w:rPr>
            </w:pPr>
            <w:r w:rsidRPr="00574A1E">
              <w:rPr>
                <w:rFonts w:cs="Times New Roman"/>
              </w:rPr>
              <w:t>21.42</w:t>
            </w:r>
          </w:p>
        </w:tc>
      </w:tr>
      <w:tr w:rsidR="00D13CC2" w:rsidRPr="00574A1E" w14:paraId="09FE5388" w14:textId="77777777" w:rsidTr="00D13CC2">
        <w:tc>
          <w:tcPr>
            <w:tcW w:w="2168" w:type="dxa"/>
          </w:tcPr>
          <w:p w14:paraId="4339A6C9" w14:textId="77777777" w:rsidR="00D13CC2" w:rsidRPr="00574A1E" w:rsidRDefault="00D13CC2" w:rsidP="00574A1E">
            <w:pPr>
              <w:pStyle w:val="TB"/>
              <w:rPr>
                <w:rFonts w:cs="Times New Roman"/>
              </w:rPr>
            </w:pPr>
            <w:r w:rsidRPr="00574A1E">
              <w:rPr>
                <w:rFonts w:cs="Times New Roman"/>
              </w:rPr>
              <w:t>Total</w:t>
            </w:r>
          </w:p>
        </w:tc>
        <w:tc>
          <w:tcPr>
            <w:tcW w:w="2332" w:type="dxa"/>
          </w:tcPr>
          <w:p w14:paraId="15C036AD" w14:textId="77777777" w:rsidR="00D13CC2" w:rsidRPr="00574A1E" w:rsidRDefault="00D13CC2" w:rsidP="00574A1E">
            <w:pPr>
              <w:pStyle w:val="TB"/>
              <w:rPr>
                <w:rFonts w:cs="Times New Roman"/>
              </w:rPr>
            </w:pPr>
            <w:r w:rsidRPr="00574A1E">
              <w:rPr>
                <w:rFonts w:cs="Times New Roman"/>
              </w:rPr>
              <w:t>100.00</w:t>
            </w:r>
          </w:p>
        </w:tc>
      </w:tr>
    </w:tbl>
    <w:p w14:paraId="3FCA9517" w14:textId="77777777" w:rsidR="00AD5F7F" w:rsidRDefault="00AD5F7F" w:rsidP="00D13CC2">
      <w:pPr>
        <w:pStyle w:val="SOLNL"/>
        <w:sectPr w:rsidR="00AD5F7F" w:rsidSect="008111E3">
          <w:endnotePr>
            <w:numFmt w:val="decimal"/>
          </w:endnotePr>
          <w:pgSz w:w="12240" w:h="15840"/>
          <w:pgMar w:top="1440" w:right="1440" w:bottom="1440" w:left="1440" w:header="720" w:footer="720" w:gutter="0"/>
          <w:cols w:space="720"/>
          <w:noEndnote/>
          <w:docGrid w:linePitch="326"/>
        </w:sectPr>
      </w:pPr>
    </w:p>
    <w:p w14:paraId="7CD74339" w14:textId="0AD89106" w:rsidR="00D13CC2" w:rsidRPr="00D56D1C" w:rsidRDefault="00D13CC2" w:rsidP="00D13CC2">
      <w:pPr>
        <w:pStyle w:val="SOLNL"/>
      </w:pPr>
      <w:r w:rsidRPr="00D56D1C">
        <w:lastRenderedPageBreak/>
        <w:t>33. a.</w:t>
      </w:r>
    </w:p>
    <w:tbl>
      <w:tblPr>
        <w:tblW w:w="0" w:type="auto"/>
        <w:tblLook w:val="04A0" w:firstRow="1" w:lastRow="0" w:firstColumn="1" w:lastColumn="0" w:noHBand="0" w:noVBand="1"/>
      </w:tblPr>
      <w:tblGrid>
        <w:gridCol w:w="3235"/>
        <w:gridCol w:w="1620"/>
        <w:gridCol w:w="1260"/>
        <w:gridCol w:w="1260"/>
        <w:gridCol w:w="1170"/>
        <w:gridCol w:w="1260"/>
        <w:gridCol w:w="1170"/>
        <w:gridCol w:w="1805"/>
      </w:tblGrid>
      <w:tr w:rsidR="00D13CC2" w:rsidRPr="00D56D1C" w14:paraId="4BF6925E" w14:textId="77777777" w:rsidTr="00AD5F7F">
        <w:trPr>
          <w:trHeight w:val="312"/>
        </w:trPr>
        <w:tc>
          <w:tcPr>
            <w:tcW w:w="3235" w:type="dxa"/>
            <w:shd w:val="clear" w:color="auto" w:fill="auto"/>
            <w:noWrap/>
            <w:hideMark/>
          </w:tcPr>
          <w:p w14:paraId="693AD219" w14:textId="77777777" w:rsidR="00D13CC2" w:rsidRPr="00D56D1C" w:rsidRDefault="00D13CC2" w:rsidP="00D13CC2">
            <w:pPr>
              <w:pStyle w:val="TCH1"/>
            </w:pPr>
          </w:p>
        </w:tc>
        <w:tc>
          <w:tcPr>
            <w:tcW w:w="7740" w:type="dxa"/>
            <w:gridSpan w:val="6"/>
            <w:shd w:val="clear" w:color="auto" w:fill="auto"/>
            <w:noWrap/>
            <w:hideMark/>
          </w:tcPr>
          <w:p w14:paraId="109AF49B" w14:textId="6D361A65" w:rsidR="00D13CC2" w:rsidRPr="00D56D1C" w:rsidRDefault="00D13CC2" w:rsidP="00AD5F7F">
            <w:pPr>
              <w:pStyle w:val="TCH1"/>
              <w:jc w:val="center"/>
            </w:pPr>
            <w:r w:rsidRPr="00D56D1C">
              <w:t>Brand Value ($ billions)</w:t>
            </w:r>
          </w:p>
        </w:tc>
        <w:tc>
          <w:tcPr>
            <w:tcW w:w="1805" w:type="dxa"/>
            <w:shd w:val="clear" w:color="auto" w:fill="auto"/>
            <w:noWrap/>
            <w:hideMark/>
          </w:tcPr>
          <w:p w14:paraId="23A6AAE3" w14:textId="77777777" w:rsidR="00D13CC2" w:rsidRPr="00D56D1C" w:rsidRDefault="00D13CC2" w:rsidP="00D13CC2">
            <w:pPr>
              <w:pStyle w:val="TCH1"/>
            </w:pPr>
          </w:p>
        </w:tc>
      </w:tr>
      <w:tr w:rsidR="00D13CC2" w:rsidRPr="00D56D1C" w14:paraId="1129A41A" w14:textId="77777777" w:rsidTr="00AD5F7F">
        <w:trPr>
          <w:trHeight w:val="312"/>
        </w:trPr>
        <w:tc>
          <w:tcPr>
            <w:tcW w:w="3235" w:type="dxa"/>
            <w:shd w:val="clear" w:color="auto" w:fill="auto"/>
            <w:noWrap/>
            <w:hideMark/>
          </w:tcPr>
          <w:p w14:paraId="4D59FA10" w14:textId="787E5DB9" w:rsidR="00D13CC2" w:rsidRPr="00D56D1C" w:rsidRDefault="00D13CC2" w:rsidP="00D13CC2">
            <w:pPr>
              <w:pStyle w:val="TCH1"/>
            </w:pPr>
            <w:r w:rsidRPr="00D56D1C">
              <w:t>Industry</w:t>
            </w:r>
          </w:p>
        </w:tc>
        <w:tc>
          <w:tcPr>
            <w:tcW w:w="1620" w:type="dxa"/>
            <w:shd w:val="clear" w:color="auto" w:fill="auto"/>
            <w:noWrap/>
            <w:hideMark/>
          </w:tcPr>
          <w:p w14:paraId="0FDB1075" w14:textId="12C2C713" w:rsidR="00D13CC2" w:rsidRPr="00D56D1C" w:rsidRDefault="00D13CC2" w:rsidP="00D13CC2">
            <w:pPr>
              <w:pStyle w:val="TCH2"/>
            </w:pPr>
            <w:r w:rsidRPr="00D56D1C">
              <w:t>0–10</w:t>
            </w:r>
          </w:p>
        </w:tc>
        <w:tc>
          <w:tcPr>
            <w:tcW w:w="1260" w:type="dxa"/>
            <w:shd w:val="clear" w:color="auto" w:fill="auto"/>
            <w:noWrap/>
            <w:hideMark/>
          </w:tcPr>
          <w:p w14:paraId="62130768" w14:textId="77777777" w:rsidR="00D13CC2" w:rsidRPr="00D56D1C" w:rsidRDefault="00D13CC2" w:rsidP="00D13CC2">
            <w:pPr>
              <w:pStyle w:val="TCH2"/>
            </w:pPr>
            <w:r w:rsidRPr="00D56D1C">
              <w:t>10–20</w:t>
            </w:r>
          </w:p>
        </w:tc>
        <w:tc>
          <w:tcPr>
            <w:tcW w:w="1260" w:type="dxa"/>
            <w:shd w:val="clear" w:color="auto" w:fill="auto"/>
            <w:noWrap/>
            <w:hideMark/>
          </w:tcPr>
          <w:p w14:paraId="0F1015BF" w14:textId="77777777" w:rsidR="00D13CC2" w:rsidRPr="00D56D1C" w:rsidRDefault="00D13CC2" w:rsidP="00D13CC2">
            <w:pPr>
              <w:pStyle w:val="TCH2"/>
            </w:pPr>
            <w:r w:rsidRPr="00D56D1C">
              <w:t>20–30</w:t>
            </w:r>
          </w:p>
        </w:tc>
        <w:tc>
          <w:tcPr>
            <w:tcW w:w="1170" w:type="dxa"/>
            <w:shd w:val="clear" w:color="auto" w:fill="auto"/>
            <w:noWrap/>
            <w:hideMark/>
          </w:tcPr>
          <w:p w14:paraId="771F089D" w14:textId="77777777" w:rsidR="00D13CC2" w:rsidRPr="00D56D1C" w:rsidRDefault="00D13CC2" w:rsidP="00D13CC2">
            <w:pPr>
              <w:pStyle w:val="TCH2"/>
            </w:pPr>
            <w:r w:rsidRPr="00D56D1C">
              <w:t>30–40</w:t>
            </w:r>
          </w:p>
        </w:tc>
        <w:tc>
          <w:tcPr>
            <w:tcW w:w="1260" w:type="dxa"/>
            <w:shd w:val="clear" w:color="auto" w:fill="auto"/>
            <w:noWrap/>
            <w:hideMark/>
          </w:tcPr>
          <w:p w14:paraId="7C9A7321" w14:textId="77777777" w:rsidR="00D13CC2" w:rsidRPr="00D56D1C" w:rsidRDefault="00D13CC2" w:rsidP="00D13CC2">
            <w:pPr>
              <w:pStyle w:val="TCH2"/>
            </w:pPr>
            <w:r w:rsidRPr="00D56D1C">
              <w:t>40–50</w:t>
            </w:r>
          </w:p>
        </w:tc>
        <w:tc>
          <w:tcPr>
            <w:tcW w:w="1170" w:type="dxa"/>
            <w:shd w:val="clear" w:color="auto" w:fill="auto"/>
            <w:noWrap/>
            <w:hideMark/>
          </w:tcPr>
          <w:p w14:paraId="4C3FC22E" w14:textId="77777777" w:rsidR="00D13CC2" w:rsidRPr="00D56D1C" w:rsidRDefault="00D13CC2" w:rsidP="00D13CC2">
            <w:pPr>
              <w:pStyle w:val="TCH2"/>
            </w:pPr>
            <w:r w:rsidRPr="00D56D1C">
              <w:t>50–60</w:t>
            </w:r>
          </w:p>
        </w:tc>
        <w:tc>
          <w:tcPr>
            <w:tcW w:w="1805" w:type="dxa"/>
            <w:shd w:val="clear" w:color="auto" w:fill="auto"/>
            <w:noWrap/>
            <w:hideMark/>
          </w:tcPr>
          <w:p w14:paraId="45094F07" w14:textId="2C9FEFB8" w:rsidR="00D13CC2" w:rsidRPr="00D56D1C" w:rsidRDefault="00D13CC2" w:rsidP="00D13CC2">
            <w:pPr>
              <w:pStyle w:val="TCH1"/>
            </w:pPr>
            <w:r w:rsidRPr="00D56D1C">
              <w:t>Total</w:t>
            </w:r>
          </w:p>
        </w:tc>
      </w:tr>
      <w:tr w:rsidR="00D13CC2" w:rsidRPr="00D56D1C" w14:paraId="0563E47F" w14:textId="77777777" w:rsidTr="00AD5F7F">
        <w:trPr>
          <w:trHeight w:val="312"/>
        </w:trPr>
        <w:tc>
          <w:tcPr>
            <w:tcW w:w="3235" w:type="dxa"/>
            <w:shd w:val="clear" w:color="auto" w:fill="auto"/>
            <w:noWrap/>
            <w:hideMark/>
          </w:tcPr>
          <w:p w14:paraId="058923C9" w14:textId="1EADF6E0" w:rsidR="00D13CC2" w:rsidRPr="00D56D1C" w:rsidRDefault="00D13CC2" w:rsidP="00D13CC2">
            <w:pPr>
              <w:pStyle w:val="TB"/>
            </w:pPr>
            <w:r w:rsidRPr="00D56D1C">
              <w:t>Automotive and luxury</w:t>
            </w:r>
          </w:p>
        </w:tc>
        <w:tc>
          <w:tcPr>
            <w:tcW w:w="1620" w:type="dxa"/>
            <w:shd w:val="clear" w:color="auto" w:fill="auto"/>
            <w:noWrap/>
            <w:hideMark/>
          </w:tcPr>
          <w:p w14:paraId="792E7B2E" w14:textId="77777777" w:rsidR="00D13CC2" w:rsidRPr="00D56D1C" w:rsidRDefault="00D13CC2" w:rsidP="00D13CC2">
            <w:pPr>
              <w:pStyle w:val="TB"/>
            </w:pPr>
            <w:r w:rsidRPr="00D56D1C">
              <w:t>10</w:t>
            </w:r>
          </w:p>
        </w:tc>
        <w:tc>
          <w:tcPr>
            <w:tcW w:w="1260" w:type="dxa"/>
            <w:shd w:val="clear" w:color="auto" w:fill="auto"/>
            <w:noWrap/>
            <w:hideMark/>
          </w:tcPr>
          <w:p w14:paraId="07389783" w14:textId="77777777" w:rsidR="00D13CC2" w:rsidRPr="00D56D1C" w:rsidRDefault="00D13CC2" w:rsidP="00D13CC2">
            <w:pPr>
              <w:pStyle w:val="TB"/>
            </w:pPr>
            <w:r w:rsidRPr="00D56D1C">
              <w:t>4</w:t>
            </w:r>
          </w:p>
        </w:tc>
        <w:tc>
          <w:tcPr>
            <w:tcW w:w="1260" w:type="dxa"/>
            <w:shd w:val="clear" w:color="auto" w:fill="auto"/>
            <w:noWrap/>
            <w:hideMark/>
          </w:tcPr>
          <w:p w14:paraId="2119438D" w14:textId="77777777" w:rsidR="00D13CC2" w:rsidRPr="00D56D1C" w:rsidRDefault="00D13CC2" w:rsidP="00D13CC2">
            <w:pPr>
              <w:pStyle w:val="TB"/>
            </w:pPr>
            <w:r w:rsidRPr="00D56D1C">
              <w:t>1</w:t>
            </w:r>
          </w:p>
        </w:tc>
        <w:tc>
          <w:tcPr>
            <w:tcW w:w="1170" w:type="dxa"/>
            <w:shd w:val="clear" w:color="auto" w:fill="auto"/>
            <w:noWrap/>
            <w:hideMark/>
          </w:tcPr>
          <w:p w14:paraId="61412C39" w14:textId="77777777" w:rsidR="00D13CC2" w:rsidRPr="00D56D1C" w:rsidRDefault="00D13CC2" w:rsidP="00D13CC2">
            <w:pPr>
              <w:pStyle w:val="TB"/>
            </w:pPr>
          </w:p>
        </w:tc>
        <w:tc>
          <w:tcPr>
            <w:tcW w:w="1260" w:type="dxa"/>
            <w:shd w:val="clear" w:color="auto" w:fill="auto"/>
            <w:noWrap/>
            <w:hideMark/>
          </w:tcPr>
          <w:p w14:paraId="1C4A62CC" w14:textId="77777777" w:rsidR="00D13CC2" w:rsidRPr="00D56D1C" w:rsidRDefault="00D13CC2" w:rsidP="00D13CC2">
            <w:pPr>
              <w:pStyle w:val="TB"/>
            </w:pPr>
          </w:p>
        </w:tc>
        <w:tc>
          <w:tcPr>
            <w:tcW w:w="1170" w:type="dxa"/>
            <w:shd w:val="clear" w:color="auto" w:fill="auto"/>
            <w:noWrap/>
            <w:hideMark/>
          </w:tcPr>
          <w:p w14:paraId="6CBCE8A6" w14:textId="77777777" w:rsidR="00D13CC2" w:rsidRPr="00D56D1C" w:rsidRDefault="00D13CC2" w:rsidP="00D13CC2">
            <w:pPr>
              <w:pStyle w:val="TB"/>
            </w:pPr>
          </w:p>
        </w:tc>
        <w:tc>
          <w:tcPr>
            <w:tcW w:w="1805" w:type="dxa"/>
            <w:shd w:val="clear" w:color="auto" w:fill="auto"/>
            <w:noWrap/>
            <w:hideMark/>
          </w:tcPr>
          <w:p w14:paraId="26361F84" w14:textId="77777777" w:rsidR="00D13CC2" w:rsidRPr="00D56D1C" w:rsidRDefault="00D13CC2" w:rsidP="00D13CC2">
            <w:pPr>
              <w:pStyle w:val="TB"/>
            </w:pPr>
            <w:r w:rsidRPr="00D56D1C">
              <w:t>15</w:t>
            </w:r>
          </w:p>
        </w:tc>
      </w:tr>
      <w:tr w:rsidR="00D13CC2" w:rsidRPr="00D56D1C" w14:paraId="304761E6" w14:textId="77777777" w:rsidTr="00AD5F7F">
        <w:trPr>
          <w:trHeight w:val="312"/>
        </w:trPr>
        <w:tc>
          <w:tcPr>
            <w:tcW w:w="3235" w:type="dxa"/>
            <w:shd w:val="clear" w:color="auto" w:fill="auto"/>
            <w:noWrap/>
            <w:hideMark/>
          </w:tcPr>
          <w:p w14:paraId="644191EF" w14:textId="77777777" w:rsidR="00D13CC2" w:rsidRPr="00D56D1C" w:rsidRDefault="00D13CC2" w:rsidP="00D13CC2">
            <w:pPr>
              <w:pStyle w:val="TB"/>
            </w:pPr>
            <w:r w:rsidRPr="00D56D1C">
              <w:t>Consumer packaged goods</w:t>
            </w:r>
          </w:p>
        </w:tc>
        <w:tc>
          <w:tcPr>
            <w:tcW w:w="1620" w:type="dxa"/>
            <w:shd w:val="clear" w:color="auto" w:fill="auto"/>
            <w:noWrap/>
            <w:hideMark/>
          </w:tcPr>
          <w:p w14:paraId="428867B3" w14:textId="77777777" w:rsidR="00D13CC2" w:rsidRPr="00D56D1C" w:rsidRDefault="00D13CC2" w:rsidP="00D13CC2">
            <w:pPr>
              <w:pStyle w:val="TB"/>
            </w:pPr>
            <w:r w:rsidRPr="00D56D1C">
              <w:t>7</w:t>
            </w:r>
          </w:p>
        </w:tc>
        <w:tc>
          <w:tcPr>
            <w:tcW w:w="1260" w:type="dxa"/>
            <w:shd w:val="clear" w:color="auto" w:fill="auto"/>
            <w:noWrap/>
            <w:hideMark/>
          </w:tcPr>
          <w:p w14:paraId="05FF0AC2" w14:textId="77777777" w:rsidR="00D13CC2" w:rsidRPr="00D56D1C" w:rsidRDefault="00D13CC2" w:rsidP="00D13CC2">
            <w:pPr>
              <w:pStyle w:val="TB"/>
            </w:pPr>
            <w:r w:rsidRPr="00D56D1C">
              <w:t>5</w:t>
            </w:r>
          </w:p>
        </w:tc>
        <w:tc>
          <w:tcPr>
            <w:tcW w:w="1260" w:type="dxa"/>
            <w:shd w:val="clear" w:color="auto" w:fill="auto"/>
            <w:noWrap/>
            <w:hideMark/>
          </w:tcPr>
          <w:p w14:paraId="244C67F4" w14:textId="77777777" w:rsidR="00D13CC2" w:rsidRPr="00D56D1C" w:rsidRDefault="00D13CC2" w:rsidP="00D13CC2">
            <w:pPr>
              <w:pStyle w:val="TB"/>
            </w:pPr>
          </w:p>
        </w:tc>
        <w:tc>
          <w:tcPr>
            <w:tcW w:w="1170" w:type="dxa"/>
            <w:shd w:val="clear" w:color="auto" w:fill="auto"/>
            <w:noWrap/>
            <w:hideMark/>
          </w:tcPr>
          <w:p w14:paraId="223CCD51" w14:textId="77777777" w:rsidR="00D13CC2" w:rsidRPr="00D56D1C" w:rsidRDefault="00D13CC2" w:rsidP="00D13CC2">
            <w:pPr>
              <w:pStyle w:val="TB"/>
            </w:pPr>
          </w:p>
        </w:tc>
        <w:tc>
          <w:tcPr>
            <w:tcW w:w="1260" w:type="dxa"/>
            <w:shd w:val="clear" w:color="auto" w:fill="auto"/>
            <w:noWrap/>
            <w:hideMark/>
          </w:tcPr>
          <w:p w14:paraId="119D4F75" w14:textId="77777777" w:rsidR="00D13CC2" w:rsidRPr="00D56D1C" w:rsidRDefault="00D13CC2" w:rsidP="00D13CC2">
            <w:pPr>
              <w:pStyle w:val="TB"/>
            </w:pPr>
          </w:p>
        </w:tc>
        <w:tc>
          <w:tcPr>
            <w:tcW w:w="1170" w:type="dxa"/>
            <w:shd w:val="clear" w:color="auto" w:fill="auto"/>
            <w:noWrap/>
            <w:hideMark/>
          </w:tcPr>
          <w:p w14:paraId="5AFDE35D" w14:textId="77777777" w:rsidR="00D13CC2" w:rsidRPr="00D56D1C" w:rsidRDefault="00D13CC2" w:rsidP="00D13CC2">
            <w:pPr>
              <w:pStyle w:val="TB"/>
            </w:pPr>
          </w:p>
        </w:tc>
        <w:tc>
          <w:tcPr>
            <w:tcW w:w="1805" w:type="dxa"/>
            <w:shd w:val="clear" w:color="auto" w:fill="auto"/>
            <w:noWrap/>
            <w:hideMark/>
          </w:tcPr>
          <w:p w14:paraId="590858E6" w14:textId="77777777" w:rsidR="00D13CC2" w:rsidRPr="00D56D1C" w:rsidRDefault="00D13CC2" w:rsidP="00D13CC2">
            <w:pPr>
              <w:pStyle w:val="TB"/>
            </w:pPr>
            <w:r w:rsidRPr="00D56D1C">
              <w:t>12</w:t>
            </w:r>
          </w:p>
        </w:tc>
      </w:tr>
      <w:tr w:rsidR="00D13CC2" w:rsidRPr="00D56D1C" w14:paraId="4906FF40" w14:textId="77777777" w:rsidTr="00AD5F7F">
        <w:trPr>
          <w:trHeight w:val="312"/>
        </w:trPr>
        <w:tc>
          <w:tcPr>
            <w:tcW w:w="3235" w:type="dxa"/>
            <w:shd w:val="clear" w:color="auto" w:fill="auto"/>
            <w:noWrap/>
            <w:hideMark/>
          </w:tcPr>
          <w:p w14:paraId="3D836F13" w14:textId="77777777" w:rsidR="00D13CC2" w:rsidRPr="00D56D1C" w:rsidRDefault="00D13CC2" w:rsidP="00D13CC2">
            <w:pPr>
              <w:pStyle w:val="TB"/>
            </w:pPr>
            <w:r w:rsidRPr="00D56D1C">
              <w:t>Financial services</w:t>
            </w:r>
          </w:p>
        </w:tc>
        <w:tc>
          <w:tcPr>
            <w:tcW w:w="1620" w:type="dxa"/>
            <w:shd w:val="clear" w:color="auto" w:fill="auto"/>
            <w:noWrap/>
            <w:hideMark/>
          </w:tcPr>
          <w:p w14:paraId="7649006B" w14:textId="77777777" w:rsidR="00D13CC2" w:rsidRPr="00D56D1C" w:rsidRDefault="00D13CC2" w:rsidP="00D13CC2">
            <w:pPr>
              <w:pStyle w:val="TB"/>
            </w:pPr>
            <w:r w:rsidRPr="00D56D1C">
              <w:t>11</w:t>
            </w:r>
          </w:p>
        </w:tc>
        <w:tc>
          <w:tcPr>
            <w:tcW w:w="1260" w:type="dxa"/>
            <w:shd w:val="clear" w:color="auto" w:fill="auto"/>
            <w:noWrap/>
            <w:hideMark/>
          </w:tcPr>
          <w:p w14:paraId="69A204E0" w14:textId="77777777" w:rsidR="00D13CC2" w:rsidRPr="00D56D1C" w:rsidRDefault="00D13CC2" w:rsidP="00D13CC2">
            <w:pPr>
              <w:pStyle w:val="TB"/>
            </w:pPr>
            <w:r w:rsidRPr="00D56D1C">
              <w:t>3</w:t>
            </w:r>
          </w:p>
        </w:tc>
        <w:tc>
          <w:tcPr>
            <w:tcW w:w="1260" w:type="dxa"/>
            <w:shd w:val="clear" w:color="auto" w:fill="auto"/>
            <w:noWrap/>
            <w:hideMark/>
          </w:tcPr>
          <w:p w14:paraId="07A1F6E5" w14:textId="77777777" w:rsidR="00D13CC2" w:rsidRPr="00D56D1C" w:rsidRDefault="00D13CC2" w:rsidP="00D13CC2">
            <w:pPr>
              <w:pStyle w:val="TB"/>
            </w:pPr>
          </w:p>
        </w:tc>
        <w:tc>
          <w:tcPr>
            <w:tcW w:w="1170" w:type="dxa"/>
            <w:shd w:val="clear" w:color="auto" w:fill="auto"/>
            <w:noWrap/>
            <w:hideMark/>
          </w:tcPr>
          <w:p w14:paraId="6B8969C8" w14:textId="77777777" w:rsidR="00D13CC2" w:rsidRPr="00D56D1C" w:rsidRDefault="00D13CC2" w:rsidP="00D13CC2">
            <w:pPr>
              <w:pStyle w:val="TB"/>
            </w:pPr>
          </w:p>
        </w:tc>
        <w:tc>
          <w:tcPr>
            <w:tcW w:w="1260" w:type="dxa"/>
            <w:shd w:val="clear" w:color="auto" w:fill="auto"/>
            <w:noWrap/>
            <w:hideMark/>
          </w:tcPr>
          <w:p w14:paraId="11AC1F83" w14:textId="77777777" w:rsidR="00D13CC2" w:rsidRPr="00D56D1C" w:rsidRDefault="00D13CC2" w:rsidP="00D13CC2">
            <w:pPr>
              <w:pStyle w:val="TB"/>
            </w:pPr>
          </w:p>
        </w:tc>
        <w:tc>
          <w:tcPr>
            <w:tcW w:w="1170" w:type="dxa"/>
            <w:shd w:val="clear" w:color="auto" w:fill="auto"/>
            <w:noWrap/>
            <w:hideMark/>
          </w:tcPr>
          <w:p w14:paraId="13418FD4" w14:textId="77777777" w:rsidR="00D13CC2" w:rsidRPr="00D56D1C" w:rsidRDefault="00D13CC2" w:rsidP="00D13CC2">
            <w:pPr>
              <w:pStyle w:val="TB"/>
            </w:pPr>
          </w:p>
        </w:tc>
        <w:tc>
          <w:tcPr>
            <w:tcW w:w="1805" w:type="dxa"/>
            <w:shd w:val="clear" w:color="auto" w:fill="auto"/>
            <w:noWrap/>
            <w:hideMark/>
          </w:tcPr>
          <w:p w14:paraId="55376413" w14:textId="77777777" w:rsidR="00D13CC2" w:rsidRPr="00D56D1C" w:rsidRDefault="00D13CC2" w:rsidP="00D13CC2">
            <w:pPr>
              <w:pStyle w:val="TB"/>
            </w:pPr>
            <w:r w:rsidRPr="00D56D1C">
              <w:t>14</w:t>
            </w:r>
          </w:p>
        </w:tc>
      </w:tr>
      <w:tr w:rsidR="00D13CC2" w:rsidRPr="00D56D1C" w14:paraId="6C6D63C9" w14:textId="77777777" w:rsidTr="00AD5F7F">
        <w:trPr>
          <w:trHeight w:val="312"/>
        </w:trPr>
        <w:tc>
          <w:tcPr>
            <w:tcW w:w="3235" w:type="dxa"/>
            <w:shd w:val="clear" w:color="auto" w:fill="auto"/>
            <w:noWrap/>
            <w:hideMark/>
          </w:tcPr>
          <w:p w14:paraId="2C7B05A1" w14:textId="77777777" w:rsidR="00D13CC2" w:rsidRPr="00D56D1C" w:rsidRDefault="00D13CC2" w:rsidP="00D13CC2">
            <w:pPr>
              <w:pStyle w:val="TB"/>
            </w:pPr>
            <w:r w:rsidRPr="00D56D1C">
              <w:t>Other</w:t>
            </w:r>
          </w:p>
        </w:tc>
        <w:tc>
          <w:tcPr>
            <w:tcW w:w="1620" w:type="dxa"/>
            <w:shd w:val="clear" w:color="auto" w:fill="auto"/>
            <w:noWrap/>
            <w:hideMark/>
          </w:tcPr>
          <w:p w14:paraId="0693C0FE" w14:textId="77777777" w:rsidR="00D13CC2" w:rsidRPr="00D56D1C" w:rsidRDefault="00D13CC2" w:rsidP="00D13CC2">
            <w:pPr>
              <w:pStyle w:val="TB"/>
            </w:pPr>
            <w:r w:rsidRPr="00D56D1C">
              <w:t>14</w:t>
            </w:r>
          </w:p>
        </w:tc>
        <w:tc>
          <w:tcPr>
            <w:tcW w:w="1260" w:type="dxa"/>
            <w:shd w:val="clear" w:color="auto" w:fill="auto"/>
            <w:noWrap/>
            <w:hideMark/>
          </w:tcPr>
          <w:p w14:paraId="6D5F7908" w14:textId="77777777" w:rsidR="00D13CC2" w:rsidRPr="00D56D1C" w:rsidRDefault="00D13CC2" w:rsidP="00D13CC2">
            <w:pPr>
              <w:pStyle w:val="TB"/>
            </w:pPr>
            <w:r w:rsidRPr="00D56D1C">
              <w:t>10</w:t>
            </w:r>
          </w:p>
        </w:tc>
        <w:tc>
          <w:tcPr>
            <w:tcW w:w="1260" w:type="dxa"/>
            <w:shd w:val="clear" w:color="auto" w:fill="auto"/>
            <w:noWrap/>
            <w:hideMark/>
          </w:tcPr>
          <w:p w14:paraId="02B320EB" w14:textId="77777777" w:rsidR="00D13CC2" w:rsidRPr="00D56D1C" w:rsidRDefault="00D13CC2" w:rsidP="00D13CC2">
            <w:pPr>
              <w:pStyle w:val="TB"/>
            </w:pPr>
          </w:p>
        </w:tc>
        <w:tc>
          <w:tcPr>
            <w:tcW w:w="1170" w:type="dxa"/>
            <w:shd w:val="clear" w:color="auto" w:fill="auto"/>
            <w:noWrap/>
            <w:hideMark/>
          </w:tcPr>
          <w:p w14:paraId="2D029856" w14:textId="77777777" w:rsidR="00D13CC2" w:rsidRPr="00D56D1C" w:rsidRDefault="00D13CC2" w:rsidP="00D13CC2">
            <w:pPr>
              <w:pStyle w:val="TB"/>
            </w:pPr>
            <w:r w:rsidRPr="00D56D1C">
              <w:t>2</w:t>
            </w:r>
          </w:p>
        </w:tc>
        <w:tc>
          <w:tcPr>
            <w:tcW w:w="1260" w:type="dxa"/>
            <w:shd w:val="clear" w:color="auto" w:fill="auto"/>
            <w:noWrap/>
            <w:hideMark/>
          </w:tcPr>
          <w:p w14:paraId="579AE13A" w14:textId="77777777" w:rsidR="00D13CC2" w:rsidRPr="00D56D1C" w:rsidRDefault="00D13CC2" w:rsidP="00D13CC2">
            <w:pPr>
              <w:pStyle w:val="TB"/>
            </w:pPr>
          </w:p>
        </w:tc>
        <w:tc>
          <w:tcPr>
            <w:tcW w:w="1170" w:type="dxa"/>
            <w:shd w:val="clear" w:color="auto" w:fill="auto"/>
            <w:noWrap/>
            <w:hideMark/>
          </w:tcPr>
          <w:p w14:paraId="6BBF5193" w14:textId="77777777" w:rsidR="00D13CC2" w:rsidRPr="00D56D1C" w:rsidRDefault="00D13CC2" w:rsidP="00D13CC2">
            <w:pPr>
              <w:pStyle w:val="TB"/>
            </w:pPr>
          </w:p>
        </w:tc>
        <w:tc>
          <w:tcPr>
            <w:tcW w:w="1805" w:type="dxa"/>
            <w:shd w:val="clear" w:color="auto" w:fill="auto"/>
            <w:noWrap/>
            <w:hideMark/>
          </w:tcPr>
          <w:p w14:paraId="25A956A3" w14:textId="77777777" w:rsidR="00D13CC2" w:rsidRPr="00D56D1C" w:rsidRDefault="00D13CC2" w:rsidP="00D13CC2">
            <w:pPr>
              <w:pStyle w:val="TB"/>
            </w:pPr>
            <w:r w:rsidRPr="00D56D1C">
              <w:t>26</w:t>
            </w:r>
          </w:p>
        </w:tc>
      </w:tr>
      <w:tr w:rsidR="00D13CC2" w:rsidRPr="00D56D1C" w14:paraId="2B9B5347" w14:textId="77777777" w:rsidTr="00AD5F7F">
        <w:trPr>
          <w:trHeight w:val="312"/>
        </w:trPr>
        <w:tc>
          <w:tcPr>
            <w:tcW w:w="3235" w:type="dxa"/>
            <w:shd w:val="clear" w:color="auto" w:fill="auto"/>
            <w:noWrap/>
            <w:hideMark/>
          </w:tcPr>
          <w:p w14:paraId="3B99F52E" w14:textId="77777777" w:rsidR="00D13CC2" w:rsidRPr="00D56D1C" w:rsidRDefault="00D13CC2" w:rsidP="00D13CC2">
            <w:pPr>
              <w:pStyle w:val="TB"/>
            </w:pPr>
            <w:r w:rsidRPr="00D56D1C">
              <w:t>Technology</w:t>
            </w:r>
          </w:p>
        </w:tc>
        <w:tc>
          <w:tcPr>
            <w:tcW w:w="1620" w:type="dxa"/>
            <w:shd w:val="clear" w:color="auto" w:fill="auto"/>
            <w:noWrap/>
            <w:hideMark/>
          </w:tcPr>
          <w:p w14:paraId="1C5FB390" w14:textId="77777777" w:rsidR="00D13CC2" w:rsidRPr="00D56D1C" w:rsidRDefault="00D13CC2" w:rsidP="00D13CC2">
            <w:pPr>
              <w:pStyle w:val="TB"/>
            </w:pPr>
            <w:r w:rsidRPr="00D56D1C">
              <w:t>7</w:t>
            </w:r>
          </w:p>
        </w:tc>
        <w:tc>
          <w:tcPr>
            <w:tcW w:w="1260" w:type="dxa"/>
            <w:shd w:val="clear" w:color="auto" w:fill="auto"/>
            <w:noWrap/>
            <w:hideMark/>
          </w:tcPr>
          <w:p w14:paraId="1E786A97" w14:textId="77777777" w:rsidR="00D13CC2" w:rsidRPr="00D56D1C" w:rsidRDefault="00D13CC2" w:rsidP="00D13CC2">
            <w:pPr>
              <w:pStyle w:val="TB"/>
            </w:pPr>
            <w:r w:rsidRPr="00D56D1C">
              <w:t>4</w:t>
            </w:r>
          </w:p>
        </w:tc>
        <w:tc>
          <w:tcPr>
            <w:tcW w:w="1260" w:type="dxa"/>
            <w:shd w:val="clear" w:color="auto" w:fill="auto"/>
            <w:noWrap/>
            <w:hideMark/>
          </w:tcPr>
          <w:p w14:paraId="0C9DDD14" w14:textId="77777777" w:rsidR="00D13CC2" w:rsidRPr="00D56D1C" w:rsidRDefault="00D13CC2" w:rsidP="00D13CC2">
            <w:pPr>
              <w:pStyle w:val="TB"/>
            </w:pPr>
          </w:p>
        </w:tc>
        <w:tc>
          <w:tcPr>
            <w:tcW w:w="1170" w:type="dxa"/>
            <w:shd w:val="clear" w:color="auto" w:fill="auto"/>
            <w:noWrap/>
            <w:hideMark/>
          </w:tcPr>
          <w:p w14:paraId="1F3700EA" w14:textId="77777777" w:rsidR="00D13CC2" w:rsidRPr="00D56D1C" w:rsidRDefault="00D13CC2" w:rsidP="00D13CC2">
            <w:pPr>
              <w:pStyle w:val="TB"/>
            </w:pPr>
            <w:r w:rsidRPr="00D56D1C">
              <w:t>1</w:t>
            </w:r>
          </w:p>
        </w:tc>
        <w:tc>
          <w:tcPr>
            <w:tcW w:w="1260" w:type="dxa"/>
            <w:shd w:val="clear" w:color="auto" w:fill="auto"/>
            <w:noWrap/>
            <w:hideMark/>
          </w:tcPr>
          <w:p w14:paraId="1C2AD0C6" w14:textId="77777777" w:rsidR="00D13CC2" w:rsidRPr="00D56D1C" w:rsidRDefault="00D13CC2" w:rsidP="00D13CC2">
            <w:pPr>
              <w:pStyle w:val="TB"/>
            </w:pPr>
            <w:r w:rsidRPr="00D56D1C">
              <w:t>1</w:t>
            </w:r>
          </w:p>
        </w:tc>
        <w:tc>
          <w:tcPr>
            <w:tcW w:w="1170" w:type="dxa"/>
            <w:shd w:val="clear" w:color="auto" w:fill="auto"/>
            <w:noWrap/>
            <w:hideMark/>
          </w:tcPr>
          <w:p w14:paraId="31980583" w14:textId="77777777" w:rsidR="00D13CC2" w:rsidRPr="00D56D1C" w:rsidRDefault="00D13CC2" w:rsidP="00D13CC2">
            <w:pPr>
              <w:pStyle w:val="TB"/>
            </w:pPr>
            <w:r w:rsidRPr="00D56D1C">
              <w:t>2</w:t>
            </w:r>
          </w:p>
        </w:tc>
        <w:tc>
          <w:tcPr>
            <w:tcW w:w="1805" w:type="dxa"/>
            <w:shd w:val="clear" w:color="auto" w:fill="auto"/>
            <w:noWrap/>
            <w:hideMark/>
          </w:tcPr>
          <w:p w14:paraId="3018344E" w14:textId="77777777" w:rsidR="00D13CC2" w:rsidRPr="00D56D1C" w:rsidRDefault="00D13CC2" w:rsidP="00D13CC2">
            <w:pPr>
              <w:pStyle w:val="TB"/>
            </w:pPr>
            <w:r w:rsidRPr="00D56D1C">
              <w:t>15</w:t>
            </w:r>
          </w:p>
        </w:tc>
      </w:tr>
      <w:tr w:rsidR="00D13CC2" w:rsidRPr="00106E05" w14:paraId="20FF16AA" w14:textId="77777777" w:rsidTr="00AD5F7F">
        <w:trPr>
          <w:trHeight w:val="312"/>
        </w:trPr>
        <w:tc>
          <w:tcPr>
            <w:tcW w:w="3235" w:type="dxa"/>
            <w:shd w:val="clear" w:color="auto" w:fill="auto"/>
            <w:noWrap/>
            <w:hideMark/>
          </w:tcPr>
          <w:p w14:paraId="00D69474" w14:textId="77777777" w:rsidR="00D13CC2" w:rsidRPr="00D56D1C" w:rsidRDefault="00D13CC2" w:rsidP="00D13CC2">
            <w:pPr>
              <w:pStyle w:val="TB"/>
            </w:pPr>
            <w:r w:rsidRPr="00D56D1C">
              <w:t>Total</w:t>
            </w:r>
          </w:p>
        </w:tc>
        <w:tc>
          <w:tcPr>
            <w:tcW w:w="1620" w:type="dxa"/>
            <w:shd w:val="clear" w:color="auto" w:fill="auto"/>
            <w:noWrap/>
            <w:hideMark/>
          </w:tcPr>
          <w:p w14:paraId="4309C875" w14:textId="77777777" w:rsidR="00D13CC2" w:rsidRPr="00D56D1C" w:rsidRDefault="00D13CC2" w:rsidP="00D13CC2">
            <w:pPr>
              <w:pStyle w:val="TB"/>
            </w:pPr>
            <w:r w:rsidRPr="00D56D1C">
              <w:t>49</w:t>
            </w:r>
          </w:p>
        </w:tc>
        <w:tc>
          <w:tcPr>
            <w:tcW w:w="1260" w:type="dxa"/>
            <w:shd w:val="clear" w:color="auto" w:fill="auto"/>
            <w:noWrap/>
            <w:hideMark/>
          </w:tcPr>
          <w:p w14:paraId="695C11AF" w14:textId="77777777" w:rsidR="00D13CC2" w:rsidRPr="00D56D1C" w:rsidRDefault="00D13CC2" w:rsidP="00D13CC2">
            <w:pPr>
              <w:pStyle w:val="TB"/>
            </w:pPr>
            <w:r w:rsidRPr="00D56D1C">
              <w:t>26</w:t>
            </w:r>
          </w:p>
        </w:tc>
        <w:tc>
          <w:tcPr>
            <w:tcW w:w="1260" w:type="dxa"/>
            <w:shd w:val="clear" w:color="auto" w:fill="auto"/>
            <w:noWrap/>
            <w:hideMark/>
          </w:tcPr>
          <w:p w14:paraId="0C1F626F" w14:textId="77777777" w:rsidR="00D13CC2" w:rsidRPr="00D56D1C" w:rsidRDefault="00D13CC2" w:rsidP="00D13CC2">
            <w:pPr>
              <w:pStyle w:val="TB"/>
            </w:pPr>
            <w:r w:rsidRPr="00D56D1C">
              <w:t>1</w:t>
            </w:r>
          </w:p>
        </w:tc>
        <w:tc>
          <w:tcPr>
            <w:tcW w:w="1170" w:type="dxa"/>
            <w:shd w:val="clear" w:color="auto" w:fill="auto"/>
            <w:noWrap/>
            <w:hideMark/>
          </w:tcPr>
          <w:p w14:paraId="2B0FF978" w14:textId="77777777" w:rsidR="00D13CC2" w:rsidRPr="00D56D1C" w:rsidRDefault="00D13CC2" w:rsidP="00D13CC2">
            <w:pPr>
              <w:pStyle w:val="TB"/>
            </w:pPr>
            <w:r w:rsidRPr="00D56D1C">
              <w:t>3</w:t>
            </w:r>
          </w:p>
        </w:tc>
        <w:tc>
          <w:tcPr>
            <w:tcW w:w="1260" w:type="dxa"/>
            <w:shd w:val="clear" w:color="auto" w:fill="auto"/>
            <w:noWrap/>
            <w:hideMark/>
          </w:tcPr>
          <w:p w14:paraId="1EE22C77" w14:textId="77777777" w:rsidR="00D13CC2" w:rsidRPr="00D56D1C" w:rsidRDefault="00D13CC2" w:rsidP="00D13CC2">
            <w:pPr>
              <w:pStyle w:val="TB"/>
            </w:pPr>
            <w:r w:rsidRPr="00D56D1C">
              <w:t>1</w:t>
            </w:r>
          </w:p>
        </w:tc>
        <w:tc>
          <w:tcPr>
            <w:tcW w:w="1170" w:type="dxa"/>
            <w:shd w:val="clear" w:color="auto" w:fill="auto"/>
            <w:noWrap/>
            <w:hideMark/>
          </w:tcPr>
          <w:p w14:paraId="65D089B9" w14:textId="77777777" w:rsidR="00D13CC2" w:rsidRPr="00D56D1C" w:rsidRDefault="00D13CC2" w:rsidP="00D13CC2">
            <w:pPr>
              <w:pStyle w:val="TB"/>
            </w:pPr>
            <w:r w:rsidRPr="00D56D1C">
              <w:t>2</w:t>
            </w:r>
          </w:p>
        </w:tc>
        <w:tc>
          <w:tcPr>
            <w:tcW w:w="1805" w:type="dxa"/>
            <w:shd w:val="clear" w:color="auto" w:fill="auto"/>
            <w:noWrap/>
            <w:hideMark/>
          </w:tcPr>
          <w:p w14:paraId="0C407CC4" w14:textId="77777777" w:rsidR="00D13CC2" w:rsidRPr="00D56D1C" w:rsidRDefault="00D13CC2" w:rsidP="00D13CC2">
            <w:pPr>
              <w:pStyle w:val="TB"/>
            </w:pPr>
            <w:r w:rsidRPr="00D56D1C">
              <w:t>82</w:t>
            </w:r>
          </w:p>
        </w:tc>
      </w:tr>
    </w:tbl>
    <w:p w14:paraId="751538B8" w14:textId="77777777" w:rsidR="00D13CC2" w:rsidRPr="00C662C1" w:rsidRDefault="00D13CC2" w:rsidP="00D13CC2">
      <w:pPr>
        <w:rPr>
          <w:highlight w:val="yellow"/>
        </w:rPr>
      </w:pPr>
    </w:p>
    <w:p w14:paraId="4A2DD731" w14:textId="77777777" w:rsidR="00D13CC2" w:rsidRPr="00C662C1" w:rsidRDefault="00D13CC2" w:rsidP="00D13CC2">
      <w:pPr>
        <w:rPr>
          <w:highlight w:val="yellow"/>
        </w:rPr>
        <w:sectPr w:rsidR="00D13CC2" w:rsidRPr="00C662C1" w:rsidSect="00AD5F7F">
          <w:endnotePr>
            <w:numFmt w:val="decimal"/>
          </w:endnotePr>
          <w:pgSz w:w="15840" w:h="12240" w:orient="landscape"/>
          <w:pgMar w:top="1440" w:right="1440" w:bottom="1440" w:left="1440" w:header="720" w:footer="720" w:gutter="0"/>
          <w:cols w:space="720"/>
          <w:noEndnote/>
          <w:docGrid w:linePitch="326"/>
        </w:sectPr>
      </w:pPr>
    </w:p>
    <w:p w14:paraId="5BA53F73" w14:textId="3BA5C17A" w:rsidR="00D13CC2" w:rsidRPr="00C34DC0" w:rsidRDefault="00D13CC2" w:rsidP="00D13CC2">
      <w:pPr>
        <w:pStyle w:val="SOLNLLL"/>
      </w:pPr>
      <w:r w:rsidRPr="00C34DC0">
        <w:lastRenderedPageBreak/>
        <w:t>b.</w:t>
      </w:r>
    </w:p>
    <w:tbl>
      <w:tblPr>
        <w:tblW w:w="0" w:type="auto"/>
        <w:tblInd w:w="2420" w:type="dxa"/>
        <w:tblLook w:val="04A0" w:firstRow="1" w:lastRow="0" w:firstColumn="1" w:lastColumn="0" w:noHBand="0" w:noVBand="1"/>
      </w:tblPr>
      <w:tblGrid>
        <w:gridCol w:w="3070"/>
        <w:gridCol w:w="2150"/>
      </w:tblGrid>
      <w:tr w:rsidR="00D13CC2" w:rsidRPr="00C34DC0" w14:paraId="5AFCB731" w14:textId="77777777" w:rsidTr="00D13CC2">
        <w:trPr>
          <w:trHeight w:val="312"/>
        </w:trPr>
        <w:tc>
          <w:tcPr>
            <w:tcW w:w="3070" w:type="dxa"/>
            <w:shd w:val="clear" w:color="auto" w:fill="auto"/>
            <w:noWrap/>
            <w:vAlign w:val="bottom"/>
            <w:hideMark/>
          </w:tcPr>
          <w:p w14:paraId="6D801802" w14:textId="34B603E3" w:rsidR="00D13CC2" w:rsidRPr="00C34DC0" w:rsidRDefault="00D13CC2" w:rsidP="00EB0876">
            <w:pPr>
              <w:pStyle w:val="TCH1"/>
              <w:spacing w:line="360" w:lineRule="auto"/>
            </w:pPr>
            <w:r w:rsidRPr="00C34DC0">
              <w:t>Industry</w:t>
            </w:r>
          </w:p>
        </w:tc>
        <w:tc>
          <w:tcPr>
            <w:tcW w:w="2150" w:type="dxa"/>
            <w:shd w:val="clear" w:color="auto" w:fill="auto"/>
            <w:noWrap/>
            <w:vAlign w:val="bottom"/>
            <w:hideMark/>
          </w:tcPr>
          <w:p w14:paraId="662600E1" w14:textId="77777777" w:rsidR="00D13CC2" w:rsidRPr="00C34DC0" w:rsidRDefault="00D13CC2" w:rsidP="00EB0876">
            <w:pPr>
              <w:pStyle w:val="TCH1"/>
              <w:spacing w:line="360" w:lineRule="auto"/>
            </w:pPr>
            <w:r w:rsidRPr="00C34DC0">
              <w:t>Total</w:t>
            </w:r>
          </w:p>
        </w:tc>
      </w:tr>
      <w:tr w:rsidR="00D13CC2" w:rsidRPr="00C34DC0" w14:paraId="5378F947" w14:textId="77777777" w:rsidTr="00D13CC2">
        <w:trPr>
          <w:trHeight w:val="312"/>
        </w:trPr>
        <w:tc>
          <w:tcPr>
            <w:tcW w:w="3070" w:type="dxa"/>
            <w:shd w:val="clear" w:color="auto" w:fill="auto"/>
            <w:noWrap/>
            <w:vAlign w:val="bottom"/>
            <w:hideMark/>
          </w:tcPr>
          <w:p w14:paraId="2C0CAB84" w14:textId="4954F701" w:rsidR="00D13CC2" w:rsidRPr="00C34DC0" w:rsidRDefault="00D13CC2" w:rsidP="00EB0876">
            <w:pPr>
              <w:pStyle w:val="TB"/>
              <w:spacing w:line="360" w:lineRule="auto"/>
            </w:pPr>
            <w:r w:rsidRPr="00C34DC0">
              <w:t>Automotive and luxury</w:t>
            </w:r>
          </w:p>
        </w:tc>
        <w:tc>
          <w:tcPr>
            <w:tcW w:w="2150" w:type="dxa"/>
            <w:shd w:val="clear" w:color="auto" w:fill="auto"/>
            <w:noWrap/>
            <w:vAlign w:val="bottom"/>
            <w:hideMark/>
          </w:tcPr>
          <w:p w14:paraId="7D1CC330" w14:textId="77777777" w:rsidR="00D13CC2" w:rsidRPr="00C34DC0" w:rsidRDefault="00D13CC2" w:rsidP="00EB0876">
            <w:pPr>
              <w:pStyle w:val="TB"/>
              <w:spacing w:line="360" w:lineRule="auto"/>
            </w:pPr>
            <w:r w:rsidRPr="00C34DC0">
              <w:t>15</w:t>
            </w:r>
          </w:p>
        </w:tc>
      </w:tr>
      <w:tr w:rsidR="00D13CC2" w:rsidRPr="00C34DC0" w14:paraId="0DE72105" w14:textId="77777777" w:rsidTr="00D13CC2">
        <w:trPr>
          <w:trHeight w:val="312"/>
        </w:trPr>
        <w:tc>
          <w:tcPr>
            <w:tcW w:w="3070" w:type="dxa"/>
            <w:shd w:val="clear" w:color="auto" w:fill="auto"/>
            <w:noWrap/>
            <w:vAlign w:val="bottom"/>
            <w:hideMark/>
          </w:tcPr>
          <w:p w14:paraId="630007E9" w14:textId="77777777" w:rsidR="00D13CC2" w:rsidRPr="00C34DC0" w:rsidRDefault="00D13CC2" w:rsidP="00EB0876">
            <w:pPr>
              <w:pStyle w:val="TB"/>
              <w:spacing w:line="360" w:lineRule="auto"/>
            </w:pPr>
            <w:r w:rsidRPr="00C34DC0">
              <w:t>Consumer Packaged Goods</w:t>
            </w:r>
          </w:p>
        </w:tc>
        <w:tc>
          <w:tcPr>
            <w:tcW w:w="2150" w:type="dxa"/>
            <w:shd w:val="clear" w:color="auto" w:fill="auto"/>
            <w:noWrap/>
            <w:vAlign w:val="bottom"/>
            <w:hideMark/>
          </w:tcPr>
          <w:p w14:paraId="133C5DCC" w14:textId="77777777" w:rsidR="00D13CC2" w:rsidRPr="00C34DC0" w:rsidRDefault="00D13CC2" w:rsidP="00EB0876">
            <w:pPr>
              <w:pStyle w:val="TB"/>
              <w:spacing w:line="360" w:lineRule="auto"/>
            </w:pPr>
            <w:r w:rsidRPr="00C34DC0">
              <w:t>12</w:t>
            </w:r>
          </w:p>
        </w:tc>
      </w:tr>
      <w:tr w:rsidR="00D13CC2" w:rsidRPr="00C34DC0" w14:paraId="580CC67C" w14:textId="77777777" w:rsidTr="00D13CC2">
        <w:trPr>
          <w:trHeight w:val="312"/>
        </w:trPr>
        <w:tc>
          <w:tcPr>
            <w:tcW w:w="3070" w:type="dxa"/>
            <w:shd w:val="clear" w:color="auto" w:fill="auto"/>
            <w:noWrap/>
            <w:vAlign w:val="bottom"/>
            <w:hideMark/>
          </w:tcPr>
          <w:p w14:paraId="76EA8259" w14:textId="77777777" w:rsidR="00D13CC2" w:rsidRPr="00C34DC0" w:rsidRDefault="00D13CC2" w:rsidP="00EB0876">
            <w:pPr>
              <w:pStyle w:val="TB"/>
              <w:spacing w:line="360" w:lineRule="auto"/>
            </w:pPr>
            <w:r w:rsidRPr="00C34DC0">
              <w:t>Financial Services</w:t>
            </w:r>
          </w:p>
        </w:tc>
        <w:tc>
          <w:tcPr>
            <w:tcW w:w="2150" w:type="dxa"/>
            <w:shd w:val="clear" w:color="auto" w:fill="auto"/>
            <w:noWrap/>
            <w:vAlign w:val="bottom"/>
            <w:hideMark/>
          </w:tcPr>
          <w:p w14:paraId="1D977FC1" w14:textId="77777777" w:rsidR="00D13CC2" w:rsidRPr="00C34DC0" w:rsidRDefault="00D13CC2" w:rsidP="00EB0876">
            <w:pPr>
              <w:pStyle w:val="TB"/>
              <w:spacing w:line="360" w:lineRule="auto"/>
            </w:pPr>
            <w:r w:rsidRPr="00C34DC0">
              <w:t>14</w:t>
            </w:r>
          </w:p>
        </w:tc>
      </w:tr>
      <w:tr w:rsidR="00D13CC2" w:rsidRPr="00C34DC0" w14:paraId="28684B2B" w14:textId="77777777" w:rsidTr="00D13CC2">
        <w:trPr>
          <w:trHeight w:val="312"/>
        </w:trPr>
        <w:tc>
          <w:tcPr>
            <w:tcW w:w="3070" w:type="dxa"/>
            <w:shd w:val="clear" w:color="auto" w:fill="auto"/>
            <w:noWrap/>
            <w:vAlign w:val="bottom"/>
            <w:hideMark/>
          </w:tcPr>
          <w:p w14:paraId="7D2765CD" w14:textId="77777777" w:rsidR="00D13CC2" w:rsidRPr="00C34DC0" w:rsidRDefault="00D13CC2" w:rsidP="00EB0876">
            <w:pPr>
              <w:pStyle w:val="TB"/>
              <w:spacing w:line="360" w:lineRule="auto"/>
            </w:pPr>
            <w:r w:rsidRPr="00C34DC0">
              <w:t>Other</w:t>
            </w:r>
          </w:p>
        </w:tc>
        <w:tc>
          <w:tcPr>
            <w:tcW w:w="2150" w:type="dxa"/>
            <w:shd w:val="clear" w:color="auto" w:fill="auto"/>
            <w:noWrap/>
            <w:vAlign w:val="bottom"/>
            <w:hideMark/>
          </w:tcPr>
          <w:p w14:paraId="6B7952BF" w14:textId="77777777" w:rsidR="00D13CC2" w:rsidRPr="00C34DC0" w:rsidRDefault="00D13CC2" w:rsidP="00EB0876">
            <w:pPr>
              <w:pStyle w:val="TB"/>
              <w:spacing w:line="360" w:lineRule="auto"/>
            </w:pPr>
            <w:r w:rsidRPr="00C34DC0">
              <w:t>26</w:t>
            </w:r>
          </w:p>
        </w:tc>
      </w:tr>
      <w:tr w:rsidR="00D13CC2" w:rsidRPr="00C34DC0" w14:paraId="01697B1F" w14:textId="77777777" w:rsidTr="00D13CC2">
        <w:trPr>
          <w:trHeight w:val="312"/>
        </w:trPr>
        <w:tc>
          <w:tcPr>
            <w:tcW w:w="3070" w:type="dxa"/>
            <w:shd w:val="clear" w:color="auto" w:fill="auto"/>
            <w:noWrap/>
            <w:vAlign w:val="bottom"/>
            <w:hideMark/>
          </w:tcPr>
          <w:p w14:paraId="44188C1C" w14:textId="77777777" w:rsidR="00D13CC2" w:rsidRPr="00C34DC0" w:rsidRDefault="00D13CC2" w:rsidP="00EB0876">
            <w:pPr>
              <w:pStyle w:val="TB"/>
              <w:spacing w:line="360" w:lineRule="auto"/>
            </w:pPr>
            <w:r w:rsidRPr="00C34DC0">
              <w:t>Technology</w:t>
            </w:r>
          </w:p>
        </w:tc>
        <w:tc>
          <w:tcPr>
            <w:tcW w:w="2150" w:type="dxa"/>
            <w:shd w:val="clear" w:color="auto" w:fill="auto"/>
            <w:noWrap/>
            <w:vAlign w:val="bottom"/>
            <w:hideMark/>
          </w:tcPr>
          <w:p w14:paraId="7CC3DFB1" w14:textId="77777777" w:rsidR="00D13CC2" w:rsidRPr="00C34DC0" w:rsidRDefault="00D13CC2" w:rsidP="00EB0876">
            <w:pPr>
              <w:pStyle w:val="TB"/>
              <w:spacing w:line="360" w:lineRule="auto"/>
            </w:pPr>
            <w:r w:rsidRPr="00C34DC0">
              <w:t>15</w:t>
            </w:r>
          </w:p>
        </w:tc>
      </w:tr>
      <w:tr w:rsidR="00D13CC2" w:rsidRPr="00D202F1" w14:paraId="2707018C" w14:textId="77777777" w:rsidTr="00D13CC2">
        <w:trPr>
          <w:trHeight w:val="312"/>
        </w:trPr>
        <w:tc>
          <w:tcPr>
            <w:tcW w:w="3070" w:type="dxa"/>
            <w:shd w:val="clear" w:color="auto" w:fill="auto"/>
            <w:noWrap/>
            <w:vAlign w:val="bottom"/>
            <w:hideMark/>
          </w:tcPr>
          <w:p w14:paraId="46A50471" w14:textId="77777777" w:rsidR="00D13CC2" w:rsidRPr="00C34DC0" w:rsidRDefault="00D13CC2" w:rsidP="00EB0876">
            <w:pPr>
              <w:pStyle w:val="TB"/>
              <w:spacing w:line="360" w:lineRule="auto"/>
            </w:pPr>
            <w:r w:rsidRPr="00C34DC0">
              <w:t>Total</w:t>
            </w:r>
          </w:p>
        </w:tc>
        <w:tc>
          <w:tcPr>
            <w:tcW w:w="2150" w:type="dxa"/>
            <w:shd w:val="clear" w:color="auto" w:fill="auto"/>
            <w:noWrap/>
            <w:vAlign w:val="bottom"/>
            <w:hideMark/>
          </w:tcPr>
          <w:p w14:paraId="43A83506" w14:textId="77777777" w:rsidR="00D13CC2" w:rsidRPr="00C34DC0" w:rsidRDefault="00D13CC2" w:rsidP="00EB0876">
            <w:pPr>
              <w:pStyle w:val="TB"/>
              <w:spacing w:line="360" w:lineRule="auto"/>
            </w:pPr>
            <w:r w:rsidRPr="00C34DC0">
              <w:t>82</w:t>
            </w:r>
          </w:p>
        </w:tc>
      </w:tr>
    </w:tbl>
    <w:p w14:paraId="52D30D95" w14:textId="31B49B89" w:rsidR="00D13CC2" w:rsidRPr="00C34DC0" w:rsidRDefault="00D13CC2" w:rsidP="00D13CC2">
      <w:pPr>
        <w:pStyle w:val="SOLNLLL"/>
      </w:pPr>
      <w:r w:rsidRPr="00C34DC0">
        <w:t>c.</w:t>
      </w:r>
    </w:p>
    <w:tbl>
      <w:tblPr>
        <w:tblW w:w="4860" w:type="dxa"/>
        <w:tblInd w:w="2420" w:type="dxa"/>
        <w:tblLook w:val="04A0" w:firstRow="1" w:lastRow="0" w:firstColumn="1" w:lastColumn="0" w:noHBand="0" w:noVBand="1"/>
      </w:tblPr>
      <w:tblGrid>
        <w:gridCol w:w="3510"/>
        <w:gridCol w:w="1350"/>
      </w:tblGrid>
      <w:tr w:rsidR="00D13CC2" w:rsidRPr="00C34DC0" w14:paraId="17FB0A5E" w14:textId="77777777" w:rsidTr="00D13CC2">
        <w:trPr>
          <w:trHeight w:val="312"/>
        </w:trPr>
        <w:tc>
          <w:tcPr>
            <w:tcW w:w="3510" w:type="dxa"/>
            <w:shd w:val="clear" w:color="auto" w:fill="auto"/>
            <w:noWrap/>
            <w:hideMark/>
          </w:tcPr>
          <w:p w14:paraId="05BCF00A" w14:textId="683AB201" w:rsidR="00D13CC2" w:rsidRPr="00C34DC0" w:rsidRDefault="00D13CC2" w:rsidP="00D13CC2">
            <w:pPr>
              <w:pStyle w:val="TCH1"/>
            </w:pPr>
            <w:r w:rsidRPr="00C34DC0">
              <w:t xml:space="preserve">Brand Value ($ </w:t>
            </w:r>
            <w:r w:rsidR="00C34DC0">
              <w:t>B</w:t>
            </w:r>
            <w:r w:rsidR="00C34DC0" w:rsidRPr="00C34DC0">
              <w:t>illions</w:t>
            </w:r>
            <w:r w:rsidRPr="00C34DC0">
              <w:t>)</w:t>
            </w:r>
          </w:p>
        </w:tc>
        <w:tc>
          <w:tcPr>
            <w:tcW w:w="1350" w:type="dxa"/>
            <w:shd w:val="clear" w:color="auto" w:fill="auto"/>
            <w:noWrap/>
            <w:hideMark/>
          </w:tcPr>
          <w:p w14:paraId="3C515A1E" w14:textId="77777777" w:rsidR="00D13CC2" w:rsidRPr="00C34DC0" w:rsidRDefault="00D13CC2" w:rsidP="00D13CC2">
            <w:pPr>
              <w:pStyle w:val="TCH1"/>
            </w:pPr>
            <w:r w:rsidRPr="00C34DC0">
              <w:t>Frequency</w:t>
            </w:r>
          </w:p>
        </w:tc>
      </w:tr>
      <w:tr w:rsidR="00D13CC2" w:rsidRPr="00C34DC0" w14:paraId="13C18848" w14:textId="77777777" w:rsidTr="00D13CC2">
        <w:trPr>
          <w:trHeight w:val="312"/>
        </w:trPr>
        <w:tc>
          <w:tcPr>
            <w:tcW w:w="3510" w:type="dxa"/>
            <w:shd w:val="clear" w:color="auto" w:fill="auto"/>
            <w:noWrap/>
            <w:hideMark/>
          </w:tcPr>
          <w:p w14:paraId="14C966FB" w14:textId="0869781C" w:rsidR="00D13CC2" w:rsidRPr="00C34DC0" w:rsidRDefault="00D13CC2" w:rsidP="00D13CC2">
            <w:pPr>
              <w:pStyle w:val="TB"/>
            </w:pPr>
            <w:r w:rsidRPr="00C34DC0">
              <w:t>0–10</w:t>
            </w:r>
          </w:p>
        </w:tc>
        <w:tc>
          <w:tcPr>
            <w:tcW w:w="1350" w:type="dxa"/>
            <w:shd w:val="clear" w:color="auto" w:fill="auto"/>
            <w:noWrap/>
            <w:hideMark/>
          </w:tcPr>
          <w:p w14:paraId="0D8072D2" w14:textId="77777777" w:rsidR="00D13CC2" w:rsidRPr="00C34DC0" w:rsidRDefault="00D13CC2" w:rsidP="00D13CC2">
            <w:pPr>
              <w:pStyle w:val="TB"/>
            </w:pPr>
            <w:r w:rsidRPr="00C34DC0">
              <w:t>49</w:t>
            </w:r>
          </w:p>
        </w:tc>
      </w:tr>
      <w:tr w:rsidR="00D13CC2" w:rsidRPr="00C34DC0" w14:paraId="44D9E3EF" w14:textId="77777777" w:rsidTr="00D13CC2">
        <w:trPr>
          <w:trHeight w:val="312"/>
        </w:trPr>
        <w:tc>
          <w:tcPr>
            <w:tcW w:w="3510" w:type="dxa"/>
            <w:shd w:val="clear" w:color="auto" w:fill="auto"/>
            <w:noWrap/>
            <w:hideMark/>
          </w:tcPr>
          <w:p w14:paraId="0295E928" w14:textId="77777777" w:rsidR="00D13CC2" w:rsidRPr="00C34DC0" w:rsidRDefault="00D13CC2" w:rsidP="00D13CC2">
            <w:pPr>
              <w:pStyle w:val="TB"/>
            </w:pPr>
            <w:r w:rsidRPr="00C34DC0">
              <w:t>10–20</w:t>
            </w:r>
          </w:p>
        </w:tc>
        <w:tc>
          <w:tcPr>
            <w:tcW w:w="1350" w:type="dxa"/>
            <w:shd w:val="clear" w:color="auto" w:fill="auto"/>
            <w:noWrap/>
            <w:hideMark/>
          </w:tcPr>
          <w:p w14:paraId="4C1E6372" w14:textId="77777777" w:rsidR="00D13CC2" w:rsidRPr="00C34DC0" w:rsidRDefault="00D13CC2" w:rsidP="00D13CC2">
            <w:pPr>
              <w:pStyle w:val="TB"/>
            </w:pPr>
            <w:r w:rsidRPr="00C34DC0">
              <w:t>26</w:t>
            </w:r>
          </w:p>
        </w:tc>
      </w:tr>
      <w:tr w:rsidR="00D13CC2" w:rsidRPr="00C34DC0" w14:paraId="1617C918" w14:textId="77777777" w:rsidTr="00D13CC2">
        <w:trPr>
          <w:trHeight w:val="312"/>
        </w:trPr>
        <w:tc>
          <w:tcPr>
            <w:tcW w:w="3510" w:type="dxa"/>
            <w:shd w:val="clear" w:color="auto" w:fill="auto"/>
            <w:noWrap/>
            <w:hideMark/>
          </w:tcPr>
          <w:p w14:paraId="760A184B" w14:textId="77777777" w:rsidR="00D13CC2" w:rsidRPr="00C34DC0" w:rsidRDefault="00D13CC2" w:rsidP="00D13CC2">
            <w:pPr>
              <w:pStyle w:val="TB"/>
            </w:pPr>
            <w:r w:rsidRPr="00C34DC0">
              <w:t>20–30</w:t>
            </w:r>
          </w:p>
        </w:tc>
        <w:tc>
          <w:tcPr>
            <w:tcW w:w="1350" w:type="dxa"/>
            <w:shd w:val="clear" w:color="auto" w:fill="auto"/>
            <w:noWrap/>
            <w:hideMark/>
          </w:tcPr>
          <w:p w14:paraId="7C52F898" w14:textId="77777777" w:rsidR="00D13CC2" w:rsidRPr="00C34DC0" w:rsidRDefault="00D13CC2" w:rsidP="00D13CC2">
            <w:pPr>
              <w:pStyle w:val="TB"/>
            </w:pPr>
            <w:r w:rsidRPr="00C34DC0">
              <w:t>1</w:t>
            </w:r>
          </w:p>
        </w:tc>
      </w:tr>
      <w:tr w:rsidR="00D13CC2" w:rsidRPr="00C34DC0" w14:paraId="38A6062D" w14:textId="77777777" w:rsidTr="00D13CC2">
        <w:trPr>
          <w:trHeight w:val="312"/>
        </w:trPr>
        <w:tc>
          <w:tcPr>
            <w:tcW w:w="3510" w:type="dxa"/>
            <w:shd w:val="clear" w:color="auto" w:fill="auto"/>
            <w:noWrap/>
            <w:hideMark/>
          </w:tcPr>
          <w:p w14:paraId="298A6A86" w14:textId="77777777" w:rsidR="00D13CC2" w:rsidRPr="00C34DC0" w:rsidRDefault="00D13CC2" w:rsidP="00D13CC2">
            <w:pPr>
              <w:pStyle w:val="TB"/>
            </w:pPr>
            <w:r w:rsidRPr="00C34DC0">
              <w:t>30–40</w:t>
            </w:r>
          </w:p>
        </w:tc>
        <w:tc>
          <w:tcPr>
            <w:tcW w:w="1350" w:type="dxa"/>
            <w:shd w:val="clear" w:color="auto" w:fill="auto"/>
            <w:noWrap/>
            <w:hideMark/>
          </w:tcPr>
          <w:p w14:paraId="3E255120" w14:textId="77777777" w:rsidR="00D13CC2" w:rsidRPr="00C34DC0" w:rsidRDefault="00D13CC2" w:rsidP="00D13CC2">
            <w:pPr>
              <w:pStyle w:val="TB"/>
            </w:pPr>
            <w:r w:rsidRPr="00C34DC0">
              <w:t>3</w:t>
            </w:r>
          </w:p>
        </w:tc>
      </w:tr>
      <w:tr w:rsidR="00D13CC2" w:rsidRPr="00C34DC0" w14:paraId="5F0A2EAB" w14:textId="77777777" w:rsidTr="00D13CC2">
        <w:trPr>
          <w:trHeight w:val="312"/>
        </w:trPr>
        <w:tc>
          <w:tcPr>
            <w:tcW w:w="3510" w:type="dxa"/>
            <w:shd w:val="clear" w:color="auto" w:fill="auto"/>
            <w:noWrap/>
            <w:hideMark/>
          </w:tcPr>
          <w:p w14:paraId="5447C61C" w14:textId="77777777" w:rsidR="00D13CC2" w:rsidRPr="00C34DC0" w:rsidRDefault="00D13CC2" w:rsidP="00D13CC2">
            <w:pPr>
              <w:pStyle w:val="TB"/>
            </w:pPr>
            <w:r w:rsidRPr="00C34DC0">
              <w:t>40–50</w:t>
            </w:r>
          </w:p>
        </w:tc>
        <w:tc>
          <w:tcPr>
            <w:tcW w:w="1350" w:type="dxa"/>
            <w:shd w:val="clear" w:color="auto" w:fill="auto"/>
            <w:noWrap/>
            <w:hideMark/>
          </w:tcPr>
          <w:p w14:paraId="6088113D" w14:textId="77777777" w:rsidR="00D13CC2" w:rsidRPr="00C34DC0" w:rsidRDefault="00D13CC2" w:rsidP="00D13CC2">
            <w:pPr>
              <w:pStyle w:val="TB"/>
            </w:pPr>
            <w:r w:rsidRPr="00C34DC0">
              <w:t>1</w:t>
            </w:r>
          </w:p>
        </w:tc>
      </w:tr>
      <w:tr w:rsidR="00D13CC2" w:rsidRPr="00C34DC0" w14:paraId="35936C89" w14:textId="77777777" w:rsidTr="00D13CC2">
        <w:trPr>
          <w:trHeight w:val="312"/>
        </w:trPr>
        <w:tc>
          <w:tcPr>
            <w:tcW w:w="3510" w:type="dxa"/>
            <w:shd w:val="clear" w:color="auto" w:fill="auto"/>
            <w:noWrap/>
            <w:hideMark/>
          </w:tcPr>
          <w:p w14:paraId="24AD4A56" w14:textId="77777777" w:rsidR="00D13CC2" w:rsidRPr="00C34DC0" w:rsidRDefault="00D13CC2" w:rsidP="00D13CC2">
            <w:pPr>
              <w:pStyle w:val="TB"/>
            </w:pPr>
            <w:r w:rsidRPr="00C34DC0">
              <w:t>50–60</w:t>
            </w:r>
          </w:p>
        </w:tc>
        <w:tc>
          <w:tcPr>
            <w:tcW w:w="1350" w:type="dxa"/>
            <w:shd w:val="clear" w:color="auto" w:fill="auto"/>
            <w:noWrap/>
            <w:hideMark/>
          </w:tcPr>
          <w:p w14:paraId="27099485" w14:textId="77777777" w:rsidR="00D13CC2" w:rsidRPr="00C34DC0" w:rsidRDefault="00D13CC2" w:rsidP="00D13CC2">
            <w:pPr>
              <w:pStyle w:val="TB"/>
            </w:pPr>
            <w:r w:rsidRPr="00C34DC0">
              <w:t>2</w:t>
            </w:r>
          </w:p>
        </w:tc>
      </w:tr>
      <w:tr w:rsidR="00D13CC2" w:rsidRPr="00E74F7E" w14:paraId="1CBA02E4" w14:textId="77777777" w:rsidTr="00D13CC2">
        <w:trPr>
          <w:trHeight w:val="312"/>
        </w:trPr>
        <w:tc>
          <w:tcPr>
            <w:tcW w:w="3510" w:type="dxa"/>
            <w:shd w:val="clear" w:color="auto" w:fill="auto"/>
            <w:noWrap/>
            <w:hideMark/>
          </w:tcPr>
          <w:p w14:paraId="73B7A2C7" w14:textId="77777777" w:rsidR="00D13CC2" w:rsidRPr="00C34DC0" w:rsidRDefault="00D13CC2" w:rsidP="00D13CC2">
            <w:pPr>
              <w:pStyle w:val="TB"/>
            </w:pPr>
            <w:r w:rsidRPr="00C34DC0">
              <w:t>Total</w:t>
            </w:r>
          </w:p>
        </w:tc>
        <w:tc>
          <w:tcPr>
            <w:tcW w:w="1350" w:type="dxa"/>
            <w:shd w:val="clear" w:color="auto" w:fill="auto"/>
            <w:noWrap/>
            <w:hideMark/>
          </w:tcPr>
          <w:p w14:paraId="66EC926B" w14:textId="77777777" w:rsidR="00D13CC2" w:rsidRPr="00C34DC0" w:rsidRDefault="00D13CC2" w:rsidP="00D13CC2">
            <w:pPr>
              <w:pStyle w:val="TB"/>
            </w:pPr>
            <w:r w:rsidRPr="00C34DC0">
              <w:t>82</w:t>
            </w:r>
          </w:p>
        </w:tc>
      </w:tr>
    </w:tbl>
    <w:p w14:paraId="270DAD83" w14:textId="73BFC6E2" w:rsidR="00D13CC2" w:rsidRPr="00C34DC0" w:rsidRDefault="00D13CC2" w:rsidP="00D13CC2">
      <w:pPr>
        <w:pStyle w:val="SOLNLLL"/>
        <w:tabs>
          <w:tab w:val="left" w:pos="2520"/>
        </w:tabs>
      </w:pPr>
      <w:r w:rsidRPr="00C34DC0">
        <w:t>d.</w:t>
      </w:r>
      <w:r w:rsidRPr="00C34DC0">
        <w:tab/>
        <w:t>The right margin shows the frequency distribution for the fund type variable</w:t>
      </w:r>
      <w:r w:rsidR="00C34DC0">
        <w:t>,</w:t>
      </w:r>
      <w:r w:rsidRPr="00C34DC0">
        <w:t xml:space="preserve"> and the bottom margin shows the frequency distribution for the brand value.</w:t>
      </w:r>
    </w:p>
    <w:p w14:paraId="52C63568" w14:textId="71F662D8" w:rsidR="00D13CC2" w:rsidRPr="00C34DC0" w:rsidRDefault="00D13CC2" w:rsidP="00D13CC2">
      <w:pPr>
        <w:pStyle w:val="SOLNLLL"/>
      </w:pPr>
      <w:r w:rsidRPr="00C34DC0">
        <w:t>e.</w:t>
      </w:r>
      <w:r w:rsidRPr="00C34DC0">
        <w:tab/>
        <w:t>Higher brand values are associated with the technology brands. For instance, the cross</w:t>
      </w:r>
      <w:r w:rsidR="00320B8E">
        <w:t>-</w:t>
      </w:r>
      <w:r w:rsidRPr="00C34DC0">
        <w:t xml:space="preserve">tabulation shows that </w:t>
      </w:r>
      <w:r w:rsidR="00C34DC0">
        <w:t>four</w:t>
      </w:r>
      <w:r w:rsidR="00C34DC0" w:rsidRPr="00C34DC0">
        <w:t xml:space="preserve"> </w:t>
      </w:r>
      <w:r w:rsidRPr="00C34DC0">
        <w:t>of the 15 technology brands (approximately 27%) had a brand value of $30 billion or higher.</w:t>
      </w:r>
    </w:p>
    <w:p w14:paraId="18FBC72D" w14:textId="77777777" w:rsidR="00D13CC2" w:rsidRPr="00C34DC0" w:rsidRDefault="00D13CC2" w:rsidP="00D13CC2">
      <w:pPr>
        <w:pStyle w:val="SOLNL"/>
        <w:sectPr w:rsidR="00D13CC2" w:rsidRPr="00C34DC0">
          <w:endnotePr>
            <w:numFmt w:val="decimal"/>
          </w:endnotePr>
          <w:pgSz w:w="12240" w:h="15840"/>
          <w:pgMar w:top="1440" w:right="1440" w:bottom="1440" w:left="1440" w:header="720" w:footer="720" w:gutter="0"/>
          <w:cols w:space="720"/>
          <w:noEndnote/>
        </w:sectPr>
      </w:pPr>
    </w:p>
    <w:p w14:paraId="0E14CE83" w14:textId="23B23470" w:rsidR="00D13CC2" w:rsidRPr="00793CB0" w:rsidRDefault="00D13CC2" w:rsidP="00D13CC2">
      <w:pPr>
        <w:pStyle w:val="SOLNL"/>
      </w:pPr>
      <w:r w:rsidRPr="00793CB0">
        <w:lastRenderedPageBreak/>
        <w:t>34. a.</w:t>
      </w:r>
    </w:p>
    <w:tbl>
      <w:tblPr>
        <w:tblW w:w="11700" w:type="dxa"/>
        <w:tblInd w:w="445" w:type="dxa"/>
        <w:tblLook w:val="04A0" w:firstRow="1" w:lastRow="0" w:firstColumn="1" w:lastColumn="0" w:noHBand="0" w:noVBand="1"/>
      </w:tblPr>
      <w:tblGrid>
        <w:gridCol w:w="3060"/>
        <w:gridCol w:w="1710"/>
        <w:gridCol w:w="1170"/>
        <w:gridCol w:w="1080"/>
        <w:gridCol w:w="1170"/>
        <w:gridCol w:w="1170"/>
        <w:gridCol w:w="1260"/>
        <w:gridCol w:w="1080"/>
      </w:tblGrid>
      <w:tr w:rsidR="00D13CC2" w:rsidRPr="00793CB0" w14:paraId="5F61E70A" w14:textId="77777777" w:rsidTr="00EB0876">
        <w:trPr>
          <w:trHeight w:val="312"/>
        </w:trPr>
        <w:tc>
          <w:tcPr>
            <w:tcW w:w="3060" w:type="dxa"/>
            <w:shd w:val="clear" w:color="auto" w:fill="auto"/>
            <w:noWrap/>
            <w:hideMark/>
          </w:tcPr>
          <w:p w14:paraId="4F431DCD" w14:textId="77777777" w:rsidR="00D13CC2" w:rsidRPr="00793CB0" w:rsidRDefault="00D13CC2" w:rsidP="00D13CC2">
            <w:pPr>
              <w:pStyle w:val="TCH1"/>
            </w:pPr>
          </w:p>
        </w:tc>
        <w:tc>
          <w:tcPr>
            <w:tcW w:w="7560" w:type="dxa"/>
            <w:gridSpan w:val="6"/>
            <w:shd w:val="clear" w:color="auto" w:fill="auto"/>
            <w:noWrap/>
            <w:hideMark/>
          </w:tcPr>
          <w:p w14:paraId="5CDB33BD" w14:textId="0692699C" w:rsidR="00D13CC2" w:rsidRPr="00793CB0" w:rsidRDefault="00D13CC2" w:rsidP="00EB0876">
            <w:pPr>
              <w:pStyle w:val="TCH1"/>
              <w:jc w:val="center"/>
              <w:rPr>
                <w:bCs/>
              </w:rPr>
            </w:pPr>
            <w:r w:rsidRPr="00793CB0">
              <w:rPr>
                <w:bCs/>
              </w:rPr>
              <w:t>Brand Revenue ($ billions)</w:t>
            </w:r>
          </w:p>
        </w:tc>
        <w:tc>
          <w:tcPr>
            <w:tcW w:w="1080" w:type="dxa"/>
            <w:shd w:val="clear" w:color="auto" w:fill="auto"/>
            <w:noWrap/>
            <w:hideMark/>
          </w:tcPr>
          <w:p w14:paraId="605CB393" w14:textId="77777777" w:rsidR="00D13CC2" w:rsidRPr="00793CB0" w:rsidRDefault="00D13CC2" w:rsidP="00D13CC2">
            <w:pPr>
              <w:pStyle w:val="TCH1"/>
              <w:rPr>
                <w:bCs/>
              </w:rPr>
            </w:pPr>
          </w:p>
        </w:tc>
      </w:tr>
      <w:tr w:rsidR="00EB0876" w:rsidRPr="00793CB0" w14:paraId="22D763C0" w14:textId="77777777" w:rsidTr="00EB0876">
        <w:trPr>
          <w:trHeight w:val="312"/>
        </w:trPr>
        <w:tc>
          <w:tcPr>
            <w:tcW w:w="3060" w:type="dxa"/>
            <w:shd w:val="clear" w:color="auto" w:fill="auto"/>
            <w:noWrap/>
            <w:hideMark/>
          </w:tcPr>
          <w:p w14:paraId="49E96644" w14:textId="39EA2CA3" w:rsidR="00D13CC2" w:rsidRPr="00793CB0" w:rsidRDefault="00D13CC2" w:rsidP="00D13CC2">
            <w:pPr>
              <w:pStyle w:val="TCH1"/>
              <w:rPr>
                <w:bCs/>
              </w:rPr>
            </w:pPr>
            <w:r w:rsidRPr="00793CB0">
              <w:rPr>
                <w:bCs/>
              </w:rPr>
              <w:t>Industry</w:t>
            </w:r>
          </w:p>
        </w:tc>
        <w:tc>
          <w:tcPr>
            <w:tcW w:w="1710" w:type="dxa"/>
            <w:shd w:val="clear" w:color="auto" w:fill="auto"/>
            <w:noWrap/>
            <w:hideMark/>
          </w:tcPr>
          <w:p w14:paraId="1A050D4E" w14:textId="67BF2E12" w:rsidR="00D13CC2" w:rsidRPr="00793CB0" w:rsidRDefault="00D13CC2" w:rsidP="00D13CC2">
            <w:pPr>
              <w:pStyle w:val="TCH2"/>
            </w:pPr>
            <w:r w:rsidRPr="00793CB0">
              <w:t>0–25</w:t>
            </w:r>
          </w:p>
        </w:tc>
        <w:tc>
          <w:tcPr>
            <w:tcW w:w="1170" w:type="dxa"/>
            <w:shd w:val="clear" w:color="auto" w:fill="auto"/>
            <w:noWrap/>
            <w:hideMark/>
          </w:tcPr>
          <w:p w14:paraId="4EDC3191" w14:textId="77777777" w:rsidR="00D13CC2" w:rsidRPr="00793CB0" w:rsidRDefault="00D13CC2" w:rsidP="00D13CC2">
            <w:pPr>
              <w:pStyle w:val="TCH2"/>
            </w:pPr>
            <w:r w:rsidRPr="00793CB0">
              <w:t>25–50</w:t>
            </w:r>
          </w:p>
        </w:tc>
        <w:tc>
          <w:tcPr>
            <w:tcW w:w="1080" w:type="dxa"/>
            <w:shd w:val="clear" w:color="auto" w:fill="auto"/>
            <w:noWrap/>
            <w:hideMark/>
          </w:tcPr>
          <w:p w14:paraId="70666569" w14:textId="77777777" w:rsidR="00D13CC2" w:rsidRPr="00793CB0" w:rsidRDefault="00D13CC2" w:rsidP="00D13CC2">
            <w:pPr>
              <w:pStyle w:val="TCH2"/>
            </w:pPr>
            <w:r w:rsidRPr="00793CB0">
              <w:t>50–75</w:t>
            </w:r>
          </w:p>
        </w:tc>
        <w:tc>
          <w:tcPr>
            <w:tcW w:w="1170" w:type="dxa"/>
            <w:shd w:val="clear" w:color="auto" w:fill="auto"/>
            <w:noWrap/>
            <w:hideMark/>
          </w:tcPr>
          <w:p w14:paraId="234D4FE7" w14:textId="77777777" w:rsidR="00D13CC2" w:rsidRPr="00793CB0" w:rsidRDefault="00D13CC2" w:rsidP="00D13CC2">
            <w:pPr>
              <w:pStyle w:val="TCH2"/>
            </w:pPr>
            <w:r w:rsidRPr="00793CB0">
              <w:t>75–100</w:t>
            </w:r>
          </w:p>
        </w:tc>
        <w:tc>
          <w:tcPr>
            <w:tcW w:w="1170" w:type="dxa"/>
            <w:shd w:val="clear" w:color="auto" w:fill="auto"/>
            <w:noWrap/>
            <w:hideMark/>
          </w:tcPr>
          <w:p w14:paraId="67FF13FA" w14:textId="77777777" w:rsidR="00D13CC2" w:rsidRPr="00793CB0" w:rsidRDefault="00D13CC2" w:rsidP="00D13CC2">
            <w:pPr>
              <w:pStyle w:val="TCH2"/>
            </w:pPr>
            <w:r w:rsidRPr="00793CB0">
              <w:t>100–125</w:t>
            </w:r>
          </w:p>
        </w:tc>
        <w:tc>
          <w:tcPr>
            <w:tcW w:w="1260" w:type="dxa"/>
            <w:shd w:val="clear" w:color="auto" w:fill="auto"/>
            <w:noWrap/>
            <w:hideMark/>
          </w:tcPr>
          <w:p w14:paraId="3FAE4D77" w14:textId="77777777" w:rsidR="00D13CC2" w:rsidRPr="00793CB0" w:rsidRDefault="00D13CC2" w:rsidP="00D13CC2">
            <w:pPr>
              <w:pStyle w:val="TCH2"/>
            </w:pPr>
            <w:r w:rsidRPr="00793CB0">
              <w:t>125–150</w:t>
            </w:r>
          </w:p>
        </w:tc>
        <w:tc>
          <w:tcPr>
            <w:tcW w:w="1080" w:type="dxa"/>
            <w:shd w:val="clear" w:color="auto" w:fill="auto"/>
            <w:noWrap/>
            <w:hideMark/>
          </w:tcPr>
          <w:p w14:paraId="1CDE9A6F" w14:textId="77777777" w:rsidR="00D13CC2" w:rsidRPr="00793CB0" w:rsidRDefault="00D13CC2" w:rsidP="00D13CC2">
            <w:pPr>
              <w:pStyle w:val="TCH1"/>
            </w:pPr>
            <w:r w:rsidRPr="00793CB0">
              <w:t>Total</w:t>
            </w:r>
          </w:p>
        </w:tc>
      </w:tr>
      <w:tr w:rsidR="00EB0876" w:rsidRPr="00793CB0" w14:paraId="5B00190B" w14:textId="77777777" w:rsidTr="00EB0876">
        <w:trPr>
          <w:trHeight w:val="312"/>
        </w:trPr>
        <w:tc>
          <w:tcPr>
            <w:tcW w:w="3060" w:type="dxa"/>
            <w:shd w:val="clear" w:color="auto" w:fill="auto"/>
            <w:noWrap/>
            <w:hideMark/>
          </w:tcPr>
          <w:p w14:paraId="3C1A84E8" w14:textId="02A1E655" w:rsidR="00D13CC2" w:rsidRPr="00793CB0" w:rsidRDefault="00D13CC2" w:rsidP="00D13CC2">
            <w:pPr>
              <w:pStyle w:val="TB"/>
            </w:pPr>
            <w:r w:rsidRPr="00793CB0">
              <w:t xml:space="preserve">Automotive </w:t>
            </w:r>
            <w:r w:rsidR="00C34DC0" w:rsidRPr="00793CB0">
              <w:t>and</w:t>
            </w:r>
            <w:r w:rsidRPr="00793CB0">
              <w:t xml:space="preserve"> </w:t>
            </w:r>
            <w:r w:rsidR="00C34DC0" w:rsidRPr="00793CB0">
              <w:t>l</w:t>
            </w:r>
            <w:r w:rsidRPr="00793CB0">
              <w:t>uxury</w:t>
            </w:r>
          </w:p>
        </w:tc>
        <w:tc>
          <w:tcPr>
            <w:tcW w:w="1710" w:type="dxa"/>
            <w:shd w:val="clear" w:color="auto" w:fill="auto"/>
            <w:noWrap/>
            <w:hideMark/>
          </w:tcPr>
          <w:p w14:paraId="60698F0C" w14:textId="77777777" w:rsidR="00D13CC2" w:rsidRPr="00793CB0" w:rsidRDefault="00D13CC2" w:rsidP="00D13CC2">
            <w:pPr>
              <w:pStyle w:val="TB"/>
            </w:pPr>
            <w:r w:rsidRPr="00793CB0">
              <w:t>10</w:t>
            </w:r>
          </w:p>
        </w:tc>
        <w:tc>
          <w:tcPr>
            <w:tcW w:w="1170" w:type="dxa"/>
            <w:shd w:val="clear" w:color="auto" w:fill="auto"/>
            <w:noWrap/>
            <w:hideMark/>
          </w:tcPr>
          <w:p w14:paraId="4CA1A63C" w14:textId="77777777" w:rsidR="00D13CC2" w:rsidRPr="00793CB0" w:rsidRDefault="00D13CC2" w:rsidP="00D13CC2">
            <w:pPr>
              <w:pStyle w:val="TB"/>
            </w:pPr>
            <w:r w:rsidRPr="00793CB0">
              <w:t>1</w:t>
            </w:r>
          </w:p>
        </w:tc>
        <w:tc>
          <w:tcPr>
            <w:tcW w:w="1080" w:type="dxa"/>
            <w:shd w:val="clear" w:color="auto" w:fill="auto"/>
            <w:noWrap/>
            <w:hideMark/>
          </w:tcPr>
          <w:p w14:paraId="707334B2" w14:textId="77777777" w:rsidR="00D13CC2" w:rsidRPr="00793CB0" w:rsidRDefault="00D13CC2" w:rsidP="00D13CC2">
            <w:pPr>
              <w:pStyle w:val="TB"/>
            </w:pPr>
            <w:r w:rsidRPr="00793CB0">
              <w:t>1</w:t>
            </w:r>
          </w:p>
        </w:tc>
        <w:tc>
          <w:tcPr>
            <w:tcW w:w="1170" w:type="dxa"/>
            <w:shd w:val="clear" w:color="auto" w:fill="auto"/>
            <w:noWrap/>
            <w:hideMark/>
          </w:tcPr>
          <w:p w14:paraId="0EB975E5" w14:textId="77777777" w:rsidR="00D13CC2" w:rsidRPr="00793CB0" w:rsidRDefault="00D13CC2" w:rsidP="00D13CC2">
            <w:pPr>
              <w:pStyle w:val="TB"/>
            </w:pPr>
          </w:p>
        </w:tc>
        <w:tc>
          <w:tcPr>
            <w:tcW w:w="1170" w:type="dxa"/>
            <w:shd w:val="clear" w:color="auto" w:fill="auto"/>
            <w:noWrap/>
            <w:hideMark/>
          </w:tcPr>
          <w:p w14:paraId="7BEC94F3" w14:textId="77777777" w:rsidR="00D13CC2" w:rsidRPr="00793CB0" w:rsidRDefault="00D13CC2" w:rsidP="00D13CC2">
            <w:pPr>
              <w:pStyle w:val="TB"/>
            </w:pPr>
            <w:r w:rsidRPr="00793CB0">
              <w:t>1</w:t>
            </w:r>
          </w:p>
        </w:tc>
        <w:tc>
          <w:tcPr>
            <w:tcW w:w="1260" w:type="dxa"/>
            <w:shd w:val="clear" w:color="auto" w:fill="auto"/>
            <w:noWrap/>
            <w:hideMark/>
          </w:tcPr>
          <w:p w14:paraId="3E1B2869" w14:textId="77777777" w:rsidR="00D13CC2" w:rsidRPr="00793CB0" w:rsidRDefault="00D13CC2" w:rsidP="00D13CC2">
            <w:pPr>
              <w:pStyle w:val="TB"/>
            </w:pPr>
            <w:r w:rsidRPr="00793CB0">
              <w:t>2</w:t>
            </w:r>
          </w:p>
        </w:tc>
        <w:tc>
          <w:tcPr>
            <w:tcW w:w="1080" w:type="dxa"/>
            <w:shd w:val="clear" w:color="auto" w:fill="auto"/>
            <w:noWrap/>
            <w:hideMark/>
          </w:tcPr>
          <w:p w14:paraId="32EA20FB" w14:textId="77777777" w:rsidR="00D13CC2" w:rsidRPr="00793CB0" w:rsidRDefault="00D13CC2" w:rsidP="00D13CC2">
            <w:pPr>
              <w:pStyle w:val="TB"/>
            </w:pPr>
            <w:r w:rsidRPr="00793CB0">
              <w:t>15</w:t>
            </w:r>
          </w:p>
        </w:tc>
      </w:tr>
      <w:tr w:rsidR="00EB0876" w:rsidRPr="00793CB0" w14:paraId="0AC5B372" w14:textId="77777777" w:rsidTr="00EB0876">
        <w:trPr>
          <w:trHeight w:val="312"/>
        </w:trPr>
        <w:tc>
          <w:tcPr>
            <w:tcW w:w="3060" w:type="dxa"/>
            <w:shd w:val="clear" w:color="auto" w:fill="auto"/>
            <w:noWrap/>
            <w:hideMark/>
          </w:tcPr>
          <w:p w14:paraId="2DCDAF5C" w14:textId="6D426AF4" w:rsidR="00D13CC2" w:rsidRPr="00793CB0" w:rsidRDefault="00D13CC2" w:rsidP="00D13CC2">
            <w:pPr>
              <w:pStyle w:val="TB"/>
            </w:pPr>
            <w:r w:rsidRPr="00793CB0">
              <w:t xml:space="preserve">Consumer </w:t>
            </w:r>
            <w:r w:rsidR="00C34DC0" w:rsidRPr="00793CB0">
              <w:t>packaged goods</w:t>
            </w:r>
          </w:p>
        </w:tc>
        <w:tc>
          <w:tcPr>
            <w:tcW w:w="1710" w:type="dxa"/>
            <w:shd w:val="clear" w:color="auto" w:fill="auto"/>
            <w:noWrap/>
            <w:hideMark/>
          </w:tcPr>
          <w:p w14:paraId="46CD39A2" w14:textId="77777777" w:rsidR="00D13CC2" w:rsidRPr="00793CB0" w:rsidRDefault="00D13CC2" w:rsidP="00D13CC2">
            <w:pPr>
              <w:pStyle w:val="TB"/>
            </w:pPr>
            <w:r w:rsidRPr="00793CB0">
              <w:t>12</w:t>
            </w:r>
          </w:p>
        </w:tc>
        <w:tc>
          <w:tcPr>
            <w:tcW w:w="1170" w:type="dxa"/>
            <w:shd w:val="clear" w:color="auto" w:fill="auto"/>
            <w:noWrap/>
            <w:hideMark/>
          </w:tcPr>
          <w:p w14:paraId="4A28D431" w14:textId="77777777" w:rsidR="00D13CC2" w:rsidRPr="00793CB0" w:rsidRDefault="00D13CC2" w:rsidP="00D13CC2">
            <w:pPr>
              <w:pStyle w:val="TB"/>
            </w:pPr>
          </w:p>
        </w:tc>
        <w:tc>
          <w:tcPr>
            <w:tcW w:w="1080" w:type="dxa"/>
            <w:shd w:val="clear" w:color="auto" w:fill="auto"/>
            <w:noWrap/>
            <w:hideMark/>
          </w:tcPr>
          <w:p w14:paraId="1B613B90" w14:textId="77777777" w:rsidR="00D13CC2" w:rsidRPr="00793CB0" w:rsidRDefault="00D13CC2" w:rsidP="00D13CC2">
            <w:pPr>
              <w:pStyle w:val="TB"/>
            </w:pPr>
          </w:p>
        </w:tc>
        <w:tc>
          <w:tcPr>
            <w:tcW w:w="1170" w:type="dxa"/>
            <w:shd w:val="clear" w:color="auto" w:fill="auto"/>
            <w:noWrap/>
            <w:hideMark/>
          </w:tcPr>
          <w:p w14:paraId="7C36BC08" w14:textId="77777777" w:rsidR="00D13CC2" w:rsidRPr="00793CB0" w:rsidRDefault="00D13CC2" w:rsidP="00D13CC2">
            <w:pPr>
              <w:pStyle w:val="TB"/>
            </w:pPr>
          </w:p>
        </w:tc>
        <w:tc>
          <w:tcPr>
            <w:tcW w:w="1170" w:type="dxa"/>
            <w:shd w:val="clear" w:color="auto" w:fill="auto"/>
            <w:noWrap/>
            <w:hideMark/>
          </w:tcPr>
          <w:p w14:paraId="5AD86C00" w14:textId="77777777" w:rsidR="00D13CC2" w:rsidRPr="00793CB0" w:rsidRDefault="00D13CC2" w:rsidP="00D13CC2">
            <w:pPr>
              <w:pStyle w:val="TB"/>
            </w:pPr>
          </w:p>
        </w:tc>
        <w:tc>
          <w:tcPr>
            <w:tcW w:w="1260" w:type="dxa"/>
            <w:shd w:val="clear" w:color="auto" w:fill="auto"/>
            <w:noWrap/>
            <w:hideMark/>
          </w:tcPr>
          <w:p w14:paraId="3BB427D3" w14:textId="77777777" w:rsidR="00D13CC2" w:rsidRPr="00793CB0" w:rsidRDefault="00D13CC2" w:rsidP="00D13CC2">
            <w:pPr>
              <w:pStyle w:val="TB"/>
            </w:pPr>
          </w:p>
        </w:tc>
        <w:tc>
          <w:tcPr>
            <w:tcW w:w="1080" w:type="dxa"/>
            <w:shd w:val="clear" w:color="auto" w:fill="auto"/>
            <w:noWrap/>
            <w:hideMark/>
          </w:tcPr>
          <w:p w14:paraId="09688BBE" w14:textId="77777777" w:rsidR="00D13CC2" w:rsidRPr="00793CB0" w:rsidRDefault="00D13CC2" w:rsidP="00D13CC2">
            <w:pPr>
              <w:pStyle w:val="TB"/>
            </w:pPr>
            <w:r w:rsidRPr="00793CB0">
              <w:t>12</w:t>
            </w:r>
          </w:p>
        </w:tc>
      </w:tr>
      <w:tr w:rsidR="00EB0876" w:rsidRPr="00793CB0" w14:paraId="25F9BC92" w14:textId="77777777" w:rsidTr="00EB0876">
        <w:trPr>
          <w:trHeight w:val="312"/>
        </w:trPr>
        <w:tc>
          <w:tcPr>
            <w:tcW w:w="3060" w:type="dxa"/>
            <w:shd w:val="clear" w:color="auto" w:fill="auto"/>
            <w:noWrap/>
            <w:hideMark/>
          </w:tcPr>
          <w:p w14:paraId="5D81D176" w14:textId="3BFBFC90" w:rsidR="00D13CC2" w:rsidRPr="00793CB0" w:rsidRDefault="00D13CC2" w:rsidP="00D13CC2">
            <w:pPr>
              <w:pStyle w:val="TB"/>
            </w:pPr>
            <w:r w:rsidRPr="00793CB0">
              <w:t xml:space="preserve">Financial </w:t>
            </w:r>
            <w:r w:rsidR="00C34DC0" w:rsidRPr="00793CB0">
              <w:t>s</w:t>
            </w:r>
            <w:r w:rsidRPr="00793CB0">
              <w:t>ervices</w:t>
            </w:r>
          </w:p>
        </w:tc>
        <w:tc>
          <w:tcPr>
            <w:tcW w:w="1710" w:type="dxa"/>
            <w:shd w:val="clear" w:color="auto" w:fill="auto"/>
            <w:noWrap/>
            <w:hideMark/>
          </w:tcPr>
          <w:p w14:paraId="584D8CC8" w14:textId="77777777" w:rsidR="00D13CC2" w:rsidRPr="00793CB0" w:rsidRDefault="00D13CC2" w:rsidP="00D13CC2">
            <w:pPr>
              <w:pStyle w:val="TB"/>
            </w:pPr>
            <w:r w:rsidRPr="00793CB0">
              <w:t>2</w:t>
            </w:r>
          </w:p>
        </w:tc>
        <w:tc>
          <w:tcPr>
            <w:tcW w:w="1170" w:type="dxa"/>
            <w:shd w:val="clear" w:color="auto" w:fill="auto"/>
            <w:noWrap/>
            <w:hideMark/>
          </w:tcPr>
          <w:p w14:paraId="321ECA98" w14:textId="77777777" w:rsidR="00D13CC2" w:rsidRPr="00793CB0" w:rsidRDefault="00D13CC2" w:rsidP="00D13CC2">
            <w:pPr>
              <w:pStyle w:val="TB"/>
            </w:pPr>
            <w:r w:rsidRPr="00793CB0">
              <w:t>4</w:t>
            </w:r>
          </w:p>
        </w:tc>
        <w:tc>
          <w:tcPr>
            <w:tcW w:w="1080" w:type="dxa"/>
            <w:shd w:val="clear" w:color="auto" w:fill="auto"/>
            <w:noWrap/>
            <w:hideMark/>
          </w:tcPr>
          <w:p w14:paraId="624EFF4F" w14:textId="77777777" w:rsidR="00D13CC2" w:rsidRPr="00793CB0" w:rsidRDefault="00D13CC2" w:rsidP="00D13CC2">
            <w:pPr>
              <w:pStyle w:val="TB"/>
            </w:pPr>
            <w:r w:rsidRPr="00793CB0">
              <w:t>2</w:t>
            </w:r>
          </w:p>
        </w:tc>
        <w:tc>
          <w:tcPr>
            <w:tcW w:w="1170" w:type="dxa"/>
            <w:shd w:val="clear" w:color="auto" w:fill="auto"/>
            <w:noWrap/>
            <w:hideMark/>
          </w:tcPr>
          <w:p w14:paraId="0BA56E97" w14:textId="77777777" w:rsidR="00D13CC2" w:rsidRPr="00793CB0" w:rsidRDefault="00D13CC2" w:rsidP="00D13CC2">
            <w:pPr>
              <w:pStyle w:val="TB"/>
            </w:pPr>
            <w:r w:rsidRPr="00793CB0">
              <w:t>2</w:t>
            </w:r>
          </w:p>
        </w:tc>
        <w:tc>
          <w:tcPr>
            <w:tcW w:w="1170" w:type="dxa"/>
            <w:shd w:val="clear" w:color="auto" w:fill="auto"/>
            <w:noWrap/>
            <w:hideMark/>
          </w:tcPr>
          <w:p w14:paraId="6490581E" w14:textId="77777777" w:rsidR="00D13CC2" w:rsidRPr="00793CB0" w:rsidRDefault="00D13CC2" w:rsidP="00D13CC2">
            <w:pPr>
              <w:pStyle w:val="TB"/>
            </w:pPr>
            <w:r w:rsidRPr="00793CB0">
              <w:t>2</w:t>
            </w:r>
          </w:p>
        </w:tc>
        <w:tc>
          <w:tcPr>
            <w:tcW w:w="1260" w:type="dxa"/>
            <w:shd w:val="clear" w:color="auto" w:fill="auto"/>
            <w:noWrap/>
            <w:hideMark/>
          </w:tcPr>
          <w:p w14:paraId="109158C2" w14:textId="77777777" w:rsidR="00D13CC2" w:rsidRPr="00793CB0" w:rsidRDefault="00D13CC2" w:rsidP="00D13CC2">
            <w:pPr>
              <w:pStyle w:val="TB"/>
            </w:pPr>
            <w:r w:rsidRPr="00793CB0">
              <w:t>2</w:t>
            </w:r>
          </w:p>
        </w:tc>
        <w:tc>
          <w:tcPr>
            <w:tcW w:w="1080" w:type="dxa"/>
            <w:shd w:val="clear" w:color="auto" w:fill="auto"/>
            <w:noWrap/>
            <w:hideMark/>
          </w:tcPr>
          <w:p w14:paraId="3306C67F" w14:textId="77777777" w:rsidR="00D13CC2" w:rsidRPr="00793CB0" w:rsidRDefault="00D13CC2" w:rsidP="00D13CC2">
            <w:pPr>
              <w:pStyle w:val="TB"/>
            </w:pPr>
            <w:r w:rsidRPr="00793CB0">
              <w:t>14</w:t>
            </w:r>
          </w:p>
        </w:tc>
      </w:tr>
      <w:tr w:rsidR="00EB0876" w:rsidRPr="00793CB0" w14:paraId="509CF2EC" w14:textId="77777777" w:rsidTr="00EB0876">
        <w:trPr>
          <w:trHeight w:val="312"/>
        </w:trPr>
        <w:tc>
          <w:tcPr>
            <w:tcW w:w="3060" w:type="dxa"/>
            <w:shd w:val="clear" w:color="auto" w:fill="auto"/>
            <w:noWrap/>
            <w:hideMark/>
          </w:tcPr>
          <w:p w14:paraId="78C3FCFC" w14:textId="77777777" w:rsidR="00D13CC2" w:rsidRPr="00793CB0" w:rsidRDefault="00D13CC2" w:rsidP="00D13CC2">
            <w:pPr>
              <w:pStyle w:val="TB"/>
            </w:pPr>
            <w:r w:rsidRPr="00793CB0">
              <w:t>Other</w:t>
            </w:r>
          </w:p>
        </w:tc>
        <w:tc>
          <w:tcPr>
            <w:tcW w:w="1710" w:type="dxa"/>
            <w:shd w:val="clear" w:color="auto" w:fill="auto"/>
            <w:noWrap/>
            <w:hideMark/>
          </w:tcPr>
          <w:p w14:paraId="11CD487C" w14:textId="77777777" w:rsidR="00D13CC2" w:rsidRPr="00793CB0" w:rsidRDefault="00D13CC2" w:rsidP="00D13CC2">
            <w:pPr>
              <w:pStyle w:val="TB"/>
            </w:pPr>
            <w:r w:rsidRPr="00793CB0">
              <w:t>13</w:t>
            </w:r>
          </w:p>
        </w:tc>
        <w:tc>
          <w:tcPr>
            <w:tcW w:w="1170" w:type="dxa"/>
            <w:shd w:val="clear" w:color="auto" w:fill="auto"/>
            <w:noWrap/>
            <w:hideMark/>
          </w:tcPr>
          <w:p w14:paraId="0B62771F" w14:textId="77777777" w:rsidR="00D13CC2" w:rsidRPr="00793CB0" w:rsidRDefault="00D13CC2" w:rsidP="00D13CC2">
            <w:pPr>
              <w:pStyle w:val="TB"/>
            </w:pPr>
            <w:r w:rsidRPr="00793CB0">
              <w:t>5</w:t>
            </w:r>
          </w:p>
        </w:tc>
        <w:tc>
          <w:tcPr>
            <w:tcW w:w="1080" w:type="dxa"/>
            <w:shd w:val="clear" w:color="auto" w:fill="auto"/>
            <w:noWrap/>
            <w:hideMark/>
          </w:tcPr>
          <w:p w14:paraId="5B808AF8" w14:textId="77777777" w:rsidR="00D13CC2" w:rsidRPr="00793CB0" w:rsidRDefault="00D13CC2" w:rsidP="00D13CC2">
            <w:pPr>
              <w:pStyle w:val="TB"/>
            </w:pPr>
            <w:r w:rsidRPr="00793CB0">
              <w:t>3</w:t>
            </w:r>
          </w:p>
        </w:tc>
        <w:tc>
          <w:tcPr>
            <w:tcW w:w="1170" w:type="dxa"/>
            <w:shd w:val="clear" w:color="auto" w:fill="auto"/>
            <w:noWrap/>
            <w:hideMark/>
          </w:tcPr>
          <w:p w14:paraId="6D603A76" w14:textId="77777777" w:rsidR="00D13CC2" w:rsidRPr="00793CB0" w:rsidRDefault="00D13CC2" w:rsidP="00D13CC2">
            <w:pPr>
              <w:pStyle w:val="TB"/>
            </w:pPr>
            <w:r w:rsidRPr="00793CB0">
              <w:t>2</w:t>
            </w:r>
          </w:p>
        </w:tc>
        <w:tc>
          <w:tcPr>
            <w:tcW w:w="1170" w:type="dxa"/>
            <w:shd w:val="clear" w:color="auto" w:fill="auto"/>
            <w:noWrap/>
            <w:hideMark/>
          </w:tcPr>
          <w:p w14:paraId="1FAFB010" w14:textId="77777777" w:rsidR="00D13CC2" w:rsidRPr="00793CB0" w:rsidRDefault="00D13CC2" w:rsidP="00D13CC2">
            <w:pPr>
              <w:pStyle w:val="TB"/>
            </w:pPr>
            <w:r w:rsidRPr="00793CB0">
              <w:t>2</w:t>
            </w:r>
          </w:p>
        </w:tc>
        <w:tc>
          <w:tcPr>
            <w:tcW w:w="1260" w:type="dxa"/>
            <w:shd w:val="clear" w:color="auto" w:fill="auto"/>
            <w:noWrap/>
            <w:hideMark/>
          </w:tcPr>
          <w:p w14:paraId="32021E92" w14:textId="77777777" w:rsidR="00D13CC2" w:rsidRPr="00793CB0" w:rsidRDefault="00D13CC2" w:rsidP="00D13CC2">
            <w:pPr>
              <w:pStyle w:val="TB"/>
            </w:pPr>
            <w:r w:rsidRPr="00793CB0">
              <w:t>1</w:t>
            </w:r>
          </w:p>
        </w:tc>
        <w:tc>
          <w:tcPr>
            <w:tcW w:w="1080" w:type="dxa"/>
            <w:shd w:val="clear" w:color="auto" w:fill="auto"/>
            <w:noWrap/>
            <w:hideMark/>
          </w:tcPr>
          <w:p w14:paraId="165B88D4" w14:textId="77777777" w:rsidR="00D13CC2" w:rsidRPr="00793CB0" w:rsidRDefault="00D13CC2" w:rsidP="00D13CC2">
            <w:pPr>
              <w:pStyle w:val="TB"/>
            </w:pPr>
            <w:r w:rsidRPr="00793CB0">
              <w:t>26</w:t>
            </w:r>
          </w:p>
        </w:tc>
      </w:tr>
      <w:tr w:rsidR="00EB0876" w:rsidRPr="00793CB0" w14:paraId="37233F3A" w14:textId="77777777" w:rsidTr="00EB0876">
        <w:trPr>
          <w:trHeight w:val="312"/>
        </w:trPr>
        <w:tc>
          <w:tcPr>
            <w:tcW w:w="3060" w:type="dxa"/>
            <w:shd w:val="clear" w:color="auto" w:fill="auto"/>
            <w:noWrap/>
            <w:hideMark/>
          </w:tcPr>
          <w:p w14:paraId="302033A2" w14:textId="77777777" w:rsidR="00D13CC2" w:rsidRPr="00793CB0" w:rsidRDefault="00D13CC2" w:rsidP="00D13CC2">
            <w:pPr>
              <w:pStyle w:val="TB"/>
            </w:pPr>
            <w:r w:rsidRPr="00793CB0">
              <w:t>Technology</w:t>
            </w:r>
          </w:p>
        </w:tc>
        <w:tc>
          <w:tcPr>
            <w:tcW w:w="1710" w:type="dxa"/>
            <w:shd w:val="clear" w:color="auto" w:fill="auto"/>
            <w:noWrap/>
            <w:hideMark/>
          </w:tcPr>
          <w:p w14:paraId="5E6996E8" w14:textId="77777777" w:rsidR="00D13CC2" w:rsidRPr="00793CB0" w:rsidRDefault="00D13CC2" w:rsidP="00D13CC2">
            <w:pPr>
              <w:pStyle w:val="TB"/>
            </w:pPr>
            <w:r w:rsidRPr="00793CB0">
              <w:t>4</w:t>
            </w:r>
          </w:p>
        </w:tc>
        <w:tc>
          <w:tcPr>
            <w:tcW w:w="1170" w:type="dxa"/>
            <w:shd w:val="clear" w:color="auto" w:fill="auto"/>
            <w:noWrap/>
            <w:hideMark/>
          </w:tcPr>
          <w:p w14:paraId="13CF1FF2" w14:textId="77777777" w:rsidR="00D13CC2" w:rsidRPr="00793CB0" w:rsidRDefault="00D13CC2" w:rsidP="00D13CC2">
            <w:pPr>
              <w:pStyle w:val="TB"/>
            </w:pPr>
            <w:r w:rsidRPr="00793CB0">
              <w:t>4</w:t>
            </w:r>
          </w:p>
        </w:tc>
        <w:tc>
          <w:tcPr>
            <w:tcW w:w="1080" w:type="dxa"/>
            <w:shd w:val="clear" w:color="auto" w:fill="auto"/>
            <w:noWrap/>
            <w:hideMark/>
          </w:tcPr>
          <w:p w14:paraId="0C093C57" w14:textId="77777777" w:rsidR="00D13CC2" w:rsidRPr="00793CB0" w:rsidRDefault="00D13CC2" w:rsidP="00D13CC2">
            <w:pPr>
              <w:pStyle w:val="TB"/>
            </w:pPr>
            <w:r w:rsidRPr="00793CB0">
              <w:t>4</w:t>
            </w:r>
          </w:p>
        </w:tc>
        <w:tc>
          <w:tcPr>
            <w:tcW w:w="1170" w:type="dxa"/>
            <w:shd w:val="clear" w:color="auto" w:fill="auto"/>
            <w:noWrap/>
            <w:hideMark/>
          </w:tcPr>
          <w:p w14:paraId="595C9CA3" w14:textId="77777777" w:rsidR="00D13CC2" w:rsidRPr="00793CB0" w:rsidRDefault="00D13CC2" w:rsidP="00D13CC2">
            <w:pPr>
              <w:pStyle w:val="TB"/>
            </w:pPr>
            <w:r w:rsidRPr="00793CB0">
              <w:t>1</w:t>
            </w:r>
          </w:p>
        </w:tc>
        <w:tc>
          <w:tcPr>
            <w:tcW w:w="1170" w:type="dxa"/>
            <w:shd w:val="clear" w:color="auto" w:fill="auto"/>
            <w:noWrap/>
            <w:hideMark/>
          </w:tcPr>
          <w:p w14:paraId="50F1FA8C" w14:textId="77777777" w:rsidR="00D13CC2" w:rsidRPr="00793CB0" w:rsidRDefault="00D13CC2" w:rsidP="00D13CC2">
            <w:pPr>
              <w:pStyle w:val="TB"/>
            </w:pPr>
            <w:r w:rsidRPr="00793CB0">
              <w:t>2</w:t>
            </w:r>
          </w:p>
        </w:tc>
        <w:tc>
          <w:tcPr>
            <w:tcW w:w="1260" w:type="dxa"/>
            <w:shd w:val="clear" w:color="auto" w:fill="auto"/>
            <w:noWrap/>
            <w:hideMark/>
          </w:tcPr>
          <w:p w14:paraId="6E25A4D3" w14:textId="77777777" w:rsidR="00D13CC2" w:rsidRPr="00793CB0" w:rsidRDefault="00D13CC2" w:rsidP="00D13CC2">
            <w:pPr>
              <w:pStyle w:val="TB"/>
            </w:pPr>
          </w:p>
        </w:tc>
        <w:tc>
          <w:tcPr>
            <w:tcW w:w="1080" w:type="dxa"/>
            <w:shd w:val="clear" w:color="auto" w:fill="auto"/>
            <w:noWrap/>
            <w:hideMark/>
          </w:tcPr>
          <w:p w14:paraId="353115EF" w14:textId="77777777" w:rsidR="00D13CC2" w:rsidRPr="00793CB0" w:rsidRDefault="00D13CC2" w:rsidP="00D13CC2">
            <w:pPr>
              <w:pStyle w:val="TB"/>
            </w:pPr>
            <w:r w:rsidRPr="00793CB0">
              <w:t>15</w:t>
            </w:r>
          </w:p>
        </w:tc>
      </w:tr>
      <w:tr w:rsidR="00EB0876" w:rsidRPr="00F6711C" w14:paraId="27A18F79" w14:textId="77777777" w:rsidTr="00EB0876">
        <w:trPr>
          <w:trHeight w:val="312"/>
        </w:trPr>
        <w:tc>
          <w:tcPr>
            <w:tcW w:w="3060" w:type="dxa"/>
            <w:shd w:val="clear" w:color="auto" w:fill="auto"/>
            <w:noWrap/>
            <w:hideMark/>
          </w:tcPr>
          <w:p w14:paraId="5E3D5FE5" w14:textId="77777777" w:rsidR="00D13CC2" w:rsidRPr="00793CB0" w:rsidRDefault="00D13CC2" w:rsidP="00D13CC2">
            <w:pPr>
              <w:pStyle w:val="TB"/>
            </w:pPr>
            <w:r w:rsidRPr="00793CB0">
              <w:t>Total</w:t>
            </w:r>
          </w:p>
        </w:tc>
        <w:tc>
          <w:tcPr>
            <w:tcW w:w="1710" w:type="dxa"/>
            <w:shd w:val="clear" w:color="auto" w:fill="auto"/>
            <w:noWrap/>
            <w:hideMark/>
          </w:tcPr>
          <w:p w14:paraId="7394CD7F" w14:textId="77777777" w:rsidR="00D13CC2" w:rsidRPr="00793CB0" w:rsidRDefault="00D13CC2" w:rsidP="00D13CC2">
            <w:pPr>
              <w:pStyle w:val="TB"/>
            </w:pPr>
            <w:r w:rsidRPr="00793CB0">
              <w:t>41</w:t>
            </w:r>
          </w:p>
        </w:tc>
        <w:tc>
          <w:tcPr>
            <w:tcW w:w="1170" w:type="dxa"/>
            <w:shd w:val="clear" w:color="auto" w:fill="auto"/>
            <w:noWrap/>
            <w:hideMark/>
          </w:tcPr>
          <w:p w14:paraId="2E9C8443" w14:textId="77777777" w:rsidR="00D13CC2" w:rsidRPr="00793CB0" w:rsidRDefault="00D13CC2" w:rsidP="00D13CC2">
            <w:pPr>
              <w:pStyle w:val="TB"/>
            </w:pPr>
            <w:r w:rsidRPr="00793CB0">
              <w:t>14</w:t>
            </w:r>
          </w:p>
        </w:tc>
        <w:tc>
          <w:tcPr>
            <w:tcW w:w="1080" w:type="dxa"/>
            <w:shd w:val="clear" w:color="auto" w:fill="auto"/>
            <w:noWrap/>
            <w:hideMark/>
          </w:tcPr>
          <w:p w14:paraId="458AD362" w14:textId="77777777" w:rsidR="00D13CC2" w:rsidRPr="00793CB0" w:rsidRDefault="00D13CC2" w:rsidP="00D13CC2">
            <w:pPr>
              <w:pStyle w:val="TB"/>
            </w:pPr>
            <w:r w:rsidRPr="00793CB0">
              <w:t>10</w:t>
            </w:r>
          </w:p>
        </w:tc>
        <w:tc>
          <w:tcPr>
            <w:tcW w:w="1170" w:type="dxa"/>
            <w:shd w:val="clear" w:color="auto" w:fill="auto"/>
            <w:noWrap/>
            <w:hideMark/>
          </w:tcPr>
          <w:p w14:paraId="79DC36A8" w14:textId="77777777" w:rsidR="00D13CC2" w:rsidRPr="00793CB0" w:rsidRDefault="00D13CC2" w:rsidP="00D13CC2">
            <w:pPr>
              <w:pStyle w:val="TB"/>
            </w:pPr>
            <w:r w:rsidRPr="00793CB0">
              <w:t>5</w:t>
            </w:r>
          </w:p>
        </w:tc>
        <w:tc>
          <w:tcPr>
            <w:tcW w:w="1170" w:type="dxa"/>
            <w:shd w:val="clear" w:color="auto" w:fill="auto"/>
            <w:noWrap/>
            <w:hideMark/>
          </w:tcPr>
          <w:p w14:paraId="1029C5FE" w14:textId="77777777" w:rsidR="00D13CC2" w:rsidRPr="00793CB0" w:rsidRDefault="00D13CC2" w:rsidP="00D13CC2">
            <w:pPr>
              <w:pStyle w:val="TB"/>
            </w:pPr>
            <w:r w:rsidRPr="00793CB0">
              <w:t>7</w:t>
            </w:r>
          </w:p>
        </w:tc>
        <w:tc>
          <w:tcPr>
            <w:tcW w:w="1260" w:type="dxa"/>
            <w:shd w:val="clear" w:color="auto" w:fill="auto"/>
            <w:noWrap/>
            <w:hideMark/>
          </w:tcPr>
          <w:p w14:paraId="2D9D5799" w14:textId="77777777" w:rsidR="00D13CC2" w:rsidRPr="00793CB0" w:rsidRDefault="00D13CC2" w:rsidP="00D13CC2">
            <w:pPr>
              <w:pStyle w:val="TB"/>
            </w:pPr>
            <w:r w:rsidRPr="00793CB0">
              <w:t>5</w:t>
            </w:r>
          </w:p>
        </w:tc>
        <w:tc>
          <w:tcPr>
            <w:tcW w:w="1080" w:type="dxa"/>
            <w:shd w:val="clear" w:color="auto" w:fill="auto"/>
            <w:noWrap/>
            <w:hideMark/>
          </w:tcPr>
          <w:p w14:paraId="08365683" w14:textId="77777777" w:rsidR="00D13CC2" w:rsidRPr="00793CB0" w:rsidRDefault="00D13CC2" w:rsidP="00D13CC2">
            <w:pPr>
              <w:pStyle w:val="TB"/>
            </w:pPr>
            <w:r w:rsidRPr="00793CB0">
              <w:t>82</w:t>
            </w:r>
          </w:p>
        </w:tc>
      </w:tr>
    </w:tbl>
    <w:p w14:paraId="2FA25AEC" w14:textId="77777777" w:rsidR="00B85EF6" w:rsidRDefault="00B85EF6" w:rsidP="00B85EF6">
      <w:pPr>
        <w:rPr>
          <w:highlight w:val="cyan"/>
        </w:rPr>
        <w:sectPr w:rsidR="00B85EF6" w:rsidSect="00D13CC2">
          <w:endnotePr>
            <w:numFmt w:val="decimal"/>
          </w:endnotePr>
          <w:pgSz w:w="15840" w:h="12240" w:orient="landscape"/>
          <w:pgMar w:top="1440" w:right="1440" w:bottom="1440" w:left="1440" w:header="720" w:footer="720" w:gutter="0"/>
          <w:cols w:space="720"/>
          <w:noEndnote/>
          <w:docGrid w:linePitch="326"/>
        </w:sectPr>
      </w:pPr>
    </w:p>
    <w:p w14:paraId="7C09CB0D" w14:textId="1985B286" w:rsidR="00D13CC2" w:rsidRPr="00B85EF6" w:rsidRDefault="00D13CC2" w:rsidP="00D13CC2">
      <w:pPr>
        <w:pStyle w:val="SOLNLLL"/>
      </w:pPr>
      <w:r w:rsidRPr="00B85EF6">
        <w:lastRenderedPageBreak/>
        <w:t>b.</w:t>
      </w:r>
    </w:p>
    <w:tbl>
      <w:tblPr>
        <w:tblW w:w="0" w:type="auto"/>
        <w:tblInd w:w="2420" w:type="dxa"/>
        <w:tblLook w:val="04A0" w:firstRow="1" w:lastRow="0" w:firstColumn="1" w:lastColumn="0" w:noHBand="0" w:noVBand="1"/>
      </w:tblPr>
      <w:tblGrid>
        <w:gridCol w:w="3960"/>
        <w:gridCol w:w="1980"/>
      </w:tblGrid>
      <w:tr w:rsidR="00D13CC2" w:rsidRPr="00B85EF6" w14:paraId="41E3B4BC" w14:textId="77777777" w:rsidTr="00D13CC2">
        <w:trPr>
          <w:trHeight w:val="312"/>
        </w:trPr>
        <w:tc>
          <w:tcPr>
            <w:tcW w:w="3960" w:type="dxa"/>
            <w:shd w:val="clear" w:color="auto" w:fill="auto"/>
            <w:noWrap/>
            <w:hideMark/>
          </w:tcPr>
          <w:p w14:paraId="1EBFB779" w14:textId="391E7B99" w:rsidR="00D13CC2" w:rsidRPr="00B85EF6" w:rsidRDefault="00D13CC2" w:rsidP="00D13CC2">
            <w:pPr>
              <w:pStyle w:val="TCH1"/>
            </w:pPr>
            <w:r w:rsidRPr="00B85EF6">
              <w:t xml:space="preserve">Brand Revenue ($ </w:t>
            </w:r>
            <w:r w:rsidR="00B85EF6">
              <w:t>B</w:t>
            </w:r>
            <w:r w:rsidRPr="00B85EF6">
              <w:t>illion)</w:t>
            </w:r>
          </w:p>
        </w:tc>
        <w:tc>
          <w:tcPr>
            <w:tcW w:w="1980" w:type="dxa"/>
            <w:shd w:val="clear" w:color="auto" w:fill="auto"/>
            <w:noWrap/>
            <w:hideMark/>
          </w:tcPr>
          <w:p w14:paraId="3BEE5946" w14:textId="77777777" w:rsidR="00D13CC2" w:rsidRPr="00B85EF6" w:rsidRDefault="00D13CC2" w:rsidP="00D13CC2">
            <w:pPr>
              <w:pStyle w:val="TCH1"/>
            </w:pPr>
            <w:r w:rsidRPr="00B85EF6">
              <w:t>Frequency</w:t>
            </w:r>
          </w:p>
        </w:tc>
      </w:tr>
      <w:tr w:rsidR="00D13CC2" w:rsidRPr="00B85EF6" w14:paraId="2BC3E7DD" w14:textId="77777777" w:rsidTr="00D13CC2">
        <w:trPr>
          <w:trHeight w:val="312"/>
        </w:trPr>
        <w:tc>
          <w:tcPr>
            <w:tcW w:w="3960" w:type="dxa"/>
            <w:shd w:val="clear" w:color="auto" w:fill="auto"/>
            <w:noWrap/>
            <w:hideMark/>
          </w:tcPr>
          <w:p w14:paraId="57997620" w14:textId="617869E8" w:rsidR="00D13CC2" w:rsidRPr="00B85EF6" w:rsidRDefault="00D13CC2" w:rsidP="00D13CC2">
            <w:pPr>
              <w:pStyle w:val="TB"/>
            </w:pPr>
            <w:r w:rsidRPr="00B85EF6">
              <w:t>0–25</w:t>
            </w:r>
          </w:p>
        </w:tc>
        <w:tc>
          <w:tcPr>
            <w:tcW w:w="1980" w:type="dxa"/>
            <w:shd w:val="clear" w:color="auto" w:fill="auto"/>
            <w:noWrap/>
            <w:hideMark/>
          </w:tcPr>
          <w:p w14:paraId="35557DB2" w14:textId="77777777" w:rsidR="00D13CC2" w:rsidRPr="00B85EF6" w:rsidRDefault="00D13CC2" w:rsidP="00D13CC2">
            <w:pPr>
              <w:pStyle w:val="TB"/>
            </w:pPr>
            <w:r w:rsidRPr="00B85EF6">
              <w:t>41</w:t>
            </w:r>
          </w:p>
        </w:tc>
      </w:tr>
      <w:tr w:rsidR="00D13CC2" w:rsidRPr="00B85EF6" w14:paraId="6708BC6F" w14:textId="77777777" w:rsidTr="00D13CC2">
        <w:trPr>
          <w:trHeight w:val="312"/>
        </w:trPr>
        <w:tc>
          <w:tcPr>
            <w:tcW w:w="3960" w:type="dxa"/>
            <w:shd w:val="clear" w:color="auto" w:fill="auto"/>
            <w:noWrap/>
            <w:hideMark/>
          </w:tcPr>
          <w:p w14:paraId="15A2C6BB" w14:textId="77777777" w:rsidR="00D13CC2" w:rsidRPr="00B85EF6" w:rsidRDefault="00D13CC2" w:rsidP="00D13CC2">
            <w:pPr>
              <w:pStyle w:val="TB"/>
            </w:pPr>
            <w:r w:rsidRPr="00B85EF6">
              <w:t>25–50</w:t>
            </w:r>
          </w:p>
        </w:tc>
        <w:tc>
          <w:tcPr>
            <w:tcW w:w="1980" w:type="dxa"/>
            <w:shd w:val="clear" w:color="auto" w:fill="auto"/>
            <w:noWrap/>
            <w:hideMark/>
          </w:tcPr>
          <w:p w14:paraId="20AEA550" w14:textId="77777777" w:rsidR="00D13CC2" w:rsidRPr="00B85EF6" w:rsidRDefault="00D13CC2" w:rsidP="00D13CC2">
            <w:pPr>
              <w:pStyle w:val="TB"/>
            </w:pPr>
            <w:r w:rsidRPr="00B85EF6">
              <w:t>14</w:t>
            </w:r>
          </w:p>
        </w:tc>
      </w:tr>
      <w:tr w:rsidR="00D13CC2" w:rsidRPr="00B85EF6" w14:paraId="544EAC16" w14:textId="77777777" w:rsidTr="00D13CC2">
        <w:trPr>
          <w:trHeight w:val="312"/>
        </w:trPr>
        <w:tc>
          <w:tcPr>
            <w:tcW w:w="3960" w:type="dxa"/>
            <w:shd w:val="clear" w:color="auto" w:fill="auto"/>
            <w:noWrap/>
            <w:hideMark/>
          </w:tcPr>
          <w:p w14:paraId="5531EE60" w14:textId="77777777" w:rsidR="00D13CC2" w:rsidRPr="00B85EF6" w:rsidRDefault="00D13CC2" w:rsidP="00D13CC2">
            <w:pPr>
              <w:pStyle w:val="TB"/>
            </w:pPr>
            <w:r w:rsidRPr="00B85EF6">
              <w:t>50–75</w:t>
            </w:r>
          </w:p>
        </w:tc>
        <w:tc>
          <w:tcPr>
            <w:tcW w:w="1980" w:type="dxa"/>
            <w:shd w:val="clear" w:color="auto" w:fill="auto"/>
            <w:noWrap/>
            <w:hideMark/>
          </w:tcPr>
          <w:p w14:paraId="7792C2F8" w14:textId="77777777" w:rsidR="00D13CC2" w:rsidRPr="00B85EF6" w:rsidRDefault="00D13CC2" w:rsidP="00D13CC2">
            <w:pPr>
              <w:pStyle w:val="TB"/>
            </w:pPr>
            <w:r w:rsidRPr="00B85EF6">
              <w:t>10</w:t>
            </w:r>
          </w:p>
        </w:tc>
      </w:tr>
      <w:tr w:rsidR="00D13CC2" w:rsidRPr="00B85EF6" w14:paraId="2BFCD010" w14:textId="77777777" w:rsidTr="00D13CC2">
        <w:trPr>
          <w:trHeight w:val="312"/>
        </w:trPr>
        <w:tc>
          <w:tcPr>
            <w:tcW w:w="3960" w:type="dxa"/>
            <w:shd w:val="clear" w:color="auto" w:fill="auto"/>
            <w:noWrap/>
            <w:hideMark/>
          </w:tcPr>
          <w:p w14:paraId="692CBBE7" w14:textId="77777777" w:rsidR="00D13CC2" w:rsidRPr="00B85EF6" w:rsidRDefault="00D13CC2" w:rsidP="00D13CC2">
            <w:pPr>
              <w:pStyle w:val="TB"/>
            </w:pPr>
            <w:r w:rsidRPr="00B85EF6">
              <w:t>75–100</w:t>
            </w:r>
          </w:p>
        </w:tc>
        <w:tc>
          <w:tcPr>
            <w:tcW w:w="1980" w:type="dxa"/>
            <w:shd w:val="clear" w:color="auto" w:fill="auto"/>
            <w:noWrap/>
            <w:hideMark/>
          </w:tcPr>
          <w:p w14:paraId="74318D0B" w14:textId="77777777" w:rsidR="00D13CC2" w:rsidRPr="00B85EF6" w:rsidRDefault="00D13CC2" w:rsidP="00D13CC2">
            <w:pPr>
              <w:pStyle w:val="TB"/>
            </w:pPr>
            <w:r w:rsidRPr="00B85EF6">
              <w:t>5</w:t>
            </w:r>
          </w:p>
        </w:tc>
      </w:tr>
      <w:tr w:rsidR="00D13CC2" w:rsidRPr="00B85EF6" w14:paraId="6F959087" w14:textId="77777777" w:rsidTr="00D13CC2">
        <w:trPr>
          <w:trHeight w:val="312"/>
        </w:trPr>
        <w:tc>
          <w:tcPr>
            <w:tcW w:w="3960" w:type="dxa"/>
            <w:shd w:val="clear" w:color="auto" w:fill="auto"/>
            <w:noWrap/>
            <w:hideMark/>
          </w:tcPr>
          <w:p w14:paraId="1CC6D367" w14:textId="77777777" w:rsidR="00D13CC2" w:rsidRPr="00B85EF6" w:rsidRDefault="00D13CC2" w:rsidP="00D13CC2">
            <w:pPr>
              <w:pStyle w:val="TB"/>
            </w:pPr>
            <w:r w:rsidRPr="00B85EF6">
              <w:t>100–125</w:t>
            </w:r>
          </w:p>
        </w:tc>
        <w:tc>
          <w:tcPr>
            <w:tcW w:w="1980" w:type="dxa"/>
            <w:shd w:val="clear" w:color="auto" w:fill="auto"/>
            <w:noWrap/>
            <w:hideMark/>
          </w:tcPr>
          <w:p w14:paraId="12A8C4E0" w14:textId="77777777" w:rsidR="00D13CC2" w:rsidRPr="00B85EF6" w:rsidRDefault="00D13CC2" w:rsidP="00D13CC2">
            <w:pPr>
              <w:pStyle w:val="TB"/>
            </w:pPr>
            <w:r w:rsidRPr="00B85EF6">
              <w:t>7</w:t>
            </w:r>
          </w:p>
        </w:tc>
      </w:tr>
      <w:tr w:rsidR="00D13CC2" w:rsidRPr="00B85EF6" w14:paraId="3069A7AD" w14:textId="77777777" w:rsidTr="00D13CC2">
        <w:trPr>
          <w:trHeight w:val="312"/>
        </w:trPr>
        <w:tc>
          <w:tcPr>
            <w:tcW w:w="3960" w:type="dxa"/>
            <w:shd w:val="clear" w:color="auto" w:fill="auto"/>
            <w:noWrap/>
            <w:hideMark/>
          </w:tcPr>
          <w:p w14:paraId="57D66C00" w14:textId="77777777" w:rsidR="00D13CC2" w:rsidRPr="00B85EF6" w:rsidRDefault="00D13CC2" w:rsidP="00D13CC2">
            <w:pPr>
              <w:pStyle w:val="TB"/>
            </w:pPr>
            <w:r w:rsidRPr="00B85EF6">
              <w:t>125–150</w:t>
            </w:r>
          </w:p>
        </w:tc>
        <w:tc>
          <w:tcPr>
            <w:tcW w:w="1980" w:type="dxa"/>
            <w:shd w:val="clear" w:color="auto" w:fill="auto"/>
            <w:noWrap/>
            <w:hideMark/>
          </w:tcPr>
          <w:p w14:paraId="57FA17A3" w14:textId="77777777" w:rsidR="00D13CC2" w:rsidRPr="00B85EF6" w:rsidRDefault="00D13CC2" w:rsidP="00D13CC2">
            <w:pPr>
              <w:pStyle w:val="TB"/>
            </w:pPr>
            <w:r w:rsidRPr="00B85EF6">
              <w:t>5</w:t>
            </w:r>
          </w:p>
        </w:tc>
      </w:tr>
      <w:tr w:rsidR="00D13CC2" w:rsidRPr="00D202F1" w14:paraId="7FBDD514" w14:textId="77777777" w:rsidTr="00D13CC2">
        <w:trPr>
          <w:trHeight w:val="312"/>
        </w:trPr>
        <w:tc>
          <w:tcPr>
            <w:tcW w:w="3960" w:type="dxa"/>
            <w:shd w:val="clear" w:color="auto" w:fill="auto"/>
            <w:noWrap/>
            <w:hideMark/>
          </w:tcPr>
          <w:p w14:paraId="60525B0F" w14:textId="77777777" w:rsidR="00D13CC2" w:rsidRPr="00B85EF6" w:rsidRDefault="00D13CC2" w:rsidP="00D13CC2">
            <w:pPr>
              <w:pStyle w:val="TB"/>
            </w:pPr>
            <w:r w:rsidRPr="00B85EF6">
              <w:t>Total</w:t>
            </w:r>
          </w:p>
        </w:tc>
        <w:tc>
          <w:tcPr>
            <w:tcW w:w="1980" w:type="dxa"/>
            <w:shd w:val="clear" w:color="auto" w:fill="auto"/>
            <w:noWrap/>
            <w:hideMark/>
          </w:tcPr>
          <w:p w14:paraId="527C25AA" w14:textId="77777777" w:rsidR="00D13CC2" w:rsidRPr="00B85EF6" w:rsidRDefault="00D13CC2" w:rsidP="00D13CC2">
            <w:pPr>
              <w:pStyle w:val="TB"/>
            </w:pPr>
            <w:r w:rsidRPr="00B85EF6">
              <w:t>82</w:t>
            </w:r>
          </w:p>
        </w:tc>
      </w:tr>
    </w:tbl>
    <w:p w14:paraId="30A456CE" w14:textId="6383D480" w:rsidR="00D13CC2" w:rsidRPr="001B5103" w:rsidRDefault="00D13CC2" w:rsidP="00D13CC2">
      <w:pPr>
        <w:pStyle w:val="SOLNLLL"/>
        <w:tabs>
          <w:tab w:val="left" w:pos="2520"/>
        </w:tabs>
      </w:pPr>
      <w:r w:rsidRPr="001B5103">
        <w:t>c.</w:t>
      </w:r>
      <w:r w:rsidRPr="001B5103">
        <w:tab/>
        <w:t>Consumer packaged goods have the lowest brand revenues; each of the 12 consumer packaged goods brands in the sample data had a brand revenue of less than $25 billion. Approximately 57% of the financial services brands (8 out of 14) had a brand revenue of $50 billion or greater, and 47% of the technology brands (7 out of 15) had a brand revenue of at least $50 billion.</w:t>
      </w:r>
    </w:p>
    <w:p w14:paraId="0A9956A6" w14:textId="77777777" w:rsidR="00B85EF6" w:rsidRDefault="00B85EF6" w:rsidP="00D13CC2">
      <w:pPr>
        <w:pStyle w:val="SOLNLLL"/>
        <w:rPr>
          <w:highlight w:val="cyan"/>
        </w:rPr>
        <w:sectPr w:rsidR="00B85EF6" w:rsidSect="00B85EF6">
          <w:endnotePr>
            <w:numFmt w:val="decimal"/>
          </w:endnotePr>
          <w:pgSz w:w="12240" w:h="15840"/>
          <w:pgMar w:top="1440" w:right="1440" w:bottom="1440" w:left="1440" w:header="720" w:footer="720" w:gutter="0"/>
          <w:cols w:space="720"/>
          <w:noEndnote/>
          <w:docGrid w:linePitch="326"/>
        </w:sectPr>
      </w:pPr>
    </w:p>
    <w:p w14:paraId="2BA2DE1A" w14:textId="0286DB57" w:rsidR="00D13CC2" w:rsidRPr="001B5103" w:rsidRDefault="00D13CC2" w:rsidP="00D13CC2">
      <w:pPr>
        <w:pStyle w:val="SOLNLLL"/>
      </w:pPr>
      <w:r w:rsidRPr="001B5103">
        <w:lastRenderedPageBreak/>
        <w:t>d.</w:t>
      </w:r>
    </w:p>
    <w:tbl>
      <w:tblPr>
        <w:tblW w:w="12600" w:type="dxa"/>
        <w:tblInd w:w="350" w:type="dxa"/>
        <w:tblLook w:val="04A0" w:firstRow="1" w:lastRow="0" w:firstColumn="1" w:lastColumn="0" w:noHBand="0" w:noVBand="1"/>
      </w:tblPr>
      <w:tblGrid>
        <w:gridCol w:w="3240"/>
        <w:gridCol w:w="2340"/>
        <w:gridCol w:w="1260"/>
        <w:gridCol w:w="1260"/>
        <w:gridCol w:w="1170"/>
        <w:gridCol w:w="1170"/>
        <w:gridCol w:w="1080"/>
        <w:gridCol w:w="1080"/>
      </w:tblGrid>
      <w:tr w:rsidR="00D13CC2" w:rsidRPr="001B5103" w14:paraId="37AB5BE8" w14:textId="77777777" w:rsidTr="00D13CC2">
        <w:trPr>
          <w:trHeight w:val="312"/>
        </w:trPr>
        <w:tc>
          <w:tcPr>
            <w:tcW w:w="3240" w:type="dxa"/>
            <w:shd w:val="clear" w:color="auto" w:fill="auto"/>
            <w:noWrap/>
            <w:hideMark/>
          </w:tcPr>
          <w:p w14:paraId="222F46F1" w14:textId="77777777" w:rsidR="00D13CC2" w:rsidRPr="001B5103" w:rsidRDefault="00D13CC2" w:rsidP="00D13CC2">
            <w:pPr>
              <w:pStyle w:val="TCH1"/>
            </w:pPr>
          </w:p>
        </w:tc>
        <w:tc>
          <w:tcPr>
            <w:tcW w:w="8280" w:type="dxa"/>
            <w:gridSpan w:val="6"/>
            <w:shd w:val="clear" w:color="auto" w:fill="auto"/>
            <w:noWrap/>
            <w:hideMark/>
          </w:tcPr>
          <w:p w14:paraId="0AC14792" w14:textId="143AEBB6" w:rsidR="00D13CC2" w:rsidRPr="001B5103" w:rsidRDefault="009E5F0F" w:rsidP="00EB0876">
            <w:pPr>
              <w:pStyle w:val="TCH1"/>
              <w:jc w:val="center"/>
              <w:rPr>
                <w:bCs/>
              </w:rPr>
            </w:pPr>
            <w:r>
              <w:t>One</w:t>
            </w:r>
            <w:r w:rsidR="00D13CC2" w:rsidRPr="001B5103">
              <w:t>-Y</w:t>
            </w:r>
            <w:r>
              <w:t>ea</w:t>
            </w:r>
            <w:r w:rsidR="00D13CC2" w:rsidRPr="001B5103">
              <w:t>r Value Change (%)</w:t>
            </w:r>
          </w:p>
        </w:tc>
        <w:tc>
          <w:tcPr>
            <w:tcW w:w="1080" w:type="dxa"/>
            <w:shd w:val="clear" w:color="auto" w:fill="auto"/>
            <w:noWrap/>
            <w:hideMark/>
          </w:tcPr>
          <w:p w14:paraId="33E37279" w14:textId="77777777" w:rsidR="00D13CC2" w:rsidRPr="001B5103" w:rsidRDefault="00D13CC2" w:rsidP="00D13CC2">
            <w:pPr>
              <w:pStyle w:val="TCH1"/>
              <w:rPr>
                <w:bCs/>
              </w:rPr>
            </w:pPr>
          </w:p>
        </w:tc>
      </w:tr>
      <w:tr w:rsidR="00D13CC2" w:rsidRPr="001B5103" w14:paraId="36F5246C" w14:textId="77777777" w:rsidTr="00D13CC2">
        <w:trPr>
          <w:trHeight w:val="312"/>
        </w:trPr>
        <w:tc>
          <w:tcPr>
            <w:tcW w:w="3240" w:type="dxa"/>
            <w:shd w:val="clear" w:color="auto" w:fill="auto"/>
            <w:noWrap/>
            <w:hideMark/>
          </w:tcPr>
          <w:p w14:paraId="43F1A5DA" w14:textId="537C2FEE" w:rsidR="00D13CC2" w:rsidRPr="001B5103" w:rsidRDefault="00D13CC2" w:rsidP="00D13CC2">
            <w:pPr>
              <w:pStyle w:val="TCH1"/>
              <w:rPr>
                <w:bCs/>
              </w:rPr>
            </w:pPr>
            <w:r w:rsidRPr="001B5103">
              <w:rPr>
                <w:bCs/>
              </w:rPr>
              <w:t>Industry</w:t>
            </w:r>
          </w:p>
        </w:tc>
        <w:tc>
          <w:tcPr>
            <w:tcW w:w="2340" w:type="dxa"/>
            <w:shd w:val="clear" w:color="auto" w:fill="auto"/>
            <w:noWrap/>
            <w:hideMark/>
          </w:tcPr>
          <w:p w14:paraId="28747C7B" w14:textId="7BE5F23E" w:rsidR="00D13CC2" w:rsidRPr="001B5103" w:rsidRDefault="00D13CC2" w:rsidP="00D13CC2">
            <w:pPr>
              <w:pStyle w:val="TCH2"/>
            </w:pPr>
            <w:r w:rsidRPr="001B5103">
              <w:t>–60–41</w:t>
            </w:r>
          </w:p>
        </w:tc>
        <w:tc>
          <w:tcPr>
            <w:tcW w:w="1260" w:type="dxa"/>
            <w:shd w:val="clear" w:color="auto" w:fill="auto"/>
            <w:noWrap/>
            <w:hideMark/>
          </w:tcPr>
          <w:p w14:paraId="17D83DD2" w14:textId="77777777" w:rsidR="00D13CC2" w:rsidRPr="001B5103" w:rsidRDefault="00D13CC2" w:rsidP="00D13CC2">
            <w:pPr>
              <w:pStyle w:val="TCH2"/>
            </w:pPr>
            <w:r w:rsidRPr="001B5103">
              <w:t>-40–21</w:t>
            </w:r>
          </w:p>
        </w:tc>
        <w:tc>
          <w:tcPr>
            <w:tcW w:w="1260" w:type="dxa"/>
            <w:shd w:val="clear" w:color="auto" w:fill="auto"/>
            <w:noWrap/>
            <w:hideMark/>
          </w:tcPr>
          <w:p w14:paraId="5DC87189" w14:textId="77777777" w:rsidR="00D13CC2" w:rsidRPr="001B5103" w:rsidRDefault="00D13CC2" w:rsidP="00D13CC2">
            <w:pPr>
              <w:pStyle w:val="TCH2"/>
            </w:pPr>
            <w:r w:rsidRPr="001B5103">
              <w:t>–20–1</w:t>
            </w:r>
          </w:p>
        </w:tc>
        <w:tc>
          <w:tcPr>
            <w:tcW w:w="1170" w:type="dxa"/>
            <w:shd w:val="clear" w:color="auto" w:fill="auto"/>
            <w:noWrap/>
            <w:hideMark/>
          </w:tcPr>
          <w:p w14:paraId="6DB88336" w14:textId="77777777" w:rsidR="00D13CC2" w:rsidRPr="001B5103" w:rsidRDefault="00D13CC2" w:rsidP="00D13CC2">
            <w:pPr>
              <w:pStyle w:val="TCH2"/>
            </w:pPr>
            <w:r w:rsidRPr="001B5103">
              <w:t>0–19</w:t>
            </w:r>
          </w:p>
        </w:tc>
        <w:tc>
          <w:tcPr>
            <w:tcW w:w="1170" w:type="dxa"/>
            <w:shd w:val="clear" w:color="auto" w:fill="auto"/>
            <w:noWrap/>
            <w:hideMark/>
          </w:tcPr>
          <w:p w14:paraId="5A8EA4C7" w14:textId="77777777" w:rsidR="00D13CC2" w:rsidRPr="001B5103" w:rsidRDefault="00D13CC2" w:rsidP="00D13CC2">
            <w:pPr>
              <w:pStyle w:val="TCH2"/>
            </w:pPr>
            <w:r w:rsidRPr="001B5103">
              <w:t>20–39</w:t>
            </w:r>
          </w:p>
        </w:tc>
        <w:tc>
          <w:tcPr>
            <w:tcW w:w="1080" w:type="dxa"/>
            <w:shd w:val="clear" w:color="auto" w:fill="auto"/>
            <w:noWrap/>
            <w:hideMark/>
          </w:tcPr>
          <w:p w14:paraId="2D54515E" w14:textId="77777777" w:rsidR="00D13CC2" w:rsidRPr="001B5103" w:rsidRDefault="00D13CC2" w:rsidP="00D13CC2">
            <w:pPr>
              <w:pStyle w:val="TCH2"/>
            </w:pPr>
            <w:r w:rsidRPr="001B5103">
              <w:t>40–60</w:t>
            </w:r>
          </w:p>
        </w:tc>
        <w:tc>
          <w:tcPr>
            <w:tcW w:w="1080" w:type="dxa"/>
            <w:shd w:val="clear" w:color="auto" w:fill="auto"/>
            <w:noWrap/>
            <w:hideMark/>
          </w:tcPr>
          <w:p w14:paraId="16C24C48" w14:textId="77777777" w:rsidR="00D13CC2" w:rsidRPr="001B5103" w:rsidRDefault="00D13CC2" w:rsidP="00D13CC2">
            <w:pPr>
              <w:pStyle w:val="TCH1"/>
            </w:pPr>
            <w:r w:rsidRPr="001B5103">
              <w:t>Total</w:t>
            </w:r>
          </w:p>
        </w:tc>
      </w:tr>
      <w:tr w:rsidR="00D13CC2" w:rsidRPr="001B5103" w14:paraId="73BEA12C" w14:textId="77777777" w:rsidTr="00D13CC2">
        <w:trPr>
          <w:trHeight w:val="312"/>
        </w:trPr>
        <w:tc>
          <w:tcPr>
            <w:tcW w:w="3240" w:type="dxa"/>
            <w:shd w:val="clear" w:color="auto" w:fill="auto"/>
            <w:noWrap/>
            <w:hideMark/>
          </w:tcPr>
          <w:p w14:paraId="75831AE6" w14:textId="5E4799D9" w:rsidR="00D13CC2" w:rsidRPr="001B5103" w:rsidRDefault="00D13CC2" w:rsidP="00D13CC2">
            <w:pPr>
              <w:pStyle w:val="TB"/>
            </w:pPr>
            <w:r w:rsidRPr="001B5103">
              <w:t>Automotive and luxury</w:t>
            </w:r>
          </w:p>
        </w:tc>
        <w:tc>
          <w:tcPr>
            <w:tcW w:w="2340" w:type="dxa"/>
            <w:shd w:val="clear" w:color="auto" w:fill="auto"/>
            <w:noWrap/>
          </w:tcPr>
          <w:p w14:paraId="41ABD753" w14:textId="77777777" w:rsidR="00D13CC2" w:rsidRPr="001B5103" w:rsidRDefault="00D13CC2" w:rsidP="00D13CC2">
            <w:pPr>
              <w:pStyle w:val="TB"/>
            </w:pPr>
          </w:p>
        </w:tc>
        <w:tc>
          <w:tcPr>
            <w:tcW w:w="1260" w:type="dxa"/>
            <w:shd w:val="clear" w:color="auto" w:fill="auto"/>
            <w:noWrap/>
          </w:tcPr>
          <w:p w14:paraId="78706909" w14:textId="77777777" w:rsidR="00D13CC2" w:rsidRPr="001B5103" w:rsidRDefault="00D13CC2" w:rsidP="00D13CC2">
            <w:pPr>
              <w:pStyle w:val="TB"/>
            </w:pPr>
          </w:p>
        </w:tc>
        <w:tc>
          <w:tcPr>
            <w:tcW w:w="1260" w:type="dxa"/>
            <w:shd w:val="clear" w:color="auto" w:fill="auto"/>
            <w:noWrap/>
          </w:tcPr>
          <w:p w14:paraId="0B7A6EF7" w14:textId="77777777" w:rsidR="00D13CC2" w:rsidRPr="001B5103" w:rsidRDefault="00D13CC2" w:rsidP="00D13CC2">
            <w:pPr>
              <w:pStyle w:val="TB"/>
            </w:pPr>
          </w:p>
        </w:tc>
        <w:tc>
          <w:tcPr>
            <w:tcW w:w="1170" w:type="dxa"/>
            <w:shd w:val="clear" w:color="auto" w:fill="auto"/>
            <w:noWrap/>
          </w:tcPr>
          <w:p w14:paraId="72FFB466" w14:textId="77777777" w:rsidR="00D13CC2" w:rsidRPr="001B5103" w:rsidRDefault="00D13CC2" w:rsidP="00D13CC2">
            <w:pPr>
              <w:pStyle w:val="TB"/>
            </w:pPr>
            <w:r w:rsidRPr="001B5103">
              <w:t>11</w:t>
            </w:r>
          </w:p>
        </w:tc>
        <w:tc>
          <w:tcPr>
            <w:tcW w:w="1170" w:type="dxa"/>
            <w:shd w:val="clear" w:color="auto" w:fill="auto"/>
            <w:noWrap/>
          </w:tcPr>
          <w:p w14:paraId="56B88F82" w14:textId="77777777" w:rsidR="00D13CC2" w:rsidRPr="001B5103" w:rsidRDefault="00D13CC2" w:rsidP="00D13CC2">
            <w:pPr>
              <w:pStyle w:val="TB"/>
            </w:pPr>
            <w:r w:rsidRPr="001B5103">
              <w:t>4</w:t>
            </w:r>
          </w:p>
        </w:tc>
        <w:tc>
          <w:tcPr>
            <w:tcW w:w="1080" w:type="dxa"/>
            <w:shd w:val="clear" w:color="auto" w:fill="auto"/>
            <w:noWrap/>
          </w:tcPr>
          <w:p w14:paraId="01666225" w14:textId="77777777" w:rsidR="00D13CC2" w:rsidRPr="001B5103" w:rsidRDefault="00D13CC2" w:rsidP="00D13CC2">
            <w:pPr>
              <w:pStyle w:val="TB"/>
            </w:pPr>
          </w:p>
        </w:tc>
        <w:tc>
          <w:tcPr>
            <w:tcW w:w="1080" w:type="dxa"/>
            <w:shd w:val="clear" w:color="auto" w:fill="auto"/>
            <w:noWrap/>
            <w:hideMark/>
          </w:tcPr>
          <w:p w14:paraId="4FCFD8D7" w14:textId="77777777" w:rsidR="00D13CC2" w:rsidRPr="001B5103" w:rsidRDefault="00D13CC2" w:rsidP="00D13CC2">
            <w:pPr>
              <w:pStyle w:val="TB"/>
            </w:pPr>
            <w:r w:rsidRPr="001B5103">
              <w:t>15</w:t>
            </w:r>
          </w:p>
        </w:tc>
      </w:tr>
      <w:tr w:rsidR="00D13CC2" w:rsidRPr="001B5103" w14:paraId="5AC8BF5C" w14:textId="77777777" w:rsidTr="00D13CC2">
        <w:trPr>
          <w:trHeight w:val="312"/>
        </w:trPr>
        <w:tc>
          <w:tcPr>
            <w:tcW w:w="3240" w:type="dxa"/>
            <w:shd w:val="clear" w:color="auto" w:fill="auto"/>
            <w:noWrap/>
            <w:hideMark/>
          </w:tcPr>
          <w:p w14:paraId="7339FDF5" w14:textId="77777777" w:rsidR="00D13CC2" w:rsidRPr="001B5103" w:rsidRDefault="00D13CC2" w:rsidP="00D13CC2">
            <w:pPr>
              <w:pStyle w:val="TB"/>
            </w:pPr>
            <w:r w:rsidRPr="001B5103">
              <w:t>Consumer packaged goods</w:t>
            </w:r>
          </w:p>
        </w:tc>
        <w:tc>
          <w:tcPr>
            <w:tcW w:w="2340" w:type="dxa"/>
            <w:shd w:val="clear" w:color="auto" w:fill="auto"/>
            <w:noWrap/>
          </w:tcPr>
          <w:p w14:paraId="12D08C47" w14:textId="77777777" w:rsidR="00D13CC2" w:rsidRPr="001B5103" w:rsidRDefault="00D13CC2" w:rsidP="00D13CC2">
            <w:pPr>
              <w:pStyle w:val="TB"/>
            </w:pPr>
          </w:p>
        </w:tc>
        <w:tc>
          <w:tcPr>
            <w:tcW w:w="1260" w:type="dxa"/>
            <w:shd w:val="clear" w:color="auto" w:fill="auto"/>
            <w:noWrap/>
          </w:tcPr>
          <w:p w14:paraId="65A24566" w14:textId="77777777" w:rsidR="00D13CC2" w:rsidRPr="001B5103" w:rsidRDefault="00D13CC2" w:rsidP="00D13CC2">
            <w:pPr>
              <w:pStyle w:val="TB"/>
            </w:pPr>
          </w:p>
        </w:tc>
        <w:tc>
          <w:tcPr>
            <w:tcW w:w="1260" w:type="dxa"/>
            <w:shd w:val="clear" w:color="auto" w:fill="auto"/>
            <w:noWrap/>
          </w:tcPr>
          <w:p w14:paraId="1D4D5072" w14:textId="77777777" w:rsidR="00D13CC2" w:rsidRPr="001B5103" w:rsidRDefault="00D13CC2" w:rsidP="00D13CC2">
            <w:pPr>
              <w:pStyle w:val="TB"/>
            </w:pPr>
            <w:r w:rsidRPr="001B5103">
              <w:t>2</w:t>
            </w:r>
          </w:p>
        </w:tc>
        <w:tc>
          <w:tcPr>
            <w:tcW w:w="1170" w:type="dxa"/>
            <w:shd w:val="clear" w:color="auto" w:fill="auto"/>
            <w:noWrap/>
          </w:tcPr>
          <w:p w14:paraId="3A13D897" w14:textId="77777777" w:rsidR="00D13CC2" w:rsidRPr="001B5103" w:rsidRDefault="00D13CC2" w:rsidP="00D13CC2">
            <w:pPr>
              <w:pStyle w:val="TB"/>
            </w:pPr>
            <w:r w:rsidRPr="001B5103">
              <w:t>10</w:t>
            </w:r>
          </w:p>
        </w:tc>
        <w:tc>
          <w:tcPr>
            <w:tcW w:w="1170" w:type="dxa"/>
            <w:shd w:val="clear" w:color="auto" w:fill="auto"/>
            <w:noWrap/>
          </w:tcPr>
          <w:p w14:paraId="2668F505" w14:textId="77777777" w:rsidR="00D13CC2" w:rsidRPr="001B5103" w:rsidRDefault="00D13CC2" w:rsidP="00D13CC2">
            <w:pPr>
              <w:pStyle w:val="TB"/>
            </w:pPr>
          </w:p>
        </w:tc>
        <w:tc>
          <w:tcPr>
            <w:tcW w:w="1080" w:type="dxa"/>
            <w:shd w:val="clear" w:color="auto" w:fill="auto"/>
            <w:noWrap/>
          </w:tcPr>
          <w:p w14:paraId="238C8454" w14:textId="77777777" w:rsidR="00D13CC2" w:rsidRPr="001B5103" w:rsidRDefault="00D13CC2" w:rsidP="00D13CC2">
            <w:pPr>
              <w:pStyle w:val="TB"/>
            </w:pPr>
          </w:p>
        </w:tc>
        <w:tc>
          <w:tcPr>
            <w:tcW w:w="1080" w:type="dxa"/>
            <w:shd w:val="clear" w:color="auto" w:fill="auto"/>
            <w:noWrap/>
            <w:hideMark/>
          </w:tcPr>
          <w:p w14:paraId="60BD573E" w14:textId="77777777" w:rsidR="00D13CC2" w:rsidRPr="001B5103" w:rsidRDefault="00D13CC2" w:rsidP="00D13CC2">
            <w:pPr>
              <w:pStyle w:val="TB"/>
            </w:pPr>
            <w:r w:rsidRPr="001B5103">
              <w:t>12</w:t>
            </w:r>
          </w:p>
        </w:tc>
      </w:tr>
      <w:tr w:rsidR="00D13CC2" w:rsidRPr="001B5103" w14:paraId="2781FD16" w14:textId="77777777" w:rsidTr="00D13CC2">
        <w:trPr>
          <w:trHeight w:val="312"/>
        </w:trPr>
        <w:tc>
          <w:tcPr>
            <w:tcW w:w="3240" w:type="dxa"/>
            <w:shd w:val="clear" w:color="auto" w:fill="auto"/>
            <w:noWrap/>
            <w:hideMark/>
          </w:tcPr>
          <w:p w14:paraId="62622475" w14:textId="77777777" w:rsidR="00D13CC2" w:rsidRPr="001B5103" w:rsidRDefault="00D13CC2" w:rsidP="00D13CC2">
            <w:pPr>
              <w:pStyle w:val="TB"/>
            </w:pPr>
            <w:r w:rsidRPr="001B5103">
              <w:t>Financial services</w:t>
            </w:r>
          </w:p>
        </w:tc>
        <w:tc>
          <w:tcPr>
            <w:tcW w:w="2340" w:type="dxa"/>
            <w:shd w:val="clear" w:color="auto" w:fill="auto"/>
            <w:noWrap/>
          </w:tcPr>
          <w:p w14:paraId="6A1D75E4" w14:textId="77777777" w:rsidR="00D13CC2" w:rsidRPr="001B5103" w:rsidRDefault="00D13CC2" w:rsidP="00D13CC2">
            <w:pPr>
              <w:pStyle w:val="TB"/>
            </w:pPr>
          </w:p>
        </w:tc>
        <w:tc>
          <w:tcPr>
            <w:tcW w:w="1260" w:type="dxa"/>
            <w:shd w:val="clear" w:color="auto" w:fill="auto"/>
            <w:noWrap/>
          </w:tcPr>
          <w:p w14:paraId="0740A06C" w14:textId="77777777" w:rsidR="00D13CC2" w:rsidRPr="001B5103" w:rsidRDefault="00D13CC2" w:rsidP="00D13CC2">
            <w:pPr>
              <w:pStyle w:val="TB"/>
            </w:pPr>
            <w:r w:rsidRPr="001B5103">
              <w:t>1</w:t>
            </w:r>
          </w:p>
        </w:tc>
        <w:tc>
          <w:tcPr>
            <w:tcW w:w="1260" w:type="dxa"/>
            <w:shd w:val="clear" w:color="auto" w:fill="auto"/>
            <w:noWrap/>
          </w:tcPr>
          <w:p w14:paraId="5556F49F" w14:textId="77777777" w:rsidR="00D13CC2" w:rsidRPr="001B5103" w:rsidRDefault="00D13CC2" w:rsidP="00D13CC2">
            <w:pPr>
              <w:pStyle w:val="TB"/>
            </w:pPr>
            <w:r w:rsidRPr="001B5103">
              <w:t>6</w:t>
            </w:r>
          </w:p>
        </w:tc>
        <w:tc>
          <w:tcPr>
            <w:tcW w:w="1170" w:type="dxa"/>
            <w:shd w:val="clear" w:color="auto" w:fill="auto"/>
            <w:noWrap/>
          </w:tcPr>
          <w:p w14:paraId="03F36A1B" w14:textId="77777777" w:rsidR="00D13CC2" w:rsidRPr="001B5103" w:rsidRDefault="00D13CC2" w:rsidP="00D13CC2">
            <w:pPr>
              <w:pStyle w:val="TB"/>
            </w:pPr>
            <w:r w:rsidRPr="001B5103">
              <w:t>7</w:t>
            </w:r>
          </w:p>
        </w:tc>
        <w:tc>
          <w:tcPr>
            <w:tcW w:w="1170" w:type="dxa"/>
            <w:shd w:val="clear" w:color="auto" w:fill="auto"/>
            <w:noWrap/>
          </w:tcPr>
          <w:p w14:paraId="2C3A4854" w14:textId="77777777" w:rsidR="00D13CC2" w:rsidRPr="001B5103" w:rsidRDefault="00D13CC2" w:rsidP="00D13CC2">
            <w:pPr>
              <w:pStyle w:val="TB"/>
            </w:pPr>
          </w:p>
        </w:tc>
        <w:tc>
          <w:tcPr>
            <w:tcW w:w="1080" w:type="dxa"/>
            <w:shd w:val="clear" w:color="auto" w:fill="auto"/>
            <w:noWrap/>
          </w:tcPr>
          <w:p w14:paraId="52F59309" w14:textId="77777777" w:rsidR="00D13CC2" w:rsidRPr="001B5103" w:rsidRDefault="00D13CC2" w:rsidP="00D13CC2">
            <w:pPr>
              <w:pStyle w:val="TB"/>
            </w:pPr>
          </w:p>
        </w:tc>
        <w:tc>
          <w:tcPr>
            <w:tcW w:w="1080" w:type="dxa"/>
            <w:shd w:val="clear" w:color="auto" w:fill="auto"/>
            <w:noWrap/>
            <w:hideMark/>
          </w:tcPr>
          <w:p w14:paraId="321695EA" w14:textId="77777777" w:rsidR="00D13CC2" w:rsidRPr="001B5103" w:rsidRDefault="00D13CC2" w:rsidP="00D13CC2">
            <w:pPr>
              <w:pStyle w:val="TB"/>
            </w:pPr>
            <w:r w:rsidRPr="001B5103">
              <w:t>14</w:t>
            </w:r>
          </w:p>
        </w:tc>
      </w:tr>
      <w:tr w:rsidR="00D13CC2" w:rsidRPr="001B5103" w14:paraId="4D959BFA" w14:textId="77777777" w:rsidTr="00D13CC2">
        <w:trPr>
          <w:trHeight w:val="312"/>
        </w:trPr>
        <w:tc>
          <w:tcPr>
            <w:tcW w:w="3240" w:type="dxa"/>
            <w:shd w:val="clear" w:color="auto" w:fill="auto"/>
            <w:noWrap/>
            <w:hideMark/>
          </w:tcPr>
          <w:p w14:paraId="40D70EFB" w14:textId="77777777" w:rsidR="00D13CC2" w:rsidRPr="001B5103" w:rsidRDefault="00D13CC2" w:rsidP="00D13CC2">
            <w:pPr>
              <w:pStyle w:val="TB"/>
            </w:pPr>
            <w:r w:rsidRPr="001B5103">
              <w:t>Other</w:t>
            </w:r>
          </w:p>
        </w:tc>
        <w:tc>
          <w:tcPr>
            <w:tcW w:w="2340" w:type="dxa"/>
            <w:shd w:val="clear" w:color="auto" w:fill="auto"/>
            <w:noWrap/>
          </w:tcPr>
          <w:p w14:paraId="156692CC" w14:textId="77777777" w:rsidR="00D13CC2" w:rsidRPr="001B5103" w:rsidRDefault="00D13CC2" w:rsidP="00D13CC2">
            <w:pPr>
              <w:pStyle w:val="TB"/>
            </w:pPr>
          </w:p>
        </w:tc>
        <w:tc>
          <w:tcPr>
            <w:tcW w:w="1260" w:type="dxa"/>
            <w:shd w:val="clear" w:color="auto" w:fill="auto"/>
            <w:noWrap/>
          </w:tcPr>
          <w:p w14:paraId="1B1A46E5" w14:textId="77777777" w:rsidR="00D13CC2" w:rsidRPr="001B5103" w:rsidRDefault="00D13CC2" w:rsidP="00D13CC2">
            <w:pPr>
              <w:pStyle w:val="TB"/>
            </w:pPr>
          </w:p>
        </w:tc>
        <w:tc>
          <w:tcPr>
            <w:tcW w:w="1260" w:type="dxa"/>
            <w:shd w:val="clear" w:color="auto" w:fill="auto"/>
            <w:noWrap/>
          </w:tcPr>
          <w:p w14:paraId="5A1E8E2A" w14:textId="77777777" w:rsidR="00D13CC2" w:rsidRPr="001B5103" w:rsidRDefault="00D13CC2" w:rsidP="00D13CC2">
            <w:pPr>
              <w:pStyle w:val="TB"/>
            </w:pPr>
            <w:r w:rsidRPr="001B5103">
              <w:t>2</w:t>
            </w:r>
          </w:p>
        </w:tc>
        <w:tc>
          <w:tcPr>
            <w:tcW w:w="1170" w:type="dxa"/>
            <w:shd w:val="clear" w:color="auto" w:fill="auto"/>
            <w:noWrap/>
          </w:tcPr>
          <w:p w14:paraId="6140CC54" w14:textId="77777777" w:rsidR="00D13CC2" w:rsidRPr="001B5103" w:rsidRDefault="00D13CC2" w:rsidP="00D13CC2">
            <w:pPr>
              <w:pStyle w:val="TB"/>
            </w:pPr>
            <w:r w:rsidRPr="001B5103">
              <w:t>20</w:t>
            </w:r>
          </w:p>
        </w:tc>
        <w:tc>
          <w:tcPr>
            <w:tcW w:w="1170" w:type="dxa"/>
            <w:shd w:val="clear" w:color="auto" w:fill="auto"/>
            <w:noWrap/>
          </w:tcPr>
          <w:p w14:paraId="0DEBA203" w14:textId="77777777" w:rsidR="00D13CC2" w:rsidRPr="001B5103" w:rsidRDefault="00D13CC2" w:rsidP="00D13CC2">
            <w:pPr>
              <w:pStyle w:val="TB"/>
            </w:pPr>
            <w:r w:rsidRPr="001B5103">
              <w:t>4</w:t>
            </w:r>
          </w:p>
        </w:tc>
        <w:tc>
          <w:tcPr>
            <w:tcW w:w="1080" w:type="dxa"/>
            <w:shd w:val="clear" w:color="auto" w:fill="auto"/>
            <w:noWrap/>
          </w:tcPr>
          <w:p w14:paraId="23B30B5B" w14:textId="77777777" w:rsidR="00D13CC2" w:rsidRPr="001B5103" w:rsidRDefault="00D13CC2" w:rsidP="00D13CC2">
            <w:pPr>
              <w:pStyle w:val="TB"/>
            </w:pPr>
          </w:p>
        </w:tc>
        <w:tc>
          <w:tcPr>
            <w:tcW w:w="1080" w:type="dxa"/>
            <w:shd w:val="clear" w:color="auto" w:fill="auto"/>
            <w:noWrap/>
            <w:hideMark/>
          </w:tcPr>
          <w:p w14:paraId="26C779BA" w14:textId="77777777" w:rsidR="00D13CC2" w:rsidRPr="001B5103" w:rsidRDefault="00D13CC2" w:rsidP="00D13CC2">
            <w:pPr>
              <w:pStyle w:val="TB"/>
            </w:pPr>
            <w:r w:rsidRPr="001B5103">
              <w:t>26</w:t>
            </w:r>
          </w:p>
        </w:tc>
      </w:tr>
      <w:tr w:rsidR="00D13CC2" w:rsidRPr="001B5103" w14:paraId="6C4A5C0E" w14:textId="77777777" w:rsidTr="00D13CC2">
        <w:trPr>
          <w:trHeight w:val="312"/>
        </w:trPr>
        <w:tc>
          <w:tcPr>
            <w:tcW w:w="3240" w:type="dxa"/>
            <w:shd w:val="clear" w:color="auto" w:fill="auto"/>
            <w:noWrap/>
            <w:hideMark/>
          </w:tcPr>
          <w:p w14:paraId="7F8DA3A1" w14:textId="77777777" w:rsidR="00D13CC2" w:rsidRPr="001B5103" w:rsidRDefault="00D13CC2" w:rsidP="00D13CC2">
            <w:pPr>
              <w:pStyle w:val="TB"/>
            </w:pPr>
            <w:r w:rsidRPr="001B5103">
              <w:t>Technology</w:t>
            </w:r>
          </w:p>
        </w:tc>
        <w:tc>
          <w:tcPr>
            <w:tcW w:w="2340" w:type="dxa"/>
            <w:shd w:val="clear" w:color="auto" w:fill="auto"/>
            <w:noWrap/>
          </w:tcPr>
          <w:p w14:paraId="77CB4136" w14:textId="77777777" w:rsidR="00D13CC2" w:rsidRPr="001B5103" w:rsidRDefault="00D13CC2" w:rsidP="00D13CC2">
            <w:pPr>
              <w:pStyle w:val="TB"/>
            </w:pPr>
            <w:r w:rsidRPr="001B5103">
              <w:t>1</w:t>
            </w:r>
          </w:p>
        </w:tc>
        <w:tc>
          <w:tcPr>
            <w:tcW w:w="1260" w:type="dxa"/>
            <w:shd w:val="clear" w:color="auto" w:fill="auto"/>
            <w:noWrap/>
          </w:tcPr>
          <w:p w14:paraId="4B9199D8" w14:textId="77777777" w:rsidR="00D13CC2" w:rsidRPr="001B5103" w:rsidRDefault="00D13CC2" w:rsidP="00D13CC2">
            <w:pPr>
              <w:pStyle w:val="TB"/>
            </w:pPr>
            <w:r w:rsidRPr="001B5103">
              <w:t>3</w:t>
            </w:r>
          </w:p>
        </w:tc>
        <w:tc>
          <w:tcPr>
            <w:tcW w:w="1260" w:type="dxa"/>
            <w:shd w:val="clear" w:color="auto" w:fill="auto"/>
            <w:noWrap/>
          </w:tcPr>
          <w:p w14:paraId="2BC7DC98" w14:textId="77777777" w:rsidR="00D13CC2" w:rsidRPr="001B5103" w:rsidRDefault="00D13CC2" w:rsidP="00D13CC2">
            <w:pPr>
              <w:pStyle w:val="TB"/>
            </w:pPr>
            <w:r w:rsidRPr="001B5103">
              <w:t>4</w:t>
            </w:r>
          </w:p>
        </w:tc>
        <w:tc>
          <w:tcPr>
            <w:tcW w:w="1170" w:type="dxa"/>
            <w:shd w:val="clear" w:color="auto" w:fill="auto"/>
            <w:noWrap/>
          </w:tcPr>
          <w:p w14:paraId="2D6686FD" w14:textId="77777777" w:rsidR="00D13CC2" w:rsidRPr="001B5103" w:rsidRDefault="00D13CC2" w:rsidP="00D13CC2">
            <w:pPr>
              <w:pStyle w:val="TB"/>
            </w:pPr>
            <w:r w:rsidRPr="001B5103">
              <w:t>4</w:t>
            </w:r>
          </w:p>
        </w:tc>
        <w:tc>
          <w:tcPr>
            <w:tcW w:w="1170" w:type="dxa"/>
            <w:shd w:val="clear" w:color="auto" w:fill="auto"/>
            <w:noWrap/>
          </w:tcPr>
          <w:p w14:paraId="51557499" w14:textId="77777777" w:rsidR="00D13CC2" w:rsidRPr="001B5103" w:rsidRDefault="00D13CC2" w:rsidP="00D13CC2">
            <w:pPr>
              <w:pStyle w:val="TB"/>
            </w:pPr>
            <w:r w:rsidRPr="001B5103">
              <w:t>2</w:t>
            </w:r>
          </w:p>
        </w:tc>
        <w:tc>
          <w:tcPr>
            <w:tcW w:w="1080" w:type="dxa"/>
            <w:shd w:val="clear" w:color="auto" w:fill="auto"/>
            <w:noWrap/>
          </w:tcPr>
          <w:p w14:paraId="5666DF82" w14:textId="77777777" w:rsidR="00D13CC2" w:rsidRPr="001B5103" w:rsidRDefault="00D13CC2" w:rsidP="00D13CC2">
            <w:pPr>
              <w:pStyle w:val="TB"/>
            </w:pPr>
            <w:r w:rsidRPr="001B5103">
              <w:t>1</w:t>
            </w:r>
          </w:p>
        </w:tc>
        <w:tc>
          <w:tcPr>
            <w:tcW w:w="1080" w:type="dxa"/>
            <w:shd w:val="clear" w:color="auto" w:fill="auto"/>
            <w:noWrap/>
            <w:hideMark/>
          </w:tcPr>
          <w:p w14:paraId="43995478" w14:textId="77777777" w:rsidR="00D13CC2" w:rsidRPr="001B5103" w:rsidRDefault="00D13CC2" w:rsidP="00D13CC2">
            <w:pPr>
              <w:pStyle w:val="TB"/>
            </w:pPr>
            <w:r w:rsidRPr="001B5103">
              <w:t>15</w:t>
            </w:r>
          </w:p>
        </w:tc>
      </w:tr>
      <w:tr w:rsidR="00D13CC2" w:rsidRPr="00C90477" w14:paraId="02BF2977" w14:textId="77777777" w:rsidTr="00D13CC2">
        <w:trPr>
          <w:trHeight w:val="312"/>
        </w:trPr>
        <w:tc>
          <w:tcPr>
            <w:tcW w:w="3240" w:type="dxa"/>
            <w:shd w:val="clear" w:color="auto" w:fill="auto"/>
            <w:noWrap/>
            <w:hideMark/>
          </w:tcPr>
          <w:p w14:paraId="7BBA6477" w14:textId="77777777" w:rsidR="00D13CC2" w:rsidRPr="001B5103" w:rsidRDefault="00D13CC2" w:rsidP="00D13CC2">
            <w:pPr>
              <w:pStyle w:val="TB"/>
            </w:pPr>
            <w:r w:rsidRPr="001B5103">
              <w:t>Total</w:t>
            </w:r>
          </w:p>
        </w:tc>
        <w:tc>
          <w:tcPr>
            <w:tcW w:w="2340" w:type="dxa"/>
            <w:shd w:val="clear" w:color="auto" w:fill="auto"/>
            <w:noWrap/>
            <w:hideMark/>
          </w:tcPr>
          <w:p w14:paraId="38AD3246" w14:textId="77777777" w:rsidR="00D13CC2" w:rsidRPr="001B5103" w:rsidRDefault="00D13CC2" w:rsidP="00D13CC2">
            <w:pPr>
              <w:pStyle w:val="TB"/>
            </w:pPr>
            <w:r w:rsidRPr="001B5103">
              <w:t>1</w:t>
            </w:r>
          </w:p>
        </w:tc>
        <w:tc>
          <w:tcPr>
            <w:tcW w:w="1260" w:type="dxa"/>
            <w:shd w:val="clear" w:color="auto" w:fill="auto"/>
            <w:noWrap/>
            <w:hideMark/>
          </w:tcPr>
          <w:p w14:paraId="676E89CF" w14:textId="77777777" w:rsidR="00D13CC2" w:rsidRPr="001B5103" w:rsidRDefault="00D13CC2" w:rsidP="00D13CC2">
            <w:pPr>
              <w:pStyle w:val="TB"/>
            </w:pPr>
            <w:r w:rsidRPr="001B5103">
              <w:t>4</w:t>
            </w:r>
          </w:p>
        </w:tc>
        <w:tc>
          <w:tcPr>
            <w:tcW w:w="1260" w:type="dxa"/>
            <w:shd w:val="clear" w:color="auto" w:fill="auto"/>
            <w:noWrap/>
            <w:hideMark/>
          </w:tcPr>
          <w:p w14:paraId="16A9B6FF" w14:textId="77777777" w:rsidR="00D13CC2" w:rsidRPr="001B5103" w:rsidRDefault="00D13CC2" w:rsidP="00D13CC2">
            <w:pPr>
              <w:pStyle w:val="TB"/>
            </w:pPr>
            <w:r w:rsidRPr="001B5103">
              <w:t>14</w:t>
            </w:r>
          </w:p>
        </w:tc>
        <w:tc>
          <w:tcPr>
            <w:tcW w:w="1170" w:type="dxa"/>
            <w:shd w:val="clear" w:color="auto" w:fill="auto"/>
            <w:noWrap/>
            <w:hideMark/>
          </w:tcPr>
          <w:p w14:paraId="07DE2497" w14:textId="77777777" w:rsidR="00D13CC2" w:rsidRPr="001B5103" w:rsidRDefault="00D13CC2" w:rsidP="00D13CC2">
            <w:pPr>
              <w:pStyle w:val="TB"/>
            </w:pPr>
            <w:r w:rsidRPr="001B5103">
              <w:t>52</w:t>
            </w:r>
          </w:p>
        </w:tc>
        <w:tc>
          <w:tcPr>
            <w:tcW w:w="1170" w:type="dxa"/>
            <w:shd w:val="clear" w:color="auto" w:fill="auto"/>
            <w:noWrap/>
            <w:hideMark/>
          </w:tcPr>
          <w:p w14:paraId="702E6110" w14:textId="77777777" w:rsidR="00D13CC2" w:rsidRPr="001B5103" w:rsidRDefault="00D13CC2" w:rsidP="00D13CC2">
            <w:pPr>
              <w:pStyle w:val="TB"/>
            </w:pPr>
            <w:r w:rsidRPr="001B5103">
              <w:t>10</w:t>
            </w:r>
          </w:p>
        </w:tc>
        <w:tc>
          <w:tcPr>
            <w:tcW w:w="1080" w:type="dxa"/>
            <w:shd w:val="clear" w:color="auto" w:fill="auto"/>
            <w:noWrap/>
            <w:hideMark/>
          </w:tcPr>
          <w:p w14:paraId="3E4E8319" w14:textId="77777777" w:rsidR="00D13CC2" w:rsidRPr="001B5103" w:rsidRDefault="00D13CC2" w:rsidP="00D13CC2">
            <w:pPr>
              <w:pStyle w:val="TB"/>
            </w:pPr>
            <w:r w:rsidRPr="001B5103">
              <w:t>1</w:t>
            </w:r>
          </w:p>
        </w:tc>
        <w:tc>
          <w:tcPr>
            <w:tcW w:w="1080" w:type="dxa"/>
            <w:shd w:val="clear" w:color="auto" w:fill="auto"/>
            <w:noWrap/>
            <w:hideMark/>
          </w:tcPr>
          <w:p w14:paraId="6508194A" w14:textId="77777777" w:rsidR="00D13CC2" w:rsidRPr="001B5103" w:rsidRDefault="00D13CC2" w:rsidP="00D13CC2">
            <w:pPr>
              <w:pStyle w:val="TB"/>
            </w:pPr>
            <w:r w:rsidRPr="001B5103">
              <w:t>82</w:t>
            </w:r>
          </w:p>
        </w:tc>
      </w:tr>
    </w:tbl>
    <w:p w14:paraId="18349799" w14:textId="77777777" w:rsidR="00EB0876" w:rsidRDefault="00EB0876" w:rsidP="00D13CC2">
      <w:pPr>
        <w:pStyle w:val="SOLNLLL"/>
      </w:pPr>
    </w:p>
    <w:p w14:paraId="3E7B3F52" w14:textId="77777777" w:rsidR="00EB0876" w:rsidRDefault="00EB0876">
      <w:pPr>
        <w:rPr>
          <w:sz w:val="24"/>
        </w:rPr>
      </w:pPr>
      <w:r>
        <w:br w:type="page"/>
      </w:r>
    </w:p>
    <w:p w14:paraId="7AA67E30" w14:textId="3F8B419D" w:rsidR="00D13CC2" w:rsidRPr="001B5103" w:rsidRDefault="00D13CC2" w:rsidP="00D13CC2">
      <w:pPr>
        <w:pStyle w:val="SOLNLLL"/>
      </w:pPr>
      <w:r w:rsidRPr="001B5103">
        <w:lastRenderedPageBreak/>
        <w:t>e.</w:t>
      </w:r>
    </w:p>
    <w:tbl>
      <w:tblPr>
        <w:tblW w:w="5219" w:type="dxa"/>
        <w:tblInd w:w="1368" w:type="dxa"/>
        <w:tblLook w:val="04A0" w:firstRow="1" w:lastRow="0" w:firstColumn="1" w:lastColumn="0" w:noHBand="0" w:noVBand="1"/>
      </w:tblPr>
      <w:tblGrid>
        <w:gridCol w:w="3880"/>
        <w:gridCol w:w="1339"/>
      </w:tblGrid>
      <w:tr w:rsidR="00D13CC2" w:rsidRPr="001B5103" w14:paraId="025C0CEA" w14:textId="77777777" w:rsidTr="00767F22">
        <w:trPr>
          <w:trHeight w:val="312"/>
        </w:trPr>
        <w:tc>
          <w:tcPr>
            <w:tcW w:w="3880" w:type="dxa"/>
            <w:shd w:val="clear" w:color="auto" w:fill="auto"/>
            <w:noWrap/>
            <w:hideMark/>
          </w:tcPr>
          <w:p w14:paraId="6043EDFA" w14:textId="123BABE3" w:rsidR="00D13CC2" w:rsidRPr="001B5103" w:rsidRDefault="009E5F0F" w:rsidP="00D13CC2">
            <w:pPr>
              <w:pStyle w:val="TCH1"/>
              <w:rPr>
                <w:bCs/>
              </w:rPr>
            </w:pPr>
            <w:r>
              <w:t>One</w:t>
            </w:r>
            <w:r w:rsidR="00D13CC2" w:rsidRPr="001B5103">
              <w:t>-Y</w:t>
            </w:r>
            <w:r>
              <w:t>ea</w:t>
            </w:r>
            <w:r w:rsidR="00D13CC2" w:rsidRPr="001B5103">
              <w:t>r Value Change (%)</w:t>
            </w:r>
          </w:p>
        </w:tc>
        <w:tc>
          <w:tcPr>
            <w:tcW w:w="0" w:type="auto"/>
            <w:shd w:val="clear" w:color="auto" w:fill="auto"/>
            <w:noWrap/>
            <w:hideMark/>
          </w:tcPr>
          <w:p w14:paraId="290D6803" w14:textId="77777777" w:rsidR="00D13CC2" w:rsidRPr="001B5103" w:rsidRDefault="00D13CC2" w:rsidP="00D13CC2">
            <w:pPr>
              <w:pStyle w:val="TCH1"/>
              <w:rPr>
                <w:bCs/>
              </w:rPr>
            </w:pPr>
            <w:r w:rsidRPr="001B5103">
              <w:rPr>
                <w:bCs/>
              </w:rPr>
              <w:t>Frequency</w:t>
            </w:r>
          </w:p>
        </w:tc>
      </w:tr>
      <w:tr w:rsidR="00D13CC2" w:rsidRPr="001B5103" w14:paraId="5998258E" w14:textId="77777777" w:rsidTr="00767F22">
        <w:trPr>
          <w:trHeight w:val="312"/>
        </w:trPr>
        <w:tc>
          <w:tcPr>
            <w:tcW w:w="3880" w:type="dxa"/>
            <w:shd w:val="clear" w:color="auto" w:fill="auto"/>
            <w:noWrap/>
            <w:hideMark/>
          </w:tcPr>
          <w:p w14:paraId="20682DF9" w14:textId="163DD598" w:rsidR="00D13CC2" w:rsidRPr="001B5103" w:rsidRDefault="00D13CC2" w:rsidP="00D13CC2">
            <w:pPr>
              <w:pStyle w:val="TB"/>
            </w:pPr>
            <w:r w:rsidRPr="001B5103">
              <w:t>–60–41</w:t>
            </w:r>
          </w:p>
        </w:tc>
        <w:tc>
          <w:tcPr>
            <w:tcW w:w="0" w:type="auto"/>
            <w:shd w:val="clear" w:color="auto" w:fill="auto"/>
            <w:noWrap/>
            <w:hideMark/>
          </w:tcPr>
          <w:p w14:paraId="57B86F71" w14:textId="77777777" w:rsidR="00D13CC2" w:rsidRPr="001B5103" w:rsidRDefault="00D13CC2" w:rsidP="00D13CC2">
            <w:pPr>
              <w:pStyle w:val="TB"/>
            </w:pPr>
            <w:r w:rsidRPr="001B5103">
              <w:t>1</w:t>
            </w:r>
          </w:p>
        </w:tc>
      </w:tr>
      <w:tr w:rsidR="00D13CC2" w:rsidRPr="001B5103" w14:paraId="42505136" w14:textId="77777777" w:rsidTr="00767F22">
        <w:trPr>
          <w:trHeight w:val="312"/>
        </w:trPr>
        <w:tc>
          <w:tcPr>
            <w:tcW w:w="3880" w:type="dxa"/>
            <w:shd w:val="clear" w:color="auto" w:fill="auto"/>
            <w:noWrap/>
            <w:hideMark/>
          </w:tcPr>
          <w:p w14:paraId="3CE59AD1" w14:textId="77777777" w:rsidR="00D13CC2" w:rsidRPr="001B5103" w:rsidRDefault="00D13CC2" w:rsidP="00D13CC2">
            <w:pPr>
              <w:pStyle w:val="TB"/>
            </w:pPr>
            <w:r w:rsidRPr="001B5103">
              <w:t>–40–21</w:t>
            </w:r>
          </w:p>
        </w:tc>
        <w:tc>
          <w:tcPr>
            <w:tcW w:w="0" w:type="auto"/>
            <w:shd w:val="clear" w:color="auto" w:fill="auto"/>
            <w:noWrap/>
            <w:hideMark/>
          </w:tcPr>
          <w:p w14:paraId="4F7122C9" w14:textId="77777777" w:rsidR="00D13CC2" w:rsidRPr="001B5103" w:rsidRDefault="00D13CC2" w:rsidP="00D13CC2">
            <w:pPr>
              <w:pStyle w:val="TB"/>
            </w:pPr>
            <w:r w:rsidRPr="001B5103">
              <w:t>4</w:t>
            </w:r>
          </w:p>
        </w:tc>
      </w:tr>
      <w:tr w:rsidR="00D13CC2" w:rsidRPr="00405986" w14:paraId="353FD570" w14:textId="77777777" w:rsidTr="00767F22">
        <w:trPr>
          <w:trHeight w:val="312"/>
        </w:trPr>
        <w:tc>
          <w:tcPr>
            <w:tcW w:w="3880" w:type="dxa"/>
            <w:shd w:val="clear" w:color="auto" w:fill="auto"/>
            <w:noWrap/>
            <w:hideMark/>
          </w:tcPr>
          <w:p w14:paraId="1E485671" w14:textId="77777777" w:rsidR="00D13CC2" w:rsidRPr="001B5103" w:rsidRDefault="00D13CC2" w:rsidP="00D13CC2">
            <w:pPr>
              <w:pStyle w:val="TB"/>
            </w:pPr>
            <w:r w:rsidRPr="001B5103">
              <w:t>–20–1</w:t>
            </w:r>
          </w:p>
        </w:tc>
        <w:tc>
          <w:tcPr>
            <w:tcW w:w="0" w:type="auto"/>
            <w:shd w:val="clear" w:color="auto" w:fill="auto"/>
            <w:noWrap/>
            <w:hideMark/>
          </w:tcPr>
          <w:p w14:paraId="5828EE03" w14:textId="77777777" w:rsidR="00D13CC2" w:rsidRPr="001B5103" w:rsidRDefault="00D13CC2" w:rsidP="00D13CC2">
            <w:pPr>
              <w:pStyle w:val="TB"/>
            </w:pPr>
            <w:r w:rsidRPr="001B5103">
              <w:t>14</w:t>
            </w:r>
          </w:p>
        </w:tc>
      </w:tr>
      <w:tr w:rsidR="00D13CC2" w:rsidRPr="001B5103" w14:paraId="31815C55" w14:textId="77777777" w:rsidTr="00767F22">
        <w:trPr>
          <w:trHeight w:val="312"/>
        </w:trPr>
        <w:tc>
          <w:tcPr>
            <w:tcW w:w="3880" w:type="dxa"/>
            <w:shd w:val="clear" w:color="auto" w:fill="auto"/>
            <w:noWrap/>
            <w:hideMark/>
          </w:tcPr>
          <w:p w14:paraId="6CEBF630" w14:textId="77777777" w:rsidR="00D13CC2" w:rsidRPr="001B5103" w:rsidRDefault="00D13CC2" w:rsidP="00D13CC2">
            <w:pPr>
              <w:pStyle w:val="TB"/>
            </w:pPr>
            <w:r w:rsidRPr="001B5103">
              <w:t>0–19</w:t>
            </w:r>
          </w:p>
        </w:tc>
        <w:tc>
          <w:tcPr>
            <w:tcW w:w="0" w:type="auto"/>
            <w:shd w:val="clear" w:color="auto" w:fill="auto"/>
            <w:noWrap/>
            <w:hideMark/>
          </w:tcPr>
          <w:p w14:paraId="33507ABC" w14:textId="77777777" w:rsidR="00D13CC2" w:rsidRPr="001B5103" w:rsidRDefault="00D13CC2" w:rsidP="00D13CC2">
            <w:pPr>
              <w:pStyle w:val="TB"/>
            </w:pPr>
            <w:r w:rsidRPr="001B5103">
              <w:t>52</w:t>
            </w:r>
          </w:p>
        </w:tc>
      </w:tr>
      <w:tr w:rsidR="00D13CC2" w:rsidRPr="001B5103" w14:paraId="5C19D7A3" w14:textId="77777777" w:rsidTr="00767F22">
        <w:trPr>
          <w:trHeight w:val="312"/>
        </w:trPr>
        <w:tc>
          <w:tcPr>
            <w:tcW w:w="3880" w:type="dxa"/>
            <w:shd w:val="clear" w:color="auto" w:fill="auto"/>
            <w:noWrap/>
            <w:hideMark/>
          </w:tcPr>
          <w:p w14:paraId="4AC00125" w14:textId="77777777" w:rsidR="00D13CC2" w:rsidRPr="001B5103" w:rsidRDefault="00D13CC2" w:rsidP="00D13CC2">
            <w:pPr>
              <w:pStyle w:val="TB"/>
            </w:pPr>
            <w:r w:rsidRPr="001B5103">
              <w:t>20–39</w:t>
            </w:r>
          </w:p>
        </w:tc>
        <w:tc>
          <w:tcPr>
            <w:tcW w:w="0" w:type="auto"/>
            <w:shd w:val="clear" w:color="auto" w:fill="auto"/>
            <w:noWrap/>
            <w:hideMark/>
          </w:tcPr>
          <w:p w14:paraId="42F8C13B" w14:textId="77777777" w:rsidR="00D13CC2" w:rsidRPr="001B5103" w:rsidRDefault="00D13CC2" w:rsidP="00D13CC2">
            <w:pPr>
              <w:pStyle w:val="TB"/>
            </w:pPr>
            <w:r w:rsidRPr="001B5103">
              <w:t>10</w:t>
            </w:r>
          </w:p>
        </w:tc>
      </w:tr>
      <w:tr w:rsidR="00D13CC2" w:rsidRPr="001B5103" w14:paraId="33CA1C50" w14:textId="77777777" w:rsidTr="00767F22">
        <w:trPr>
          <w:trHeight w:val="312"/>
        </w:trPr>
        <w:tc>
          <w:tcPr>
            <w:tcW w:w="3880" w:type="dxa"/>
            <w:shd w:val="clear" w:color="auto" w:fill="auto"/>
            <w:noWrap/>
            <w:hideMark/>
          </w:tcPr>
          <w:p w14:paraId="667274EF" w14:textId="77777777" w:rsidR="00D13CC2" w:rsidRPr="001B5103" w:rsidRDefault="00D13CC2" w:rsidP="00D13CC2">
            <w:pPr>
              <w:pStyle w:val="TB"/>
            </w:pPr>
            <w:r w:rsidRPr="001B5103">
              <w:t>40–60</w:t>
            </w:r>
          </w:p>
        </w:tc>
        <w:tc>
          <w:tcPr>
            <w:tcW w:w="0" w:type="auto"/>
            <w:shd w:val="clear" w:color="auto" w:fill="auto"/>
            <w:noWrap/>
            <w:hideMark/>
          </w:tcPr>
          <w:p w14:paraId="4FFCE42B" w14:textId="77777777" w:rsidR="00D13CC2" w:rsidRPr="001B5103" w:rsidRDefault="00D13CC2" w:rsidP="00D13CC2">
            <w:pPr>
              <w:pStyle w:val="TB"/>
            </w:pPr>
            <w:r w:rsidRPr="001B5103">
              <w:t>1</w:t>
            </w:r>
          </w:p>
        </w:tc>
      </w:tr>
      <w:tr w:rsidR="00D13CC2" w:rsidRPr="001B5103" w14:paraId="2D70E077" w14:textId="77777777" w:rsidTr="00767F22">
        <w:trPr>
          <w:trHeight w:val="312"/>
        </w:trPr>
        <w:tc>
          <w:tcPr>
            <w:tcW w:w="3880" w:type="dxa"/>
            <w:shd w:val="clear" w:color="auto" w:fill="auto"/>
            <w:noWrap/>
            <w:hideMark/>
          </w:tcPr>
          <w:p w14:paraId="6BAD08F8" w14:textId="77777777" w:rsidR="00D13CC2" w:rsidRPr="001B5103" w:rsidRDefault="00D13CC2" w:rsidP="00D13CC2">
            <w:pPr>
              <w:pStyle w:val="TB"/>
            </w:pPr>
            <w:r w:rsidRPr="001B5103">
              <w:t>Total</w:t>
            </w:r>
          </w:p>
        </w:tc>
        <w:tc>
          <w:tcPr>
            <w:tcW w:w="0" w:type="auto"/>
            <w:shd w:val="clear" w:color="auto" w:fill="auto"/>
            <w:noWrap/>
            <w:hideMark/>
          </w:tcPr>
          <w:p w14:paraId="683DFF1D" w14:textId="77777777" w:rsidR="00D13CC2" w:rsidRPr="001B5103" w:rsidRDefault="00D13CC2" w:rsidP="00D13CC2">
            <w:pPr>
              <w:pStyle w:val="TB"/>
            </w:pPr>
            <w:r w:rsidRPr="001B5103">
              <w:t>82</w:t>
            </w:r>
          </w:p>
        </w:tc>
      </w:tr>
    </w:tbl>
    <w:p w14:paraId="5E600268" w14:textId="5D37EF8D" w:rsidR="00D13CC2" w:rsidRPr="001B5103" w:rsidRDefault="00D13CC2" w:rsidP="00D13CC2">
      <w:pPr>
        <w:pStyle w:val="SOLNLLL"/>
        <w:tabs>
          <w:tab w:val="left" w:pos="2520"/>
        </w:tabs>
      </w:pPr>
      <w:r w:rsidRPr="001B5103">
        <w:t>f.</w:t>
      </w:r>
      <w:r w:rsidRPr="001B5103">
        <w:tab/>
        <w:t xml:space="preserve">The automotive &amp; luxury brands all had a positive </w:t>
      </w:r>
      <w:r w:rsidR="009E5F0F">
        <w:t>one</w:t>
      </w:r>
      <w:r w:rsidRPr="001B5103">
        <w:t>-year value change (%). The technology brands had the greatest variability.</w:t>
      </w:r>
    </w:p>
    <w:p w14:paraId="445C6D23" w14:textId="77777777" w:rsidR="00DE2C27" w:rsidRDefault="00DE2C27">
      <w:pPr>
        <w:rPr>
          <w:sz w:val="24"/>
        </w:rPr>
      </w:pPr>
      <w:r>
        <w:br w:type="page"/>
      </w:r>
    </w:p>
    <w:p w14:paraId="24492D12" w14:textId="45EDCB11" w:rsidR="00D13CC2" w:rsidRPr="001B5103" w:rsidRDefault="00D13CC2" w:rsidP="00D13CC2">
      <w:pPr>
        <w:pStyle w:val="SOLNL"/>
      </w:pPr>
      <w:r w:rsidRPr="001B5103">
        <w:lastRenderedPageBreak/>
        <w:t>35. a.</w:t>
      </w:r>
    </w:p>
    <w:tbl>
      <w:tblPr>
        <w:tblW w:w="10530" w:type="dxa"/>
        <w:tblInd w:w="2420" w:type="dxa"/>
        <w:tblLook w:val="04A0" w:firstRow="1" w:lastRow="0" w:firstColumn="1" w:lastColumn="0" w:noHBand="0" w:noVBand="1"/>
      </w:tblPr>
      <w:tblGrid>
        <w:gridCol w:w="1710"/>
        <w:gridCol w:w="1800"/>
        <w:gridCol w:w="1440"/>
        <w:gridCol w:w="1350"/>
        <w:gridCol w:w="1260"/>
        <w:gridCol w:w="1260"/>
        <w:gridCol w:w="1710"/>
      </w:tblGrid>
      <w:tr w:rsidR="00D13CC2" w:rsidRPr="001B5103" w14:paraId="4C14F57B" w14:textId="77777777" w:rsidTr="00D13CC2">
        <w:trPr>
          <w:trHeight w:val="255"/>
        </w:trPr>
        <w:tc>
          <w:tcPr>
            <w:tcW w:w="1710" w:type="dxa"/>
            <w:shd w:val="clear" w:color="auto" w:fill="auto"/>
            <w:noWrap/>
            <w:hideMark/>
          </w:tcPr>
          <w:p w14:paraId="2652C47D" w14:textId="77777777" w:rsidR="00D13CC2" w:rsidRPr="001B5103" w:rsidRDefault="00D13CC2" w:rsidP="00D13CC2">
            <w:pPr>
              <w:pStyle w:val="TCH1"/>
            </w:pPr>
            <w:r w:rsidRPr="001B5103">
              <w:t> </w:t>
            </w:r>
          </w:p>
        </w:tc>
        <w:tc>
          <w:tcPr>
            <w:tcW w:w="7110" w:type="dxa"/>
            <w:gridSpan w:val="5"/>
            <w:shd w:val="clear" w:color="auto" w:fill="auto"/>
            <w:noWrap/>
            <w:hideMark/>
          </w:tcPr>
          <w:p w14:paraId="5048A4AF" w14:textId="2AC8C1E5" w:rsidR="00D13CC2" w:rsidRPr="001B5103" w:rsidRDefault="00D13CC2" w:rsidP="00D13CC2">
            <w:pPr>
              <w:pStyle w:val="TCH1"/>
              <w:ind w:left="0" w:firstLine="0"/>
              <w:jc w:val="center"/>
            </w:pPr>
            <w:r w:rsidRPr="001B5103">
              <w:t>Hwy MPG</w:t>
            </w:r>
          </w:p>
        </w:tc>
        <w:tc>
          <w:tcPr>
            <w:tcW w:w="1710" w:type="dxa"/>
            <w:shd w:val="clear" w:color="auto" w:fill="auto"/>
            <w:noWrap/>
            <w:hideMark/>
          </w:tcPr>
          <w:p w14:paraId="0DE2AD09" w14:textId="77777777" w:rsidR="00D13CC2" w:rsidRPr="001B5103" w:rsidRDefault="00D13CC2" w:rsidP="00D13CC2">
            <w:pPr>
              <w:pStyle w:val="TCH1"/>
            </w:pPr>
            <w:r w:rsidRPr="001B5103">
              <w:t> </w:t>
            </w:r>
          </w:p>
        </w:tc>
      </w:tr>
      <w:tr w:rsidR="00D13CC2" w:rsidRPr="001B5103" w14:paraId="65A3EB16" w14:textId="77777777" w:rsidTr="00D13CC2">
        <w:trPr>
          <w:trHeight w:val="255"/>
        </w:trPr>
        <w:tc>
          <w:tcPr>
            <w:tcW w:w="1710" w:type="dxa"/>
            <w:shd w:val="clear" w:color="auto" w:fill="auto"/>
            <w:noWrap/>
            <w:hideMark/>
          </w:tcPr>
          <w:p w14:paraId="5B1A46E6" w14:textId="72C33106" w:rsidR="00D13CC2" w:rsidRPr="001B5103" w:rsidRDefault="00D13CC2" w:rsidP="00D13CC2">
            <w:pPr>
              <w:pStyle w:val="TCH1"/>
            </w:pPr>
            <w:r w:rsidRPr="001B5103">
              <w:t>Size</w:t>
            </w:r>
          </w:p>
        </w:tc>
        <w:tc>
          <w:tcPr>
            <w:tcW w:w="1800" w:type="dxa"/>
            <w:shd w:val="clear" w:color="auto" w:fill="auto"/>
            <w:noWrap/>
            <w:hideMark/>
          </w:tcPr>
          <w:p w14:paraId="1A1ECFE1" w14:textId="44DD06CC" w:rsidR="00D13CC2" w:rsidRPr="001B5103" w:rsidRDefault="00D13CC2" w:rsidP="00D13CC2">
            <w:pPr>
              <w:pStyle w:val="TCH2"/>
            </w:pPr>
            <w:r w:rsidRPr="001B5103">
              <w:t>20–24</w:t>
            </w:r>
          </w:p>
        </w:tc>
        <w:tc>
          <w:tcPr>
            <w:tcW w:w="1440" w:type="dxa"/>
            <w:shd w:val="clear" w:color="auto" w:fill="auto"/>
            <w:noWrap/>
            <w:hideMark/>
          </w:tcPr>
          <w:p w14:paraId="2B19BAEA" w14:textId="77777777" w:rsidR="00D13CC2" w:rsidRPr="001B5103" w:rsidRDefault="00D13CC2" w:rsidP="00D13CC2">
            <w:pPr>
              <w:pStyle w:val="TCH2"/>
            </w:pPr>
            <w:r w:rsidRPr="001B5103">
              <w:t>25–29</w:t>
            </w:r>
          </w:p>
        </w:tc>
        <w:tc>
          <w:tcPr>
            <w:tcW w:w="1350" w:type="dxa"/>
            <w:shd w:val="clear" w:color="auto" w:fill="auto"/>
            <w:noWrap/>
            <w:hideMark/>
          </w:tcPr>
          <w:p w14:paraId="15246420" w14:textId="77777777" w:rsidR="00D13CC2" w:rsidRPr="001B5103" w:rsidRDefault="00D13CC2" w:rsidP="00D13CC2">
            <w:pPr>
              <w:pStyle w:val="TCH2"/>
            </w:pPr>
            <w:r w:rsidRPr="001B5103">
              <w:t>30–34</w:t>
            </w:r>
          </w:p>
        </w:tc>
        <w:tc>
          <w:tcPr>
            <w:tcW w:w="1260" w:type="dxa"/>
            <w:shd w:val="clear" w:color="auto" w:fill="auto"/>
            <w:noWrap/>
            <w:hideMark/>
          </w:tcPr>
          <w:p w14:paraId="3021CD2F" w14:textId="77777777" w:rsidR="00D13CC2" w:rsidRPr="001B5103" w:rsidRDefault="00D13CC2" w:rsidP="00D13CC2">
            <w:pPr>
              <w:pStyle w:val="TCH2"/>
            </w:pPr>
            <w:r w:rsidRPr="001B5103">
              <w:t>35–39</w:t>
            </w:r>
          </w:p>
        </w:tc>
        <w:tc>
          <w:tcPr>
            <w:tcW w:w="1260" w:type="dxa"/>
            <w:shd w:val="clear" w:color="auto" w:fill="auto"/>
            <w:noWrap/>
            <w:hideMark/>
          </w:tcPr>
          <w:p w14:paraId="1BC94856" w14:textId="77777777" w:rsidR="00D13CC2" w:rsidRPr="001B5103" w:rsidRDefault="00D13CC2" w:rsidP="00D13CC2">
            <w:pPr>
              <w:pStyle w:val="TCH2"/>
            </w:pPr>
            <w:r w:rsidRPr="001B5103">
              <w:t>40–44</w:t>
            </w:r>
          </w:p>
        </w:tc>
        <w:tc>
          <w:tcPr>
            <w:tcW w:w="1710" w:type="dxa"/>
            <w:shd w:val="clear" w:color="auto" w:fill="auto"/>
            <w:noWrap/>
            <w:hideMark/>
          </w:tcPr>
          <w:p w14:paraId="13E8D0EE" w14:textId="6E5A9560" w:rsidR="00D13CC2" w:rsidRPr="001B5103" w:rsidRDefault="00D13CC2" w:rsidP="00D13CC2">
            <w:pPr>
              <w:pStyle w:val="TCH1"/>
            </w:pPr>
            <w:r w:rsidRPr="001B5103">
              <w:t>Total</w:t>
            </w:r>
          </w:p>
        </w:tc>
      </w:tr>
      <w:tr w:rsidR="00D13CC2" w:rsidRPr="001B5103" w14:paraId="4A0FFA4B" w14:textId="77777777" w:rsidTr="00D13CC2">
        <w:trPr>
          <w:trHeight w:val="255"/>
        </w:trPr>
        <w:tc>
          <w:tcPr>
            <w:tcW w:w="1710" w:type="dxa"/>
            <w:shd w:val="clear" w:color="auto" w:fill="auto"/>
            <w:noWrap/>
            <w:hideMark/>
          </w:tcPr>
          <w:p w14:paraId="5C7EA6C6" w14:textId="453CB448" w:rsidR="00D13CC2" w:rsidRPr="001B5103" w:rsidRDefault="00D13CC2" w:rsidP="00D13CC2">
            <w:pPr>
              <w:pStyle w:val="TB"/>
            </w:pPr>
            <w:r w:rsidRPr="001B5103">
              <w:t>Compact</w:t>
            </w:r>
          </w:p>
        </w:tc>
        <w:tc>
          <w:tcPr>
            <w:tcW w:w="1800" w:type="dxa"/>
            <w:shd w:val="clear" w:color="auto" w:fill="auto"/>
            <w:noWrap/>
            <w:hideMark/>
          </w:tcPr>
          <w:p w14:paraId="01D0D678" w14:textId="77777777" w:rsidR="00D13CC2" w:rsidRPr="001B5103" w:rsidRDefault="00D13CC2" w:rsidP="00D13CC2">
            <w:pPr>
              <w:pStyle w:val="TB"/>
            </w:pPr>
            <w:r w:rsidRPr="001B5103">
              <w:t>13</w:t>
            </w:r>
          </w:p>
        </w:tc>
        <w:tc>
          <w:tcPr>
            <w:tcW w:w="1440" w:type="dxa"/>
            <w:shd w:val="clear" w:color="auto" w:fill="auto"/>
            <w:noWrap/>
            <w:hideMark/>
          </w:tcPr>
          <w:p w14:paraId="43C07995" w14:textId="77777777" w:rsidR="00D13CC2" w:rsidRPr="001B5103" w:rsidRDefault="00D13CC2" w:rsidP="00D13CC2">
            <w:pPr>
              <w:pStyle w:val="TB"/>
            </w:pPr>
            <w:r w:rsidRPr="001B5103">
              <w:t>25</w:t>
            </w:r>
          </w:p>
        </w:tc>
        <w:tc>
          <w:tcPr>
            <w:tcW w:w="1350" w:type="dxa"/>
            <w:shd w:val="clear" w:color="auto" w:fill="auto"/>
            <w:noWrap/>
            <w:hideMark/>
          </w:tcPr>
          <w:p w14:paraId="4A05279E" w14:textId="77777777" w:rsidR="00D13CC2" w:rsidRPr="001B5103" w:rsidRDefault="00D13CC2" w:rsidP="00D13CC2">
            <w:pPr>
              <w:pStyle w:val="TB"/>
            </w:pPr>
            <w:r w:rsidRPr="001B5103">
              <w:t>49</w:t>
            </w:r>
          </w:p>
        </w:tc>
        <w:tc>
          <w:tcPr>
            <w:tcW w:w="1260" w:type="dxa"/>
            <w:shd w:val="clear" w:color="auto" w:fill="auto"/>
            <w:noWrap/>
          </w:tcPr>
          <w:p w14:paraId="42CDA4C0" w14:textId="77777777" w:rsidR="00D13CC2" w:rsidRPr="001B5103" w:rsidRDefault="00D13CC2" w:rsidP="00D13CC2">
            <w:pPr>
              <w:pStyle w:val="TB"/>
            </w:pPr>
            <w:r w:rsidRPr="001B5103">
              <w:t>29</w:t>
            </w:r>
          </w:p>
        </w:tc>
        <w:tc>
          <w:tcPr>
            <w:tcW w:w="1260" w:type="dxa"/>
            <w:shd w:val="clear" w:color="auto" w:fill="auto"/>
            <w:noWrap/>
            <w:hideMark/>
          </w:tcPr>
          <w:p w14:paraId="6636371C" w14:textId="77777777" w:rsidR="00D13CC2" w:rsidRPr="001B5103" w:rsidRDefault="00D13CC2" w:rsidP="00D13CC2">
            <w:pPr>
              <w:pStyle w:val="TB"/>
            </w:pPr>
            <w:r w:rsidRPr="001B5103">
              <w:t>6</w:t>
            </w:r>
          </w:p>
        </w:tc>
        <w:tc>
          <w:tcPr>
            <w:tcW w:w="1710" w:type="dxa"/>
            <w:shd w:val="clear" w:color="auto" w:fill="auto"/>
            <w:noWrap/>
            <w:hideMark/>
          </w:tcPr>
          <w:p w14:paraId="48ED1373" w14:textId="0D86B676" w:rsidR="00D13CC2" w:rsidRPr="001B5103" w:rsidRDefault="00D13CC2" w:rsidP="00D13CC2">
            <w:pPr>
              <w:pStyle w:val="TB"/>
            </w:pPr>
            <w:r w:rsidRPr="001B5103">
              <w:t>122</w:t>
            </w:r>
          </w:p>
        </w:tc>
      </w:tr>
      <w:tr w:rsidR="00D13CC2" w:rsidRPr="001B5103" w14:paraId="791FB185" w14:textId="77777777" w:rsidTr="00D13CC2">
        <w:trPr>
          <w:trHeight w:val="255"/>
        </w:trPr>
        <w:tc>
          <w:tcPr>
            <w:tcW w:w="1710" w:type="dxa"/>
            <w:shd w:val="clear" w:color="auto" w:fill="auto"/>
            <w:noWrap/>
            <w:hideMark/>
          </w:tcPr>
          <w:p w14:paraId="6201EF14" w14:textId="77777777" w:rsidR="00D13CC2" w:rsidRPr="001B5103" w:rsidRDefault="00D13CC2" w:rsidP="00D13CC2">
            <w:pPr>
              <w:pStyle w:val="TB"/>
            </w:pPr>
            <w:r w:rsidRPr="001B5103">
              <w:t>Large</w:t>
            </w:r>
          </w:p>
        </w:tc>
        <w:tc>
          <w:tcPr>
            <w:tcW w:w="1800" w:type="dxa"/>
            <w:shd w:val="clear" w:color="auto" w:fill="auto"/>
            <w:noWrap/>
            <w:hideMark/>
          </w:tcPr>
          <w:p w14:paraId="7F3DB850" w14:textId="77777777" w:rsidR="00D13CC2" w:rsidRPr="001B5103" w:rsidRDefault="00D13CC2" w:rsidP="00D13CC2">
            <w:pPr>
              <w:pStyle w:val="TB"/>
            </w:pPr>
            <w:r w:rsidRPr="001B5103">
              <w:t>10</w:t>
            </w:r>
          </w:p>
        </w:tc>
        <w:tc>
          <w:tcPr>
            <w:tcW w:w="1440" w:type="dxa"/>
            <w:shd w:val="clear" w:color="auto" w:fill="auto"/>
            <w:noWrap/>
            <w:hideMark/>
          </w:tcPr>
          <w:p w14:paraId="7DD4E466" w14:textId="77777777" w:rsidR="00D13CC2" w:rsidRPr="001B5103" w:rsidRDefault="00D13CC2" w:rsidP="00D13CC2">
            <w:pPr>
              <w:pStyle w:val="TB"/>
            </w:pPr>
            <w:r w:rsidRPr="001B5103">
              <w:t>31</w:t>
            </w:r>
          </w:p>
        </w:tc>
        <w:tc>
          <w:tcPr>
            <w:tcW w:w="1350" w:type="dxa"/>
            <w:shd w:val="clear" w:color="auto" w:fill="auto"/>
            <w:noWrap/>
            <w:hideMark/>
          </w:tcPr>
          <w:p w14:paraId="6B4B0953" w14:textId="77777777" w:rsidR="00D13CC2" w:rsidRPr="001B5103" w:rsidRDefault="00D13CC2" w:rsidP="00D13CC2">
            <w:pPr>
              <w:pStyle w:val="TB"/>
            </w:pPr>
            <w:r w:rsidRPr="001B5103">
              <w:t>19</w:t>
            </w:r>
          </w:p>
        </w:tc>
        <w:tc>
          <w:tcPr>
            <w:tcW w:w="1260" w:type="dxa"/>
            <w:shd w:val="clear" w:color="auto" w:fill="auto"/>
            <w:noWrap/>
          </w:tcPr>
          <w:p w14:paraId="38B1A120" w14:textId="77777777" w:rsidR="00D13CC2" w:rsidRPr="001B5103" w:rsidRDefault="00D13CC2" w:rsidP="00D13CC2">
            <w:pPr>
              <w:pStyle w:val="TB"/>
            </w:pPr>
            <w:r w:rsidRPr="001B5103">
              <w:t>11</w:t>
            </w:r>
          </w:p>
        </w:tc>
        <w:tc>
          <w:tcPr>
            <w:tcW w:w="1260" w:type="dxa"/>
            <w:shd w:val="clear" w:color="auto" w:fill="auto"/>
            <w:noWrap/>
            <w:hideMark/>
          </w:tcPr>
          <w:p w14:paraId="117F18BA" w14:textId="77777777" w:rsidR="00D13CC2" w:rsidRPr="001B5103" w:rsidRDefault="00D13CC2" w:rsidP="00D13CC2">
            <w:pPr>
              <w:pStyle w:val="TB"/>
            </w:pPr>
            <w:r w:rsidRPr="001B5103">
              <w:t>1</w:t>
            </w:r>
          </w:p>
        </w:tc>
        <w:tc>
          <w:tcPr>
            <w:tcW w:w="1710" w:type="dxa"/>
            <w:shd w:val="clear" w:color="auto" w:fill="auto"/>
            <w:noWrap/>
            <w:hideMark/>
          </w:tcPr>
          <w:p w14:paraId="53E451B7" w14:textId="041291F4" w:rsidR="00D13CC2" w:rsidRPr="001B5103" w:rsidRDefault="00D13CC2" w:rsidP="00D13CC2">
            <w:pPr>
              <w:pStyle w:val="TB"/>
            </w:pPr>
            <w:r w:rsidRPr="001B5103">
              <w:t>72</w:t>
            </w:r>
          </w:p>
        </w:tc>
      </w:tr>
      <w:tr w:rsidR="00D13CC2" w:rsidRPr="001B5103" w14:paraId="4D3DB028" w14:textId="77777777" w:rsidTr="00D13CC2">
        <w:trPr>
          <w:trHeight w:val="255"/>
        </w:trPr>
        <w:tc>
          <w:tcPr>
            <w:tcW w:w="1710" w:type="dxa"/>
            <w:shd w:val="clear" w:color="auto" w:fill="auto"/>
            <w:noWrap/>
            <w:hideMark/>
          </w:tcPr>
          <w:p w14:paraId="4FEA2590" w14:textId="77777777" w:rsidR="00D13CC2" w:rsidRPr="001B5103" w:rsidRDefault="00D13CC2" w:rsidP="00D13CC2">
            <w:pPr>
              <w:pStyle w:val="TB"/>
            </w:pPr>
            <w:r w:rsidRPr="001B5103">
              <w:t>Midsize</w:t>
            </w:r>
          </w:p>
        </w:tc>
        <w:tc>
          <w:tcPr>
            <w:tcW w:w="1800" w:type="dxa"/>
            <w:shd w:val="clear" w:color="auto" w:fill="auto"/>
            <w:noWrap/>
            <w:hideMark/>
          </w:tcPr>
          <w:p w14:paraId="64AFF507" w14:textId="77777777" w:rsidR="00D13CC2" w:rsidRPr="001B5103" w:rsidRDefault="00D13CC2" w:rsidP="00D13CC2">
            <w:pPr>
              <w:pStyle w:val="TB"/>
            </w:pPr>
            <w:r w:rsidRPr="001B5103">
              <w:t>15</w:t>
            </w:r>
          </w:p>
        </w:tc>
        <w:tc>
          <w:tcPr>
            <w:tcW w:w="1440" w:type="dxa"/>
            <w:shd w:val="clear" w:color="auto" w:fill="auto"/>
            <w:noWrap/>
            <w:hideMark/>
          </w:tcPr>
          <w:p w14:paraId="4D580713" w14:textId="77777777" w:rsidR="00D13CC2" w:rsidRPr="001B5103" w:rsidRDefault="00D13CC2" w:rsidP="00D13CC2">
            <w:pPr>
              <w:pStyle w:val="TB"/>
            </w:pPr>
            <w:r w:rsidRPr="001B5103">
              <w:t>35</w:t>
            </w:r>
          </w:p>
        </w:tc>
        <w:tc>
          <w:tcPr>
            <w:tcW w:w="1350" w:type="dxa"/>
            <w:shd w:val="clear" w:color="auto" w:fill="auto"/>
            <w:noWrap/>
            <w:hideMark/>
          </w:tcPr>
          <w:p w14:paraId="45145592" w14:textId="77777777" w:rsidR="00D13CC2" w:rsidRPr="001B5103" w:rsidRDefault="00D13CC2" w:rsidP="00D13CC2">
            <w:pPr>
              <w:pStyle w:val="TB"/>
            </w:pPr>
            <w:r w:rsidRPr="001B5103">
              <w:t>61</w:t>
            </w:r>
          </w:p>
        </w:tc>
        <w:tc>
          <w:tcPr>
            <w:tcW w:w="1260" w:type="dxa"/>
            <w:shd w:val="clear" w:color="auto" w:fill="auto"/>
            <w:noWrap/>
          </w:tcPr>
          <w:p w14:paraId="38238A92" w14:textId="77777777" w:rsidR="00D13CC2" w:rsidRPr="001B5103" w:rsidRDefault="00D13CC2" w:rsidP="00D13CC2">
            <w:pPr>
              <w:pStyle w:val="TB"/>
            </w:pPr>
            <w:r w:rsidRPr="001B5103">
              <w:t>29</w:t>
            </w:r>
          </w:p>
        </w:tc>
        <w:tc>
          <w:tcPr>
            <w:tcW w:w="1260" w:type="dxa"/>
            <w:shd w:val="clear" w:color="auto" w:fill="auto"/>
            <w:noWrap/>
            <w:hideMark/>
          </w:tcPr>
          <w:p w14:paraId="4687D649" w14:textId="77777777" w:rsidR="00D13CC2" w:rsidRPr="001B5103" w:rsidRDefault="00D13CC2" w:rsidP="00D13CC2">
            <w:pPr>
              <w:pStyle w:val="TB"/>
            </w:pPr>
            <w:r w:rsidRPr="001B5103">
              <w:t>7</w:t>
            </w:r>
          </w:p>
        </w:tc>
        <w:tc>
          <w:tcPr>
            <w:tcW w:w="1710" w:type="dxa"/>
            <w:shd w:val="clear" w:color="auto" w:fill="auto"/>
            <w:noWrap/>
            <w:hideMark/>
          </w:tcPr>
          <w:p w14:paraId="643480CA" w14:textId="5776033F" w:rsidR="00D13CC2" w:rsidRPr="001B5103" w:rsidRDefault="00D13CC2" w:rsidP="00D13CC2">
            <w:pPr>
              <w:pStyle w:val="TB"/>
            </w:pPr>
            <w:r w:rsidRPr="001B5103">
              <w:t>147</w:t>
            </w:r>
          </w:p>
        </w:tc>
      </w:tr>
      <w:tr w:rsidR="00D13CC2" w:rsidRPr="003F18D1" w14:paraId="43F7DD95" w14:textId="77777777" w:rsidTr="00D13CC2">
        <w:trPr>
          <w:trHeight w:val="255"/>
        </w:trPr>
        <w:tc>
          <w:tcPr>
            <w:tcW w:w="1710" w:type="dxa"/>
            <w:shd w:val="clear" w:color="auto" w:fill="auto"/>
            <w:noWrap/>
            <w:hideMark/>
          </w:tcPr>
          <w:p w14:paraId="529BC227" w14:textId="77777777" w:rsidR="00D13CC2" w:rsidRPr="001B5103" w:rsidRDefault="00D13CC2" w:rsidP="00D13CC2">
            <w:pPr>
              <w:pStyle w:val="TB"/>
            </w:pPr>
            <w:r w:rsidRPr="001B5103">
              <w:t>Total</w:t>
            </w:r>
          </w:p>
        </w:tc>
        <w:tc>
          <w:tcPr>
            <w:tcW w:w="1800" w:type="dxa"/>
            <w:shd w:val="clear" w:color="auto" w:fill="auto"/>
            <w:noWrap/>
            <w:hideMark/>
          </w:tcPr>
          <w:p w14:paraId="3C7420EB" w14:textId="65677E45" w:rsidR="00D13CC2" w:rsidRPr="001B5103" w:rsidRDefault="00D13CC2" w:rsidP="00D13CC2">
            <w:pPr>
              <w:pStyle w:val="TB"/>
            </w:pPr>
            <w:del w:id="10" w:author="Michael Fry" w:date="2019-05-01T16:19:00Z">
              <w:r w:rsidRPr="001B5103" w:rsidDel="002332C3">
                <w:delText>91</w:delText>
              </w:r>
            </w:del>
            <w:ins w:id="11" w:author="Michael Fry" w:date="2019-05-01T16:17:00Z">
              <w:r w:rsidR="002332C3">
                <w:t>38</w:t>
              </w:r>
            </w:ins>
          </w:p>
        </w:tc>
        <w:tc>
          <w:tcPr>
            <w:tcW w:w="1440" w:type="dxa"/>
            <w:shd w:val="clear" w:color="auto" w:fill="auto"/>
            <w:noWrap/>
            <w:hideMark/>
          </w:tcPr>
          <w:p w14:paraId="4E1FAD8A" w14:textId="7967F4D4" w:rsidR="00D13CC2" w:rsidRPr="001B5103" w:rsidRDefault="00D13CC2" w:rsidP="00D13CC2">
            <w:pPr>
              <w:pStyle w:val="TB"/>
            </w:pPr>
            <w:del w:id="12" w:author="Michael Fry" w:date="2019-05-01T16:17:00Z">
              <w:r w:rsidRPr="001B5103" w:rsidDel="002332C3">
                <w:delText>129</w:delText>
              </w:r>
            </w:del>
            <w:ins w:id="13" w:author="Michael Fry" w:date="2019-05-01T16:17:00Z">
              <w:r w:rsidR="002332C3">
                <w:t>91</w:t>
              </w:r>
            </w:ins>
          </w:p>
        </w:tc>
        <w:tc>
          <w:tcPr>
            <w:tcW w:w="1350" w:type="dxa"/>
            <w:shd w:val="clear" w:color="auto" w:fill="auto"/>
            <w:noWrap/>
            <w:hideMark/>
          </w:tcPr>
          <w:p w14:paraId="30515CA1" w14:textId="5A139938" w:rsidR="00D13CC2" w:rsidRPr="001B5103" w:rsidRDefault="00D13CC2" w:rsidP="00D13CC2">
            <w:pPr>
              <w:pStyle w:val="TB"/>
            </w:pPr>
            <w:del w:id="14" w:author="Michael Fry" w:date="2019-05-01T16:17:00Z">
              <w:r w:rsidRPr="001B5103" w:rsidDel="002332C3">
                <w:delText>69</w:delText>
              </w:r>
            </w:del>
            <w:ins w:id="15" w:author="Michael Fry" w:date="2019-05-01T16:17:00Z">
              <w:r w:rsidR="002332C3">
                <w:t>129</w:t>
              </w:r>
            </w:ins>
          </w:p>
        </w:tc>
        <w:tc>
          <w:tcPr>
            <w:tcW w:w="1260" w:type="dxa"/>
            <w:shd w:val="clear" w:color="auto" w:fill="auto"/>
            <w:noWrap/>
            <w:hideMark/>
          </w:tcPr>
          <w:p w14:paraId="3C5B49A1" w14:textId="62307A14" w:rsidR="00D13CC2" w:rsidRPr="001B5103" w:rsidRDefault="00D13CC2" w:rsidP="00D13CC2">
            <w:pPr>
              <w:pStyle w:val="TB"/>
            </w:pPr>
            <w:del w:id="16" w:author="Michael Fry" w:date="2019-05-01T16:17:00Z">
              <w:r w:rsidRPr="001B5103" w:rsidDel="002332C3">
                <w:delText>14</w:delText>
              </w:r>
            </w:del>
            <w:ins w:id="17" w:author="Michael Fry" w:date="2019-05-01T16:17:00Z">
              <w:r w:rsidR="002332C3">
                <w:t>69</w:t>
              </w:r>
            </w:ins>
          </w:p>
        </w:tc>
        <w:tc>
          <w:tcPr>
            <w:tcW w:w="1260" w:type="dxa"/>
            <w:shd w:val="clear" w:color="auto" w:fill="auto"/>
            <w:noWrap/>
            <w:hideMark/>
          </w:tcPr>
          <w:p w14:paraId="152487B9" w14:textId="7F878847" w:rsidR="00D13CC2" w:rsidRPr="001B5103" w:rsidRDefault="00D13CC2" w:rsidP="00D13CC2">
            <w:pPr>
              <w:pStyle w:val="TB"/>
            </w:pPr>
            <w:del w:id="18" w:author="Michael Fry" w:date="2019-05-01T16:17:00Z">
              <w:r w:rsidRPr="001B5103" w:rsidDel="002332C3">
                <w:delText>91</w:delText>
              </w:r>
            </w:del>
            <w:ins w:id="19" w:author="Michael Fry" w:date="2019-05-01T16:17:00Z">
              <w:r w:rsidR="002332C3">
                <w:t>14</w:t>
              </w:r>
            </w:ins>
          </w:p>
        </w:tc>
        <w:tc>
          <w:tcPr>
            <w:tcW w:w="1710" w:type="dxa"/>
            <w:shd w:val="clear" w:color="auto" w:fill="auto"/>
            <w:noWrap/>
            <w:hideMark/>
          </w:tcPr>
          <w:p w14:paraId="35777CB4" w14:textId="5BFC7DED" w:rsidR="00D13CC2" w:rsidRPr="001B5103" w:rsidRDefault="00D13CC2" w:rsidP="002332C3">
            <w:pPr>
              <w:pStyle w:val="TB"/>
            </w:pPr>
            <w:r w:rsidRPr="001B5103">
              <w:t>341</w:t>
            </w:r>
          </w:p>
        </w:tc>
      </w:tr>
    </w:tbl>
    <w:p w14:paraId="16FC6EF4" w14:textId="4E9412A8" w:rsidR="00D13CC2" w:rsidRPr="00CC4888" w:rsidRDefault="00D13CC2" w:rsidP="00D13CC2">
      <w:pPr>
        <w:pStyle w:val="SOLNLLL"/>
        <w:tabs>
          <w:tab w:val="left" w:pos="2610"/>
        </w:tabs>
      </w:pPr>
      <w:r w:rsidRPr="00CC4888">
        <w:t>b.</w:t>
      </w:r>
      <w:r w:rsidRPr="00CC4888">
        <w:tab/>
        <w:t xml:space="preserve">Midsize and </w:t>
      </w:r>
      <w:r w:rsidR="00CC4888" w:rsidRPr="00CC4888">
        <w:t>compact seem to be more fuel efficient than large</w:t>
      </w:r>
      <w:r w:rsidRPr="00CC4888">
        <w:t>.</w:t>
      </w:r>
      <w:bookmarkStart w:id="20" w:name="_GoBack"/>
      <w:bookmarkEnd w:id="20"/>
    </w:p>
    <w:p w14:paraId="6D39479A" w14:textId="5AC877D8" w:rsidR="00D13CC2" w:rsidRPr="00B04DAC" w:rsidRDefault="00D13CC2" w:rsidP="00B04DAC">
      <w:pPr>
        <w:ind w:left="550"/>
        <w:rPr>
          <w:sz w:val="24"/>
          <w:szCs w:val="24"/>
        </w:rPr>
      </w:pPr>
      <w:r w:rsidRPr="00B04DAC">
        <w:rPr>
          <w:sz w:val="24"/>
          <w:szCs w:val="24"/>
        </w:rPr>
        <w:t>c.</w:t>
      </w:r>
    </w:p>
    <w:tbl>
      <w:tblPr>
        <w:tblW w:w="0" w:type="auto"/>
        <w:tblInd w:w="1435" w:type="dxa"/>
        <w:tblLook w:val="04A0" w:firstRow="1" w:lastRow="0" w:firstColumn="1" w:lastColumn="0" w:noHBand="0" w:noVBand="1"/>
      </w:tblPr>
      <w:tblGrid>
        <w:gridCol w:w="1800"/>
        <w:gridCol w:w="1800"/>
        <w:gridCol w:w="990"/>
        <w:gridCol w:w="990"/>
        <w:gridCol w:w="941"/>
        <w:gridCol w:w="949"/>
        <w:gridCol w:w="1890"/>
      </w:tblGrid>
      <w:tr w:rsidR="00D13CC2" w:rsidRPr="00CC4888" w14:paraId="7AD31563" w14:textId="77777777" w:rsidTr="00DE2C27">
        <w:trPr>
          <w:trHeight w:val="255"/>
        </w:trPr>
        <w:tc>
          <w:tcPr>
            <w:tcW w:w="1800" w:type="dxa"/>
            <w:shd w:val="clear" w:color="auto" w:fill="auto"/>
            <w:noWrap/>
            <w:hideMark/>
          </w:tcPr>
          <w:p w14:paraId="497CCB4B" w14:textId="21ABE976" w:rsidR="00D13CC2" w:rsidRPr="00CC4888" w:rsidRDefault="00D13CC2" w:rsidP="00235F9B">
            <w:pPr>
              <w:pStyle w:val="TCH1"/>
              <w:spacing w:line="360" w:lineRule="auto"/>
            </w:pPr>
          </w:p>
        </w:tc>
        <w:tc>
          <w:tcPr>
            <w:tcW w:w="5670" w:type="dxa"/>
            <w:gridSpan w:val="5"/>
            <w:shd w:val="clear" w:color="auto" w:fill="auto"/>
            <w:noWrap/>
            <w:hideMark/>
          </w:tcPr>
          <w:p w14:paraId="538FC8E6" w14:textId="242178D7" w:rsidR="00D13CC2" w:rsidRPr="00CC4888" w:rsidRDefault="00D13CC2" w:rsidP="00235F9B">
            <w:pPr>
              <w:pStyle w:val="TCH1"/>
              <w:spacing w:line="360" w:lineRule="auto"/>
              <w:ind w:left="0" w:firstLine="0"/>
              <w:jc w:val="center"/>
            </w:pPr>
            <w:r w:rsidRPr="00CC4888">
              <w:t>City MPG</w:t>
            </w:r>
          </w:p>
        </w:tc>
        <w:tc>
          <w:tcPr>
            <w:tcW w:w="1890" w:type="dxa"/>
            <w:shd w:val="clear" w:color="auto" w:fill="auto"/>
            <w:noWrap/>
            <w:hideMark/>
          </w:tcPr>
          <w:p w14:paraId="4E1AF26D" w14:textId="77777777" w:rsidR="00D13CC2" w:rsidRPr="00CC4888" w:rsidRDefault="00D13CC2" w:rsidP="00235F9B">
            <w:pPr>
              <w:pStyle w:val="TCH1"/>
              <w:spacing w:line="360" w:lineRule="auto"/>
            </w:pPr>
          </w:p>
        </w:tc>
      </w:tr>
      <w:tr w:rsidR="00D13CC2" w:rsidRPr="00CC4888" w14:paraId="0E9BCAC8" w14:textId="77777777" w:rsidTr="00DE2C27">
        <w:trPr>
          <w:trHeight w:val="255"/>
        </w:trPr>
        <w:tc>
          <w:tcPr>
            <w:tcW w:w="1800" w:type="dxa"/>
            <w:shd w:val="clear" w:color="auto" w:fill="auto"/>
            <w:noWrap/>
            <w:hideMark/>
          </w:tcPr>
          <w:p w14:paraId="0EE87659" w14:textId="4454D8D9" w:rsidR="00D13CC2" w:rsidRPr="00CC4888" w:rsidRDefault="00D13CC2" w:rsidP="00235F9B">
            <w:pPr>
              <w:pStyle w:val="TCH1"/>
              <w:spacing w:line="360" w:lineRule="auto"/>
            </w:pPr>
            <w:r w:rsidRPr="00CC4888">
              <w:t>Drive</w:t>
            </w:r>
          </w:p>
        </w:tc>
        <w:tc>
          <w:tcPr>
            <w:tcW w:w="1800" w:type="dxa"/>
            <w:shd w:val="clear" w:color="auto" w:fill="auto"/>
            <w:noWrap/>
            <w:hideMark/>
          </w:tcPr>
          <w:p w14:paraId="0710DFB8" w14:textId="3325986A" w:rsidR="00D13CC2" w:rsidRPr="00CC4888" w:rsidRDefault="00D13CC2" w:rsidP="00235F9B">
            <w:pPr>
              <w:pStyle w:val="TCH2"/>
              <w:spacing w:line="360" w:lineRule="auto"/>
            </w:pPr>
            <w:r w:rsidRPr="00CC4888">
              <w:t>10–14</w:t>
            </w:r>
          </w:p>
        </w:tc>
        <w:tc>
          <w:tcPr>
            <w:tcW w:w="990" w:type="dxa"/>
            <w:shd w:val="clear" w:color="auto" w:fill="auto"/>
            <w:noWrap/>
            <w:hideMark/>
          </w:tcPr>
          <w:p w14:paraId="2D634FD7" w14:textId="77777777" w:rsidR="00D13CC2" w:rsidRPr="00CC4888" w:rsidRDefault="00D13CC2" w:rsidP="00235F9B">
            <w:pPr>
              <w:pStyle w:val="TCH2"/>
              <w:spacing w:line="360" w:lineRule="auto"/>
            </w:pPr>
            <w:r w:rsidRPr="00CC4888">
              <w:t>15–19</w:t>
            </w:r>
          </w:p>
        </w:tc>
        <w:tc>
          <w:tcPr>
            <w:tcW w:w="990" w:type="dxa"/>
            <w:shd w:val="clear" w:color="auto" w:fill="auto"/>
            <w:noWrap/>
            <w:hideMark/>
          </w:tcPr>
          <w:p w14:paraId="55FAB535" w14:textId="77777777" w:rsidR="00D13CC2" w:rsidRPr="00CC4888" w:rsidRDefault="00D13CC2" w:rsidP="00235F9B">
            <w:pPr>
              <w:pStyle w:val="TCH2"/>
              <w:spacing w:line="360" w:lineRule="auto"/>
            </w:pPr>
            <w:r w:rsidRPr="00CC4888">
              <w:t>20–24</w:t>
            </w:r>
          </w:p>
        </w:tc>
        <w:tc>
          <w:tcPr>
            <w:tcW w:w="941" w:type="dxa"/>
            <w:shd w:val="clear" w:color="auto" w:fill="auto"/>
            <w:noWrap/>
            <w:hideMark/>
          </w:tcPr>
          <w:p w14:paraId="0E06A4BF" w14:textId="77777777" w:rsidR="00D13CC2" w:rsidRPr="00CC4888" w:rsidRDefault="00D13CC2" w:rsidP="00235F9B">
            <w:pPr>
              <w:pStyle w:val="TCH2"/>
              <w:spacing w:line="360" w:lineRule="auto"/>
            </w:pPr>
            <w:r w:rsidRPr="00CC4888">
              <w:t>25–29</w:t>
            </w:r>
          </w:p>
        </w:tc>
        <w:tc>
          <w:tcPr>
            <w:tcW w:w="949" w:type="dxa"/>
            <w:shd w:val="clear" w:color="auto" w:fill="auto"/>
            <w:noWrap/>
            <w:hideMark/>
          </w:tcPr>
          <w:p w14:paraId="2FEAFBD8" w14:textId="77777777" w:rsidR="00D13CC2" w:rsidRPr="00CC4888" w:rsidRDefault="00D13CC2" w:rsidP="00235F9B">
            <w:pPr>
              <w:pStyle w:val="TCH2"/>
              <w:spacing w:line="360" w:lineRule="auto"/>
            </w:pPr>
            <w:r w:rsidRPr="00CC4888">
              <w:t>30–34</w:t>
            </w:r>
          </w:p>
        </w:tc>
        <w:tc>
          <w:tcPr>
            <w:tcW w:w="1890" w:type="dxa"/>
            <w:shd w:val="clear" w:color="auto" w:fill="auto"/>
            <w:noWrap/>
            <w:hideMark/>
          </w:tcPr>
          <w:p w14:paraId="64CC59BE" w14:textId="060FDB78" w:rsidR="00D13CC2" w:rsidRPr="00CC4888" w:rsidRDefault="00D13CC2" w:rsidP="00235F9B">
            <w:pPr>
              <w:pStyle w:val="TCH1"/>
              <w:spacing w:line="360" w:lineRule="auto"/>
            </w:pPr>
            <w:r w:rsidRPr="00CC4888">
              <w:t>Total</w:t>
            </w:r>
          </w:p>
        </w:tc>
      </w:tr>
      <w:tr w:rsidR="00D13CC2" w:rsidRPr="00CC4888" w14:paraId="6ECD6C7A" w14:textId="77777777" w:rsidTr="00DE2C27">
        <w:trPr>
          <w:trHeight w:val="255"/>
        </w:trPr>
        <w:tc>
          <w:tcPr>
            <w:tcW w:w="1800" w:type="dxa"/>
            <w:shd w:val="clear" w:color="auto" w:fill="auto"/>
            <w:noWrap/>
            <w:hideMark/>
          </w:tcPr>
          <w:p w14:paraId="09BF1EB2" w14:textId="29634DE2" w:rsidR="00D13CC2" w:rsidRPr="00CC4888" w:rsidRDefault="00D13CC2" w:rsidP="00235F9B">
            <w:pPr>
              <w:pStyle w:val="TB"/>
              <w:spacing w:line="360" w:lineRule="auto"/>
            </w:pPr>
            <w:r w:rsidRPr="00CC4888">
              <w:t>A</w:t>
            </w:r>
          </w:p>
        </w:tc>
        <w:tc>
          <w:tcPr>
            <w:tcW w:w="1800" w:type="dxa"/>
            <w:shd w:val="clear" w:color="auto" w:fill="auto"/>
            <w:noWrap/>
            <w:hideMark/>
          </w:tcPr>
          <w:p w14:paraId="04094372" w14:textId="77777777" w:rsidR="00D13CC2" w:rsidRPr="00CC4888" w:rsidRDefault="00D13CC2" w:rsidP="00235F9B">
            <w:pPr>
              <w:pStyle w:val="TB"/>
              <w:spacing w:line="360" w:lineRule="auto"/>
            </w:pPr>
            <w:r w:rsidRPr="00CC4888">
              <w:t>3</w:t>
            </w:r>
          </w:p>
        </w:tc>
        <w:tc>
          <w:tcPr>
            <w:tcW w:w="990" w:type="dxa"/>
            <w:shd w:val="clear" w:color="auto" w:fill="auto"/>
            <w:noWrap/>
            <w:hideMark/>
          </w:tcPr>
          <w:p w14:paraId="726D2967" w14:textId="77777777" w:rsidR="00D13CC2" w:rsidRPr="00CC4888" w:rsidRDefault="00D13CC2" w:rsidP="00235F9B">
            <w:pPr>
              <w:pStyle w:val="TB"/>
              <w:spacing w:line="360" w:lineRule="auto"/>
            </w:pPr>
            <w:r w:rsidRPr="00CC4888">
              <w:t>43</w:t>
            </w:r>
          </w:p>
        </w:tc>
        <w:tc>
          <w:tcPr>
            <w:tcW w:w="990" w:type="dxa"/>
            <w:shd w:val="clear" w:color="auto" w:fill="auto"/>
            <w:noWrap/>
            <w:hideMark/>
          </w:tcPr>
          <w:p w14:paraId="60DA4F13" w14:textId="77777777" w:rsidR="00D13CC2" w:rsidRPr="00CC4888" w:rsidRDefault="00D13CC2" w:rsidP="00235F9B">
            <w:pPr>
              <w:pStyle w:val="TB"/>
              <w:spacing w:line="360" w:lineRule="auto"/>
            </w:pPr>
            <w:r w:rsidRPr="00CC4888">
              <w:t>57</w:t>
            </w:r>
          </w:p>
        </w:tc>
        <w:tc>
          <w:tcPr>
            <w:tcW w:w="941" w:type="dxa"/>
            <w:shd w:val="clear" w:color="auto" w:fill="auto"/>
            <w:noWrap/>
            <w:hideMark/>
          </w:tcPr>
          <w:p w14:paraId="32187314" w14:textId="77777777" w:rsidR="00D13CC2" w:rsidRPr="00CC4888" w:rsidRDefault="00D13CC2" w:rsidP="00235F9B">
            <w:pPr>
              <w:pStyle w:val="TB"/>
              <w:spacing w:line="360" w:lineRule="auto"/>
            </w:pPr>
            <w:r w:rsidRPr="00CC4888">
              <w:t>5</w:t>
            </w:r>
          </w:p>
        </w:tc>
        <w:tc>
          <w:tcPr>
            <w:tcW w:w="949" w:type="dxa"/>
            <w:shd w:val="clear" w:color="auto" w:fill="auto"/>
            <w:noWrap/>
            <w:hideMark/>
          </w:tcPr>
          <w:p w14:paraId="6F03A4AC" w14:textId="77777777" w:rsidR="00D13CC2" w:rsidRPr="00CC4888" w:rsidRDefault="00D13CC2" w:rsidP="00235F9B">
            <w:pPr>
              <w:pStyle w:val="TB"/>
              <w:spacing w:line="360" w:lineRule="auto"/>
            </w:pPr>
          </w:p>
        </w:tc>
        <w:tc>
          <w:tcPr>
            <w:tcW w:w="1890" w:type="dxa"/>
            <w:shd w:val="clear" w:color="auto" w:fill="auto"/>
            <w:noWrap/>
            <w:hideMark/>
          </w:tcPr>
          <w:p w14:paraId="79D15597" w14:textId="77777777" w:rsidR="00D13CC2" w:rsidRPr="00CC4888" w:rsidRDefault="00D13CC2" w:rsidP="00235F9B">
            <w:pPr>
              <w:pStyle w:val="TB"/>
              <w:spacing w:line="360" w:lineRule="auto"/>
            </w:pPr>
            <w:r w:rsidRPr="00CC4888">
              <w:t>108</w:t>
            </w:r>
          </w:p>
        </w:tc>
      </w:tr>
      <w:tr w:rsidR="00D13CC2" w:rsidRPr="00CC4888" w14:paraId="68DF1F29" w14:textId="77777777" w:rsidTr="00DE2C27">
        <w:trPr>
          <w:trHeight w:val="255"/>
        </w:trPr>
        <w:tc>
          <w:tcPr>
            <w:tcW w:w="1800" w:type="dxa"/>
            <w:shd w:val="clear" w:color="auto" w:fill="auto"/>
            <w:noWrap/>
            <w:hideMark/>
          </w:tcPr>
          <w:p w14:paraId="59C77071" w14:textId="77777777" w:rsidR="00D13CC2" w:rsidRPr="00CC4888" w:rsidRDefault="00D13CC2" w:rsidP="00235F9B">
            <w:pPr>
              <w:pStyle w:val="TB"/>
              <w:spacing w:line="360" w:lineRule="auto"/>
            </w:pPr>
            <w:r w:rsidRPr="00CC4888">
              <w:t>F</w:t>
            </w:r>
          </w:p>
        </w:tc>
        <w:tc>
          <w:tcPr>
            <w:tcW w:w="1800" w:type="dxa"/>
            <w:shd w:val="clear" w:color="auto" w:fill="auto"/>
            <w:noWrap/>
            <w:hideMark/>
          </w:tcPr>
          <w:p w14:paraId="53317D16" w14:textId="77777777" w:rsidR="00D13CC2" w:rsidRPr="00CC4888" w:rsidRDefault="00D13CC2" w:rsidP="00235F9B">
            <w:pPr>
              <w:pStyle w:val="TB"/>
              <w:spacing w:line="360" w:lineRule="auto"/>
            </w:pPr>
          </w:p>
        </w:tc>
        <w:tc>
          <w:tcPr>
            <w:tcW w:w="990" w:type="dxa"/>
            <w:shd w:val="clear" w:color="auto" w:fill="auto"/>
            <w:noWrap/>
            <w:hideMark/>
          </w:tcPr>
          <w:p w14:paraId="2C988D42" w14:textId="77777777" w:rsidR="00D13CC2" w:rsidRPr="00CC4888" w:rsidRDefault="00D13CC2" w:rsidP="00235F9B">
            <w:pPr>
              <w:pStyle w:val="TB"/>
              <w:spacing w:line="360" w:lineRule="auto"/>
            </w:pPr>
            <w:r w:rsidRPr="00CC4888">
              <w:t>8</w:t>
            </w:r>
          </w:p>
        </w:tc>
        <w:tc>
          <w:tcPr>
            <w:tcW w:w="990" w:type="dxa"/>
            <w:shd w:val="clear" w:color="auto" w:fill="auto"/>
            <w:noWrap/>
            <w:hideMark/>
          </w:tcPr>
          <w:p w14:paraId="736FF5C4" w14:textId="77777777" w:rsidR="00D13CC2" w:rsidRPr="00CC4888" w:rsidRDefault="00D13CC2" w:rsidP="00235F9B">
            <w:pPr>
              <w:pStyle w:val="TB"/>
              <w:spacing w:line="360" w:lineRule="auto"/>
            </w:pPr>
            <w:r w:rsidRPr="00CC4888">
              <w:t>48</w:t>
            </w:r>
          </w:p>
        </w:tc>
        <w:tc>
          <w:tcPr>
            <w:tcW w:w="941" w:type="dxa"/>
            <w:shd w:val="clear" w:color="auto" w:fill="auto"/>
            <w:noWrap/>
            <w:hideMark/>
          </w:tcPr>
          <w:p w14:paraId="29344369" w14:textId="77777777" w:rsidR="00D13CC2" w:rsidRPr="00CC4888" w:rsidRDefault="00D13CC2" w:rsidP="00235F9B">
            <w:pPr>
              <w:pStyle w:val="TB"/>
              <w:spacing w:line="360" w:lineRule="auto"/>
            </w:pPr>
            <w:r w:rsidRPr="00CC4888">
              <w:t>82</w:t>
            </w:r>
          </w:p>
        </w:tc>
        <w:tc>
          <w:tcPr>
            <w:tcW w:w="949" w:type="dxa"/>
            <w:shd w:val="clear" w:color="auto" w:fill="auto"/>
            <w:noWrap/>
            <w:hideMark/>
          </w:tcPr>
          <w:p w14:paraId="550AD980" w14:textId="77777777" w:rsidR="00D13CC2" w:rsidRPr="00CC4888" w:rsidRDefault="00D13CC2" w:rsidP="00235F9B">
            <w:pPr>
              <w:pStyle w:val="TB"/>
              <w:spacing w:line="360" w:lineRule="auto"/>
            </w:pPr>
            <w:r w:rsidRPr="00CC4888">
              <w:t>16</w:t>
            </w:r>
          </w:p>
        </w:tc>
        <w:tc>
          <w:tcPr>
            <w:tcW w:w="1890" w:type="dxa"/>
            <w:shd w:val="clear" w:color="auto" w:fill="auto"/>
            <w:noWrap/>
            <w:hideMark/>
          </w:tcPr>
          <w:p w14:paraId="1C46F2D9" w14:textId="77777777" w:rsidR="00D13CC2" w:rsidRPr="00CC4888" w:rsidRDefault="00D13CC2" w:rsidP="00235F9B">
            <w:pPr>
              <w:pStyle w:val="TB"/>
              <w:spacing w:line="360" w:lineRule="auto"/>
            </w:pPr>
            <w:r w:rsidRPr="00CC4888">
              <w:t>154</w:t>
            </w:r>
          </w:p>
        </w:tc>
      </w:tr>
      <w:tr w:rsidR="00D13CC2" w:rsidRPr="00CC4888" w14:paraId="33CCFB57" w14:textId="77777777" w:rsidTr="00DE2C27">
        <w:trPr>
          <w:trHeight w:val="255"/>
        </w:trPr>
        <w:tc>
          <w:tcPr>
            <w:tcW w:w="1800" w:type="dxa"/>
            <w:shd w:val="clear" w:color="auto" w:fill="auto"/>
            <w:noWrap/>
            <w:hideMark/>
          </w:tcPr>
          <w:p w14:paraId="52BB47CD" w14:textId="77777777" w:rsidR="00D13CC2" w:rsidRPr="00CC4888" w:rsidRDefault="00D13CC2" w:rsidP="00235F9B">
            <w:pPr>
              <w:pStyle w:val="TB"/>
              <w:spacing w:line="360" w:lineRule="auto"/>
            </w:pPr>
            <w:r w:rsidRPr="00CC4888">
              <w:t>R</w:t>
            </w:r>
          </w:p>
        </w:tc>
        <w:tc>
          <w:tcPr>
            <w:tcW w:w="1800" w:type="dxa"/>
            <w:shd w:val="clear" w:color="auto" w:fill="auto"/>
            <w:noWrap/>
            <w:hideMark/>
          </w:tcPr>
          <w:p w14:paraId="75BE707E" w14:textId="77777777" w:rsidR="00D13CC2" w:rsidRPr="00CC4888" w:rsidRDefault="00D13CC2" w:rsidP="00235F9B">
            <w:pPr>
              <w:pStyle w:val="TB"/>
              <w:spacing w:line="360" w:lineRule="auto"/>
            </w:pPr>
            <w:r w:rsidRPr="00CC4888">
              <w:t>10</w:t>
            </w:r>
          </w:p>
        </w:tc>
        <w:tc>
          <w:tcPr>
            <w:tcW w:w="990" w:type="dxa"/>
            <w:shd w:val="clear" w:color="auto" w:fill="auto"/>
            <w:noWrap/>
            <w:hideMark/>
          </w:tcPr>
          <w:p w14:paraId="25EE76A1" w14:textId="77777777" w:rsidR="00D13CC2" w:rsidRPr="00CC4888" w:rsidRDefault="00D13CC2" w:rsidP="00235F9B">
            <w:pPr>
              <w:pStyle w:val="TB"/>
              <w:spacing w:line="360" w:lineRule="auto"/>
            </w:pPr>
            <w:r w:rsidRPr="00CC4888">
              <w:t>33</w:t>
            </w:r>
          </w:p>
        </w:tc>
        <w:tc>
          <w:tcPr>
            <w:tcW w:w="990" w:type="dxa"/>
            <w:shd w:val="clear" w:color="auto" w:fill="auto"/>
            <w:noWrap/>
            <w:hideMark/>
          </w:tcPr>
          <w:p w14:paraId="4849C4D9" w14:textId="77777777" w:rsidR="00D13CC2" w:rsidRPr="00CC4888" w:rsidRDefault="00D13CC2" w:rsidP="00235F9B">
            <w:pPr>
              <w:pStyle w:val="TB"/>
              <w:spacing w:line="360" w:lineRule="auto"/>
            </w:pPr>
            <w:r w:rsidRPr="00CC4888">
              <w:t>32</w:t>
            </w:r>
          </w:p>
        </w:tc>
        <w:tc>
          <w:tcPr>
            <w:tcW w:w="941" w:type="dxa"/>
            <w:shd w:val="clear" w:color="auto" w:fill="auto"/>
            <w:noWrap/>
            <w:hideMark/>
          </w:tcPr>
          <w:p w14:paraId="511181D0" w14:textId="77777777" w:rsidR="00D13CC2" w:rsidRPr="00CC4888" w:rsidRDefault="00D13CC2" w:rsidP="00235F9B">
            <w:pPr>
              <w:pStyle w:val="TB"/>
              <w:spacing w:line="360" w:lineRule="auto"/>
            </w:pPr>
            <w:r w:rsidRPr="00CC4888">
              <w:t>4</w:t>
            </w:r>
          </w:p>
        </w:tc>
        <w:tc>
          <w:tcPr>
            <w:tcW w:w="949" w:type="dxa"/>
            <w:shd w:val="clear" w:color="auto" w:fill="auto"/>
            <w:noWrap/>
            <w:hideMark/>
          </w:tcPr>
          <w:p w14:paraId="27ADDF42" w14:textId="77777777" w:rsidR="00D13CC2" w:rsidRPr="00CC4888" w:rsidRDefault="00D13CC2" w:rsidP="00235F9B">
            <w:pPr>
              <w:pStyle w:val="TB"/>
              <w:spacing w:line="360" w:lineRule="auto"/>
            </w:pPr>
          </w:p>
        </w:tc>
        <w:tc>
          <w:tcPr>
            <w:tcW w:w="1890" w:type="dxa"/>
            <w:shd w:val="clear" w:color="auto" w:fill="auto"/>
            <w:noWrap/>
            <w:hideMark/>
          </w:tcPr>
          <w:p w14:paraId="545AA085" w14:textId="77777777" w:rsidR="00D13CC2" w:rsidRPr="00CC4888" w:rsidRDefault="00D13CC2" w:rsidP="00235F9B">
            <w:pPr>
              <w:pStyle w:val="TB"/>
              <w:spacing w:line="360" w:lineRule="auto"/>
            </w:pPr>
            <w:r w:rsidRPr="00CC4888">
              <w:t>79</w:t>
            </w:r>
          </w:p>
        </w:tc>
      </w:tr>
      <w:tr w:rsidR="00D13CC2" w:rsidRPr="00CC4888" w14:paraId="53E4A207" w14:textId="77777777" w:rsidTr="00DE2C27">
        <w:trPr>
          <w:trHeight w:val="255"/>
        </w:trPr>
        <w:tc>
          <w:tcPr>
            <w:tcW w:w="1800" w:type="dxa"/>
            <w:shd w:val="clear" w:color="auto" w:fill="auto"/>
            <w:noWrap/>
            <w:hideMark/>
          </w:tcPr>
          <w:p w14:paraId="59D2F718" w14:textId="77777777" w:rsidR="00D13CC2" w:rsidRPr="00CC4888" w:rsidRDefault="00D13CC2" w:rsidP="00235F9B">
            <w:pPr>
              <w:pStyle w:val="TB"/>
              <w:spacing w:line="360" w:lineRule="auto"/>
            </w:pPr>
            <w:r w:rsidRPr="00CC4888">
              <w:t>Total</w:t>
            </w:r>
          </w:p>
        </w:tc>
        <w:tc>
          <w:tcPr>
            <w:tcW w:w="1800" w:type="dxa"/>
            <w:shd w:val="clear" w:color="auto" w:fill="auto"/>
            <w:noWrap/>
            <w:hideMark/>
          </w:tcPr>
          <w:p w14:paraId="0D5E404B" w14:textId="77777777" w:rsidR="00D13CC2" w:rsidRPr="00CC4888" w:rsidRDefault="00D13CC2" w:rsidP="00235F9B">
            <w:pPr>
              <w:pStyle w:val="TB"/>
              <w:spacing w:line="360" w:lineRule="auto"/>
            </w:pPr>
            <w:r w:rsidRPr="00CC4888">
              <w:rPr>
                <w:bCs/>
              </w:rPr>
              <w:t>13</w:t>
            </w:r>
          </w:p>
        </w:tc>
        <w:tc>
          <w:tcPr>
            <w:tcW w:w="990" w:type="dxa"/>
            <w:shd w:val="clear" w:color="auto" w:fill="auto"/>
            <w:noWrap/>
            <w:hideMark/>
          </w:tcPr>
          <w:p w14:paraId="73D53849" w14:textId="77777777" w:rsidR="00D13CC2" w:rsidRPr="00CC4888" w:rsidRDefault="00D13CC2" w:rsidP="00235F9B">
            <w:pPr>
              <w:pStyle w:val="TB"/>
              <w:spacing w:line="360" w:lineRule="auto"/>
            </w:pPr>
            <w:r w:rsidRPr="00CC4888">
              <w:rPr>
                <w:bCs/>
              </w:rPr>
              <w:t>84</w:t>
            </w:r>
          </w:p>
        </w:tc>
        <w:tc>
          <w:tcPr>
            <w:tcW w:w="990" w:type="dxa"/>
            <w:shd w:val="clear" w:color="auto" w:fill="auto"/>
            <w:noWrap/>
            <w:hideMark/>
          </w:tcPr>
          <w:p w14:paraId="55DD4DD1" w14:textId="77777777" w:rsidR="00D13CC2" w:rsidRPr="00CC4888" w:rsidRDefault="00D13CC2" w:rsidP="00235F9B">
            <w:pPr>
              <w:pStyle w:val="TB"/>
              <w:spacing w:line="360" w:lineRule="auto"/>
            </w:pPr>
            <w:r w:rsidRPr="00CC4888">
              <w:rPr>
                <w:bCs/>
              </w:rPr>
              <w:t>137</w:t>
            </w:r>
          </w:p>
        </w:tc>
        <w:tc>
          <w:tcPr>
            <w:tcW w:w="941" w:type="dxa"/>
            <w:shd w:val="clear" w:color="auto" w:fill="auto"/>
            <w:noWrap/>
            <w:hideMark/>
          </w:tcPr>
          <w:p w14:paraId="25FF2A29" w14:textId="77777777" w:rsidR="00D13CC2" w:rsidRPr="00CC4888" w:rsidRDefault="00D13CC2" w:rsidP="00235F9B">
            <w:pPr>
              <w:pStyle w:val="TB"/>
              <w:spacing w:line="360" w:lineRule="auto"/>
            </w:pPr>
            <w:r w:rsidRPr="00CC4888">
              <w:rPr>
                <w:bCs/>
              </w:rPr>
              <w:t>91</w:t>
            </w:r>
          </w:p>
        </w:tc>
        <w:tc>
          <w:tcPr>
            <w:tcW w:w="949" w:type="dxa"/>
            <w:shd w:val="clear" w:color="auto" w:fill="auto"/>
            <w:noWrap/>
            <w:hideMark/>
          </w:tcPr>
          <w:p w14:paraId="49013B90" w14:textId="77777777" w:rsidR="00D13CC2" w:rsidRPr="00CC4888" w:rsidRDefault="00D13CC2" w:rsidP="00235F9B">
            <w:pPr>
              <w:pStyle w:val="TB"/>
              <w:spacing w:line="360" w:lineRule="auto"/>
            </w:pPr>
            <w:r w:rsidRPr="00CC4888">
              <w:rPr>
                <w:bCs/>
              </w:rPr>
              <w:t>16</w:t>
            </w:r>
          </w:p>
        </w:tc>
        <w:tc>
          <w:tcPr>
            <w:tcW w:w="1890" w:type="dxa"/>
            <w:shd w:val="clear" w:color="auto" w:fill="auto"/>
            <w:noWrap/>
            <w:hideMark/>
          </w:tcPr>
          <w:p w14:paraId="4F56E6E4" w14:textId="77777777" w:rsidR="00D13CC2" w:rsidRPr="00CC4888" w:rsidRDefault="00D13CC2" w:rsidP="00235F9B">
            <w:pPr>
              <w:pStyle w:val="TB"/>
              <w:spacing w:line="360" w:lineRule="auto"/>
            </w:pPr>
            <w:r w:rsidRPr="00CC4888">
              <w:rPr>
                <w:bCs/>
              </w:rPr>
              <w:t>341</w:t>
            </w:r>
          </w:p>
        </w:tc>
      </w:tr>
    </w:tbl>
    <w:p w14:paraId="0528C149" w14:textId="219C9BD0" w:rsidR="00D13CC2" w:rsidRPr="00CC4888" w:rsidRDefault="00D13CC2" w:rsidP="00D13CC2">
      <w:pPr>
        <w:pStyle w:val="SOLNLLL"/>
        <w:tabs>
          <w:tab w:val="left" w:pos="2610"/>
        </w:tabs>
      </w:pPr>
      <w:r w:rsidRPr="00CC4888">
        <w:t>d.</w:t>
      </w:r>
      <w:r w:rsidRPr="00CC4888">
        <w:tab/>
        <w:t xml:space="preserve">Higher fuel efficiencies are associated with </w:t>
      </w:r>
      <w:bookmarkStart w:id="21" w:name="_Hlk523323830"/>
      <w:r w:rsidR="00CC4888" w:rsidRPr="00CC4888">
        <w:t>front</w:t>
      </w:r>
      <w:r w:rsidR="00CC4888">
        <w:t>-</w:t>
      </w:r>
      <w:r w:rsidR="00CC4888" w:rsidRPr="00CC4888">
        <w:t>wheel</w:t>
      </w:r>
      <w:r w:rsidR="00CC4888">
        <w:t>-</w:t>
      </w:r>
      <w:r w:rsidRPr="00CC4888">
        <w:t xml:space="preserve">drive </w:t>
      </w:r>
      <w:bookmarkEnd w:id="21"/>
      <w:r w:rsidRPr="00CC4888">
        <w:t>cars.</w:t>
      </w:r>
    </w:p>
    <w:p w14:paraId="078BBFBA" w14:textId="77777777" w:rsidR="00D13CC2" w:rsidRPr="00CC4888" w:rsidRDefault="00D13CC2" w:rsidP="00D13CC2">
      <w:pPr>
        <w:pStyle w:val="SOLNLLL"/>
      </w:pPr>
      <w:r w:rsidRPr="00CC4888">
        <w:lastRenderedPageBreak/>
        <w:t>e.</w:t>
      </w:r>
    </w:p>
    <w:tbl>
      <w:tblPr>
        <w:tblW w:w="0" w:type="auto"/>
        <w:tblInd w:w="1880" w:type="dxa"/>
        <w:tblLook w:val="04A0" w:firstRow="1" w:lastRow="0" w:firstColumn="1" w:lastColumn="0" w:noHBand="0" w:noVBand="1"/>
      </w:tblPr>
      <w:tblGrid>
        <w:gridCol w:w="2340"/>
        <w:gridCol w:w="2070"/>
        <w:gridCol w:w="1260"/>
        <w:gridCol w:w="1350"/>
        <w:gridCol w:w="1262"/>
        <w:gridCol w:w="1130"/>
        <w:gridCol w:w="1648"/>
      </w:tblGrid>
      <w:tr w:rsidR="00D13CC2" w:rsidRPr="00235F9B" w14:paraId="1AC52A9C" w14:textId="77777777" w:rsidTr="00D13CC2">
        <w:trPr>
          <w:trHeight w:val="255"/>
        </w:trPr>
        <w:tc>
          <w:tcPr>
            <w:tcW w:w="2340" w:type="dxa"/>
            <w:shd w:val="clear" w:color="auto" w:fill="auto"/>
            <w:noWrap/>
            <w:hideMark/>
          </w:tcPr>
          <w:p w14:paraId="1746EA83" w14:textId="77777777" w:rsidR="00D13CC2" w:rsidRPr="00235F9B" w:rsidRDefault="00D13CC2" w:rsidP="00D13CC2">
            <w:pPr>
              <w:pStyle w:val="TCH1"/>
            </w:pPr>
          </w:p>
        </w:tc>
        <w:tc>
          <w:tcPr>
            <w:tcW w:w="7072" w:type="dxa"/>
            <w:gridSpan w:val="5"/>
            <w:shd w:val="clear" w:color="auto" w:fill="auto"/>
            <w:noWrap/>
            <w:hideMark/>
          </w:tcPr>
          <w:p w14:paraId="169F4FF3" w14:textId="61AF8EEC" w:rsidR="00D13CC2" w:rsidRPr="00235F9B" w:rsidRDefault="00D13CC2" w:rsidP="00D13CC2">
            <w:pPr>
              <w:pStyle w:val="TCH1"/>
            </w:pPr>
            <w:r w:rsidRPr="00235F9B">
              <w:t>City MPG</w:t>
            </w:r>
          </w:p>
        </w:tc>
        <w:tc>
          <w:tcPr>
            <w:tcW w:w="1648" w:type="dxa"/>
            <w:shd w:val="clear" w:color="auto" w:fill="auto"/>
            <w:noWrap/>
            <w:hideMark/>
          </w:tcPr>
          <w:p w14:paraId="78CAE521" w14:textId="77777777" w:rsidR="00D13CC2" w:rsidRPr="00235F9B" w:rsidRDefault="00D13CC2" w:rsidP="00D13CC2">
            <w:pPr>
              <w:pStyle w:val="TCH1"/>
            </w:pPr>
          </w:p>
        </w:tc>
      </w:tr>
      <w:tr w:rsidR="00D13CC2" w:rsidRPr="00235F9B" w14:paraId="3512E01D" w14:textId="77777777" w:rsidTr="00D13CC2">
        <w:trPr>
          <w:trHeight w:val="255"/>
        </w:trPr>
        <w:tc>
          <w:tcPr>
            <w:tcW w:w="2340" w:type="dxa"/>
            <w:shd w:val="clear" w:color="auto" w:fill="auto"/>
            <w:noWrap/>
            <w:hideMark/>
          </w:tcPr>
          <w:p w14:paraId="190073D2" w14:textId="270AD9F0" w:rsidR="00D13CC2" w:rsidRPr="00235F9B" w:rsidRDefault="00D13CC2" w:rsidP="00D13CC2">
            <w:pPr>
              <w:pStyle w:val="TCH1"/>
            </w:pPr>
            <w:r w:rsidRPr="00235F9B">
              <w:t>Fuel Type</w:t>
            </w:r>
          </w:p>
        </w:tc>
        <w:tc>
          <w:tcPr>
            <w:tcW w:w="2070" w:type="dxa"/>
            <w:shd w:val="clear" w:color="auto" w:fill="auto"/>
            <w:noWrap/>
            <w:hideMark/>
          </w:tcPr>
          <w:p w14:paraId="41680E44" w14:textId="66579CBC" w:rsidR="00D13CC2" w:rsidRPr="00235F9B" w:rsidRDefault="00D13CC2" w:rsidP="00D13CC2">
            <w:pPr>
              <w:pStyle w:val="TCH2"/>
            </w:pPr>
            <w:r w:rsidRPr="00235F9B">
              <w:t>10–14</w:t>
            </w:r>
          </w:p>
        </w:tc>
        <w:tc>
          <w:tcPr>
            <w:tcW w:w="1260" w:type="dxa"/>
            <w:shd w:val="clear" w:color="auto" w:fill="auto"/>
            <w:noWrap/>
            <w:hideMark/>
          </w:tcPr>
          <w:p w14:paraId="4FF80B69" w14:textId="77777777" w:rsidR="00D13CC2" w:rsidRPr="00235F9B" w:rsidRDefault="00D13CC2" w:rsidP="00D13CC2">
            <w:pPr>
              <w:pStyle w:val="TCH2"/>
            </w:pPr>
            <w:r w:rsidRPr="00235F9B">
              <w:t>15–19</w:t>
            </w:r>
          </w:p>
        </w:tc>
        <w:tc>
          <w:tcPr>
            <w:tcW w:w="1350" w:type="dxa"/>
            <w:shd w:val="clear" w:color="auto" w:fill="auto"/>
            <w:noWrap/>
            <w:hideMark/>
          </w:tcPr>
          <w:p w14:paraId="79DAAAA2" w14:textId="77777777" w:rsidR="00D13CC2" w:rsidRPr="00235F9B" w:rsidRDefault="00D13CC2" w:rsidP="00D13CC2">
            <w:pPr>
              <w:pStyle w:val="TCH2"/>
            </w:pPr>
            <w:r w:rsidRPr="00235F9B">
              <w:t>20–24</w:t>
            </w:r>
          </w:p>
        </w:tc>
        <w:tc>
          <w:tcPr>
            <w:tcW w:w="1262" w:type="dxa"/>
            <w:shd w:val="clear" w:color="auto" w:fill="auto"/>
            <w:noWrap/>
            <w:hideMark/>
          </w:tcPr>
          <w:p w14:paraId="54D113D8" w14:textId="77777777" w:rsidR="00D13CC2" w:rsidRPr="00235F9B" w:rsidRDefault="00D13CC2" w:rsidP="00D13CC2">
            <w:pPr>
              <w:pStyle w:val="TCH2"/>
            </w:pPr>
            <w:r w:rsidRPr="00235F9B">
              <w:t>25–29</w:t>
            </w:r>
          </w:p>
        </w:tc>
        <w:tc>
          <w:tcPr>
            <w:tcW w:w="1130" w:type="dxa"/>
            <w:shd w:val="clear" w:color="auto" w:fill="auto"/>
            <w:noWrap/>
            <w:hideMark/>
          </w:tcPr>
          <w:p w14:paraId="73F31D35" w14:textId="77777777" w:rsidR="00D13CC2" w:rsidRPr="00235F9B" w:rsidRDefault="00D13CC2" w:rsidP="00D13CC2">
            <w:pPr>
              <w:pStyle w:val="TCH2"/>
            </w:pPr>
            <w:r w:rsidRPr="00235F9B">
              <w:t>30–34</w:t>
            </w:r>
          </w:p>
        </w:tc>
        <w:tc>
          <w:tcPr>
            <w:tcW w:w="1648" w:type="dxa"/>
            <w:shd w:val="clear" w:color="auto" w:fill="auto"/>
            <w:noWrap/>
            <w:hideMark/>
          </w:tcPr>
          <w:p w14:paraId="50B46EFE" w14:textId="7E56C8ED" w:rsidR="00D13CC2" w:rsidRPr="00235F9B" w:rsidRDefault="00D13CC2" w:rsidP="00D13CC2">
            <w:pPr>
              <w:pStyle w:val="TCH1"/>
            </w:pPr>
            <w:r w:rsidRPr="00235F9B">
              <w:t>Total</w:t>
            </w:r>
          </w:p>
        </w:tc>
      </w:tr>
      <w:tr w:rsidR="00D13CC2" w:rsidRPr="00235F9B" w14:paraId="29172EAA" w14:textId="77777777" w:rsidTr="00D13CC2">
        <w:trPr>
          <w:trHeight w:val="255"/>
        </w:trPr>
        <w:tc>
          <w:tcPr>
            <w:tcW w:w="2340" w:type="dxa"/>
            <w:shd w:val="clear" w:color="auto" w:fill="auto"/>
            <w:noWrap/>
            <w:hideMark/>
          </w:tcPr>
          <w:p w14:paraId="302C8A35" w14:textId="4A24BC40" w:rsidR="00D13CC2" w:rsidRPr="00235F9B" w:rsidRDefault="00D13CC2" w:rsidP="00D13CC2">
            <w:pPr>
              <w:pStyle w:val="TB"/>
            </w:pPr>
            <w:r w:rsidRPr="00235F9B">
              <w:t>P</w:t>
            </w:r>
          </w:p>
        </w:tc>
        <w:tc>
          <w:tcPr>
            <w:tcW w:w="2070" w:type="dxa"/>
            <w:shd w:val="clear" w:color="auto" w:fill="auto"/>
            <w:noWrap/>
            <w:hideMark/>
          </w:tcPr>
          <w:p w14:paraId="37BEECA5" w14:textId="77777777" w:rsidR="00D13CC2" w:rsidRPr="00235F9B" w:rsidRDefault="00D13CC2" w:rsidP="00D13CC2">
            <w:pPr>
              <w:pStyle w:val="TB"/>
            </w:pPr>
            <w:r w:rsidRPr="00235F9B">
              <w:t>13</w:t>
            </w:r>
          </w:p>
        </w:tc>
        <w:tc>
          <w:tcPr>
            <w:tcW w:w="1260" w:type="dxa"/>
            <w:shd w:val="clear" w:color="auto" w:fill="auto"/>
            <w:noWrap/>
            <w:hideMark/>
          </w:tcPr>
          <w:p w14:paraId="3289442B" w14:textId="77777777" w:rsidR="00D13CC2" w:rsidRPr="00235F9B" w:rsidRDefault="00D13CC2" w:rsidP="00D13CC2">
            <w:pPr>
              <w:pStyle w:val="TB"/>
            </w:pPr>
            <w:r w:rsidRPr="00235F9B">
              <w:t>58</w:t>
            </w:r>
          </w:p>
        </w:tc>
        <w:tc>
          <w:tcPr>
            <w:tcW w:w="1350" w:type="dxa"/>
            <w:shd w:val="clear" w:color="auto" w:fill="auto"/>
            <w:noWrap/>
            <w:hideMark/>
          </w:tcPr>
          <w:p w14:paraId="5708F15F" w14:textId="77777777" w:rsidR="00D13CC2" w:rsidRPr="00235F9B" w:rsidRDefault="00D13CC2" w:rsidP="00D13CC2">
            <w:pPr>
              <w:pStyle w:val="TB"/>
            </w:pPr>
            <w:r w:rsidRPr="00235F9B">
              <w:t>94</w:t>
            </w:r>
          </w:p>
        </w:tc>
        <w:tc>
          <w:tcPr>
            <w:tcW w:w="1262" w:type="dxa"/>
            <w:shd w:val="clear" w:color="auto" w:fill="auto"/>
            <w:noWrap/>
            <w:hideMark/>
          </w:tcPr>
          <w:p w14:paraId="0D20BBDB" w14:textId="77777777" w:rsidR="00D13CC2" w:rsidRPr="00235F9B" w:rsidRDefault="00D13CC2" w:rsidP="00D13CC2">
            <w:pPr>
              <w:pStyle w:val="TB"/>
            </w:pPr>
            <w:r w:rsidRPr="00235F9B">
              <w:t>16</w:t>
            </w:r>
          </w:p>
        </w:tc>
        <w:tc>
          <w:tcPr>
            <w:tcW w:w="1130" w:type="dxa"/>
            <w:shd w:val="clear" w:color="auto" w:fill="auto"/>
            <w:noWrap/>
            <w:hideMark/>
          </w:tcPr>
          <w:p w14:paraId="3BD37B14" w14:textId="77777777" w:rsidR="00D13CC2" w:rsidRPr="00235F9B" w:rsidRDefault="00D13CC2" w:rsidP="00D13CC2">
            <w:pPr>
              <w:pStyle w:val="TB"/>
            </w:pPr>
            <w:r w:rsidRPr="00235F9B">
              <w:t>1</w:t>
            </w:r>
          </w:p>
        </w:tc>
        <w:tc>
          <w:tcPr>
            <w:tcW w:w="1648" w:type="dxa"/>
            <w:shd w:val="clear" w:color="auto" w:fill="auto"/>
            <w:noWrap/>
            <w:hideMark/>
          </w:tcPr>
          <w:p w14:paraId="3B2582C9" w14:textId="77777777" w:rsidR="00D13CC2" w:rsidRPr="00235F9B" w:rsidRDefault="00D13CC2" w:rsidP="00D13CC2">
            <w:pPr>
              <w:pStyle w:val="TB"/>
            </w:pPr>
            <w:r w:rsidRPr="00235F9B">
              <w:t>182</w:t>
            </w:r>
          </w:p>
        </w:tc>
      </w:tr>
      <w:tr w:rsidR="00D13CC2" w:rsidRPr="00235F9B" w14:paraId="0D64A8C7" w14:textId="77777777" w:rsidTr="00D13CC2">
        <w:trPr>
          <w:trHeight w:val="255"/>
        </w:trPr>
        <w:tc>
          <w:tcPr>
            <w:tcW w:w="2340" w:type="dxa"/>
            <w:shd w:val="clear" w:color="auto" w:fill="auto"/>
            <w:noWrap/>
            <w:hideMark/>
          </w:tcPr>
          <w:p w14:paraId="7965FAD5" w14:textId="77777777" w:rsidR="00D13CC2" w:rsidRPr="00235F9B" w:rsidRDefault="00D13CC2" w:rsidP="00D13CC2">
            <w:pPr>
              <w:pStyle w:val="TB"/>
            </w:pPr>
            <w:r w:rsidRPr="00235F9B">
              <w:t>R</w:t>
            </w:r>
          </w:p>
        </w:tc>
        <w:tc>
          <w:tcPr>
            <w:tcW w:w="2070" w:type="dxa"/>
            <w:shd w:val="clear" w:color="auto" w:fill="auto"/>
            <w:noWrap/>
            <w:hideMark/>
          </w:tcPr>
          <w:p w14:paraId="5854BDBB" w14:textId="77777777" w:rsidR="00D13CC2" w:rsidRPr="00235F9B" w:rsidRDefault="00D13CC2" w:rsidP="00D13CC2">
            <w:pPr>
              <w:pStyle w:val="TB"/>
            </w:pPr>
          </w:p>
        </w:tc>
        <w:tc>
          <w:tcPr>
            <w:tcW w:w="1260" w:type="dxa"/>
            <w:shd w:val="clear" w:color="auto" w:fill="auto"/>
            <w:noWrap/>
            <w:hideMark/>
          </w:tcPr>
          <w:p w14:paraId="45FF8E9E" w14:textId="77777777" w:rsidR="00D13CC2" w:rsidRPr="00235F9B" w:rsidRDefault="00D13CC2" w:rsidP="00D13CC2">
            <w:pPr>
              <w:pStyle w:val="TB"/>
            </w:pPr>
            <w:r w:rsidRPr="00235F9B">
              <w:t>26</w:t>
            </w:r>
          </w:p>
        </w:tc>
        <w:tc>
          <w:tcPr>
            <w:tcW w:w="1350" w:type="dxa"/>
            <w:shd w:val="clear" w:color="auto" w:fill="auto"/>
            <w:noWrap/>
            <w:hideMark/>
          </w:tcPr>
          <w:p w14:paraId="780F1B83" w14:textId="77777777" w:rsidR="00D13CC2" w:rsidRPr="00235F9B" w:rsidRDefault="00D13CC2" w:rsidP="00D13CC2">
            <w:pPr>
              <w:pStyle w:val="TB"/>
            </w:pPr>
            <w:r w:rsidRPr="00235F9B">
              <w:t>43</w:t>
            </w:r>
          </w:p>
        </w:tc>
        <w:tc>
          <w:tcPr>
            <w:tcW w:w="1262" w:type="dxa"/>
            <w:shd w:val="clear" w:color="auto" w:fill="auto"/>
            <w:noWrap/>
            <w:hideMark/>
          </w:tcPr>
          <w:p w14:paraId="769F61CE" w14:textId="77777777" w:rsidR="00D13CC2" w:rsidRPr="00235F9B" w:rsidRDefault="00D13CC2" w:rsidP="00D13CC2">
            <w:pPr>
              <w:pStyle w:val="TB"/>
            </w:pPr>
            <w:r w:rsidRPr="00235F9B">
              <w:t>75</w:t>
            </w:r>
          </w:p>
        </w:tc>
        <w:tc>
          <w:tcPr>
            <w:tcW w:w="1130" w:type="dxa"/>
            <w:shd w:val="clear" w:color="auto" w:fill="auto"/>
            <w:noWrap/>
            <w:hideMark/>
          </w:tcPr>
          <w:p w14:paraId="5B78075B" w14:textId="77777777" w:rsidR="00D13CC2" w:rsidRPr="00235F9B" w:rsidRDefault="00D13CC2" w:rsidP="00D13CC2">
            <w:pPr>
              <w:pStyle w:val="TB"/>
            </w:pPr>
            <w:r w:rsidRPr="00235F9B">
              <w:t>15</w:t>
            </w:r>
          </w:p>
        </w:tc>
        <w:tc>
          <w:tcPr>
            <w:tcW w:w="1648" w:type="dxa"/>
            <w:shd w:val="clear" w:color="auto" w:fill="auto"/>
            <w:noWrap/>
            <w:hideMark/>
          </w:tcPr>
          <w:p w14:paraId="26BF2113" w14:textId="77777777" w:rsidR="00D13CC2" w:rsidRPr="00235F9B" w:rsidRDefault="00D13CC2" w:rsidP="00D13CC2">
            <w:pPr>
              <w:pStyle w:val="TB"/>
            </w:pPr>
            <w:r w:rsidRPr="00235F9B">
              <w:t>159</w:t>
            </w:r>
          </w:p>
        </w:tc>
      </w:tr>
      <w:tr w:rsidR="00D13CC2" w:rsidRPr="00D202F1" w14:paraId="1694F717" w14:textId="77777777" w:rsidTr="00D13CC2">
        <w:trPr>
          <w:trHeight w:val="255"/>
        </w:trPr>
        <w:tc>
          <w:tcPr>
            <w:tcW w:w="2340" w:type="dxa"/>
            <w:shd w:val="clear" w:color="auto" w:fill="auto"/>
            <w:noWrap/>
            <w:hideMark/>
          </w:tcPr>
          <w:p w14:paraId="69AB89B8" w14:textId="77777777" w:rsidR="00D13CC2" w:rsidRPr="00235F9B" w:rsidRDefault="00D13CC2" w:rsidP="00D13CC2">
            <w:pPr>
              <w:pStyle w:val="TB"/>
            </w:pPr>
            <w:r w:rsidRPr="00235F9B">
              <w:t>Total</w:t>
            </w:r>
          </w:p>
        </w:tc>
        <w:tc>
          <w:tcPr>
            <w:tcW w:w="2070" w:type="dxa"/>
            <w:shd w:val="clear" w:color="auto" w:fill="auto"/>
            <w:noWrap/>
            <w:hideMark/>
          </w:tcPr>
          <w:p w14:paraId="74CF5738" w14:textId="77777777" w:rsidR="00D13CC2" w:rsidRPr="00235F9B" w:rsidRDefault="00D13CC2" w:rsidP="00D13CC2">
            <w:pPr>
              <w:pStyle w:val="TB"/>
            </w:pPr>
            <w:r w:rsidRPr="00235F9B">
              <w:rPr>
                <w:bCs/>
              </w:rPr>
              <w:t>13</w:t>
            </w:r>
          </w:p>
        </w:tc>
        <w:tc>
          <w:tcPr>
            <w:tcW w:w="1260" w:type="dxa"/>
            <w:shd w:val="clear" w:color="auto" w:fill="auto"/>
            <w:noWrap/>
            <w:hideMark/>
          </w:tcPr>
          <w:p w14:paraId="5151F774" w14:textId="77777777" w:rsidR="00D13CC2" w:rsidRPr="00235F9B" w:rsidRDefault="00D13CC2" w:rsidP="00D13CC2">
            <w:pPr>
              <w:pStyle w:val="TB"/>
            </w:pPr>
            <w:r w:rsidRPr="00235F9B">
              <w:rPr>
                <w:bCs/>
              </w:rPr>
              <w:t>84</w:t>
            </w:r>
          </w:p>
        </w:tc>
        <w:tc>
          <w:tcPr>
            <w:tcW w:w="1350" w:type="dxa"/>
            <w:shd w:val="clear" w:color="auto" w:fill="auto"/>
            <w:noWrap/>
            <w:hideMark/>
          </w:tcPr>
          <w:p w14:paraId="508EFD93" w14:textId="77777777" w:rsidR="00D13CC2" w:rsidRPr="00235F9B" w:rsidRDefault="00D13CC2" w:rsidP="00D13CC2">
            <w:pPr>
              <w:pStyle w:val="TB"/>
            </w:pPr>
            <w:r w:rsidRPr="00235F9B">
              <w:rPr>
                <w:bCs/>
              </w:rPr>
              <w:t>137</w:t>
            </w:r>
          </w:p>
        </w:tc>
        <w:tc>
          <w:tcPr>
            <w:tcW w:w="1262" w:type="dxa"/>
            <w:shd w:val="clear" w:color="auto" w:fill="auto"/>
            <w:noWrap/>
            <w:hideMark/>
          </w:tcPr>
          <w:p w14:paraId="18A2C17A" w14:textId="77777777" w:rsidR="00D13CC2" w:rsidRPr="00235F9B" w:rsidRDefault="00D13CC2" w:rsidP="00D13CC2">
            <w:pPr>
              <w:pStyle w:val="TB"/>
            </w:pPr>
            <w:r w:rsidRPr="00235F9B">
              <w:rPr>
                <w:bCs/>
              </w:rPr>
              <w:t>91</w:t>
            </w:r>
          </w:p>
        </w:tc>
        <w:tc>
          <w:tcPr>
            <w:tcW w:w="1130" w:type="dxa"/>
            <w:shd w:val="clear" w:color="auto" w:fill="auto"/>
            <w:noWrap/>
            <w:hideMark/>
          </w:tcPr>
          <w:p w14:paraId="36E52D54" w14:textId="77777777" w:rsidR="00D13CC2" w:rsidRPr="00235F9B" w:rsidRDefault="00D13CC2" w:rsidP="00D13CC2">
            <w:pPr>
              <w:pStyle w:val="TB"/>
            </w:pPr>
            <w:r w:rsidRPr="00235F9B">
              <w:rPr>
                <w:bCs/>
              </w:rPr>
              <w:t>16</w:t>
            </w:r>
          </w:p>
        </w:tc>
        <w:tc>
          <w:tcPr>
            <w:tcW w:w="1648" w:type="dxa"/>
            <w:shd w:val="clear" w:color="auto" w:fill="auto"/>
            <w:noWrap/>
            <w:hideMark/>
          </w:tcPr>
          <w:p w14:paraId="1108B859" w14:textId="77777777" w:rsidR="00D13CC2" w:rsidRPr="00235F9B" w:rsidRDefault="00D13CC2" w:rsidP="00D13CC2">
            <w:pPr>
              <w:pStyle w:val="TB"/>
            </w:pPr>
            <w:r w:rsidRPr="00235F9B">
              <w:rPr>
                <w:bCs/>
              </w:rPr>
              <w:t>341</w:t>
            </w:r>
          </w:p>
        </w:tc>
      </w:tr>
    </w:tbl>
    <w:p w14:paraId="6BD7EF24" w14:textId="101239CE" w:rsidR="00D13CC2" w:rsidRDefault="00D13CC2" w:rsidP="00D13CC2">
      <w:pPr>
        <w:pStyle w:val="SOLNLLL"/>
      </w:pPr>
      <w:r w:rsidRPr="00235F9B">
        <w:t>f.</w:t>
      </w:r>
      <w:r w:rsidRPr="00235F9B">
        <w:tab/>
        <w:t>Higher fuel efficiencies are associated with cars that use regular gas.</w:t>
      </w:r>
    </w:p>
    <w:p w14:paraId="77541801" w14:textId="77777777" w:rsidR="00235F9B" w:rsidRDefault="00235F9B" w:rsidP="00D13CC2">
      <w:pPr>
        <w:pStyle w:val="SOLNLLL"/>
        <w:sectPr w:rsidR="00235F9B" w:rsidSect="00D13CC2">
          <w:endnotePr>
            <w:numFmt w:val="decimal"/>
          </w:endnotePr>
          <w:pgSz w:w="15840" w:h="12240" w:orient="landscape"/>
          <w:pgMar w:top="1440" w:right="1440" w:bottom="1440" w:left="1440" w:header="720" w:footer="720" w:gutter="0"/>
          <w:cols w:space="720"/>
          <w:noEndnote/>
          <w:docGrid w:linePitch="326"/>
        </w:sectPr>
      </w:pPr>
    </w:p>
    <w:p w14:paraId="55FE2459" w14:textId="26405301" w:rsidR="00D13CC2" w:rsidRDefault="00D13CC2" w:rsidP="00D13CC2">
      <w:pPr>
        <w:pStyle w:val="SOLNL"/>
      </w:pPr>
      <w:r w:rsidRPr="00235F9B">
        <w:lastRenderedPageBreak/>
        <w:t>36. a.</w:t>
      </w:r>
    </w:p>
    <w:p w14:paraId="26515413" w14:textId="65BEEA13" w:rsidR="00E221F7" w:rsidRPr="00235F9B" w:rsidRDefault="00E221F7" w:rsidP="00E221F7">
      <w:pPr>
        <w:pStyle w:val="SOLNL"/>
        <w:jc w:val="center"/>
      </w:pPr>
      <w:r w:rsidRPr="00FE35FB">
        <w:rPr>
          <w:noProof/>
        </w:rPr>
        <w:drawing>
          <wp:inline distT="0" distB="0" distL="0" distR="0" wp14:anchorId="6826CCDE" wp14:editId="338E450E">
            <wp:extent cx="3369310" cy="2289810"/>
            <wp:effectExtent l="0" t="0" r="2540" b="0"/>
            <wp:docPr id="24" name="Object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58DFF70E" w14:textId="77777777" w:rsidR="00B04DAC" w:rsidRDefault="00D13CC2" w:rsidP="00D13CC2">
      <w:pPr>
        <w:pStyle w:val="SOLNLLL"/>
        <w:tabs>
          <w:tab w:val="left" w:pos="2610"/>
        </w:tabs>
        <w:rPr>
          <w:noProof/>
          <w:highlight w:val="yellow"/>
        </w:rPr>
      </w:pPr>
      <w:r w:rsidRPr="00235F9B">
        <w:t>b.</w:t>
      </w:r>
      <w:r w:rsidRPr="00235F9B">
        <w:tab/>
        <w:t xml:space="preserve">There is a negative relationship between </w:t>
      </w:r>
      <w:r w:rsidRPr="00235F9B">
        <w:rPr>
          <w:i/>
        </w:rPr>
        <w:t>x</w:t>
      </w:r>
      <w:r w:rsidRPr="00235F9B">
        <w:t xml:space="preserve"> and </w:t>
      </w:r>
      <w:r w:rsidRPr="00235F9B">
        <w:rPr>
          <w:i/>
        </w:rPr>
        <w:t>y; y</w:t>
      </w:r>
      <w:r w:rsidRPr="00235F9B">
        <w:t xml:space="preserve"> decreases as </w:t>
      </w:r>
      <w:r w:rsidRPr="00235F9B">
        <w:rPr>
          <w:i/>
        </w:rPr>
        <w:t>x</w:t>
      </w:r>
      <w:r w:rsidRPr="00235F9B">
        <w:t xml:space="preserve"> increases.</w:t>
      </w:r>
      <w:r w:rsidR="00B04DAC" w:rsidRPr="00B04DAC">
        <w:rPr>
          <w:noProof/>
          <w:highlight w:val="yellow"/>
        </w:rPr>
        <w:t xml:space="preserve"> </w:t>
      </w:r>
    </w:p>
    <w:p w14:paraId="5A8CBE5C" w14:textId="3F84D73D" w:rsidR="00D13CC2" w:rsidRDefault="00D13CC2" w:rsidP="00D13CC2">
      <w:pPr>
        <w:pStyle w:val="SOLNL"/>
      </w:pPr>
      <w:r w:rsidRPr="00FE35FB">
        <w:t>37. a.</w:t>
      </w:r>
      <w:r w:rsidR="00D1565B">
        <w:t xml:space="preserve"> </w:t>
      </w:r>
    </w:p>
    <w:p w14:paraId="155045A6" w14:textId="59F290A1" w:rsidR="00B04DAC" w:rsidRPr="00FE35FB" w:rsidRDefault="00D1565B" w:rsidP="00B04DAC">
      <w:pPr>
        <w:pStyle w:val="SOLNL"/>
        <w:jc w:val="center"/>
      </w:pPr>
      <w:r w:rsidRPr="00E221F7">
        <w:rPr>
          <w:noProof/>
        </w:rPr>
        <w:drawing>
          <wp:inline distT="0" distB="0" distL="0" distR="0" wp14:anchorId="49A356C4" wp14:editId="12577088">
            <wp:extent cx="3980106" cy="1915066"/>
            <wp:effectExtent l="0" t="0" r="1905" b="0"/>
            <wp:docPr id="2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646FA8F6" w14:textId="5695FFCB" w:rsidR="00D13CC2" w:rsidRPr="00FE35FB" w:rsidRDefault="00D13CC2" w:rsidP="009F2533">
      <w:pPr>
        <w:pStyle w:val="SOLNLLL"/>
        <w:spacing w:before="240"/>
      </w:pPr>
      <w:r w:rsidRPr="00FE35FB">
        <w:t>b.</w:t>
      </w:r>
      <w:r w:rsidRPr="00FE35FB">
        <w:tab/>
        <w:t xml:space="preserve">As X goes from A to </w:t>
      </w:r>
      <w:proofErr w:type="spellStart"/>
      <w:r w:rsidRPr="00FE35FB">
        <w:t>D</w:t>
      </w:r>
      <w:proofErr w:type="spellEnd"/>
      <w:r w:rsidRPr="00FE35FB">
        <w:t xml:space="preserve"> the frequency for I increases and the frequency of II decreases.</w:t>
      </w:r>
    </w:p>
    <w:tbl>
      <w:tblPr>
        <w:tblW w:w="0" w:type="auto"/>
        <w:tblInd w:w="1428" w:type="dxa"/>
        <w:tblLook w:val="04A0" w:firstRow="1" w:lastRow="0" w:firstColumn="1" w:lastColumn="0" w:noHBand="0" w:noVBand="1"/>
      </w:tblPr>
      <w:tblGrid>
        <w:gridCol w:w="1345"/>
        <w:gridCol w:w="1530"/>
        <w:gridCol w:w="1620"/>
        <w:gridCol w:w="1260"/>
        <w:gridCol w:w="1080"/>
      </w:tblGrid>
      <w:tr w:rsidR="00DA7ADE" w:rsidRPr="00DA7ADE" w14:paraId="1DE4E658" w14:textId="77777777" w:rsidTr="000A0F7D">
        <w:tc>
          <w:tcPr>
            <w:tcW w:w="1345" w:type="dxa"/>
          </w:tcPr>
          <w:p w14:paraId="2AB1C188" w14:textId="77777777" w:rsidR="00D13CC2" w:rsidRPr="00DA7ADE" w:rsidRDefault="00D13CC2" w:rsidP="00D13CC2">
            <w:pPr>
              <w:pStyle w:val="TB"/>
            </w:pPr>
          </w:p>
        </w:tc>
        <w:tc>
          <w:tcPr>
            <w:tcW w:w="1530" w:type="dxa"/>
          </w:tcPr>
          <w:p w14:paraId="005A41EC" w14:textId="77777777" w:rsidR="00D13CC2" w:rsidRPr="00DA7ADE" w:rsidRDefault="00D13CC2" w:rsidP="00D13CC2">
            <w:pPr>
              <w:pStyle w:val="TB"/>
            </w:pPr>
          </w:p>
        </w:tc>
        <w:tc>
          <w:tcPr>
            <w:tcW w:w="1620" w:type="dxa"/>
          </w:tcPr>
          <w:p w14:paraId="219FA11A" w14:textId="3AF91CCE" w:rsidR="00D13CC2" w:rsidRPr="00DA7ADE" w:rsidRDefault="00D13CC2" w:rsidP="00D13CC2">
            <w:pPr>
              <w:pStyle w:val="TCH1"/>
            </w:pPr>
            <w:r w:rsidRPr="00DA7ADE">
              <w:t>y</w:t>
            </w:r>
          </w:p>
        </w:tc>
        <w:tc>
          <w:tcPr>
            <w:tcW w:w="1260" w:type="dxa"/>
          </w:tcPr>
          <w:p w14:paraId="03F415ED" w14:textId="77777777" w:rsidR="00D13CC2" w:rsidRPr="00DA7ADE" w:rsidRDefault="00D13CC2" w:rsidP="00D13CC2">
            <w:pPr>
              <w:pStyle w:val="TB"/>
            </w:pPr>
          </w:p>
        </w:tc>
        <w:tc>
          <w:tcPr>
            <w:tcW w:w="1080" w:type="dxa"/>
          </w:tcPr>
          <w:p w14:paraId="45F9DECB" w14:textId="77777777" w:rsidR="00D13CC2" w:rsidRPr="00DA7ADE" w:rsidRDefault="00D13CC2" w:rsidP="00D13CC2">
            <w:pPr>
              <w:pStyle w:val="TB"/>
            </w:pPr>
          </w:p>
        </w:tc>
      </w:tr>
      <w:tr w:rsidR="00DA7ADE" w:rsidRPr="00DA7ADE" w14:paraId="5F25AF48" w14:textId="77777777" w:rsidTr="000A0F7D">
        <w:tc>
          <w:tcPr>
            <w:tcW w:w="1345" w:type="dxa"/>
          </w:tcPr>
          <w:p w14:paraId="71657437" w14:textId="77777777" w:rsidR="00D13CC2" w:rsidRPr="00DA7ADE" w:rsidRDefault="00D13CC2" w:rsidP="00D13CC2">
            <w:pPr>
              <w:pStyle w:val="TB"/>
            </w:pPr>
          </w:p>
        </w:tc>
        <w:tc>
          <w:tcPr>
            <w:tcW w:w="1530" w:type="dxa"/>
          </w:tcPr>
          <w:p w14:paraId="5C284F4D" w14:textId="77777777" w:rsidR="00D13CC2" w:rsidRPr="00DA7ADE" w:rsidRDefault="00D13CC2" w:rsidP="00D13CC2">
            <w:pPr>
              <w:pStyle w:val="TB"/>
            </w:pPr>
          </w:p>
        </w:tc>
        <w:tc>
          <w:tcPr>
            <w:tcW w:w="1620" w:type="dxa"/>
            <w:tcBorders>
              <w:bottom w:val="single" w:sz="4" w:space="0" w:color="auto"/>
            </w:tcBorders>
          </w:tcPr>
          <w:p w14:paraId="1177176A" w14:textId="62366524" w:rsidR="00D13CC2" w:rsidRPr="00DA7ADE" w:rsidRDefault="00D13CC2" w:rsidP="00D13CC2">
            <w:pPr>
              <w:pStyle w:val="TCH2"/>
            </w:pPr>
            <w:r w:rsidRPr="00DA7ADE">
              <w:t>Yes</w:t>
            </w:r>
          </w:p>
        </w:tc>
        <w:tc>
          <w:tcPr>
            <w:tcW w:w="1260" w:type="dxa"/>
            <w:tcBorders>
              <w:bottom w:val="single" w:sz="4" w:space="0" w:color="auto"/>
            </w:tcBorders>
          </w:tcPr>
          <w:p w14:paraId="20C9FA34" w14:textId="77777777" w:rsidR="00D13CC2" w:rsidRPr="00DA7ADE" w:rsidRDefault="00D13CC2" w:rsidP="00D13CC2">
            <w:pPr>
              <w:pStyle w:val="TCH2"/>
            </w:pPr>
            <w:r w:rsidRPr="00DA7ADE">
              <w:t>No</w:t>
            </w:r>
          </w:p>
        </w:tc>
        <w:tc>
          <w:tcPr>
            <w:tcW w:w="1080" w:type="dxa"/>
          </w:tcPr>
          <w:p w14:paraId="7F90554F" w14:textId="77777777" w:rsidR="00D13CC2" w:rsidRPr="00DA7ADE" w:rsidRDefault="00D13CC2" w:rsidP="00D13CC2">
            <w:pPr>
              <w:pStyle w:val="TB"/>
            </w:pPr>
          </w:p>
        </w:tc>
      </w:tr>
      <w:tr w:rsidR="00DA7ADE" w:rsidRPr="00DA7ADE" w14:paraId="709E5C0A" w14:textId="77777777" w:rsidTr="000A0F7D">
        <w:tc>
          <w:tcPr>
            <w:tcW w:w="1345" w:type="dxa"/>
          </w:tcPr>
          <w:p w14:paraId="43C25976" w14:textId="77777777" w:rsidR="00D13CC2" w:rsidRPr="00DA7ADE" w:rsidRDefault="00D13CC2" w:rsidP="00D13CC2">
            <w:pPr>
              <w:pStyle w:val="TB"/>
            </w:pPr>
          </w:p>
        </w:tc>
        <w:tc>
          <w:tcPr>
            <w:tcW w:w="1530" w:type="dxa"/>
            <w:tcBorders>
              <w:right w:val="single" w:sz="4" w:space="0" w:color="auto"/>
            </w:tcBorders>
          </w:tcPr>
          <w:p w14:paraId="11EEEAD2" w14:textId="68FED928" w:rsidR="00D13CC2" w:rsidRPr="00DA7ADE" w:rsidRDefault="00D13CC2" w:rsidP="00D13CC2">
            <w:pPr>
              <w:pStyle w:val="TSH2"/>
            </w:pPr>
            <w:r w:rsidRPr="00DA7ADE">
              <w:t>Low</w:t>
            </w:r>
          </w:p>
        </w:tc>
        <w:tc>
          <w:tcPr>
            <w:tcW w:w="1620" w:type="dxa"/>
            <w:tcBorders>
              <w:top w:val="single" w:sz="4" w:space="0" w:color="auto"/>
              <w:left w:val="single" w:sz="4" w:space="0" w:color="auto"/>
            </w:tcBorders>
          </w:tcPr>
          <w:p w14:paraId="15B343CC" w14:textId="6231DEF4" w:rsidR="00D13CC2" w:rsidRPr="00DA7ADE" w:rsidRDefault="00D13CC2" w:rsidP="00D13CC2">
            <w:pPr>
              <w:pStyle w:val="TB"/>
            </w:pPr>
            <w:r w:rsidRPr="00DA7ADE">
              <w:t>66.667</w:t>
            </w:r>
          </w:p>
        </w:tc>
        <w:tc>
          <w:tcPr>
            <w:tcW w:w="1260" w:type="dxa"/>
            <w:tcBorders>
              <w:top w:val="single" w:sz="4" w:space="0" w:color="auto"/>
              <w:right w:val="single" w:sz="4" w:space="0" w:color="auto"/>
            </w:tcBorders>
          </w:tcPr>
          <w:p w14:paraId="193CA3DB" w14:textId="77777777" w:rsidR="00D13CC2" w:rsidRPr="00DA7ADE" w:rsidRDefault="00D13CC2" w:rsidP="00D13CC2">
            <w:pPr>
              <w:pStyle w:val="TB"/>
            </w:pPr>
            <w:r w:rsidRPr="00DA7ADE">
              <w:t>33.333</w:t>
            </w:r>
          </w:p>
        </w:tc>
        <w:tc>
          <w:tcPr>
            <w:tcW w:w="1080" w:type="dxa"/>
            <w:tcBorders>
              <w:left w:val="single" w:sz="4" w:space="0" w:color="auto"/>
            </w:tcBorders>
          </w:tcPr>
          <w:p w14:paraId="4666CB9F" w14:textId="77777777" w:rsidR="00D13CC2" w:rsidRPr="00DA7ADE" w:rsidRDefault="00D13CC2" w:rsidP="00D13CC2">
            <w:pPr>
              <w:pStyle w:val="TB"/>
            </w:pPr>
            <w:r w:rsidRPr="00DA7ADE">
              <w:t>100</w:t>
            </w:r>
          </w:p>
        </w:tc>
      </w:tr>
      <w:tr w:rsidR="00DA7ADE" w:rsidRPr="00DA7ADE" w14:paraId="4D41B885" w14:textId="77777777" w:rsidTr="000A0F7D">
        <w:tc>
          <w:tcPr>
            <w:tcW w:w="1345" w:type="dxa"/>
          </w:tcPr>
          <w:p w14:paraId="063DDE34" w14:textId="7C89A7F9" w:rsidR="00D13CC2" w:rsidRPr="00DA7ADE" w:rsidRDefault="00D13CC2" w:rsidP="00D13CC2">
            <w:pPr>
              <w:pStyle w:val="TSH1"/>
            </w:pPr>
            <w:r w:rsidRPr="00DA7ADE">
              <w:t>x</w:t>
            </w:r>
          </w:p>
        </w:tc>
        <w:tc>
          <w:tcPr>
            <w:tcW w:w="1530" w:type="dxa"/>
            <w:tcBorders>
              <w:right w:val="single" w:sz="4" w:space="0" w:color="auto"/>
            </w:tcBorders>
          </w:tcPr>
          <w:p w14:paraId="0E821A08" w14:textId="77777777" w:rsidR="00D13CC2" w:rsidRPr="00DA7ADE" w:rsidRDefault="00D13CC2" w:rsidP="00D13CC2">
            <w:pPr>
              <w:pStyle w:val="TSH2"/>
            </w:pPr>
            <w:r w:rsidRPr="00DA7ADE">
              <w:t>Medium</w:t>
            </w:r>
          </w:p>
        </w:tc>
        <w:tc>
          <w:tcPr>
            <w:tcW w:w="1620" w:type="dxa"/>
            <w:tcBorders>
              <w:left w:val="single" w:sz="4" w:space="0" w:color="auto"/>
            </w:tcBorders>
          </w:tcPr>
          <w:p w14:paraId="302D4DAB" w14:textId="77777777" w:rsidR="00D13CC2" w:rsidRPr="00DA7ADE" w:rsidRDefault="00D13CC2" w:rsidP="00D13CC2">
            <w:pPr>
              <w:pStyle w:val="TB"/>
            </w:pPr>
            <w:r w:rsidRPr="00DA7ADE">
              <w:t>30.000</w:t>
            </w:r>
          </w:p>
        </w:tc>
        <w:tc>
          <w:tcPr>
            <w:tcW w:w="1260" w:type="dxa"/>
            <w:tcBorders>
              <w:right w:val="single" w:sz="4" w:space="0" w:color="auto"/>
            </w:tcBorders>
          </w:tcPr>
          <w:p w14:paraId="55096BC4" w14:textId="77777777" w:rsidR="00D13CC2" w:rsidRPr="00DA7ADE" w:rsidRDefault="00D13CC2" w:rsidP="00D13CC2">
            <w:pPr>
              <w:pStyle w:val="TB"/>
            </w:pPr>
            <w:r w:rsidRPr="00DA7ADE">
              <w:t>70.000</w:t>
            </w:r>
          </w:p>
        </w:tc>
        <w:tc>
          <w:tcPr>
            <w:tcW w:w="1080" w:type="dxa"/>
            <w:tcBorders>
              <w:left w:val="single" w:sz="4" w:space="0" w:color="auto"/>
            </w:tcBorders>
          </w:tcPr>
          <w:p w14:paraId="65782574" w14:textId="77777777" w:rsidR="00D13CC2" w:rsidRPr="00DA7ADE" w:rsidRDefault="00D13CC2" w:rsidP="00D13CC2">
            <w:pPr>
              <w:pStyle w:val="TB"/>
            </w:pPr>
            <w:r w:rsidRPr="00DA7ADE">
              <w:t>100</w:t>
            </w:r>
          </w:p>
        </w:tc>
      </w:tr>
      <w:tr w:rsidR="00DA7ADE" w:rsidRPr="00DA7ADE" w14:paraId="03FD847E" w14:textId="77777777" w:rsidTr="000A0F7D">
        <w:tc>
          <w:tcPr>
            <w:tcW w:w="1345" w:type="dxa"/>
          </w:tcPr>
          <w:p w14:paraId="6D5096F0" w14:textId="77777777" w:rsidR="00D13CC2" w:rsidRPr="00DA7ADE" w:rsidRDefault="00D13CC2" w:rsidP="00D13CC2">
            <w:pPr>
              <w:pStyle w:val="TB"/>
            </w:pPr>
          </w:p>
        </w:tc>
        <w:tc>
          <w:tcPr>
            <w:tcW w:w="1530" w:type="dxa"/>
            <w:tcBorders>
              <w:right w:val="single" w:sz="4" w:space="0" w:color="auto"/>
            </w:tcBorders>
          </w:tcPr>
          <w:p w14:paraId="47BB601C" w14:textId="77777777" w:rsidR="00D13CC2" w:rsidRPr="00DA7ADE" w:rsidRDefault="00D13CC2" w:rsidP="00D13CC2">
            <w:pPr>
              <w:pStyle w:val="TSH2"/>
            </w:pPr>
            <w:r w:rsidRPr="00DA7ADE">
              <w:t>High</w:t>
            </w:r>
          </w:p>
        </w:tc>
        <w:tc>
          <w:tcPr>
            <w:tcW w:w="1620" w:type="dxa"/>
            <w:tcBorders>
              <w:left w:val="single" w:sz="4" w:space="0" w:color="auto"/>
              <w:bottom w:val="single" w:sz="4" w:space="0" w:color="auto"/>
            </w:tcBorders>
          </w:tcPr>
          <w:p w14:paraId="7A62F3CD" w14:textId="77777777" w:rsidR="00D13CC2" w:rsidRPr="00DA7ADE" w:rsidRDefault="00D13CC2" w:rsidP="00D13CC2">
            <w:pPr>
              <w:pStyle w:val="TB"/>
            </w:pPr>
            <w:r w:rsidRPr="00DA7ADE">
              <w:t>80.000</w:t>
            </w:r>
          </w:p>
        </w:tc>
        <w:tc>
          <w:tcPr>
            <w:tcW w:w="1260" w:type="dxa"/>
            <w:tcBorders>
              <w:bottom w:val="single" w:sz="4" w:space="0" w:color="auto"/>
              <w:right w:val="single" w:sz="4" w:space="0" w:color="auto"/>
            </w:tcBorders>
          </w:tcPr>
          <w:p w14:paraId="412FF350" w14:textId="77777777" w:rsidR="00D13CC2" w:rsidRPr="00DA7ADE" w:rsidRDefault="00D13CC2" w:rsidP="00D13CC2">
            <w:pPr>
              <w:pStyle w:val="TB"/>
            </w:pPr>
            <w:r w:rsidRPr="00DA7ADE">
              <w:t>20.000</w:t>
            </w:r>
          </w:p>
        </w:tc>
        <w:tc>
          <w:tcPr>
            <w:tcW w:w="1080" w:type="dxa"/>
            <w:tcBorders>
              <w:left w:val="single" w:sz="4" w:space="0" w:color="auto"/>
            </w:tcBorders>
          </w:tcPr>
          <w:p w14:paraId="67961702" w14:textId="77777777" w:rsidR="00D13CC2" w:rsidRPr="00DA7ADE" w:rsidRDefault="00D13CC2" w:rsidP="00D13CC2">
            <w:pPr>
              <w:pStyle w:val="TB"/>
            </w:pPr>
            <w:r w:rsidRPr="00DA7ADE">
              <w:t>100</w:t>
            </w:r>
          </w:p>
        </w:tc>
      </w:tr>
    </w:tbl>
    <w:p w14:paraId="1A2839E5" w14:textId="77777777" w:rsidR="00235F9B" w:rsidRDefault="00235F9B" w:rsidP="00D13CC2">
      <w:pPr>
        <w:pStyle w:val="SOLNL"/>
        <w:rPr>
          <w:highlight w:val="cyan"/>
        </w:rPr>
      </w:pPr>
    </w:p>
    <w:p w14:paraId="0E7D4358" w14:textId="5382F493" w:rsidR="00D13CC2" w:rsidRPr="00DA7ADE" w:rsidRDefault="00D13CC2" w:rsidP="00D13CC2">
      <w:pPr>
        <w:pStyle w:val="SOLNL"/>
      </w:pPr>
      <w:r w:rsidRPr="00DA7ADE">
        <w:t>38. a.</w:t>
      </w:r>
    </w:p>
    <w:p w14:paraId="21854A2D" w14:textId="5EA27954" w:rsidR="00A40B46" w:rsidRDefault="00D13CC2" w:rsidP="00A40B46">
      <w:pPr>
        <w:pStyle w:val="SOLNLLL"/>
        <w:jc w:val="center"/>
      </w:pPr>
      <w:r w:rsidRPr="00DA7ADE">
        <w:rPr>
          <w:noProof/>
        </w:rPr>
        <w:drawing>
          <wp:inline distT="0" distB="0" distL="0" distR="0" wp14:anchorId="546FD54B" wp14:editId="615685A5">
            <wp:extent cx="3267710" cy="2194560"/>
            <wp:effectExtent l="0" t="0" r="8890" b="0"/>
            <wp:docPr id="2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768D3C8A" w14:textId="117B533A" w:rsidR="00D13CC2" w:rsidRDefault="00D13CC2" w:rsidP="00D13CC2">
      <w:pPr>
        <w:pStyle w:val="SOLNLLL"/>
      </w:pPr>
      <w:r w:rsidRPr="00DA7ADE">
        <w:t>b.</w:t>
      </w:r>
    </w:p>
    <w:p w14:paraId="23587578" w14:textId="1D9758B1" w:rsidR="00D13CC2" w:rsidRDefault="00D13CC2" w:rsidP="00D13CC2">
      <w:pPr>
        <w:pStyle w:val="SOLNL"/>
      </w:pPr>
      <w:r w:rsidRPr="00DA7ADE">
        <w:t>39. a.</w:t>
      </w:r>
    </w:p>
    <w:p w14:paraId="336645F8" w14:textId="66057C1E" w:rsidR="00B04DAC" w:rsidRPr="00DA7ADE" w:rsidRDefault="000A0F7D" w:rsidP="00B04DAC">
      <w:pPr>
        <w:pStyle w:val="SOLNL"/>
        <w:jc w:val="center"/>
      </w:pPr>
      <w:r w:rsidRPr="00DA7ADE">
        <w:rPr>
          <w:noProof/>
        </w:rPr>
        <w:drawing>
          <wp:inline distT="0" distB="0" distL="0" distR="0" wp14:anchorId="7B7778D1" wp14:editId="3B16291B">
            <wp:extent cx="4562550" cy="2001328"/>
            <wp:effectExtent l="0" t="0" r="0" b="0"/>
            <wp:docPr id="27"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139F2F79" w14:textId="08C516FA" w:rsidR="00D13CC2" w:rsidRPr="00DA7ADE" w:rsidRDefault="00D13CC2" w:rsidP="00D13CC2">
      <w:pPr>
        <w:pStyle w:val="SOLNLLL"/>
        <w:tabs>
          <w:tab w:val="left" w:pos="2520"/>
        </w:tabs>
      </w:pPr>
      <w:r w:rsidRPr="00DA7ADE">
        <w:t>b.</w:t>
      </w:r>
      <w:r w:rsidRPr="00DA7ADE">
        <w:tab/>
        <w:t>For midsized cars, lower driving speeds seem to yield higher miles per gallon.</w:t>
      </w:r>
    </w:p>
    <w:p w14:paraId="5CECF53E" w14:textId="671A640F" w:rsidR="00D13CC2" w:rsidRDefault="00D13CC2" w:rsidP="00D13CC2">
      <w:pPr>
        <w:pStyle w:val="SOLNL"/>
      </w:pPr>
      <w:r w:rsidRPr="00DA7ADE">
        <w:t>40. a.</w:t>
      </w:r>
      <w:r w:rsidR="00093ADD">
        <w:t xml:space="preserve"> </w:t>
      </w:r>
    </w:p>
    <w:p w14:paraId="1AECCB86" w14:textId="314C24CC" w:rsidR="000A0F7D" w:rsidRPr="00DA7ADE" w:rsidRDefault="000A0F7D" w:rsidP="000A0F7D">
      <w:pPr>
        <w:pStyle w:val="SOLNL"/>
        <w:jc w:val="center"/>
      </w:pPr>
      <w:r w:rsidRPr="00DA7ADE">
        <w:rPr>
          <w:noProof/>
        </w:rPr>
        <w:lastRenderedPageBreak/>
        <w:drawing>
          <wp:inline distT="0" distB="0" distL="0" distR="0" wp14:anchorId="512C741C" wp14:editId="316F3362">
            <wp:extent cx="4511930" cy="2225616"/>
            <wp:effectExtent l="0" t="0" r="3175" b="3810"/>
            <wp:docPr id="2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098945E3" w14:textId="27C25DBB" w:rsidR="00D13CC2" w:rsidRPr="00DA7ADE" w:rsidRDefault="00D13CC2" w:rsidP="00D13CC2">
      <w:pPr>
        <w:pStyle w:val="SOLNLLL"/>
        <w:tabs>
          <w:tab w:val="left" w:pos="2520"/>
        </w:tabs>
      </w:pPr>
      <w:r w:rsidRPr="00DA7ADE">
        <w:t>b.</w:t>
      </w:r>
      <w:r w:rsidRPr="00DA7ADE">
        <w:tab/>
        <w:t>Colder average low temperature seems to lead to higher amounts of snowfall.</w:t>
      </w:r>
    </w:p>
    <w:p w14:paraId="724ABA54" w14:textId="0BC9A2CB" w:rsidR="00D13CC2" w:rsidRPr="00DA7ADE" w:rsidRDefault="00D13CC2" w:rsidP="00D13CC2">
      <w:pPr>
        <w:pStyle w:val="SOLNLLL"/>
      </w:pPr>
      <w:r w:rsidRPr="00DA7ADE">
        <w:t>c.</w:t>
      </w:r>
      <w:r w:rsidRPr="00DA7ADE">
        <w:tab/>
        <w:t>Two cities have an average snowfall of nearly 100 inches of snowfall: Buffalo, N</w:t>
      </w:r>
      <w:r w:rsidR="00DA7ADE">
        <w:t xml:space="preserve">ew </w:t>
      </w:r>
      <w:r w:rsidRPr="00DA7ADE">
        <w:t>Y</w:t>
      </w:r>
      <w:r w:rsidR="00DA7ADE">
        <w:t>ork,</w:t>
      </w:r>
      <w:r w:rsidRPr="00DA7ADE">
        <w:t xml:space="preserve"> and Rochester, N</w:t>
      </w:r>
      <w:r w:rsidR="00DA7ADE">
        <w:t xml:space="preserve">ew </w:t>
      </w:r>
      <w:r w:rsidRPr="00DA7ADE">
        <w:t>Y</w:t>
      </w:r>
      <w:r w:rsidR="00DA7ADE">
        <w:t>ork</w:t>
      </w:r>
      <w:r w:rsidRPr="00DA7ADE">
        <w:t xml:space="preserve">. Both are located near large lakes in </w:t>
      </w:r>
      <w:r w:rsidR="00DA7ADE">
        <w:t>the state</w:t>
      </w:r>
      <w:r w:rsidRPr="00DA7ADE">
        <w:t>.</w:t>
      </w:r>
    </w:p>
    <w:p w14:paraId="6818A672" w14:textId="77777777" w:rsidR="00A40B46" w:rsidRDefault="00D13CC2" w:rsidP="00D13CC2">
      <w:pPr>
        <w:pStyle w:val="SOLNL"/>
      </w:pPr>
      <w:r w:rsidRPr="00DA7ADE">
        <w:t>41. a.</w:t>
      </w:r>
    </w:p>
    <w:p w14:paraId="37DB1071" w14:textId="2FD42737" w:rsidR="00D13CC2" w:rsidRPr="00DA7ADE" w:rsidRDefault="00A40B46" w:rsidP="00B4677E">
      <w:pPr>
        <w:pStyle w:val="SOLNL"/>
        <w:ind w:firstLine="0"/>
        <w:jc w:val="center"/>
      </w:pPr>
      <w:r w:rsidRPr="00DA7ADE">
        <w:rPr>
          <w:noProof/>
        </w:rPr>
        <w:drawing>
          <wp:inline distT="0" distB="0" distL="0" distR="0" wp14:anchorId="798175BE" wp14:editId="52CEFC63">
            <wp:extent cx="5465904" cy="3157268"/>
            <wp:effectExtent l="0" t="0" r="1905" b="5080"/>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6A12967D" w14:textId="7FC2ECA3" w:rsidR="00D13CC2" w:rsidRPr="00DA7ADE" w:rsidRDefault="00D13CC2" w:rsidP="009F2533">
      <w:pPr>
        <w:pStyle w:val="SOLNLLL"/>
        <w:spacing w:before="240"/>
      </w:pPr>
      <w:r w:rsidRPr="00DA7ADE">
        <w:t>b.</w:t>
      </w:r>
      <w:r w:rsidRPr="00DA7ADE">
        <w:tab/>
        <w:t>The percentage of people with hypertension increases with age.</w:t>
      </w:r>
    </w:p>
    <w:p w14:paraId="662438A3" w14:textId="66270FF1" w:rsidR="00D13CC2" w:rsidRPr="00DA7ADE" w:rsidRDefault="00D13CC2" w:rsidP="00D13CC2">
      <w:pPr>
        <w:pStyle w:val="SOLNLLL"/>
      </w:pPr>
      <w:r w:rsidRPr="00DA7ADE">
        <w:t>c.</w:t>
      </w:r>
      <w:r w:rsidRPr="00DA7ADE">
        <w:tab/>
        <w:t xml:space="preserve">For ages </w:t>
      </w:r>
      <w:r w:rsidR="00B30D82">
        <w:t>before</w:t>
      </w:r>
      <w:r w:rsidRPr="00DA7ADE">
        <w:t xml:space="preserve"> 65, the percentage of males with hypertension is higher than that for females. After age 65, the percentage of females with hypertension is higher than for </w:t>
      </w:r>
      <w:r w:rsidRPr="00DA7ADE">
        <w:lastRenderedPageBreak/>
        <w:t>males.</w:t>
      </w:r>
    </w:p>
    <w:p w14:paraId="0B4A8655" w14:textId="77777777" w:rsidR="00A40B46" w:rsidRDefault="00D13CC2" w:rsidP="00D13CC2">
      <w:pPr>
        <w:pStyle w:val="SOLNL"/>
        <w:rPr>
          <w:noProof/>
        </w:rPr>
      </w:pPr>
      <w:r w:rsidRPr="00DA7ADE">
        <w:t>42.</w:t>
      </w:r>
      <w:r w:rsidRPr="00DA7ADE">
        <w:tab/>
      </w:r>
      <w:r w:rsidRPr="00DA7ADE">
        <w:rPr>
          <w:noProof/>
        </w:rPr>
        <w:t>a.</w:t>
      </w:r>
      <w:r w:rsidR="00A40B46" w:rsidRPr="00A40B46">
        <w:rPr>
          <w:noProof/>
        </w:rPr>
        <w:t xml:space="preserve"> </w:t>
      </w:r>
    </w:p>
    <w:p w14:paraId="169DAF64" w14:textId="451025FF" w:rsidR="00D13CC2" w:rsidRPr="00DA7ADE" w:rsidRDefault="00A40B46" w:rsidP="00A40B46">
      <w:pPr>
        <w:pStyle w:val="SOLNL"/>
        <w:jc w:val="center"/>
        <w:rPr>
          <w:noProof/>
        </w:rPr>
      </w:pPr>
      <w:r w:rsidRPr="00DA7ADE">
        <w:rPr>
          <w:noProof/>
        </w:rPr>
        <w:drawing>
          <wp:inline distT="0" distB="0" distL="0" distR="0" wp14:anchorId="741E6253" wp14:editId="4CAEF2D4">
            <wp:extent cx="5464175" cy="2662555"/>
            <wp:effectExtent l="0" t="0" r="3175" b="4445"/>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3A5E5191" w14:textId="37E8DD31" w:rsidR="00D13CC2" w:rsidRPr="00DA7ADE" w:rsidRDefault="00D13CC2" w:rsidP="00D13CC2">
      <w:pPr>
        <w:pStyle w:val="SOLNLLL"/>
        <w:tabs>
          <w:tab w:val="left" w:pos="2520"/>
        </w:tabs>
      </w:pPr>
      <w:r w:rsidRPr="00DA7ADE">
        <w:t>b.</w:t>
      </w:r>
      <w:r w:rsidRPr="00DA7ADE">
        <w:tab/>
        <w:t xml:space="preserve">After </w:t>
      </w:r>
      <w:r w:rsidR="00B30D82" w:rsidRPr="00DA7ADE">
        <w:t>increas</w:t>
      </w:r>
      <w:r w:rsidR="00B30D82">
        <w:t>ing</w:t>
      </w:r>
      <w:r w:rsidR="00B30D82" w:rsidRPr="00DA7ADE">
        <w:t xml:space="preserve"> </w:t>
      </w:r>
      <w:r w:rsidRPr="00DA7ADE">
        <w:t>in age</w:t>
      </w:r>
      <w:r w:rsidR="00B30D82">
        <w:t>s</w:t>
      </w:r>
      <w:r w:rsidRPr="00DA7ADE">
        <w:t xml:space="preserve"> 25–34, smartphone ownership decreases </w:t>
      </w:r>
      <w:r w:rsidR="00B30D82">
        <w:t>with increasing</w:t>
      </w:r>
      <w:r w:rsidR="00B30D82" w:rsidRPr="00DA7ADE">
        <w:t xml:space="preserve"> </w:t>
      </w:r>
      <w:r w:rsidRPr="00DA7ADE">
        <w:t>age. The percentage of people with no cell phone increases with age. There is less variation across age groups in the percentage who own other cell phones.</w:t>
      </w:r>
    </w:p>
    <w:p w14:paraId="4F6BF108" w14:textId="5C4CE112" w:rsidR="00D13CC2" w:rsidRPr="00DA7ADE" w:rsidRDefault="00D13CC2" w:rsidP="00D13CC2">
      <w:pPr>
        <w:pStyle w:val="SOLNLLL"/>
      </w:pPr>
      <w:r w:rsidRPr="00DA7ADE">
        <w:t>c.</w:t>
      </w:r>
      <w:r w:rsidRPr="00DA7ADE">
        <w:tab/>
        <w:t>Unless a newer device replaces the smartphone, we would expect smartphone ownership would become less sensitive to age. This would be true because current users will become older and because the device will become to be seen more as necessity than luxury.</w:t>
      </w:r>
    </w:p>
    <w:p w14:paraId="0352B64D" w14:textId="77777777" w:rsidR="00A40B46" w:rsidRDefault="00D13CC2" w:rsidP="00D13CC2">
      <w:pPr>
        <w:pStyle w:val="SOLNL"/>
        <w:rPr>
          <w:noProof/>
        </w:rPr>
      </w:pPr>
      <w:r w:rsidRPr="00DA7ADE">
        <w:t>43. a.</w:t>
      </w:r>
      <w:r w:rsidR="00A40B46" w:rsidRPr="00A40B46">
        <w:rPr>
          <w:noProof/>
        </w:rPr>
        <w:t xml:space="preserve"> </w:t>
      </w:r>
    </w:p>
    <w:p w14:paraId="7B0A9313" w14:textId="17286BB6" w:rsidR="00D13CC2" w:rsidRPr="00DA7ADE" w:rsidRDefault="00A40B46" w:rsidP="003F6502">
      <w:pPr>
        <w:pStyle w:val="SOLNL"/>
        <w:ind w:left="960" w:firstLine="0"/>
        <w:jc w:val="center"/>
      </w:pPr>
      <w:r w:rsidRPr="00DA7ADE">
        <w:rPr>
          <w:noProof/>
        </w:rPr>
        <w:lastRenderedPageBreak/>
        <w:drawing>
          <wp:inline distT="0" distB="0" distL="0" distR="0" wp14:anchorId="31DF8EB6" wp14:editId="1FAA4D88">
            <wp:extent cx="4701158" cy="2682816"/>
            <wp:effectExtent l="0" t="0" r="4445" b="3810"/>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7C56E970" w14:textId="77777777" w:rsidR="00A40B46" w:rsidRDefault="00D13CC2" w:rsidP="00D13CC2">
      <w:pPr>
        <w:pStyle w:val="SOLNLLL"/>
        <w:rPr>
          <w:noProof/>
        </w:rPr>
      </w:pPr>
      <w:r w:rsidRPr="00554407">
        <w:t>b.</w:t>
      </w:r>
      <w:r w:rsidR="00A40B46" w:rsidRPr="00A40B46">
        <w:rPr>
          <w:noProof/>
        </w:rPr>
        <w:t xml:space="preserve"> </w:t>
      </w:r>
    </w:p>
    <w:p w14:paraId="5EAF76A5" w14:textId="2D465EC1" w:rsidR="00D13CC2" w:rsidRPr="00554407" w:rsidRDefault="00A40B46" w:rsidP="003F6502">
      <w:pPr>
        <w:pStyle w:val="SOLNLLL"/>
        <w:ind w:left="960" w:firstLine="0"/>
      </w:pPr>
      <w:r w:rsidRPr="00554407">
        <w:rPr>
          <w:noProof/>
        </w:rPr>
        <w:drawing>
          <wp:inline distT="0" distB="0" distL="0" distR="0" wp14:anchorId="7D0A04C8" wp14:editId="4A6B9FB7">
            <wp:extent cx="4820204" cy="2855344"/>
            <wp:effectExtent l="0" t="0" r="0" b="2540"/>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0C677229" w14:textId="2AB9BD8F" w:rsidR="00D13CC2" w:rsidRPr="000D740D" w:rsidRDefault="00D13CC2" w:rsidP="00D13CC2">
      <w:pPr>
        <w:pStyle w:val="SOLNLLL"/>
        <w:tabs>
          <w:tab w:val="left" w:pos="2430"/>
        </w:tabs>
      </w:pPr>
      <w:r w:rsidRPr="000D740D">
        <w:t>c.</w:t>
      </w:r>
      <w:r w:rsidRPr="000D740D">
        <w:tab/>
        <w:t>The stacked bar chart seems simpler than the side-by-side bar chart and more easily conveys the differences in store managers</w:t>
      </w:r>
      <w:r w:rsidR="00B077AF" w:rsidRPr="000D740D">
        <w:t>’</w:t>
      </w:r>
      <w:r w:rsidRPr="000D740D">
        <w:t xml:space="preserve"> use of time.</w:t>
      </w:r>
    </w:p>
    <w:p w14:paraId="483B7E04" w14:textId="77777777" w:rsidR="00A40B46" w:rsidRDefault="00D13CC2" w:rsidP="00D13CC2">
      <w:pPr>
        <w:pStyle w:val="SOLNL"/>
        <w:rPr>
          <w:noProof/>
        </w:rPr>
      </w:pPr>
      <w:r w:rsidRPr="000D740D">
        <w:t>44. a.</w:t>
      </w:r>
      <w:r w:rsidR="00A40B46" w:rsidRPr="00A40B46">
        <w:rPr>
          <w:noProof/>
        </w:rPr>
        <w:t xml:space="preserve"> </w:t>
      </w:r>
    </w:p>
    <w:tbl>
      <w:tblPr>
        <w:tblW w:w="0" w:type="auto"/>
        <w:tblInd w:w="1885" w:type="dxa"/>
        <w:tblLook w:val="04A0" w:firstRow="1" w:lastRow="0" w:firstColumn="1" w:lastColumn="0" w:noHBand="0" w:noVBand="1"/>
      </w:tblPr>
      <w:tblGrid>
        <w:gridCol w:w="1890"/>
        <w:gridCol w:w="1350"/>
      </w:tblGrid>
      <w:tr w:rsidR="00D13CC2" w:rsidRPr="000D740D" w14:paraId="5DB99F90" w14:textId="77777777" w:rsidTr="00D13CC2">
        <w:tc>
          <w:tcPr>
            <w:tcW w:w="1890" w:type="dxa"/>
          </w:tcPr>
          <w:p w14:paraId="65A59C5B" w14:textId="0D30B58F" w:rsidR="00D13CC2" w:rsidRPr="000D740D" w:rsidRDefault="00D13CC2" w:rsidP="00D13CC2">
            <w:pPr>
              <w:pStyle w:val="TCH1"/>
            </w:pPr>
            <w:r w:rsidRPr="000D740D">
              <w:t>Class</w:t>
            </w:r>
          </w:p>
        </w:tc>
        <w:tc>
          <w:tcPr>
            <w:tcW w:w="1350" w:type="dxa"/>
          </w:tcPr>
          <w:p w14:paraId="1D6C45AC" w14:textId="77777777" w:rsidR="00D13CC2" w:rsidRPr="000D740D" w:rsidRDefault="00D13CC2" w:rsidP="00D13CC2">
            <w:pPr>
              <w:pStyle w:val="TCH1"/>
            </w:pPr>
            <w:r w:rsidRPr="000D740D">
              <w:t>Frequency</w:t>
            </w:r>
          </w:p>
        </w:tc>
      </w:tr>
      <w:tr w:rsidR="00D13CC2" w:rsidRPr="000D740D" w14:paraId="3B194A2B" w14:textId="77777777" w:rsidTr="00D13CC2">
        <w:tc>
          <w:tcPr>
            <w:tcW w:w="1890" w:type="dxa"/>
          </w:tcPr>
          <w:p w14:paraId="352B4D7A" w14:textId="6470CCFC" w:rsidR="00D13CC2" w:rsidRPr="000D740D" w:rsidRDefault="00D13CC2" w:rsidP="00D13CC2">
            <w:pPr>
              <w:pStyle w:val="TB"/>
            </w:pPr>
            <w:r w:rsidRPr="000D740D">
              <w:t>800–999</w:t>
            </w:r>
          </w:p>
        </w:tc>
        <w:tc>
          <w:tcPr>
            <w:tcW w:w="1350" w:type="dxa"/>
          </w:tcPr>
          <w:p w14:paraId="594805F4" w14:textId="77777777" w:rsidR="00D13CC2" w:rsidRPr="000D740D" w:rsidRDefault="00D13CC2" w:rsidP="00D13CC2">
            <w:pPr>
              <w:pStyle w:val="TB"/>
            </w:pPr>
            <w:r w:rsidRPr="000D740D">
              <w:t>1</w:t>
            </w:r>
          </w:p>
        </w:tc>
      </w:tr>
      <w:tr w:rsidR="00D13CC2" w:rsidRPr="000D740D" w14:paraId="04F1E4C0" w14:textId="77777777" w:rsidTr="00D13CC2">
        <w:tc>
          <w:tcPr>
            <w:tcW w:w="1890" w:type="dxa"/>
          </w:tcPr>
          <w:p w14:paraId="543F1602" w14:textId="77777777" w:rsidR="00D13CC2" w:rsidRPr="000D740D" w:rsidRDefault="00D13CC2" w:rsidP="00D13CC2">
            <w:pPr>
              <w:pStyle w:val="TB"/>
            </w:pPr>
            <w:r w:rsidRPr="000D740D">
              <w:lastRenderedPageBreak/>
              <w:t>1000–1199</w:t>
            </w:r>
          </w:p>
        </w:tc>
        <w:tc>
          <w:tcPr>
            <w:tcW w:w="1350" w:type="dxa"/>
          </w:tcPr>
          <w:p w14:paraId="133C2205" w14:textId="77777777" w:rsidR="00D13CC2" w:rsidRPr="000D740D" w:rsidRDefault="00D13CC2" w:rsidP="00D13CC2">
            <w:pPr>
              <w:pStyle w:val="TB"/>
            </w:pPr>
            <w:r w:rsidRPr="000D740D">
              <w:t>3</w:t>
            </w:r>
          </w:p>
        </w:tc>
      </w:tr>
      <w:tr w:rsidR="00D13CC2" w:rsidRPr="000D740D" w14:paraId="1867E589" w14:textId="77777777" w:rsidTr="00D13CC2">
        <w:tc>
          <w:tcPr>
            <w:tcW w:w="1890" w:type="dxa"/>
          </w:tcPr>
          <w:p w14:paraId="4EE13F70" w14:textId="77777777" w:rsidR="00D13CC2" w:rsidRPr="000D740D" w:rsidRDefault="00D13CC2" w:rsidP="00D13CC2">
            <w:pPr>
              <w:pStyle w:val="TB"/>
            </w:pPr>
            <w:r w:rsidRPr="000D740D">
              <w:t>1200–1399</w:t>
            </w:r>
          </w:p>
        </w:tc>
        <w:tc>
          <w:tcPr>
            <w:tcW w:w="1350" w:type="dxa"/>
          </w:tcPr>
          <w:p w14:paraId="324B938A" w14:textId="77777777" w:rsidR="00D13CC2" w:rsidRPr="000D740D" w:rsidRDefault="00D13CC2" w:rsidP="00D13CC2">
            <w:pPr>
              <w:pStyle w:val="TB"/>
            </w:pPr>
            <w:r w:rsidRPr="000D740D">
              <w:t>6</w:t>
            </w:r>
          </w:p>
        </w:tc>
      </w:tr>
      <w:tr w:rsidR="00D13CC2" w:rsidRPr="000D740D" w14:paraId="0692F4EB" w14:textId="77777777" w:rsidTr="00D13CC2">
        <w:tc>
          <w:tcPr>
            <w:tcW w:w="1890" w:type="dxa"/>
          </w:tcPr>
          <w:p w14:paraId="64DD686C" w14:textId="77777777" w:rsidR="00D13CC2" w:rsidRPr="000D740D" w:rsidRDefault="00D13CC2" w:rsidP="00D13CC2">
            <w:pPr>
              <w:pStyle w:val="TB"/>
            </w:pPr>
            <w:r w:rsidRPr="000D740D">
              <w:t>1400–1599</w:t>
            </w:r>
          </w:p>
        </w:tc>
        <w:tc>
          <w:tcPr>
            <w:tcW w:w="1350" w:type="dxa"/>
          </w:tcPr>
          <w:p w14:paraId="1CFBE528" w14:textId="77777777" w:rsidR="00D13CC2" w:rsidRPr="000D740D" w:rsidRDefault="00D13CC2" w:rsidP="00D13CC2">
            <w:pPr>
              <w:pStyle w:val="TB"/>
            </w:pPr>
            <w:r w:rsidRPr="000D740D">
              <w:t>10</w:t>
            </w:r>
          </w:p>
        </w:tc>
      </w:tr>
      <w:tr w:rsidR="00D13CC2" w:rsidRPr="000D740D" w14:paraId="7F4A1B19" w14:textId="77777777" w:rsidTr="00D13CC2">
        <w:tc>
          <w:tcPr>
            <w:tcW w:w="1890" w:type="dxa"/>
          </w:tcPr>
          <w:p w14:paraId="4ECA967D" w14:textId="77777777" w:rsidR="00D13CC2" w:rsidRPr="000D740D" w:rsidRDefault="00D13CC2" w:rsidP="00D13CC2">
            <w:pPr>
              <w:pStyle w:val="TB"/>
            </w:pPr>
            <w:r w:rsidRPr="000D740D">
              <w:t>1600–1799</w:t>
            </w:r>
          </w:p>
        </w:tc>
        <w:tc>
          <w:tcPr>
            <w:tcW w:w="1350" w:type="dxa"/>
          </w:tcPr>
          <w:p w14:paraId="4CFC1F50" w14:textId="77777777" w:rsidR="00D13CC2" w:rsidRPr="000D740D" w:rsidRDefault="00D13CC2" w:rsidP="00D13CC2">
            <w:pPr>
              <w:pStyle w:val="TB"/>
            </w:pPr>
            <w:r w:rsidRPr="000D740D">
              <w:t>7</w:t>
            </w:r>
          </w:p>
        </w:tc>
      </w:tr>
      <w:tr w:rsidR="00D13CC2" w:rsidRPr="000D740D" w14:paraId="190BF81A" w14:textId="77777777" w:rsidTr="00D13CC2">
        <w:tc>
          <w:tcPr>
            <w:tcW w:w="1890" w:type="dxa"/>
          </w:tcPr>
          <w:p w14:paraId="58FE8285" w14:textId="77777777" w:rsidR="00D13CC2" w:rsidRPr="000D740D" w:rsidRDefault="00D13CC2" w:rsidP="00D13CC2">
            <w:pPr>
              <w:pStyle w:val="TB"/>
            </w:pPr>
            <w:r w:rsidRPr="000D740D">
              <w:t>1800–1999</w:t>
            </w:r>
          </w:p>
        </w:tc>
        <w:tc>
          <w:tcPr>
            <w:tcW w:w="1350" w:type="dxa"/>
          </w:tcPr>
          <w:p w14:paraId="36E20CA5" w14:textId="77777777" w:rsidR="00D13CC2" w:rsidRPr="000D740D" w:rsidRDefault="00D13CC2" w:rsidP="00D13CC2">
            <w:pPr>
              <w:pStyle w:val="TB"/>
            </w:pPr>
            <w:r w:rsidRPr="000D740D">
              <w:t>2</w:t>
            </w:r>
          </w:p>
        </w:tc>
      </w:tr>
      <w:tr w:rsidR="00D13CC2" w:rsidRPr="000D740D" w14:paraId="16ABF104" w14:textId="77777777" w:rsidTr="00D13CC2">
        <w:tc>
          <w:tcPr>
            <w:tcW w:w="1890" w:type="dxa"/>
          </w:tcPr>
          <w:p w14:paraId="7B39AEF8" w14:textId="77777777" w:rsidR="00D13CC2" w:rsidRPr="000D740D" w:rsidRDefault="00D13CC2" w:rsidP="00D13CC2">
            <w:pPr>
              <w:pStyle w:val="TB"/>
            </w:pPr>
            <w:r w:rsidRPr="000D740D">
              <w:t>2000–2199</w:t>
            </w:r>
          </w:p>
        </w:tc>
        <w:tc>
          <w:tcPr>
            <w:tcW w:w="1350" w:type="dxa"/>
          </w:tcPr>
          <w:p w14:paraId="6EFA62C4" w14:textId="77777777" w:rsidR="00D13CC2" w:rsidRPr="000D740D" w:rsidRDefault="00D13CC2" w:rsidP="00D13CC2">
            <w:pPr>
              <w:pStyle w:val="TB"/>
            </w:pPr>
            <w:r w:rsidRPr="000D740D">
              <w:t>2</w:t>
            </w:r>
          </w:p>
        </w:tc>
      </w:tr>
      <w:tr w:rsidR="00D13CC2" w:rsidRPr="000D740D" w14:paraId="0FFDADD1" w14:textId="77777777" w:rsidTr="00D13CC2">
        <w:tc>
          <w:tcPr>
            <w:tcW w:w="1890" w:type="dxa"/>
          </w:tcPr>
          <w:p w14:paraId="5D49EB03" w14:textId="77777777" w:rsidR="00D13CC2" w:rsidRPr="000D740D" w:rsidRDefault="00D13CC2" w:rsidP="00D13CC2">
            <w:pPr>
              <w:pStyle w:val="TB"/>
            </w:pPr>
            <w:r w:rsidRPr="000D740D">
              <w:t xml:space="preserve">Total </w:t>
            </w:r>
          </w:p>
        </w:tc>
        <w:tc>
          <w:tcPr>
            <w:tcW w:w="1350" w:type="dxa"/>
          </w:tcPr>
          <w:p w14:paraId="77C9B3A5" w14:textId="77777777" w:rsidR="00D13CC2" w:rsidRPr="000D740D" w:rsidRDefault="00D13CC2" w:rsidP="00D13CC2">
            <w:pPr>
              <w:pStyle w:val="TB"/>
            </w:pPr>
            <w:r w:rsidRPr="000D740D">
              <w:t>30</w:t>
            </w:r>
          </w:p>
        </w:tc>
      </w:tr>
    </w:tbl>
    <w:p w14:paraId="311F8A98" w14:textId="2214B593" w:rsidR="003F6502" w:rsidRDefault="003F6502" w:rsidP="0026289F">
      <w:pPr>
        <w:pStyle w:val="SOLNLLL"/>
        <w:tabs>
          <w:tab w:val="left" w:pos="2520"/>
        </w:tabs>
        <w:spacing w:before="240"/>
      </w:pPr>
      <w:r w:rsidRPr="000D740D">
        <w:rPr>
          <w:noProof/>
        </w:rPr>
        <w:drawing>
          <wp:inline distT="0" distB="0" distL="0" distR="0" wp14:anchorId="0F867F67" wp14:editId="35D25255">
            <wp:extent cx="5600065" cy="2433955"/>
            <wp:effectExtent l="0" t="0" r="635" b="4445"/>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6C50AC00" w14:textId="3CCED8A4" w:rsidR="00D13CC2" w:rsidRPr="000D740D" w:rsidRDefault="00D13CC2" w:rsidP="0026289F">
      <w:pPr>
        <w:pStyle w:val="SOLNLLL"/>
        <w:tabs>
          <w:tab w:val="left" w:pos="2520"/>
        </w:tabs>
        <w:spacing w:before="240"/>
      </w:pPr>
      <w:r w:rsidRPr="000D740D">
        <w:t>b.</w:t>
      </w:r>
      <w:r w:rsidRPr="000D740D">
        <w:tab/>
        <w:t>The distribution if nearly symmetrical. It could be approximated by a bell-shaped curve.</w:t>
      </w:r>
    </w:p>
    <w:p w14:paraId="6DE37EE6" w14:textId="58CC16DB" w:rsidR="00D13CC2" w:rsidRPr="000D740D" w:rsidRDefault="00D13CC2" w:rsidP="00D13CC2">
      <w:pPr>
        <w:pStyle w:val="SOLNLLL"/>
      </w:pPr>
      <w:r w:rsidRPr="000D740D">
        <w:t>c.</w:t>
      </w:r>
      <w:r w:rsidRPr="000D740D">
        <w:tab/>
      </w:r>
      <w:r w:rsidR="009568F7">
        <w:t>Ten</w:t>
      </w:r>
      <w:r w:rsidR="009568F7" w:rsidRPr="000D740D">
        <w:t xml:space="preserve"> </w:t>
      </w:r>
      <w:r w:rsidRPr="000D740D">
        <w:t>of 30</w:t>
      </w:r>
      <w:r w:rsidR="009568F7">
        <w:t>,</w:t>
      </w:r>
      <w:r w:rsidRPr="000D740D">
        <w:t xml:space="preserve"> or 33%</w:t>
      </w:r>
      <w:r w:rsidR="009568F7">
        <w:t>,</w:t>
      </w:r>
      <w:r w:rsidRPr="000D740D">
        <w:t xml:space="preserve"> of the scores are between 1400 and 1599. The average SAT score looks to be </w:t>
      </w:r>
      <w:r w:rsidR="009568F7">
        <w:t>slightly more than</w:t>
      </w:r>
      <w:r w:rsidRPr="000D740D">
        <w:t xml:space="preserve"> 1500. Scores below 800 or above 2200 are unusual.</w:t>
      </w:r>
    </w:p>
    <w:p w14:paraId="4B8823FB" w14:textId="193A2F25" w:rsidR="00D13CC2" w:rsidRPr="000D740D" w:rsidRDefault="00D13CC2" w:rsidP="00D13CC2">
      <w:pPr>
        <w:pStyle w:val="SOLNL"/>
      </w:pPr>
      <w:r w:rsidRPr="000D740D">
        <w:t>45. a.</w:t>
      </w:r>
    </w:p>
    <w:tbl>
      <w:tblPr>
        <w:tblW w:w="7740" w:type="dxa"/>
        <w:tblInd w:w="1615" w:type="dxa"/>
        <w:tblLayout w:type="fixed"/>
        <w:tblLook w:val="0000" w:firstRow="0" w:lastRow="0" w:firstColumn="0" w:lastColumn="0" w:noHBand="0" w:noVBand="0"/>
      </w:tblPr>
      <w:tblGrid>
        <w:gridCol w:w="3960"/>
        <w:gridCol w:w="1620"/>
        <w:gridCol w:w="2160"/>
      </w:tblGrid>
      <w:tr w:rsidR="00D13CC2" w:rsidRPr="009568F7" w14:paraId="7FD2B158" w14:textId="77777777" w:rsidTr="00D13CC2">
        <w:trPr>
          <w:trHeight w:val="247"/>
        </w:trPr>
        <w:tc>
          <w:tcPr>
            <w:tcW w:w="3960" w:type="dxa"/>
          </w:tcPr>
          <w:p w14:paraId="40D939B6" w14:textId="682F5895" w:rsidR="00D13CC2" w:rsidRPr="009568F7" w:rsidRDefault="00D13CC2" w:rsidP="00C66029">
            <w:pPr>
              <w:pStyle w:val="TCH1"/>
              <w:spacing w:line="360" w:lineRule="auto"/>
            </w:pPr>
            <w:r w:rsidRPr="009568F7">
              <w:t>Median Household Income</w:t>
            </w:r>
          </w:p>
        </w:tc>
        <w:tc>
          <w:tcPr>
            <w:tcW w:w="1620" w:type="dxa"/>
          </w:tcPr>
          <w:p w14:paraId="6887D9AD" w14:textId="77777777" w:rsidR="00D13CC2" w:rsidRPr="009568F7" w:rsidRDefault="00D13CC2" w:rsidP="00C66029">
            <w:pPr>
              <w:pStyle w:val="TCH1"/>
              <w:spacing w:line="360" w:lineRule="auto"/>
            </w:pPr>
            <w:r w:rsidRPr="009568F7">
              <w:t>Frequency</w:t>
            </w:r>
          </w:p>
        </w:tc>
        <w:tc>
          <w:tcPr>
            <w:tcW w:w="2160" w:type="dxa"/>
          </w:tcPr>
          <w:p w14:paraId="3EB6A487" w14:textId="77777777" w:rsidR="00D13CC2" w:rsidRPr="009568F7" w:rsidRDefault="00D13CC2" w:rsidP="00C66029">
            <w:pPr>
              <w:pStyle w:val="TCH1"/>
              <w:spacing w:line="360" w:lineRule="auto"/>
            </w:pPr>
            <w:r w:rsidRPr="009568F7">
              <w:t>Percent Frequency</w:t>
            </w:r>
          </w:p>
        </w:tc>
      </w:tr>
      <w:tr w:rsidR="00D13CC2" w:rsidRPr="009568F7" w14:paraId="55C897CB" w14:textId="77777777" w:rsidTr="00D13CC2">
        <w:trPr>
          <w:trHeight w:val="247"/>
        </w:trPr>
        <w:tc>
          <w:tcPr>
            <w:tcW w:w="3960" w:type="dxa"/>
          </w:tcPr>
          <w:p w14:paraId="50EA8929" w14:textId="7B664A88" w:rsidR="00D13CC2" w:rsidRPr="009568F7" w:rsidRDefault="00D13CC2" w:rsidP="00C66029">
            <w:pPr>
              <w:pStyle w:val="TB"/>
              <w:spacing w:line="360" w:lineRule="auto"/>
            </w:pPr>
            <w:r w:rsidRPr="009568F7">
              <w:t>65.0–69.9</w:t>
            </w:r>
          </w:p>
        </w:tc>
        <w:tc>
          <w:tcPr>
            <w:tcW w:w="1620" w:type="dxa"/>
          </w:tcPr>
          <w:p w14:paraId="509CBE0A" w14:textId="77777777" w:rsidR="00D13CC2" w:rsidRPr="009568F7" w:rsidRDefault="00D13CC2" w:rsidP="00C66029">
            <w:pPr>
              <w:pStyle w:val="TB"/>
              <w:spacing w:line="360" w:lineRule="auto"/>
            </w:pPr>
            <w:r w:rsidRPr="009568F7">
              <w:t>1</w:t>
            </w:r>
          </w:p>
        </w:tc>
        <w:tc>
          <w:tcPr>
            <w:tcW w:w="2160" w:type="dxa"/>
          </w:tcPr>
          <w:p w14:paraId="28335ECD" w14:textId="2895BB62" w:rsidR="00D13CC2" w:rsidRPr="009568F7" w:rsidRDefault="00D13CC2" w:rsidP="00C66029">
            <w:pPr>
              <w:pStyle w:val="TB"/>
              <w:spacing w:line="360" w:lineRule="auto"/>
            </w:pPr>
            <w:r w:rsidRPr="009568F7">
              <w:t>2</w:t>
            </w:r>
          </w:p>
        </w:tc>
      </w:tr>
      <w:tr w:rsidR="00D13CC2" w:rsidRPr="009568F7" w14:paraId="60ADD9DE" w14:textId="77777777" w:rsidTr="00D13CC2">
        <w:trPr>
          <w:trHeight w:val="247"/>
        </w:trPr>
        <w:tc>
          <w:tcPr>
            <w:tcW w:w="3960" w:type="dxa"/>
          </w:tcPr>
          <w:p w14:paraId="0B741EDE" w14:textId="56590882" w:rsidR="00D13CC2" w:rsidRPr="009568F7" w:rsidRDefault="00D13CC2" w:rsidP="00C66029">
            <w:pPr>
              <w:pStyle w:val="TB"/>
              <w:spacing w:line="360" w:lineRule="auto"/>
            </w:pPr>
            <w:r w:rsidRPr="009568F7">
              <w:lastRenderedPageBreak/>
              <w:t>70.0–74.9</w:t>
            </w:r>
          </w:p>
        </w:tc>
        <w:tc>
          <w:tcPr>
            <w:tcW w:w="1620" w:type="dxa"/>
          </w:tcPr>
          <w:p w14:paraId="00D0CF25" w14:textId="77777777" w:rsidR="00D13CC2" w:rsidRPr="009568F7" w:rsidRDefault="00D13CC2" w:rsidP="00C66029">
            <w:pPr>
              <w:pStyle w:val="TB"/>
              <w:spacing w:line="360" w:lineRule="auto"/>
            </w:pPr>
            <w:r w:rsidRPr="009568F7">
              <w:t>6</w:t>
            </w:r>
          </w:p>
        </w:tc>
        <w:tc>
          <w:tcPr>
            <w:tcW w:w="2160" w:type="dxa"/>
          </w:tcPr>
          <w:p w14:paraId="65A75D29" w14:textId="33410FA6" w:rsidR="00D13CC2" w:rsidRPr="009568F7" w:rsidRDefault="00D13CC2" w:rsidP="00C66029">
            <w:pPr>
              <w:pStyle w:val="TB"/>
              <w:spacing w:line="360" w:lineRule="auto"/>
            </w:pPr>
            <w:r w:rsidRPr="009568F7">
              <w:t>12</w:t>
            </w:r>
          </w:p>
        </w:tc>
      </w:tr>
      <w:tr w:rsidR="00D13CC2" w:rsidRPr="009568F7" w14:paraId="2BB88994" w14:textId="77777777" w:rsidTr="00D13CC2">
        <w:trPr>
          <w:trHeight w:val="247"/>
        </w:trPr>
        <w:tc>
          <w:tcPr>
            <w:tcW w:w="3960" w:type="dxa"/>
          </w:tcPr>
          <w:p w14:paraId="088BF524" w14:textId="54A353B3" w:rsidR="00D13CC2" w:rsidRPr="009568F7" w:rsidRDefault="00D13CC2" w:rsidP="00C66029">
            <w:pPr>
              <w:pStyle w:val="TB"/>
              <w:spacing w:line="360" w:lineRule="auto"/>
            </w:pPr>
            <w:r w:rsidRPr="009568F7">
              <w:t>75.0–79.9</w:t>
            </w:r>
          </w:p>
        </w:tc>
        <w:tc>
          <w:tcPr>
            <w:tcW w:w="1620" w:type="dxa"/>
          </w:tcPr>
          <w:p w14:paraId="7C48113C" w14:textId="77777777" w:rsidR="00D13CC2" w:rsidRPr="009568F7" w:rsidRDefault="00D13CC2" w:rsidP="00C66029">
            <w:pPr>
              <w:pStyle w:val="TB"/>
              <w:spacing w:line="360" w:lineRule="auto"/>
            </w:pPr>
            <w:r w:rsidRPr="009568F7">
              <w:t>17</w:t>
            </w:r>
          </w:p>
        </w:tc>
        <w:tc>
          <w:tcPr>
            <w:tcW w:w="2160" w:type="dxa"/>
          </w:tcPr>
          <w:p w14:paraId="73CA1C9C" w14:textId="620232FD" w:rsidR="00D13CC2" w:rsidRPr="009568F7" w:rsidRDefault="00D13CC2" w:rsidP="00C66029">
            <w:pPr>
              <w:pStyle w:val="TB"/>
              <w:spacing w:line="360" w:lineRule="auto"/>
            </w:pPr>
            <w:r w:rsidRPr="009568F7">
              <w:t>34</w:t>
            </w:r>
          </w:p>
        </w:tc>
      </w:tr>
      <w:tr w:rsidR="00D13CC2" w:rsidRPr="009568F7" w14:paraId="7E54BD9C" w14:textId="77777777" w:rsidTr="00D13CC2">
        <w:trPr>
          <w:trHeight w:val="247"/>
        </w:trPr>
        <w:tc>
          <w:tcPr>
            <w:tcW w:w="3960" w:type="dxa"/>
          </w:tcPr>
          <w:p w14:paraId="6182C4CF" w14:textId="02F2E3BD" w:rsidR="00D13CC2" w:rsidRPr="009568F7" w:rsidRDefault="00D13CC2" w:rsidP="00C66029">
            <w:pPr>
              <w:pStyle w:val="TB"/>
              <w:spacing w:line="360" w:lineRule="auto"/>
            </w:pPr>
            <w:r w:rsidRPr="009568F7">
              <w:t>80.0–84.9</w:t>
            </w:r>
          </w:p>
        </w:tc>
        <w:tc>
          <w:tcPr>
            <w:tcW w:w="1620" w:type="dxa"/>
          </w:tcPr>
          <w:p w14:paraId="70C5356D" w14:textId="77777777" w:rsidR="00D13CC2" w:rsidRPr="009568F7" w:rsidRDefault="00D13CC2" w:rsidP="00C66029">
            <w:pPr>
              <w:pStyle w:val="TB"/>
              <w:spacing w:line="360" w:lineRule="auto"/>
            </w:pPr>
            <w:r w:rsidRPr="009568F7">
              <w:t>6</w:t>
            </w:r>
          </w:p>
        </w:tc>
        <w:tc>
          <w:tcPr>
            <w:tcW w:w="2160" w:type="dxa"/>
          </w:tcPr>
          <w:p w14:paraId="589F9CF1" w14:textId="096AEC08" w:rsidR="00D13CC2" w:rsidRPr="009568F7" w:rsidRDefault="00D13CC2" w:rsidP="00C66029">
            <w:pPr>
              <w:pStyle w:val="TB"/>
              <w:spacing w:line="360" w:lineRule="auto"/>
            </w:pPr>
            <w:r w:rsidRPr="009568F7">
              <w:t>12</w:t>
            </w:r>
          </w:p>
        </w:tc>
      </w:tr>
      <w:tr w:rsidR="00D13CC2" w:rsidRPr="009568F7" w14:paraId="5F91627C" w14:textId="77777777" w:rsidTr="00D13CC2">
        <w:trPr>
          <w:trHeight w:val="247"/>
        </w:trPr>
        <w:tc>
          <w:tcPr>
            <w:tcW w:w="3960" w:type="dxa"/>
          </w:tcPr>
          <w:p w14:paraId="13FB17BD" w14:textId="28C94E32" w:rsidR="00D13CC2" w:rsidRPr="009568F7" w:rsidRDefault="00D13CC2" w:rsidP="00C66029">
            <w:pPr>
              <w:pStyle w:val="TB"/>
              <w:spacing w:line="360" w:lineRule="auto"/>
            </w:pPr>
            <w:r w:rsidRPr="009568F7">
              <w:t>85.0–89.9</w:t>
            </w:r>
          </w:p>
        </w:tc>
        <w:tc>
          <w:tcPr>
            <w:tcW w:w="1620" w:type="dxa"/>
          </w:tcPr>
          <w:p w14:paraId="22CA7020" w14:textId="77777777" w:rsidR="00D13CC2" w:rsidRPr="009568F7" w:rsidRDefault="00D13CC2" w:rsidP="00C66029">
            <w:pPr>
              <w:pStyle w:val="TB"/>
              <w:spacing w:line="360" w:lineRule="auto"/>
            </w:pPr>
            <w:r w:rsidRPr="009568F7">
              <w:t>7</w:t>
            </w:r>
          </w:p>
        </w:tc>
        <w:tc>
          <w:tcPr>
            <w:tcW w:w="2160" w:type="dxa"/>
          </w:tcPr>
          <w:p w14:paraId="4B3C3385" w14:textId="65ED9365" w:rsidR="00D13CC2" w:rsidRPr="009568F7" w:rsidRDefault="00D13CC2" w:rsidP="00C66029">
            <w:pPr>
              <w:pStyle w:val="TB"/>
              <w:spacing w:line="360" w:lineRule="auto"/>
            </w:pPr>
            <w:r w:rsidRPr="009568F7">
              <w:t>14</w:t>
            </w:r>
          </w:p>
        </w:tc>
      </w:tr>
      <w:tr w:rsidR="00D13CC2" w:rsidRPr="009568F7" w14:paraId="03E8138F" w14:textId="77777777" w:rsidTr="00D13CC2">
        <w:trPr>
          <w:trHeight w:val="247"/>
        </w:trPr>
        <w:tc>
          <w:tcPr>
            <w:tcW w:w="3960" w:type="dxa"/>
          </w:tcPr>
          <w:p w14:paraId="677C21D6" w14:textId="77777777" w:rsidR="00D13CC2" w:rsidRPr="009568F7" w:rsidRDefault="00D13CC2" w:rsidP="00C66029">
            <w:pPr>
              <w:pStyle w:val="TB"/>
              <w:spacing w:line="360" w:lineRule="auto"/>
            </w:pPr>
            <w:r w:rsidRPr="009568F7">
              <w:t>90.0–94.9</w:t>
            </w:r>
          </w:p>
        </w:tc>
        <w:tc>
          <w:tcPr>
            <w:tcW w:w="1620" w:type="dxa"/>
          </w:tcPr>
          <w:p w14:paraId="202AF313" w14:textId="77777777" w:rsidR="00D13CC2" w:rsidRPr="009568F7" w:rsidRDefault="00D13CC2" w:rsidP="00C66029">
            <w:pPr>
              <w:pStyle w:val="TB"/>
              <w:spacing w:line="360" w:lineRule="auto"/>
            </w:pPr>
            <w:r w:rsidRPr="009568F7">
              <w:t>5</w:t>
            </w:r>
          </w:p>
        </w:tc>
        <w:tc>
          <w:tcPr>
            <w:tcW w:w="2160" w:type="dxa"/>
          </w:tcPr>
          <w:p w14:paraId="2ABBDBB2" w14:textId="663C7523" w:rsidR="00D13CC2" w:rsidRPr="009568F7" w:rsidRDefault="00D13CC2" w:rsidP="00C66029">
            <w:pPr>
              <w:pStyle w:val="TB"/>
              <w:spacing w:line="360" w:lineRule="auto"/>
            </w:pPr>
            <w:r w:rsidRPr="009568F7">
              <w:t>10</w:t>
            </w:r>
          </w:p>
        </w:tc>
      </w:tr>
      <w:tr w:rsidR="00D13CC2" w:rsidRPr="009568F7" w14:paraId="0DC1C44B" w14:textId="77777777" w:rsidTr="00D13CC2">
        <w:trPr>
          <w:trHeight w:val="247"/>
        </w:trPr>
        <w:tc>
          <w:tcPr>
            <w:tcW w:w="3960" w:type="dxa"/>
          </w:tcPr>
          <w:p w14:paraId="79430AE5" w14:textId="21D6E768" w:rsidR="00D13CC2" w:rsidRPr="009568F7" w:rsidRDefault="00D13CC2" w:rsidP="00C66029">
            <w:pPr>
              <w:pStyle w:val="TB"/>
              <w:spacing w:line="360" w:lineRule="auto"/>
            </w:pPr>
            <w:r w:rsidRPr="009568F7">
              <w:t>95.0–99.9</w:t>
            </w:r>
          </w:p>
        </w:tc>
        <w:tc>
          <w:tcPr>
            <w:tcW w:w="1620" w:type="dxa"/>
          </w:tcPr>
          <w:p w14:paraId="1C05EB01" w14:textId="77777777" w:rsidR="00D13CC2" w:rsidRPr="009568F7" w:rsidRDefault="00D13CC2" w:rsidP="00C66029">
            <w:pPr>
              <w:pStyle w:val="TB"/>
              <w:spacing w:line="360" w:lineRule="auto"/>
            </w:pPr>
            <w:r w:rsidRPr="009568F7">
              <w:t>4</w:t>
            </w:r>
          </w:p>
        </w:tc>
        <w:tc>
          <w:tcPr>
            <w:tcW w:w="2160" w:type="dxa"/>
          </w:tcPr>
          <w:p w14:paraId="2A1549ED" w14:textId="3866ABB0" w:rsidR="00D13CC2" w:rsidRPr="009568F7" w:rsidRDefault="00D13CC2" w:rsidP="00C66029">
            <w:pPr>
              <w:pStyle w:val="TB"/>
              <w:spacing w:line="360" w:lineRule="auto"/>
            </w:pPr>
            <w:r w:rsidRPr="009568F7">
              <w:t>8</w:t>
            </w:r>
          </w:p>
        </w:tc>
      </w:tr>
      <w:tr w:rsidR="00D13CC2" w:rsidRPr="009568F7" w14:paraId="1CF50EB8" w14:textId="77777777" w:rsidTr="00D13CC2">
        <w:trPr>
          <w:trHeight w:val="247"/>
        </w:trPr>
        <w:tc>
          <w:tcPr>
            <w:tcW w:w="3960" w:type="dxa"/>
          </w:tcPr>
          <w:p w14:paraId="5D9437C1" w14:textId="52AB4C81" w:rsidR="00D13CC2" w:rsidRPr="009568F7" w:rsidRDefault="00D13CC2" w:rsidP="00C66029">
            <w:pPr>
              <w:pStyle w:val="TB"/>
              <w:spacing w:line="360" w:lineRule="auto"/>
            </w:pPr>
            <w:r w:rsidRPr="009568F7">
              <w:t>100.0–104.9</w:t>
            </w:r>
          </w:p>
        </w:tc>
        <w:tc>
          <w:tcPr>
            <w:tcW w:w="1620" w:type="dxa"/>
          </w:tcPr>
          <w:p w14:paraId="1A2BBE08" w14:textId="77777777" w:rsidR="00D13CC2" w:rsidRPr="009568F7" w:rsidRDefault="00D13CC2" w:rsidP="00C66029">
            <w:pPr>
              <w:pStyle w:val="TB"/>
              <w:spacing w:line="360" w:lineRule="auto"/>
            </w:pPr>
            <w:r w:rsidRPr="009568F7">
              <w:t>0</w:t>
            </w:r>
          </w:p>
        </w:tc>
        <w:tc>
          <w:tcPr>
            <w:tcW w:w="2160" w:type="dxa"/>
          </w:tcPr>
          <w:p w14:paraId="1B26075C" w14:textId="55D54EF6" w:rsidR="00D13CC2" w:rsidRPr="009568F7" w:rsidRDefault="00D13CC2" w:rsidP="00C66029">
            <w:pPr>
              <w:pStyle w:val="TB"/>
              <w:spacing w:line="360" w:lineRule="auto"/>
            </w:pPr>
            <w:r w:rsidRPr="009568F7">
              <w:t>0</w:t>
            </w:r>
          </w:p>
        </w:tc>
      </w:tr>
      <w:tr w:rsidR="00D13CC2" w:rsidRPr="009568F7" w14:paraId="3579E86B" w14:textId="77777777" w:rsidTr="00D13CC2">
        <w:trPr>
          <w:trHeight w:val="247"/>
        </w:trPr>
        <w:tc>
          <w:tcPr>
            <w:tcW w:w="3960" w:type="dxa"/>
          </w:tcPr>
          <w:p w14:paraId="00426876" w14:textId="250B3C1F" w:rsidR="00D13CC2" w:rsidRPr="009568F7" w:rsidRDefault="00D13CC2" w:rsidP="00C66029">
            <w:pPr>
              <w:pStyle w:val="TB"/>
              <w:spacing w:line="360" w:lineRule="auto"/>
            </w:pPr>
            <w:r w:rsidRPr="009568F7">
              <w:t>105.0-109.9</w:t>
            </w:r>
          </w:p>
        </w:tc>
        <w:tc>
          <w:tcPr>
            <w:tcW w:w="1620" w:type="dxa"/>
          </w:tcPr>
          <w:p w14:paraId="0EAE3283" w14:textId="77777777" w:rsidR="00D13CC2" w:rsidRPr="009568F7" w:rsidRDefault="00D13CC2" w:rsidP="00C66029">
            <w:pPr>
              <w:pStyle w:val="TB"/>
              <w:spacing w:line="360" w:lineRule="auto"/>
            </w:pPr>
            <w:r w:rsidRPr="009568F7">
              <w:t>3</w:t>
            </w:r>
          </w:p>
        </w:tc>
        <w:tc>
          <w:tcPr>
            <w:tcW w:w="2160" w:type="dxa"/>
          </w:tcPr>
          <w:p w14:paraId="4BD4958C" w14:textId="73430CE7" w:rsidR="00D13CC2" w:rsidRPr="009568F7" w:rsidRDefault="00D13CC2" w:rsidP="00C66029">
            <w:pPr>
              <w:pStyle w:val="TB"/>
              <w:spacing w:line="360" w:lineRule="auto"/>
            </w:pPr>
            <w:r w:rsidRPr="009568F7">
              <w:t>6</w:t>
            </w:r>
          </w:p>
        </w:tc>
      </w:tr>
      <w:tr w:rsidR="00D13CC2" w:rsidRPr="009568F7" w14:paraId="7C96E0BA" w14:textId="77777777" w:rsidTr="00D13CC2">
        <w:trPr>
          <w:trHeight w:val="247"/>
        </w:trPr>
        <w:tc>
          <w:tcPr>
            <w:tcW w:w="3960" w:type="dxa"/>
          </w:tcPr>
          <w:p w14:paraId="20D624A5" w14:textId="21C4D97F" w:rsidR="00D13CC2" w:rsidRPr="009568F7" w:rsidRDefault="00D13CC2" w:rsidP="00C66029">
            <w:pPr>
              <w:pStyle w:val="TB"/>
              <w:spacing w:line="360" w:lineRule="auto"/>
            </w:pPr>
            <w:r w:rsidRPr="009568F7">
              <w:t>110.0-114.9</w:t>
            </w:r>
          </w:p>
        </w:tc>
        <w:tc>
          <w:tcPr>
            <w:tcW w:w="1620" w:type="dxa"/>
          </w:tcPr>
          <w:p w14:paraId="52488443" w14:textId="77777777" w:rsidR="00D13CC2" w:rsidRPr="009568F7" w:rsidRDefault="00D13CC2" w:rsidP="00C66029">
            <w:pPr>
              <w:pStyle w:val="TB"/>
              <w:spacing w:line="360" w:lineRule="auto"/>
            </w:pPr>
            <w:r w:rsidRPr="009568F7">
              <w:t>1</w:t>
            </w:r>
          </w:p>
        </w:tc>
        <w:tc>
          <w:tcPr>
            <w:tcW w:w="2160" w:type="dxa"/>
          </w:tcPr>
          <w:p w14:paraId="4306F2A1" w14:textId="6E52FC71" w:rsidR="00D13CC2" w:rsidRPr="009568F7" w:rsidRDefault="00D13CC2" w:rsidP="00C66029">
            <w:pPr>
              <w:pStyle w:val="TB"/>
              <w:spacing w:line="360" w:lineRule="auto"/>
            </w:pPr>
            <w:r w:rsidRPr="009568F7">
              <w:t>2</w:t>
            </w:r>
          </w:p>
        </w:tc>
      </w:tr>
      <w:tr w:rsidR="00D13CC2" w:rsidRPr="00D202F1" w14:paraId="4046F559" w14:textId="77777777" w:rsidTr="00D13CC2">
        <w:trPr>
          <w:trHeight w:val="247"/>
        </w:trPr>
        <w:tc>
          <w:tcPr>
            <w:tcW w:w="3960" w:type="dxa"/>
          </w:tcPr>
          <w:p w14:paraId="43384265" w14:textId="308C7D54" w:rsidR="00D13CC2" w:rsidRPr="009568F7" w:rsidRDefault="00D13CC2" w:rsidP="00C66029">
            <w:pPr>
              <w:pStyle w:val="TB"/>
              <w:spacing w:line="360" w:lineRule="auto"/>
            </w:pPr>
          </w:p>
        </w:tc>
        <w:tc>
          <w:tcPr>
            <w:tcW w:w="1620" w:type="dxa"/>
          </w:tcPr>
          <w:p w14:paraId="6057FC39" w14:textId="77777777" w:rsidR="00D13CC2" w:rsidRPr="009568F7" w:rsidRDefault="00D13CC2" w:rsidP="00C66029">
            <w:pPr>
              <w:pStyle w:val="TB"/>
              <w:spacing w:line="360" w:lineRule="auto"/>
            </w:pPr>
            <w:r w:rsidRPr="009568F7">
              <w:t>50</w:t>
            </w:r>
          </w:p>
        </w:tc>
        <w:tc>
          <w:tcPr>
            <w:tcW w:w="2160" w:type="dxa"/>
          </w:tcPr>
          <w:p w14:paraId="2A740740" w14:textId="77777777" w:rsidR="00D13CC2" w:rsidRPr="009568F7" w:rsidRDefault="00D13CC2" w:rsidP="00C66029">
            <w:pPr>
              <w:pStyle w:val="TB"/>
              <w:spacing w:line="360" w:lineRule="auto"/>
            </w:pPr>
            <w:r w:rsidRPr="009568F7">
              <w:t>100%</w:t>
            </w:r>
          </w:p>
        </w:tc>
      </w:tr>
    </w:tbl>
    <w:p w14:paraId="3304E081" w14:textId="77777777" w:rsidR="00A40B46" w:rsidRDefault="00D13CC2" w:rsidP="00D13CC2">
      <w:pPr>
        <w:pStyle w:val="SOLNLLL"/>
        <w:rPr>
          <w:noProof/>
        </w:rPr>
      </w:pPr>
      <w:r w:rsidRPr="005C4469">
        <w:t>b.</w:t>
      </w:r>
      <w:r w:rsidR="00A40B46" w:rsidRPr="00A40B46">
        <w:rPr>
          <w:noProof/>
        </w:rPr>
        <w:t xml:space="preserve"> </w:t>
      </w:r>
    </w:p>
    <w:p w14:paraId="7D3F1BAA" w14:textId="5D258F87" w:rsidR="00D13CC2" w:rsidRPr="005C4469" w:rsidRDefault="00A40B46" w:rsidP="00DD4EE6">
      <w:pPr>
        <w:pStyle w:val="SOLNLLL"/>
        <w:jc w:val="center"/>
      </w:pPr>
      <w:r w:rsidRPr="005C4469">
        <w:rPr>
          <w:noProof/>
        </w:rPr>
        <w:drawing>
          <wp:inline distT="0" distB="0" distL="0" distR="0" wp14:anchorId="209B7783" wp14:editId="1A70CCE9">
            <wp:extent cx="4744528" cy="2972476"/>
            <wp:effectExtent l="0" t="0" r="0" b="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79153BC5" w14:textId="54AB185B" w:rsidR="00D13CC2" w:rsidRPr="005C4469" w:rsidRDefault="00D13CC2" w:rsidP="00D13CC2">
      <w:pPr>
        <w:pStyle w:val="SOLNLLL"/>
        <w:tabs>
          <w:tab w:val="left" w:pos="2430"/>
        </w:tabs>
      </w:pPr>
      <w:r w:rsidRPr="005C4469">
        <w:t>c.</w:t>
      </w:r>
      <w:r w:rsidRPr="005C4469">
        <w:tab/>
        <w:t>The distribution is skewed to the right. There is a gap in the $100.0</w:t>
      </w:r>
      <w:r w:rsidR="005C4469">
        <w:t>–</w:t>
      </w:r>
      <w:r w:rsidRPr="005C4469">
        <w:t>$104.9 range.</w:t>
      </w:r>
    </w:p>
    <w:p w14:paraId="3EA2EDE0" w14:textId="34C1AFE9" w:rsidR="00D13CC2" w:rsidRPr="005C4469" w:rsidRDefault="00D13CC2" w:rsidP="00F75E05">
      <w:pPr>
        <w:pStyle w:val="SOLNL2P"/>
        <w:ind w:hanging="10"/>
      </w:pPr>
      <w:r w:rsidRPr="005C4469">
        <w:t>The most frequent range for the median household income is $75.0–$79.9 thousand.</w:t>
      </w:r>
    </w:p>
    <w:p w14:paraId="0B8C8737" w14:textId="42D23DE4" w:rsidR="00D13CC2" w:rsidRPr="005C4469" w:rsidRDefault="00D13CC2" w:rsidP="00D13CC2">
      <w:pPr>
        <w:pStyle w:val="SOLNLLL"/>
        <w:tabs>
          <w:tab w:val="left" w:pos="2520"/>
        </w:tabs>
      </w:pPr>
      <w:r w:rsidRPr="005C4469">
        <w:t>d.</w:t>
      </w:r>
      <w:r w:rsidRPr="005C4469">
        <w:tab/>
        <w:t>New Jersey</w:t>
      </w:r>
      <w:r w:rsidRPr="005C4469">
        <w:tab/>
        <w:t>$110.7 thousand</w:t>
      </w:r>
    </w:p>
    <w:p w14:paraId="292BFE7B" w14:textId="77777777" w:rsidR="00D13CC2" w:rsidRPr="005C4469" w:rsidRDefault="00D13CC2" w:rsidP="00F75E05">
      <w:pPr>
        <w:pStyle w:val="SOLNLLL"/>
        <w:tabs>
          <w:tab w:val="left" w:pos="2520"/>
        </w:tabs>
      </w:pPr>
      <w:r w:rsidRPr="005C4469">
        <w:t>e.</w:t>
      </w:r>
      <w:r w:rsidRPr="005C4469">
        <w:tab/>
        <w:t>Idaho</w:t>
      </w:r>
      <w:r w:rsidRPr="005C4469">
        <w:tab/>
        <w:t>$67.1 thousand</w:t>
      </w:r>
    </w:p>
    <w:p w14:paraId="687850C8" w14:textId="481E6A20" w:rsidR="00D13CC2" w:rsidRPr="005C4469" w:rsidRDefault="00D13CC2" w:rsidP="00D13CC2">
      <w:pPr>
        <w:pStyle w:val="SOLNL"/>
      </w:pPr>
      <w:r w:rsidRPr="005C4469">
        <w:lastRenderedPageBreak/>
        <w:t>46. a.</w:t>
      </w:r>
    </w:p>
    <w:tbl>
      <w:tblPr>
        <w:tblW w:w="0" w:type="auto"/>
        <w:tblInd w:w="1620" w:type="dxa"/>
        <w:tblLayout w:type="fixed"/>
        <w:tblLook w:val="04A0" w:firstRow="1" w:lastRow="0" w:firstColumn="1" w:lastColumn="0" w:noHBand="0" w:noVBand="1"/>
      </w:tblPr>
      <w:tblGrid>
        <w:gridCol w:w="3960"/>
        <w:gridCol w:w="1710"/>
        <w:gridCol w:w="1530"/>
      </w:tblGrid>
      <w:tr w:rsidR="00D13CC2" w:rsidRPr="005C4469" w14:paraId="4E3703D7" w14:textId="77777777" w:rsidTr="00D13CC2">
        <w:trPr>
          <w:trHeight w:val="315"/>
          <w:hidden/>
        </w:trPr>
        <w:tc>
          <w:tcPr>
            <w:tcW w:w="3960" w:type="dxa"/>
            <w:shd w:val="clear" w:color="auto" w:fill="auto"/>
            <w:noWrap/>
            <w:hideMark/>
          </w:tcPr>
          <w:p w14:paraId="6AC0075C" w14:textId="1C626C93" w:rsidR="00D13CC2" w:rsidRPr="005C4469" w:rsidRDefault="00D13CC2" w:rsidP="00D13CC2">
            <w:pPr>
              <w:pStyle w:val="TCH1"/>
            </w:pPr>
            <w:r w:rsidRPr="005C4469">
              <w:rPr>
                <w:vanish/>
              </w:rPr>
              <w:t>C</w:t>
            </w:r>
            <w:r w:rsidRPr="005C4469">
              <w:t>Population in Millions</w:t>
            </w:r>
          </w:p>
        </w:tc>
        <w:tc>
          <w:tcPr>
            <w:tcW w:w="1710" w:type="dxa"/>
            <w:shd w:val="clear" w:color="auto" w:fill="auto"/>
            <w:noWrap/>
            <w:hideMark/>
          </w:tcPr>
          <w:p w14:paraId="63E7342E" w14:textId="77777777" w:rsidR="00D13CC2" w:rsidRPr="005C4469" w:rsidRDefault="00D13CC2" w:rsidP="00D13CC2">
            <w:pPr>
              <w:pStyle w:val="TCH1"/>
            </w:pPr>
            <w:r w:rsidRPr="005C4469">
              <w:t>Frequency</w:t>
            </w:r>
          </w:p>
        </w:tc>
        <w:tc>
          <w:tcPr>
            <w:tcW w:w="1530" w:type="dxa"/>
            <w:shd w:val="clear" w:color="auto" w:fill="auto"/>
            <w:noWrap/>
            <w:hideMark/>
          </w:tcPr>
          <w:p w14:paraId="37C9A7CC" w14:textId="77777777" w:rsidR="00D13CC2" w:rsidRPr="005C4469" w:rsidRDefault="00D13CC2" w:rsidP="00D13CC2">
            <w:pPr>
              <w:pStyle w:val="TCH1"/>
            </w:pPr>
            <w:r w:rsidRPr="005C4469">
              <w:t>% Frequency</w:t>
            </w:r>
          </w:p>
        </w:tc>
      </w:tr>
      <w:tr w:rsidR="00D13CC2" w:rsidRPr="005C4469" w14:paraId="2B334911" w14:textId="77777777" w:rsidTr="00D13CC2">
        <w:trPr>
          <w:trHeight w:val="315"/>
        </w:trPr>
        <w:tc>
          <w:tcPr>
            <w:tcW w:w="3960" w:type="dxa"/>
            <w:shd w:val="clear" w:color="auto" w:fill="auto"/>
            <w:noWrap/>
            <w:hideMark/>
          </w:tcPr>
          <w:p w14:paraId="2F9B3AEE" w14:textId="2808A137" w:rsidR="00D13CC2" w:rsidRPr="005C4469" w:rsidRDefault="00D13CC2" w:rsidP="00D13CC2">
            <w:pPr>
              <w:pStyle w:val="TB"/>
            </w:pPr>
            <w:r w:rsidRPr="005C4469">
              <w:t>0.0–2.4</w:t>
            </w:r>
          </w:p>
        </w:tc>
        <w:tc>
          <w:tcPr>
            <w:tcW w:w="1710" w:type="dxa"/>
            <w:shd w:val="clear" w:color="auto" w:fill="auto"/>
            <w:noWrap/>
            <w:hideMark/>
          </w:tcPr>
          <w:p w14:paraId="71307E8C" w14:textId="77777777" w:rsidR="00D13CC2" w:rsidRPr="005C4469" w:rsidRDefault="00D13CC2" w:rsidP="00D13CC2">
            <w:pPr>
              <w:pStyle w:val="TB"/>
            </w:pPr>
            <w:r w:rsidRPr="005C4469">
              <w:t>15</w:t>
            </w:r>
          </w:p>
        </w:tc>
        <w:tc>
          <w:tcPr>
            <w:tcW w:w="1530" w:type="dxa"/>
            <w:shd w:val="clear" w:color="auto" w:fill="auto"/>
            <w:noWrap/>
            <w:hideMark/>
          </w:tcPr>
          <w:p w14:paraId="6C73A2A3" w14:textId="00AB6514" w:rsidR="00D13CC2" w:rsidRPr="005C4469" w:rsidRDefault="00D13CC2" w:rsidP="00D13CC2">
            <w:pPr>
              <w:pStyle w:val="TB"/>
            </w:pPr>
            <w:r w:rsidRPr="005C4469">
              <w:t>30.0</w:t>
            </w:r>
          </w:p>
        </w:tc>
      </w:tr>
      <w:tr w:rsidR="00D13CC2" w:rsidRPr="005C4469" w14:paraId="46EC7C73" w14:textId="77777777" w:rsidTr="00D13CC2">
        <w:trPr>
          <w:trHeight w:val="315"/>
        </w:trPr>
        <w:tc>
          <w:tcPr>
            <w:tcW w:w="3960" w:type="dxa"/>
            <w:shd w:val="clear" w:color="auto" w:fill="auto"/>
            <w:noWrap/>
            <w:hideMark/>
          </w:tcPr>
          <w:p w14:paraId="6986E2C5" w14:textId="77777777" w:rsidR="00D13CC2" w:rsidRPr="005C4469" w:rsidRDefault="00D13CC2" w:rsidP="00D13CC2">
            <w:pPr>
              <w:pStyle w:val="TB"/>
            </w:pPr>
            <w:r w:rsidRPr="005C4469">
              <w:t>2.5–4.9</w:t>
            </w:r>
          </w:p>
        </w:tc>
        <w:tc>
          <w:tcPr>
            <w:tcW w:w="1710" w:type="dxa"/>
            <w:shd w:val="clear" w:color="auto" w:fill="auto"/>
            <w:noWrap/>
            <w:hideMark/>
          </w:tcPr>
          <w:p w14:paraId="76B69859" w14:textId="77777777" w:rsidR="00D13CC2" w:rsidRPr="005C4469" w:rsidRDefault="00D13CC2" w:rsidP="00D13CC2">
            <w:pPr>
              <w:pStyle w:val="TB"/>
            </w:pPr>
            <w:r w:rsidRPr="005C4469">
              <w:t>13</w:t>
            </w:r>
          </w:p>
        </w:tc>
        <w:tc>
          <w:tcPr>
            <w:tcW w:w="1530" w:type="dxa"/>
            <w:shd w:val="clear" w:color="auto" w:fill="auto"/>
            <w:noWrap/>
            <w:hideMark/>
          </w:tcPr>
          <w:p w14:paraId="55FF870A" w14:textId="4A5164A4" w:rsidR="00D13CC2" w:rsidRPr="005C4469" w:rsidRDefault="00D13CC2" w:rsidP="00D13CC2">
            <w:pPr>
              <w:pStyle w:val="TB"/>
            </w:pPr>
            <w:r w:rsidRPr="005C4469">
              <w:t>26.0</w:t>
            </w:r>
          </w:p>
        </w:tc>
      </w:tr>
      <w:tr w:rsidR="00D13CC2" w:rsidRPr="005C4469" w14:paraId="106F1A6F" w14:textId="77777777" w:rsidTr="00D13CC2">
        <w:trPr>
          <w:trHeight w:val="315"/>
        </w:trPr>
        <w:tc>
          <w:tcPr>
            <w:tcW w:w="3960" w:type="dxa"/>
            <w:shd w:val="clear" w:color="auto" w:fill="auto"/>
            <w:noWrap/>
            <w:hideMark/>
          </w:tcPr>
          <w:p w14:paraId="796F1E3E" w14:textId="77777777" w:rsidR="00D13CC2" w:rsidRPr="005C4469" w:rsidRDefault="00D13CC2" w:rsidP="00D13CC2">
            <w:pPr>
              <w:pStyle w:val="TB"/>
            </w:pPr>
            <w:r w:rsidRPr="005C4469">
              <w:t>5.0–7.4</w:t>
            </w:r>
          </w:p>
        </w:tc>
        <w:tc>
          <w:tcPr>
            <w:tcW w:w="1710" w:type="dxa"/>
            <w:shd w:val="clear" w:color="auto" w:fill="auto"/>
            <w:noWrap/>
            <w:hideMark/>
          </w:tcPr>
          <w:p w14:paraId="36E821E4" w14:textId="77777777" w:rsidR="00D13CC2" w:rsidRPr="005C4469" w:rsidRDefault="00D13CC2" w:rsidP="00D13CC2">
            <w:pPr>
              <w:pStyle w:val="TB"/>
            </w:pPr>
            <w:r w:rsidRPr="005C4469">
              <w:t>10</w:t>
            </w:r>
          </w:p>
        </w:tc>
        <w:tc>
          <w:tcPr>
            <w:tcW w:w="1530" w:type="dxa"/>
            <w:shd w:val="clear" w:color="auto" w:fill="auto"/>
            <w:noWrap/>
            <w:hideMark/>
          </w:tcPr>
          <w:p w14:paraId="0268FAED" w14:textId="2F8EC025" w:rsidR="00D13CC2" w:rsidRPr="005C4469" w:rsidRDefault="00D13CC2" w:rsidP="00D13CC2">
            <w:pPr>
              <w:pStyle w:val="TB"/>
            </w:pPr>
            <w:r w:rsidRPr="005C4469">
              <w:t>20.0</w:t>
            </w:r>
          </w:p>
        </w:tc>
      </w:tr>
      <w:tr w:rsidR="00D13CC2" w:rsidRPr="005C4469" w14:paraId="0D838B2C" w14:textId="77777777" w:rsidTr="00D13CC2">
        <w:trPr>
          <w:trHeight w:val="315"/>
        </w:trPr>
        <w:tc>
          <w:tcPr>
            <w:tcW w:w="3960" w:type="dxa"/>
            <w:shd w:val="clear" w:color="auto" w:fill="auto"/>
            <w:noWrap/>
            <w:hideMark/>
          </w:tcPr>
          <w:p w14:paraId="1155E0FB" w14:textId="77777777" w:rsidR="00D13CC2" w:rsidRPr="005C4469" w:rsidRDefault="00D13CC2" w:rsidP="00D13CC2">
            <w:pPr>
              <w:pStyle w:val="TB"/>
            </w:pPr>
            <w:r w:rsidRPr="005C4469">
              <w:t>7.5–9.9</w:t>
            </w:r>
          </w:p>
        </w:tc>
        <w:tc>
          <w:tcPr>
            <w:tcW w:w="1710" w:type="dxa"/>
            <w:shd w:val="clear" w:color="auto" w:fill="auto"/>
            <w:noWrap/>
            <w:hideMark/>
          </w:tcPr>
          <w:p w14:paraId="26A4C0B2" w14:textId="77777777" w:rsidR="00D13CC2" w:rsidRPr="005C4469" w:rsidRDefault="00D13CC2" w:rsidP="00D13CC2">
            <w:pPr>
              <w:pStyle w:val="TB"/>
            </w:pPr>
            <w:r w:rsidRPr="005C4469">
              <w:t>5</w:t>
            </w:r>
          </w:p>
        </w:tc>
        <w:tc>
          <w:tcPr>
            <w:tcW w:w="1530" w:type="dxa"/>
            <w:shd w:val="clear" w:color="auto" w:fill="auto"/>
            <w:noWrap/>
            <w:hideMark/>
          </w:tcPr>
          <w:p w14:paraId="19813965" w14:textId="126E2535" w:rsidR="00D13CC2" w:rsidRPr="005C4469" w:rsidRDefault="00D13CC2" w:rsidP="00D13CC2">
            <w:pPr>
              <w:pStyle w:val="TB"/>
            </w:pPr>
            <w:r w:rsidRPr="005C4469">
              <w:t>10.0</w:t>
            </w:r>
          </w:p>
        </w:tc>
      </w:tr>
      <w:tr w:rsidR="00D13CC2" w:rsidRPr="005C4469" w14:paraId="189739CE" w14:textId="77777777" w:rsidTr="00D13CC2">
        <w:trPr>
          <w:trHeight w:val="315"/>
        </w:trPr>
        <w:tc>
          <w:tcPr>
            <w:tcW w:w="3960" w:type="dxa"/>
            <w:shd w:val="clear" w:color="auto" w:fill="auto"/>
            <w:noWrap/>
            <w:hideMark/>
          </w:tcPr>
          <w:p w14:paraId="0A7EC24C" w14:textId="77777777" w:rsidR="00D13CC2" w:rsidRPr="005C4469" w:rsidRDefault="00D13CC2" w:rsidP="00D13CC2">
            <w:pPr>
              <w:pStyle w:val="TB"/>
            </w:pPr>
            <w:r w:rsidRPr="005C4469">
              <w:t>10.0–12.4</w:t>
            </w:r>
          </w:p>
        </w:tc>
        <w:tc>
          <w:tcPr>
            <w:tcW w:w="1710" w:type="dxa"/>
            <w:shd w:val="clear" w:color="auto" w:fill="auto"/>
            <w:noWrap/>
            <w:hideMark/>
          </w:tcPr>
          <w:p w14:paraId="3BF090A3" w14:textId="77777777" w:rsidR="00D13CC2" w:rsidRPr="005C4469" w:rsidRDefault="00D13CC2" w:rsidP="00D13CC2">
            <w:pPr>
              <w:pStyle w:val="TB"/>
            </w:pPr>
            <w:r w:rsidRPr="005C4469">
              <w:t>1</w:t>
            </w:r>
          </w:p>
        </w:tc>
        <w:tc>
          <w:tcPr>
            <w:tcW w:w="1530" w:type="dxa"/>
            <w:shd w:val="clear" w:color="auto" w:fill="auto"/>
            <w:noWrap/>
            <w:hideMark/>
          </w:tcPr>
          <w:p w14:paraId="16E98B71" w14:textId="26962CF6" w:rsidR="00D13CC2" w:rsidRPr="005C4469" w:rsidRDefault="00D13CC2" w:rsidP="00D13CC2">
            <w:pPr>
              <w:pStyle w:val="TB"/>
            </w:pPr>
            <w:r w:rsidRPr="005C4469">
              <w:t>2.0</w:t>
            </w:r>
          </w:p>
        </w:tc>
      </w:tr>
      <w:tr w:rsidR="00D13CC2" w:rsidRPr="005C4469" w14:paraId="0227726B" w14:textId="77777777" w:rsidTr="00D13CC2">
        <w:trPr>
          <w:trHeight w:val="315"/>
        </w:trPr>
        <w:tc>
          <w:tcPr>
            <w:tcW w:w="3960" w:type="dxa"/>
            <w:shd w:val="clear" w:color="auto" w:fill="auto"/>
            <w:noWrap/>
            <w:hideMark/>
          </w:tcPr>
          <w:p w14:paraId="7C915FCF" w14:textId="77777777" w:rsidR="00D13CC2" w:rsidRPr="005C4469" w:rsidRDefault="00D13CC2" w:rsidP="00D13CC2">
            <w:pPr>
              <w:pStyle w:val="TB"/>
            </w:pPr>
            <w:r w:rsidRPr="005C4469">
              <w:t>12.5–14.9</w:t>
            </w:r>
          </w:p>
        </w:tc>
        <w:tc>
          <w:tcPr>
            <w:tcW w:w="1710" w:type="dxa"/>
            <w:shd w:val="clear" w:color="auto" w:fill="auto"/>
            <w:noWrap/>
            <w:hideMark/>
          </w:tcPr>
          <w:p w14:paraId="70158F71" w14:textId="77777777" w:rsidR="00D13CC2" w:rsidRPr="005C4469" w:rsidRDefault="00D13CC2" w:rsidP="00D13CC2">
            <w:pPr>
              <w:pStyle w:val="TB"/>
            </w:pPr>
            <w:r w:rsidRPr="005C4469">
              <w:t>2</w:t>
            </w:r>
          </w:p>
        </w:tc>
        <w:tc>
          <w:tcPr>
            <w:tcW w:w="1530" w:type="dxa"/>
            <w:shd w:val="clear" w:color="auto" w:fill="auto"/>
            <w:noWrap/>
            <w:hideMark/>
          </w:tcPr>
          <w:p w14:paraId="062CDD03" w14:textId="6A479083" w:rsidR="00D13CC2" w:rsidRPr="005C4469" w:rsidRDefault="00D13CC2" w:rsidP="00D13CC2">
            <w:pPr>
              <w:pStyle w:val="TB"/>
            </w:pPr>
            <w:r w:rsidRPr="005C4469">
              <w:t>4.0</w:t>
            </w:r>
          </w:p>
        </w:tc>
      </w:tr>
      <w:tr w:rsidR="00D13CC2" w:rsidRPr="005C4469" w14:paraId="125C2B66" w14:textId="77777777" w:rsidTr="00D13CC2">
        <w:trPr>
          <w:trHeight w:val="315"/>
        </w:trPr>
        <w:tc>
          <w:tcPr>
            <w:tcW w:w="3960" w:type="dxa"/>
            <w:shd w:val="clear" w:color="auto" w:fill="auto"/>
            <w:noWrap/>
            <w:hideMark/>
          </w:tcPr>
          <w:p w14:paraId="3E5D1A6F" w14:textId="77777777" w:rsidR="00D13CC2" w:rsidRPr="005C4469" w:rsidRDefault="00D13CC2" w:rsidP="00D13CC2">
            <w:pPr>
              <w:pStyle w:val="TB"/>
            </w:pPr>
            <w:r w:rsidRPr="005C4469">
              <w:t>15.0–17.4</w:t>
            </w:r>
          </w:p>
        </w:tc>
        <w:tc>
          <w:tcPr>
            <w:tcW w:w="1710" w:type="dxa"/>
            <w:shd w:val="clear" w:color="auto" w:fill="auto"/>
            <w:noWrap/>
            <w:hideMark/>
          </w:tcPr>
          <w:p w14:paraId="14CBEA92" w14:textId="77777777" w:rsidR="00D13CC2" w:rsidRPr="005C4469" w:rsidRDefault="00D13CC2" w:rsidP="00D13CC2">
            <w:pPr>
              <w:pStyle w:val="TB"/>
            </w:pPr>
            <w:r w:rsidRPr="005C4469">
              <w:t>0</w:t>
            </w:r>
          </w:p>
        </w:tc>
        <w:tc>
          <w:tcPr>
            <w:tcW w:w="1530" w:type="dxa"/>
            <w:shd w:val="clear" w:color="auto" w:fill="auto"/>
            <w:noWrap/>
            <w:hideMark/>
          </w:tcPr>
          <w:p w14:paraId="6DF2B023" w14:textId="567FE5CD" w:rsidR="00D13CC2" w:rsidRPr="005C4469" w:rsidRDefault="00D13CC2" w:rsidP="00D13CC2">
            <w:pPr>
              <w:pStyle w:val="TB"/>
            </w:pPr>
            <w:r w:rsidRPr="005C4469">
              <w:t>0.0</w:t>
            </w:r>
          </w:p>
        </w:tc>
      </w:tr>
      <w:tr w:rsidR="00D13CC2" w:rsidRPr="005C4469" w14:paraId="57D55EF3" w14:textId="77777777" w:rsidTr="00D13CC2">
        <w:trPr>
          <w:trHeight w:val="315"/>
        </w:trPr>
        <w:tc>
          <w:tcPr>
            <w:tcW w:w="3960" w:type="dxa"/>
            <w:shd w:val="clear" w:color="auto" w:fill="auto"/>
            <w:noWrap/>
            <w:hideMark/>
          </w:tcPr>
          <w:p w14:paraId="74F9A51E" w14:textId="77777777" w:rsidR="00D13CC2" w:rsidRPr="005C4469" w:rsidRDefault="00D13CC2" w:rsidP="00D13CC2">
            <w:pPr>
              <w:pStyle w:val="TB"/>
            </w:pPr>
            <w:r w:rsidRPr="005C4469">
              <w:t>17.5–19.9</w:t>
            </w:r>
          </w:p>
        </w:tc>
        <w:tc>
          <w:tcPr>
            <w:tcW w:w="1710" w:type="dxa"/>
            <w:shd w:val="clear" w:color="auto" w:fill="auto"/>
            <w:noWrap/>
            <w:hideMark/>
          </w:tcPr>
          <w:p w14:paraId="28407187" w14:textId="77777777" w:rsidR="00D13CC2" w:rsidRPr="005C4469" w:rsidRDefault="00D13CC2" w:rsidP="00D13CC2">
            <w:pPr>
              <w:pStyle w:val="TB"/>
            </w:pPr>
            <w:r w:rsidRPr="005C4469">
              <w:t>2</w:t>
            </w:r>
          </w:p>
        </w:tc>
        <w:tc>
          <w:tcPr>
            <w:tcW w:w="1530" w:type="dxa"/>
            <w:shd w:val="clear" w:color="auto" w:fill="auto"/>
            <w:noWrap/>
            <w:hideMark/>
          </w:tcPr>
          <w:p w14:paraId="4B5004CF" w14:textId="039FDF1D" w:rsidR="00D13CC2" w:rsidRPr="005C4469" w:rsidRDefault="00D13CC2" w:rsidP="00D13CC2">
            <w:pPr>
              <w:pStyle w:val="TB"/>
            </w:pPr>
            <w:r w:rsidRPr="005C4469">
              <w:t>4.0</w:t>
            </w:r>
          </w:p>
        </w:tc>
      </w:tr>
      <w:tr w:rsidR="00D13CC2" w:rsidRPr="005C4469" w14:paraId="1E0BE39C" w14:textId="77777777" w:rsidTr="00D13CC2">
        <w:trPr>
          <w:trHeight w:val="315"/>
        </w:trPr>
        <w:tc>
          <w:tcPr>
            <w:tcW w:w="3960" w:type="dxa"/>
            <w:shd w:val="clear" w:color="auto" w:fill="auto"/>
            <w:noWrap/>
            <w:hideMark/>
          </w:tcPr>
          <w:p w14:paraId="2FA883BE" w14:textId="77777777" w:rsidR="00D13CC2" w:rsidRPr="005C4469" w:rsidRDefault="00D13CC2" w:rsidP="00D13CC2">
            <w:pPr>
              <w:pStyle w:val="TB"/>
            </w:pPr>
            <w:r w:rsidRPr="005C4469">
              <w:t>20.0–22.4</w:t>
            </w:r>
          </w:p>
        </w:tc>
        <w:tc>
          <w:tcPr>
            <w:tcW w:w="1710" w:type="dxa"/>
            <w:shd w:val="clear" w:color="auto" w:fill="auto"/>
            <w:noWrap/>
            <w:hideMark/>
          </w:tcPr>
          <w:p w14:paraId="6ED2E657" w14:textId="77777777" w:rsidR="00D13CC2" w:rsidRPr="005C4469" w:rsidRDefault="00D13CC2" w:rsidP="00D13CC2">
            <w:pPr>
              <w:pStyle w:val="TB"/>
            </w:pPr>
            <w:r w:rsidRPr="005C4469">
              <w:t>0</w:t>
            </w:r>
          </w:p>
        </w:tc>
        <w:tc>
          <w:tcPr>
            <w:tcW w:w="1530" w:type="dxa"/>
            <w:shd w:val="clear" w:color="auto" w:fill="auto"/>
            <w:noWrap/>
            <w:hideMark/>
          </w:tcPr>
          <w:p w14:paraId="2BDB7B09" w14:textId="273F15C2" w:rsidR="00D13CC2" w:rsidRPr="005C4469" w:rsidRDefault="00D13CC2" w:rsidP="00D13CC2">
            <w:pPr>
              <w:pStyle w:val="TB"/>
            </w:pPr>
            <w:r w:rsidRPr="005C4469">
              <w:t>0.0</w:t>
            </w:r>
          </w:p>
        </w:tc>
      </w:tr>
      <w:tr w:rsidR="00D13CC2" w:rsidRPr="005C4469" w14:paraId="6611FEEF" w14:textId="77777777" w:rsidTr="00D13CC2">
        <w:trPr>
          <w:trHeight w:val="315"/>
        </w:trPr>
        <w:tc>
          <w:tcPr>
            <w:tcW w:w="3960" w:type="dxa"/>
            <w:shd w:val="clear" w:color="auto" w:fill="auto"/>
            <w:noWrap/>
            <w:hideMark/>
          </w:tcPr>
          <w:p w14:paraId="49279B42" w14:textId="77777777" w:rsidR="00D13CC2" w:rsidRPr="005C4469" w:rsidRDefault="00D13CC2" w:rsidP="00D13CC2">
            <w:pPr>
              <w:pStyle w:val="TB"/>
            </w:pPr>
            <w:r w:rsidRPr="005C4469">
              <w:t>22.5–24.9</w:t>
            </w:r>
          </w:p>
        </w:tc>
        <w:tc>
          <w:tcPr>
            <w:tcW w:w="1710" w:type="dxa"/>
            <w:shd w:val="clear" w:color="auto" w:fill="auto"/>
            <w:noWrap/>
            <w:hideMark/>
          </w:tcPr>
          <w:p w14:paraId="0F7C06AD" w14:textId="77777777" w:rsidR="00D13CC2" w:rsidRPr="005C4469" w:rsidRDefault="00D13CC2" w:rsidP="00D13CC2">
            <w:pPr>
              <w:pStyle w:val="TB"/>
            </w:pPr>
            <w:r w:rsidRPr="005C4469">
              <w:t>0</w:t>
            </w:r>
          </w:p>
        </w:tc>
        <w:tc>
          <w:tcPr>
            <w:tcW w:w="1530" w:type="dxa"/>
            <w:shd w:val="clear" w:color="auto" w:fill="auto"/>
            <w:noWrap/>
            <w:hideMark/>
          </w:tcPr>
          <w:p w14:paraId="2418CA34" w14:textId="3A326C1F" w:rsidR="00D13CC2" w:rsidRPr="005C4469" w:rsidRDefault="00D13CC2" w:rsidP="00D13CC2">
            <w:pPr>
              <w:pStyle w:val="TB"/>
            </w:pPr>
            <w:r w:rsidRPr="005C4469">
              <w:t>0.0</w:t>
            </w:r>
          </w:p>
        </w:tc>
      </w:tr>
      <w:tr w:rsidR="00D13CC2" w:rsidRPr="005C4469" w14:paraId="41498BFE" w14:textId="77777777" w:rsidTr="00D13CC2">
        <w:trPr>
          <w:trHeight w:val="315"/>
        </w:trPr>
        <w:tc>
          <w:tcPr>
            <w:tcW w:w="3960" w:type="dxa"/>
            <w:shd w:val="clear" w:color="auto" w:fill="auto"/>
            <w:noWrap/>
            <w:hideMark/>
          </w:tcPr>
          <w:p w14:paraId="5B6E130E" w14:textId="77777777" w:rsidR="00D13CC2" w:rsidRPr="005C4469" w:rsidRDefault="00D13CC2" w:rsidP="00D13CC2">
            <w:pPr>
              <w:pStyle w:val="TB"/>
            </w:pPr>
            <w:r w:rsidRPr="005C4469">
              <w:t>25.0–27.4</w:t>
            </w:r>
          </w:p>
        </w:tc>
        <w:tc>
          <w:tcPr>
            <w:tcW w:w="1710" w:type="dxa"/>
            <w:shd w:val="clear" w:color="auto" w:fill="auto"/>
            <w:noWrap/>
            <w:hideMark/>
          </w:tcPr>
          <w:p w14:paraId="28DDE012" w14:textId="77777777" w:rsidR="00D13CC2" w:rsidRPr="005C4469" w:rsidRDefault="00D13CC2" w:rsidP="00D13CC2">
            <w:pPr>
              <w:pStyle w:val="TB"/>
            </w:pPr>
            <w:r w:rsidRPr="005C4469">
              <w:t>1</w:t>
            </w:r>
          </w:p>
        </w:tc>
        <w:tc>
          <w:tcPr>
            <w:tcW w:w="1530" w:type="dxa"/>
            <w:shd w:val="clear" w:color="auto" w:fill="auto"/>
            <w:noWrap/>
            <w:hideMark/>
          </w:tcPr>
          <w:p w14:paraId="62E9E02A" w14:textId="3B6AC764" w:rsidR="00D13CC2" w:rsidRPr="005C4469" w:rsidRDefault="00D13CC2" w:rsidP="00D13CC2">
            <w:pPr>
              <w:pStyle w:val="TB"/>
            </w:pPr>
            <w:r w:rsidRPr="005C4469">
              <w:t>2.0</w:t>
            </w:r>
          </w:p>
        </w:tc>
      </w:tr>
      <w:tr w:rsidR="00D13CC2" w:rsidRPr="005C4469" w14:paraId="6B546D0E" w14:textId="77777777" w:rsidTr="00D13CC2">
        <w:trPr>
          <w:trHeight w:val="315"/>
        </w:trPr>
        <w:tc>
          <w:tcPr>
            <w:tcW w:w="3960" w:type="dxa"/>
            <w:shd w:val="clear" w:color="auto" w:fill="auto"/>
            <w:noWrap/>
            <w:hideMark/>
          </w:tcPr>
          <w:p w14:paraId="3D8C55DB" w14:textId="77777777" w:rsidR="00D13CC2" w:rsidRPr="005C4469" w:rsidRDefault="00D13CC2" w:rsidP="00D13CC2">
            <w:pPr>
              <w:pStyle w:val="TB"/>
            </w:pPr>
            <w:r w:rsidRPr="005C4469">
              <w:t>27.5–29.9</w:t>
            </w:r>
          </w:p>
        </w:tc>
        <w:tc>
          <w:tcPr>
            <w:tcW w:w="1710" w:type="dxa"/>
            <w:shd w:val="clear" w:color="auto" w:fill="auto"/>
            <w:noWrap/>
            <w:hideMark/>
          </w:tcPr>
          <w:p w14:paraId="4BC69071" w14:textId="77777777" w:rsidR="00D13CC2" w:rsidRPr="005C4469" w:rsidRDefault="00D13CC2" w:rsidP="00D13CC2">
            <w:pPr>
              <w:pStyle w:val="TB"/>
            </w:pPr>
            <w:r w:rsidRPr="005C4469">
              <w:t>0</w:t>
            </w:r>
          </w:p>
        </w:tc>
        <w:tc>
          <w:tcPr>
            <w:tcW w:w="1530" w:type="dxa"/>
            <w:shd w:val="clear" w:color="auto" w:fill="auto"/>
            <w:noWrap/>
            <w:hideMark/>
          </w:tcPr>
          <w:p w14:paraId="1BA02FBF" w14:textId="0A7010E9" w:rsidR="00D13CC2" w:rsidRPr="005C4469" w:rsidRDefault="00D13CC2" w:rsidP="00D13CC2">
            <w:pPr>
              <w:pStyle w:val="TB"/>
            </w:pPr>
            <w:r w:rsidRPr="005C4469">
              <w:t>0.0</w:t>
            </w:r>
          </w:p>
        </w:tc>
      </w:tr>
      <w:tr w:rsidR="00D13CC2" w:rsidRPr="005C4469" w14:paraId="7034FA53" w14:textId="77777777" w:rsidTr="00D13CC2">
        <w:trPr>
          <w:trHeight w:val="315"/>
        </w:trPr>
        <w:tc>
          <w:tcPr>
            <w:tcW w:w="3960" w:type="dxa"/>
            <w:shd w:val="clear" w:color="auto" w:fill="auto"/>
            <w:noWrap/>
            <w:hideMark/>
          </w:tcPr>
          <w:p w14:paraId="20E8948B" w14:textId="77777777" w:rsidR="00D13CC2" w:rsidRPr="005C4469" w:rsidRDefault="00D13CC2" w:rsidP="00D13CC2">
            <w:pPr>
              <w:pStyle w:val="TB"/>
            </w:pPr>
            <w:r w:rsidRPr="005C4469">
              <w:t>30.0–32.4</w:t>
            </w:r>
          </w:p>
        </w:tc>
        <w:tc>
          <w:tcPr>
            <w:tcW w:w="1710" w:type="dxa"/>
            <w:shd w:val="clear" w:color="auto" w:fill="auto"/>
            <w:noWrap/>
            <w:hideMark/>
          </w:tcPr>
          <w:p w14:paraId="1597660D" w14:textId="77777777" w:rsidR="00D13CC2" w:rsidRPr="005C4469" w:rsidRDefault="00D13CC2" w:rsidP="00D13CC2">
            <w:pPr>
              <w:pStyle w:val="TB"/>
            </w:pPr>
            <w:r w:rsidRPr="005C4469">
              <w:t>0</w:t>
            </w:r>
          </w:p>
        </w:tc>
        <w:tc>
          <w:tcPr>
            <w:tcW w:w="1530" w:type="dxa"/>
            <w:shd w:val="clear" w:color="auto" w:fill="auto"/>
            <w:noWrap/>
            <w:hideMark/>
          </w:tcPr>
          <w:p w14:paraId="6C32B41F" w14:textId="08457C5C" w:rsidR="00D13CC2" w:rsidRPr="005C4469" w:rsidRDefault="00D13CC2" w:rsidP="00D13CC2">
            <w:pPr>
              <w:pStyle w:val="TB"/>
            </w:pPr>
            <w:r w:rsidRPr="005C4469">
              <w:t>0.0</w:t>
            </w:r>
          </w:p>
        </w:tc>
      </w:tr>
      <w:tr w:rsidR="00D13CC2" w:rsidRPr="005C4469" w14:paraId="5B78B368" w14:textId="77777777" w:rsidTr="00D13CC2">
        <w:trPr>
          <w:trHeight w:val="315"/>
        </w:trPr>
        <w:tc>
          <w:tcPr>
            <w:tcW w:w="3960" w:type="dxa"/>
            <w:shd w:val="clear" w:color="auto" w:fill="auto"/>
            <w:noWrap/>
            <w:hideMark/>
          </w:tcPr>
          <w:p w14:paraId="3B74461A" w14:textId="77777777" w:rsidR="00D13CC2" w:rsidRPr="005C4469" w:rsidRDefault="00D13CC2" w:rsidP="00D13CC2">
            <w:pPr>
              <w:pStyle w:val="TB"/>
            </w:pPr>
            <w:r w:rsidRPr="005C4469">
              <w:t>32.5–34.9</w:t>
            </w:r>
          </w:p>
        </w:tc>
        <w:tc>
          <w:tcPr>
            <w:tcW w:w="1710" w:type="dxa"/>
            <w:shd w:val="clear" w:color="auto" w:fill="auto"/>
            <w:noWrap/>
            <w:hideMark/>
          </w:tcPr>
          <w:p w14:paraId="76B22856" w14:textId="77777777" w:rsidR="00D13CC2" w:rsidRPr="005C4469" w:rsidRDefault="00D13CC2" w:rsidP="00D13CC2">
            <w:pPr>
              <w:pStyle w:val="TB"/>
            </w:pPr>
            <w:r w:rsidRPr="005C4469">
              <w:t>0</w:t>
            </w:r>
          </w:p>
        </w:tc>
        <w:tc>
          <w:tcPr>
            <w:tcW w:w="1530" w:type="dxa"/>
            <w:shd w:val="clear" w:color="auto" w:fill="auto"/>
            <w:noWrap/>
            <w:hideMark/>
          </w:tcPr>
          <w:p w14:paraId="2BC263BA" w14:textId="6CC0945C" w:rsidR="00D13CC2" w:rsidRPr="005C4469" w:rsidRDefault="00D13CC2" w:rsidP="00D13CC2">
            <w:pPr>
              <w:pStyle w:val="TB"/>
            </w:pPr>
            <w:r w:rsidRPr="005C4469">
              <w:t>0.0</w:t>
            </w:r>
          </w:p>
        </w:tc>
      </w:tr>
      <w:tr w:rsidR="00D13CC2" w:rsidRPr="005C4469" w14:paraId="7F983A2D" w14:textId="77777777" w:rsidTr="00D13CC2">
        <w:trPr>
          <w:trHeight w:val="315"/>
        </w:trPr>
        <w:tc>
          <w:tcPr>
            <w:tcW w:w="3960" w:type="dxa"/>
            <w:shd w:val="clear" w:color="auto" w:fill="auto"/>
            <w:noWrap/>
            <w:hideMark/>
          </w:tcPr>
          <w:p w14:paraId="408778A5" w14:textId="77777777" w:rsidR="00D13CC2" w:rsidRPr="005C4469" w:rsidRDefault="00D13CC2" w:rsidP="00D13CC2">
            <w:pPr>
              <w:pStyle w:val="TB"/>
            </w:pPr>
            <w:r w:rsidRPr="005C4469">
              <w:t>35.0–37.4</w:t>
            </w:r>
          </w:p>
        </w:tc>
        <w:tc>
          <w:tcPr>
            <w:tcW w:w="1710" w:type="dxa"/>
            <w:shd w:val="clear" w:color="auto" w:fill="auto"/>
            <w:noWrap/>
            <w:hideMark/>
          </w:tcPr>
          <w:p w14:paraId="282C1FF2" w14:textId="77777777" w:rsidR="00D13CC2" w:rsidRPr="005C4469" w:rsidRDefault="00D13CC2" w:rsidP="00D13CC2">
            <w:pPr>
              <w:pStyle w:val="TB"/>
            </w:pPr>
            <w:r w:rsidRPr="005C4469">
              <w:t>1</w:t>
            </w:r>
          </w:p>
        </w:tc>
        <w:tc>
          <w:tcPr>
            <w:tcW w:w="1530" w:type="dxa"/>
            <w:shd w:val="clear" w:color="auto" w:fill="auto"/>
            <w:noWrap/>
            <w:hideMark/>
          </w:tcPr>
          <w:p w14:paraId="3FD23DC3" w14:textId="33087D71" w:rsidR="00D13CC2" w:rsidRPr="005C4469" w:rsidRDefault="00D13CC2" w:rsidP="00D13CC2">
            <w:pPr>
              <w:pStyle w:val="TB"/>
            </w:pPr>
            <w:r w:rsidRPr="005C4469">
              <w:t>2.0</w:t>
            </w:r>
          </w:p>
        </w:tc>
      </w:tr>
      <w:tr w:rsidR="00D13CC2" w:rsidRPr="005C4469" w14:paraId="005C0A28" w14:textId="77777777" w:rsidTr="00D13CC2">
        <w:trPr>
          <w:trHeight w:val="315"/>
        </w:trPr>
        <w:tc>
          <w:tcPr>
            <w:tcW w:w="3960" w:type="dxa"/>
            <w:shd w:val="clear" w:color="auto" w:fill="auto"/>
            <w:noWrap/>
            <w:hideMark/>
          </w:tcPr>
          <w:p w14:paraId="0DFCD679" w14:textId="77777777" w:rsidR="00D13CC2" w:rsidRPr="005C4469" w:rsidRDefault="00D13CC2" w:rsidP="00D13CC2">
            <w:pPr>
              <w:pStyle w:val="TB"/>
            </w:pPr>
            <w:r w:rsidRPr="005C4469">
              <w:t>37.5–39.9</w:t>
            </w:r>
          </w:p>
        </w:tc>
        <w:tc>
          <w:tcPr>
            <w:tcW w:w="1710" w:type="dxa"/>
            <w:shd w:val="clear" w:color="auto" w:fill="auto"/>
            <w:noWrap/>
            <w:hideMark/>
          </w:tcPr>
          <w:p w14:paraId="37BC98D4" w14:textId="77777777" w:rsidR="00D13CC2" w:rsidRPr="005C4469" w:rsidRDefault="00D13CC2" w:rsidP="00D13CC2">
            <w:pPr>
              <w:pStyle w:val="TB"/>
            </w:pPr>
            <w:r w:rsidRPr="005C4469">
              <w:t>0</w:t>
            </w:r>
          </w:p>
        </w:tc>
        <w:tc>
          <w:tcPr>
            <w:tcW w:w="1530" w:type="dxa"/>
            <w:shd w:val="clear" w:color="auto" w:fill="auto"/>
            <w:noWrap/>
            <w:hideMark/>
          </w:tcPr>
          <w:p w14:paraId="593FD1AF" w14:textId="67C120CE" w:rsidR="00D13CC2" w:rsidRPr="005C4469" w:rsidRDefault="00D13CC2" w:rsidP="00D13CC2">
            <w:pPr>
              <w:pStyle w:val="TB"/>
            </w:pPr>
            <w:r w:rsidRPr="005C4469">
              <w:t>0.0</w:t>
            </w:r>
          </w:p>
        </w:tc>
      </w:tr>
      <w:tr w:rsidR="00D13CC2" w:rsidRPr="00D202F1" w14:paraId="01B09088" w14:textId="77777777" w:rsidTr="00D13CC2">
        <w:trPr>
          <w:trHeight w:val="315"/>
        </w:trPr>
        <w:tc>
          <w:tcPr>
            <w:tcW w:w="3960" w:type="dxa"/>
            <w:shd w:val="clear" w:color="auto" w:fill="auto"/>
            <w:noWrap/>
            <w:hideMark/>
          </w:tcPr>
          <w:p w14:paraId="65FE635E" w14:textId="77777777" w:rsidR="00D13CC2" w:rsidRPr="005C4469" w:rsidRDefault="00D13CC2" w:rsidP="00D13CC2">
            <w:pPr>
              <w:pStyle w:val="TB"/>
            </w:pPr>
            <w:r w:rsidRPr="005C4469">
              <w:t>More</w:t>
            </w:r>
          </w:p>
        </w:tc>
        <w:tc>
          <w:tcPr>
            <w:tcW w:w="1710" w:type="dxa"/>
            <w:shd w:val="clear" w:color="auto" w:fill="auto"/>
            <w:noWrap/>
            <w:hideMark/>
          </w:tcPr>
          <w:p w14:paraId="6B36E7E3" w14:textId="77777777" w:rsidR="00D13CC2" w:rsidRPr="005C4469" w:rsidRDefault="00D13CC2" w:rsidP="00D13CC2">
            <w:pPr>
              <w:pStyle w:val="TB"/>
            </w:pPr>
            <w:r w:rsidRPr="005C4469">
              <w:t>0</w:t>
            </w:r>
          </w:p>
        </w:tc>
        <w:tc>
          <w:tcPr>
            <w:tcW w:w="1530" w:type="dxa"/>
            <w:shd w:val="clear" w:color="auto" w:fill="auto"/>
            <w:noWrap/>
            <w:hideMark/>
          </w:tcPr>
          <w:p w14:paraId="346AD66B" w14:textId="771466FC" w:rsidR="00D13CC2" w:rsidRPr="005C4469" w:rsidRDefault="00D13CC2" w:rsidP="00D13CC2">
            <w:pPr>
              <w:pStyle w:val="TB"/>
            </w:pPr>
            <w:r w:rsidRPr="005C4469">
              <w:t>0.0</w:t>
            </w:r>
          </w:p>
        </w:tc>
      </w:tr>
    </w:tbl>
    <w:p w14:paraId="6F8C67F8" w14:textId="77777777" w:rsidR="00A40B46" w:rsidRDefault="001A36D4" w:rsidP="00A40B46">
      <w:pPr>
        <w:pStyle w:val="SOLNLLL"/>
        <w:tabs>
          <w:tab w:val="left" w:pos="2430"/>
        </w:tabs>
        <w:spacing w:before="240"/>
        <w:jc w:val="center"/>
      </w:pPr>
      <w:r w:rsidRPr="00151FDC">
        <w:rPr>
          <w:noProof/>
        </w:rPr>
        <w:lastRenderedPageBreak/>
        <w:drawing>
          <wp:inline distT="0" distB="0" distL="0" distR="0" wp14:anchorId="707A13C7" wp14:editId="6E2070D8">
            <wp:extent cx="4899804" cy="2406770"/>
            <wp:effectExtent l="0" t="0" r="0" b="0"/>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7A89C163" w14:textId="787D95AB" w:rsidR="00D13CC2" w:rsidRPr="00151FDC" w:rsidRDefault="00D13CC2" w:rsidP="00D13CC2">
      <w:pPr>
        <w:pStyle w:val="SOLNLLL"/>
        <w:tabs>
          <w:tab w:val="left" w:pos="2430"/>
        </w:tabs>
        <w:spacing w:before="240"/>
      </w:pPr>
      <w:r w:rsidRPr="00151FDC">
        <w:t>b.</w:t>
      </w:r>
      <w:r w:rsidRPr="00151FDC">
        <w:tab/>
        <w:t>The distribution is skewed to the right.</w:t>
      </w:r>
    </w:p>
    <w:p w14:paraId="11CCFA5D" w14:textId="3CC5C9A6" w:rsidR="00D13CC2" w:rsidRPr="00C46547" w:rsidRDefault="00D13CC2" w:rsidP="00D13CC2">
      <w:pPr>
        <w:pStyle w:val="SOLNLLL"/>
      </w:pPr>
      <w:r w:rsidRPr="00C46547">
        <w:t>c.</w:t>
      </w:r>
      <w:r w:rsidRPr="00C46547">
        <w:tab/>
      </w:r>
      <w:r w:rsidR="00C46547">
        <w:t>Fifteen</w:t>
      </w:r>
      <w:r w:rsidR="00C46547" w:rsidRPr="00C46547">
        <w:t xml:space="preserve"> </w:t>
      </w:r>
      <w:r w:rsidRPr="00C46547">
        <w:t>states (30%) have a population less than 2.5 million.</w:t>
      </w:r>
      <w:r w:rsidR="00C46547">
        <w:t xml:space="preserve"> More than</w:t>
      </w:r>
      <w:r w:rsidRPr="00C46547">
        <w:t xml:space="preserve"> half of the states have population</w:t>
      </w:r>
      <w:r w:rsidR="00C46547">
        <w:t>s</w:t>
      </w:r>
      <w:r w:rsidRPr="00C46547">
        <w:t xml:space="preserve"> </w:t>
      </w:r>
      <w:r w:rsidR="00C46547">
        <w:t xml:space="preserve">of </w:t>
      </w:r>
      <w:r w:rsidRPr="00C46547">
        <w:t>less than 5 million (28 states</w:t>
      </w:r>
      <w:r w:rsidR="00C46547">
        <w:t>,</w:t>
      </w:r>
      <w:r w:rsidRPr="00C46547">
        <w:t xml:space="preserve"> </w:t>
      </w:r>
      <w:r w:rsidR="00C46547">
        <w:t>or</w:t>
      </w:r>
      <w:r w:rsidRPr="00C46547">
        <w:t xml:space="preserve"> 56%).</w:t>
      </w:r>
      <w:r w:rsidR="00C46547">
        <w:t xml:space="preserve"> </w:t>
      </w:r>
      <w:r w:rsidRPr="00C46547">
        <w:t>Only seven states have a population greater than 10 million (California, Florida, Illinois, New York, Ohio, Pennsylvania</w:t>
      </w:r>
      <w:r w:rsidR="00C46547">
        <w:t>,</w:t>
      </w:r>
      <w:r w:rsidRPr="00C46547">
        <w:t xml:space="preserve"> and Texas). The largest state is California (37.3 million)</w:t>
      </w:r>
      <w:r w:rsidR="00C46547">
        <w:t>.</w:t>
      </w:r>
      <w:r w:rsidRPr="00C46547">
        <w:t xml:space="preserve"> and the smallest states are Vermont and Wyoming (600</w:t>
      </w:r>
      <w:r w:rsidR="00C46547">
        <w:t>.000</w:t>
      </w:r>
      <w:r w:rsidRPr="00C46547">
        <w:t>).</w:t>
      </w:r>
    </w:p>
    <w:p w14:paraId="5918A860" w14:textId="77777777" w:rsidR="00A40B46" w:rsidRDefault="00D13CC2" w:rsidP="00D13CC2">
      <w:pPr>
        <w:pStyle w:val="SOLNL"/>
        <w:rPr>
          <w:noProof/>
        </w:rPr>
      </w:pPr>
      <w:r w:rsidRPr="00C46547">
        <w:t>47. a.</w:t>
      </w:r>
      <w:r w:rsidR="00A40B46" w:rsidRPr="00A40B46">
        <w:rPr>
          <w:noProof/>
        </w:rPr>
        <w:t xml:space="preserve"> </w:t>
      </w:r>
    </w:p>
    <w:p w14:paraId="7FAD7DF3" w14:textId="220050EE" w:rsidR="00D13CC2" w:rsidRPr="00C46547" w:rsidRDefault="00A40B46" w:rsidP="00A40B46">
      <w:pPr>
        <w:pStyle w:val="SOLNL"/>
        <w:jc w:val="center"/>
      </w:pPr>
      <w:r w:rsidRPr="00C46547">
        <w:rPr>
          <w:noProof/>
        </w:rPr>
        <w:drawing>
          <wp:inline distT="0" distB="0" distL="0" distR="0" wp14:anchorId="0B451B71" wp14:editId="2923F935">
            <wp:extent cx="1992702" cy="2855344"/>
            <wp:effectExtent l="0" t="0" r="7620" b="2540"/>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993071" cy="2855872"/>
                    </a:xfrm>
                    <a:prstGeom prst="rect">
                      <a:avLst/>
                    </a:prstGeom>
                    <a:noFill/>
                    <a:ln>
                      <a:noFill/>
                    </a:ln>
                  </pic:spPr>
                </pic:pic>
              </a:graphicData>
            </a:graphic>
          </wp:inline>
        </w:drawing>
      </w:r>
    </w:p>
    <w:p w14:paraId="3DC5CE03" w14:textId="24898657" w:rsidR="00D13CC2" w:rsidRPr="00C46547" w:rsidRDefault="00D13CC2" w:rsidP="00D13CC2">
      <w:pPr>
        <w:pStyle w:val="SOLNLLL"/>
        <w:tabs>
          <w:tab w:val="left" w:pos="2520"/>
        </w:tabs>
      </w:pPr>
      <w:r w:rsidRPr="00C46547">
        <w:lastRenderedPageBreak/>
        <w:t>b.</w:t>
      </w:r>
      <w:r w:rsidRPr="00C46547">
        <w:tab/>
        <w:t>The majority of the start-up companies in this set have less than $90 million in venture capital. Only 6 of the 50 (12%) have more than $150 million.</w:t>
      </w:r>
    </w:p>
    <w:p w14:paraId="687D10F2" w14:textId="3A81C262" w:rsidR="00D13CC2" w:rsidRDefault="00D13CC2" w:rsidP="00D13CC2">
      <w:pPr>
        <w:pStyle w:val="SOLNL"/>
      </w:pPr>
      <w:r w:rsidRPr="00C46547">
        <w:t>48. a.</w:t>
      </w:r>
    </w:p>
    <w:tbl>
      <w:tblPr>
        <w:tblW w:w="0" w:type="auto"/>
        <w:tblInd w:w="1780" w:type="dxa"/>
        <w:tblLook w:val="04A0" w:firstRow="1" w:lastRow="0" w:firstColumn="1" w:lastColumn="0" w:noHBand="0" w:noVBand="1"/>
      </w:tblPr>
      <w:tblGrid>
        <w:gridCol w:w="2000"/>
        <w:gridCol w:w="1350"/>
        <w:gridCol w:w="2160"/>
      </w:tblGrid>
      <w:tr w:rsidR="00D13CC2" w:rsidRPr="00C46547" w14:paraId="3581AC72" w14:textId="77777777" w:rsidTr="00D13CC2">
        <w:trPr>
          <w:trHeight w:val="315"/>
        </w:trPr>
        <w:tc>
          <w:tcPr>
            <w:tcW w:w="2000" w:type="dxa"/>
            <w:shd w:val="clear" w:color="auto" w:fill="auto"/>
            <w:noWrap/>
            <w:vAlign w:val="bottom"/>
            <w:hideMark/>
          </w:tcPr>
          <w:p w14:paraId="20FFF52C" w14:textId="46E47D78" w:rsidR="00D13CC2" w:rsidRPr="00C46547" w:rsidRDefault="00D13CC2" w:rsidP="00D13CC2">
            <w:pPr>
              <w:pStyle w:val="TCH1"/>
            </w:pPr>
            <w:r w:rsidRPr="00C46547">
              <w:t>Industry</w:t>
            </w:r>
          </w:p>
        </w:tc>
        <w:tc>
          <w:tcPr>
            <w:tcW w:w="1350" w:type="dxa"/>
            <w:shd w:val="clear" w:color="auto" w:fill="auto"/>
            <w:noWrap/>
            <w:vAlign w:val="bottom"/>
            <w:hideMark/>
          </w:tcPr>
          <w:p w14:paraId="166D69FC" w14:textId="77777777" w:rsidR="00D13CC2" w:rsidRPr="00C46547" w:rsidRDefault="00D13CC2" w:rsidP="00D13CC2">
            <w:pPr>
              <w:pStyle w:val="TCH1"/>
            </w:pPr>
            <w:r w:rsidRPr="00C46547">
              <w:t>Frequency</w:t>
            </w:r>
          </w:p>
        </w:tc>
        <w:tc>
          <w:tcPr>
            <w:tcW w:w="2160" w:type="dxa"/>
            <w:shd w:val="clear" w:color="auto" w:fill="auto"/>
            <w:noWrap/>
            <w:vAlign w:val="bottom"/>
            <w:hideMark/>
          </w:tcPr>
          <w:p w14:paraId="7E87A995" w14:textId="77777777" w:rsidR="00D13CC2" w:rsidRPr="00C46547" w:rsidRDefault="00D13CC2" w:rsidP="00D13CC2">
            <w:pPr>
              <w:pStyle w:val="TCH1"/>
            </w:pPr>
            <w:r w:rsidRPr="00C46547">
              <w:t>% Frequency</w:t>
            </w:r>
          </w:p>
        </w:tc>
      </w:tr>
      <w:tr w:rsidR="00D13CC2" w:rsidRPr="00C46547" w14:paraId="5D296CE7" w14:textId="77777777" w:rsidTr="00D13CC2">
        <w:trPr>
          <w:trHeight w:val="315"/>
        </w:trPr>
        <w:tc>
          <w:tcPr>
            <w:tcW w:w="2000" w:type="dxa"/>
            <w:shd w:val="clear" w:color="auto" w:fill="auto"/>
            <w:noWrap/>
            <w:vAlign w:val="bottom"/>
            <w:hideMark/>
          </w:tcPr>
          <w:p w14:paraId="4AC159DF" w14:textId="6E1D860E" w:rsidR="00D13CC2" w:rsidRPr="00C46547" w:rsidRDefault="00D13CC2" w:rsidP="00D13CC2">
            <w:pPr>
              <w:pStyle w:val="TB"/>
            </w:pPr>
            <w:r w:rsidRPr="00C46547">
              <w:t>Bank</w:t>
            </w:r>
          </w:p>
        </w:tc>
        <w:tc>
          <w:tcPr>
            <w:tcW w:w="1350" w:type="dxa"/>
            <w:shd w:val="clear" w:color="auto" w:fill="auto"/>
            <w:noWrap/>
            <w:vAlign w:val="bottom"/>
            <w:hideMark/>
          </w:tcPr>
          <w:p w14:paraId="76A18C49" w14:textId="77777777" w:rsidR="00D13CC2" w:rsidRPr="00C46547" w:rsidRDefault="00D13CC2" w:rsidP="00D13CC2">
            <w:pPr>
              <w:pStyle w:val="TB"/>
            </w:pPr>
            <w:r w:rsidRPr="00C46547">
              <w:t>26</w:t>
            </w:r>
          </w:p>
        </w:tc>
        <w:tc>
          <w:tcPr>
            <w:tcW w:w="2160" w:type="dxa"/>
            <w:shd w:val="clear" w:color="auto" w:fill="auto"/>
            <w:noWrap/>
            <w:vAlign w:val="bottom"/>
            <w:hideMark/>
          </w:tcPr>
          <w:p w14:paraId="2E8FC947" w14:textId="77777777" w:rsidR="00D13CC2" w:rsidRPr="00C46547" w:rsidRDefault="00D13CC2" w:rsidP="00D13CC2">
            <w:pPr>
              <w:pStyle w:val="TB"/>
            </w:pPr>
            <w:r w:rsidRPr="00C46547">
              <w:t>13%</w:t>
            </w:r>
          </w:p>
        </w:tc>
      </w:tr>
      <w:tr w:rsidR="00D13CC2" w:rsidRPr="00C46547" w14:paraId="35D329F3" w14:textId="77777777" w:rsidTr="00D13CC2">
        <w:trPr>
          <w:trHeight w:val="315"/>
        </w:trPr>
        <w:tc>
          <w:tcPr>
            <w:tcW w:w="2000" w:type="dxa"/>
            <w:shd w:val="clear" w:color="auto" w:fill="auto"/>
            <w:noWrap/>
            <w:vAlign w:val="bottom"/>
            <w:hideMark/>
          </w:tcPr>
          <w:p w14:paraId="1943B808" w14:textId="1787D07A" w:rsidR="00D13CC2" w:rsidRPr="00C46547" w:rsidRDefault="00D13CC2" w:rsidP="00D13CC2">
            <w:pPr>
              <w:pStyle w:val="TB"/>
            </w:pPr>
            <w:r w:rsidRPr="00C46547">
              <w:t>Cable</w:t>
            </w:r>
          </w:p>
        </w:tc>
        <w:tc>
          <w:tcPr>
            <w:tcW w:w="1350" w:type="dxa"/>
            <w:shd w:val="clear" w:color="auto" w:fill="auto"/>
            <w:noWrap/>
            <w:vAlign w:val="bottom"/>
            <w:hideMark/>
          </w:tcPr>
          <w:p w14:paraId="55F7C3C7" w14:textId="77777777" w:rsidR="00D13CC2" w:rsidRPr="00C46547" w:rsidRDefault="00D13CC2" w:rsidP="00D13CC2">
            <w:pPr>
              <w:pStyle w:val="TB"/>
            </w:pPr>
            <w:r w:rsidRPr="00C46547">
              <w:t>44</w:t>
            </w:r>
          </w:p>
        </w:tc>
        <w:tc>
          <w:tcPr>
            <w:tcW w:w="2160" w:type="dxa"/>
            <w:shd w:val="clear" w:color="auto" w:fill="auto"/>
            <w:noWrap/>
            <w:vAlign w:val="bottom"/>
            <w:hideMark/>
          </w:tcPr>
          <w:p w14:paraId="1D1E7DF7" w14:textId="77777777" w:rsidR="00D13CC2" w:rsidRPr="00C46547" w:rsidRDefault="00D13CC2" w:rsidP="00D13CC2">
            <w:pPr>
              <w:pStyle w:val="TB"/>
            </w:pPr>
            <w:r w:rsidRPr="00C46547">
              <w:t>22%</w:t>
            </w:r>
          </w:p>
        </w:tc>
      </w:tr>
      <w:tr w:rsidR="00D13CC2" w:rsidRPr="00C46547" w14:paraId="7A74566F" w14:textId="77777777" w:rsidTr="00D13CC2">
        <w:trPr>
          <w:trHeight w:val="315"/>
        </w:trPr>
        <w:tc>
          <w:tcPr>
            <w:tcW w:w="2000" w:type="dxa"/>
            <w:shd w:val="clear" w:color="auto" w:fill="auto"/>
            <w:noWrap/>
            <w:vAlign w:val="bottom"/>
            <w:hideMark/>
          </w:tcPr>
          <w:p w14:paraId="00FD121E" w14:textId="47DB9DA6" w:rsidR="00D13CC2" w:rsidRPr="00C46547" w:rsidRDefault="00D13CC2" w:rsidP="00D13CC2">
            <w:pPr>
              <w:pStyle w:val="TB"/>
            </w:pPr>
            <w:r w:rsidRPr="00C46547">
              <w:t>Car</w:t>
            </w:r>
          </w:p>
        </w:tc>
        <w:tc>
          <w:tcPr>
            <w:tcW w:w="1350" w:type="dxa"/>
            <w:shd w:val="clear" w:color="auto" w:fill="auto"/>
            <w:noWrap/>
            <w:vAlign w:val="bottom"/>
            <w:hideMark/>
          </w:tcPr>
          <w:p w14:paraId="07ACBD47" w14:textId="77777777" w:rsidR="00D13CC2" w:rsidRPr="00C46547" w:rsidRDefault="00D13CC2" w:rsidP="00D13CC2">
            <w:pPr>
              <w:pStyle w:val="TB"/>
            </w:pPr>
            <w:r w:rsidRPr="00C46547">
              <w:t>42</w:t>
            </w:r>
          </w:p>
        </w:tc>
        <w:tc>
          <w:tcPr>
            <w:tcW w:w="2160" w:type="dxa"/>
            <w:shd w:val="clear" w:color="auto" w:fill="auto"/>
            <w:noWrap/>
            <w:vAlign w:val="bottom"/>
            <w:hideMark/>
          </w:tcPr>
          <w:p w14:paraId="08E5FF00" w14:textId="77777777" w:rsidR="00D13CC2" w:rsidRPr="00C46547" w:rsidRDefault="00D13CC2" w:rsidP="00D13CC2">
            <w:pPr>
              <w:pStyle w:val="TB"/>
            </w:pPr>
            <w:r w:rsidRPr="00C46547">
              <w:t>21%</w:t>
            </w:r>
          </w:p>
        </w:tc>
      </w:tr>
      <w:tr w:rsidR="00D13CC2" w:rsidRPr="00C46547" w14:paraId="182CC790" w14:textId="77777777" w:rsidTr="00D13CC2">
        <w:trPr>
          <w:trHeight w:val="315"/>
        </w:trPr>
        <w:tc>
          <w:tcPr>
            <w:tcW w:w="2000" w:type="dxa"/>
            <w:shd w:val="clear" w:color="auto" w:fill="auto"/>
            <w:noWrap/>
            <w:vAlign w:val="bottom"/>
            <w:hideMark/>
          </w:tcPr>
          <w:p w14:paraId="5C24E80E" w14:textId="77777777" w:rsidR="00D13CC2" w:rsidRPr="00C46547" w:rsidRDefault="00D13CC2" w:rsidP="00D13CC2">
            <w:pPr>
              <w:pStyle w:val="TB"/>
            </w:pPr>
            <w:r w:rsidRPr="00C46547">
              <w:t>Cell</w:t>
            </w:r>
          </w:p>
        </w:tc>
        <w:tc>
          <w:tcPr>
            <w:tcW w:w="1350" w:type="dxa"/>
            <w:shd w:val="clear" w:color="auto" w:fill="auto"/>
            <w:noWrap/>
            <w:vAlign w:val="bottom"/>
            <w:hideMark/>
          </w:tcPr>
          <w:p w14:paraId="0EE74FC2" w14:textId="77777777" w:rsidR="00D13CC2" w:rsidRPr="00C46547" w:rsidRDefault="00D13CC2" w:rsidP="00D13CC2">
            <w:pPr>
              <w:pStyle w:val="TB"/>
            </w:pPr>
            <w:r w:rsidRPr="00C46547">
              <w:t>60</w:t>
            </w:r>
          </w:p>
        </w:tc>
        <w:tc>
          <w:tcPr>
            <w:tcW w:w="2160" w:type="dxa"/>
            <w:shd w:val="clear" w:color="auto" w:fill="auto"/>
            <w:noWrap/>
            <w:vAlign w:val="bottom"/>
            <w:hideMark/>
          </w:tcPr>
          <w:p w14:paraId="5AEB83D1" w14:textId="77777777" w:rsidR="00D13CC2" w:rsidRPr="00C46547" w:rsidRDefault="00D13CC2" w:rsidP="00D13CC2">
            <w:pPr>
              <w:pStyle w:val="TB"/>
            </w:pPr>
            <w:r w:rsidRPr="00C46547">
              <w:t>30%</w:t>
            </w:r>
          </w:p>
        </w:tc>
      </w:tr>
      <w:tr w:rsidR="00D13CC2" w:rsidRPr="00C46547" w14:paraId="21F20455" w14:textId="77777777" w:rsidTr="00D13CC2">
        <w:trPr>
          <w:trHeight w:val="315"/>
        </w:trPr>
        <w:tc>
          <w:tcPr>
            <w:tcW w:w="2000" w:type="dxa"/>
            <w:shd w:val="clear" w:color="auto" w:fill="auto"/>
            <w:noWrap/>
            <w:vAlign w:val="bottom"/>
            <w:hideMark/>
          </w:tcPr>
          <w:p w14:paraId="08F0A29A" w14:textId="77777777" w:rsidR="00D13CC2" w:rsidRPr="00C46547" w:rsidRDefault="00D13CC2" w:rsidP="00D13CC2">
            <w:pPr>
              <w:pStyle w:val="TB"/>
            </w:pPr>
            <w:r w:rsidRPr="00C46547">
              <w:t>Collection</w:t>
            </w:r>
          </w:p>
        </w:tc>
        <w:tc>
          <w:tcPr>
            <w:tcW w:w="1350" w:type="dxa"/>
            <w:shd w:val="clear" w:color="auto" w:fill="auto"/>
            <w:noWrap/>
            <w:vAlign w:val="bottom"/>
            <w:hideMark/>
          </w:tcPr>
          <w:p w14:paraId="129AA5C5" w14:textId="77777777" w:rsidR="00D13CC2" w:rsidRPr="00C46547" w:rsidRDefault="00D13CC2" w:rsidP="00D13CC2">
            <w:pPr>
              <w:pStyle w:val="TB"/>
            </w:pPr>
            <w:r w:rsidRPr="00C46547">
              <w:t>28</w:t>
            </w:r>
          </w:p>
        </w:tc>
        <w:tc>
          <w:tcPr>
            <w:tcW w:w="2160" w:type="dxa"/>
            <w:shd w:val="clear" w:color="auto" w:fill="auto"/>
            <w:noWrap/>
            <w:vAlign w:val="bottom"/>
            <w:hideMark/>
          </w:tcPr>
          <w:p w14:paraId="51D63668" w14:textId="77777777" w:rsidR="00D13CC2" w:rsidRPr="00C46547" w:rsidRDefault="00D13CC2" w:rsidP="00D13CC2">
            <w:pPr>
              <w:pStyle w:val="TB"/>
            </w:pPr>
            <w:r w:rsidRPr="00C46547">
              <w:t>14%</w:t>
            </w:r>
          </w:p>
        </w:tc>
      </w:tr>
      <w:tr w:rsidR="00D13CC2" w:rsidRPr="00C46547" w14:paraId="6FE414C0" w14:textId="77777777" w:rsidTr="00D13CC2">
        <w:trPr>
          <w:trHeight w:val="315"/>
        </w:trPr>
        <w:tc>
          <w:tcPr>
            <w:tcW w:w="2000" w:type="dxa"/>
            <w:shd w:val="clear" w:color="auto" w:fill="auto"/>
            <w:noWrap/>
            <w:vAlign w:val="bottom"/>
            <w:hideMark/>
          </w:tcPr>
          <w:p w14:paraId="5C9CEE78" w14:textId="77777777" w:rsidR="00D13CC2" w:rsidRPr="00C46547" w:rsidRDefault="00D13CC2" w:rsidP="00D13CC2">
            <w:pPr>
              <w:pStyle w:val="TB"/>
            </w:pPr>
            <w:r w:rsidRPr="00C46547">
              <w:t>Total</w:t>
            </w:r>
          </w:p>
        </w:tc>
        <w:tc>
          <w:tcPr>
            <w:tcW w:w="1350" w:type="dxa"/>
            <w:shd w:val="clear" w:color="auto" w:fill="auto"/>
            <w:noWrap/>
            <w:vAlign w:val="bottom"/>
            <w:hideMark/>
          </w:tcPr>
          <w:p w14:paraId="0B755746" w14:textId="77777777" w:rsidR="00D13CC2" w:rsidRPr="00C46547" w:rsidRDefault="00D13CC2" w:rsidP="00D13CC2">
            <w:pPr>
              <w:pStyle w:val="TB"/>
            </w:pPr>
            <w:r w:rsidRPr="00C46547">
              <w:t>200</w:t>
            </w:r>
          </w:p>
        </w:tc>
        <w:tc>
          <w:tcPr>
            <w:tcW w:w="2160" w:type="dxa"/>
            <w:shd w:val="clear" w:color="auto" w:fill="auto"/>
            <w:noWrap/>
            <w:vAlign w:val="bottom"/>
            <w:hideMark/>
          </w:tcPr>
          <w:p w14:paraId="2FA1DE90" w14:textId="77777777" w:rsidR="00D13CC2" w:rsidRPr="00C46547" w:rsidRDefault="00D13CC2" w:rsidP="00D13CC2">
            <w:pPr>
              <w:pStyle w:val="TB"/>
            </w:pPr>
            <w:r w:rsidRPr="00C46547">
              <w:t>100%</w:t>
            </w:r>
          </w:p>
        </w:tc>
      </w:tr>
    </w:tbl>
    <w:p w14:paraId="399DCE16" w14:textId="77777777" w:rsidR="00A40B46" w:rsidRDefault="00D13CC2" w:rsidP="00D13CC2">
      <w:pPr>
        <w:pStyle w:val="SOLNLLL"/>
        <w:rPr>
          <w:noProof/>
        </w:rPr>
      </w:pPr>
      <w:r w:rsidRPr="00C46547">
        <w:t>b.</w:t>
      </w:r>
      <w:r w:rsidR="00A40B46" w:rsidRPr="00A40B46">
        <w:rPr>
          <w:noProof/>
        </w:rPr>
        <w:t xml:space="preserve"> </w:t>
      </w:r>
    </w:p>
    <w:p w14:paraId="1BFCECCF" w14:textId="75F7F96E" w:rsidR="00D13CC2" w:rsidRDefault="00A40B46" w:rsidP="00A40B46">
      <w:pPr>
        <w:pStyle w:val="SOLNLLL"/>
        <w:jc w:val="center"/>
      </w:pPr>
      <w:r w:rsidRPr="00C46547">
        <w:rPr>
          <w:noProof/>
        </w:rPr>
        <w:drawing>
          <wp:inline distT="0" distB="0" distL="0" distR="0" wp14:anchorId="42F53695" wp14:editId="0A561AFF">
            <wp:extent cx="4502989" cy="2329132"/>
            <wp:effectExtent l="0" t="0" r="0" b="0"/>
            <wp:docPr id="3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511579C5" w14:textId="7C5EFCBF" w:rsidR="00D13CC2" w:rsidRPr="00C46547" w:rsidRDefault="00D13CC2" w:rsidP="00D13CC2">
      <w:pPr>
        <w:pStyle w:val="SOLNLLL"/>
      </w:pPr>
      <w:r w:rsidRPr="00C46547">
        <w:t>c. The cellular phone providers had the highest number of complaints.</w:t>
      </w:r>
    </w:p>
    <w:p w14:paraId="3FED59BA" w14:textId="77777777" w:rsidR="00D13CC2" w:rsidRPr="00232691" w:rsidRDefault="00D13CC2" w:rsidP="00D13CC2">
      <w:pPr>
        <w:pStyle w:val="SOLNLLL"/>
        <w:rPr>
          <w:spacing w:val="-4"/>
        </w:rPr>
      </w:pPr>
      <w:r w:rsidRPr="00C46547">
        <w:t>d.</w:t>
      </w:r>
      <w:r w:rsidRPr="00C46547">
        <w:tab/>
      </w:r>
      <w:r w:rsidRPr="00232691">
        <w:rPr>
          <w:spacing w:val="-4"/>
        </w:rPr>
        <w:t>The percentage frequency distribution shows that the two financial industries (banks and collection agencies) had about the same number of complaints. Also, new car dealers and cable and satellite television companies also had about the same number of complaints.</w:t>
      </w:r>
    </w:p>
    <w:p w14:paraId="0F980246" w14:textId="1F0B0730" w:rsidR="00D13CC2" w:rsidRPr="00C46547" w:rsidRDefault="00D13CC2" w:rsidP="00D13CC2">
      <w:pPr>
        <w:pStyle w:val="SOLNL"/>
      </w:pPr>
      <w:r w:rsidRPr="00C46547">
        <w:lastRenderedPageBreak/>
        <w:t>49. a.</w:t>
      </w:r>
    </w:p>
    <w:tbl>
      <w:tblPr>
        <w:tblW w:w="0" w:type="auto"/>
        <w:tblInd w:w="2065" w:type="dxa"/>
        <w:tblLayout w:type="fixed"/>
        <w:tblLook w:val="0000" w:firstRow="0" w:lastRow="0" w:firstColumn="0" w:lastColumn="0" w:noHBand="0" w:noVBand="0"/>
      </w:tblPr>
      <w:tblGrid>
        <w:gridCol w:w="1980"/>
        <w:gridCol w:w="1350"/>
        <w:gridCol w:w="2160"/>
      </w:tblGrid>
      <w:tr w:rsidR="00D13CC2" w:rsidRPr="00C46547" w14:paraId="311C07A5" w14:textId="77777777" w:rsidTr="00D13CC2">
        <w:trPr>
          <w:trHeight w:val="245"/>
        </w:trPr>
        <w:tc>
          <w:tcPr>
            <w:tcW w:w="1980" w:type="dxa"/>
          </w:tcPr>
          <w:p w14:paraId="559BF8C4" w14:textId="46AE4C85" w:rsidR="00D13CC2" w:rsidRPr="00C46547" w:rsidRDefault="00D13CC2" w:rsidP="00D13CC2">
            <w:pPr>
              <w:pStyle w:val="TCH1"/>
            </w:pPr>
            <w:r w:rsidRPr="00C46547">
              <w:t>Beta</w:t>
            </w:r>
          </w:p>
        </w:tc>
        <w:tc>
          <w:tcPr>
            <w:tcW w:w="1350" w:type="dxa"/>
          </w:tcPr>
          <w:p w14:paraId="5BA36007" w14:textId="77777777" w:rsidR="00D13CC2" w:rsidRPr="00C46547" w:rsidRDefault="00D13CC2" w:rsidP="00D13CC2">
            <w:pPr>
              <w:pStyle w:val="TCH1"/>
            </w:pPr>
            <w:r w:rsidRPr="00C46547">
              <w:t>Frequency</w:t>
            </w:r>
          </w:p>
        </w:tc>
        <w:tc>
          <w:tcPr>
            <w:tcW w:w="2160" w:type="dxa"/>
          </w:tcPr>
          <w:p w14:paraId="25A7CACE" w14:textId="77777777" w:rsidR="00D13CC2" w:rsidRPr="00C46547" w:rsidRDefault="00D13CC2" w:rsidP="00D13CC2">
            <w:pPr>
              <w:pStyle w:val="TCH1"/>
            </w:pPr>
            <w:r w:rsidRPr="00C46547">
              <w:t>Percent Frequency</w:t>
            </w:r>
          </w:p>
        </w:tc>
      </w:tr>
      <w:tr w:rsidR="00D13CC2" w:rsidRPr="00C46547" w14:paraId="578C0136" w14:textId="77777777" w:rsidTr="00D13CC2">
        <w:trPr>
          <w:trHeight w:val="245"/>
        </w:trPr>
        <w:tc>
          <w:tcPr>
            <w:tcW w:w="1980" w:type="dxa"/>
          </w:tcPr>
          <w:p w14:paraId="1B5E115F" w14:textId="7DACC76F" w:rsidR="00D13CC2" w:rsidRPr="00C46547" w:rsidRDefault="00D13CC2" w:rsidP="00D13CC2">
            <w:pPr>
              <w:pStyle w:val="TB"/>
            </w:pPr>
            <w:r w:rsidRPr="00C46547">
              <w:t>0.00–0.09</w:t>
            </w:r>
          </w:p>
        </w:tc>
        <w:tc>
          <w:tcPr>
            <w:tcW w:w="1350" w:type="dxa"/>
          </w:tcPr>
          <w:p w14:paraId="02CD277B" w14:textId="77777777" w:rsidR="00D13CC2" w:rsidRPr="00C46547" w:rsidRDefault="00D13CC2" w:rsidP="00D13CC2">
            <w:pPr>
              <w:pStyle w:val="TB"/>
            </w:pPr>
            <w:r w:rsidRPr="00C46547">
              <w:t>1</w:t>
            </w:r>
          </w:p>
        </w:tc>
        <w:tc>
          <w:tcPr>
            <w:tcW w:w="2160" w:type="dxa"/>
          </w:tcPr>
          <w:p w14:paraId="1370557B" w14:textId="2AE1E6E6" w:rsidR="00D13CC2" w:rsidRPr="00C46547" w:rsidRDefault="00D13CC2" w:rsidP="00D13CC2">
            <w:pPr>
              <w:pStyle w:val="TB"/>
            </w:pPr>
            <w:r w:rsidRPr="00C46547">
              <w:t>3.3</w:t>
            </w:r>
          </w:p>
        </w:tc>
      </w:tr>
      <w:tr w:rsidR="00D13CC2" w:rsidRPr="00C46547" w14:paraId="08B6B0D4" w14:textId="77777777" w:rsidTr="00D13CC2">
        <w:trPr>
          <w:trHeight w:val="245"/>
        </w:trPr>
        <w:tc>
          <w:tcPr>
            <w:tcW w:w="1980" w:type="dxa"/>
          </w:tcPr>
          <w:p w14:paraId="311767EF" w14:textId="77777777" w:rsidR="00D13CC2" w:rsidRPr="00C46547" w:rsidRDefault="00D13CC2" w:rsidP="00D13CC2">
            <w:pPr>
              <w:pStyle w:val="TB"/>
            </w:pPr>
            <w:r w:rsidRPr="00C46547">
              <w:t>0.10–0.19</w:t>
            </w:r>
          </w:p>
        </w:tc>
        <w:tc>
          <w:tcPr>
            <w:tcW w:w="1350" w:type="dxa"/>
          </w:tcPr>
          <w:p w14:paraId="69FB0434" w14:textId="77777777" w:rsidR="00D13CC2" w:rsidRPr="00C46547" w:rsidRDefault="00D13CC2" w:rsidP="00D13CC2">
            <w:pPr>
              <w:pStyle w:val="TB"/>
            </w:pPr>
            <w:r w:rsidRPr="00C46547">
              <w:t>1</w:t>
            </w:r>
          </w:p>
        </w:tc>
        <w:tc>
          <w:tcPr>
            <w:tcW w:w="2160" w:type="dxa"/>
          </w:tcPr>
          <w:p w14:paraId="5DDD2A90" w14:textId="3763D594" w:rsidR="00D13CC2" w:rsidRPr="00C46547" w:rsidRDefault="00D13CC2" w:rsidP="00D13CC2">
            <w:pPr>
              <w:pStyle w:val="TB"/>
            </w:pPr>
            <w:r w:rsidRPr="00C46547">
              <w:t>3.3</w:t>
            </w:r>
          </w:p>
        </w:tc>
      </w:tr>
      <w:tr w:rsidR="00D13CC2" w:rsidRPr="00C46547" w14:paraId="3A6161DC" w14:textId="77777777" w:rsidTr="00D13CC2">
        <w:trPr>
          <w:trHeight w:val="245"/>
        </w:trPr>
        <w:tc>
          <w:tcPr>
            <w:tcW w:w="1980" w:type="dxa"/>
          </w:tcPr>
          <w:p w14:paraId="63AA78AD" w14:textId="77777777" w:rsidR="00D13CC2" w:rsidRPr="00C46547" w:rsidRDefault="00D13CC2" w:rsidP="00D13CC2">
            <w:pPr>
              <w:pStyle w:val="TB"/>
            </w:pPr>
            <w:r w:rsidRPr="00C46547">
              <w:t>0.20–0.29</w:t>
            </w:r>
          </w:p>
        </w:tc>
        <w:tc>
          <w:tcPr>
            <w:tcW w:w="1350" w:type="dxa"/>
          </w:tcPr>
          <w:p w14:paraId="1DE45F83" w14:textId="77777777" w:rsidR="00D13CC2" w:rsidRPr="00C46547" w:rsidRDefault="00D13CC2" w:rsidP="00D13CC2">
            <w:pPr>
              <w:pStyle w:val="TB"/>
            </w:pPr>
            <w:r w:rsidRPr="00C46547">
              <w:t>1</w:t>
            </w:r>
          </w:p>
        </w:tc>
        <w:tc>
          <w:tcPr>
            <w:tcW w:w="2160" w:type="dxa"/>
          </w:tcPr>
          <w:p w14:paraId="5D30F62F" w14:textId="0C05684F" w:rsidR="00D13CC2" w:rsidRPr="00C46547" w:rsidRDefault="00D13CC2" w:rsidP="00D13CC2">
            <w:pPr>
              <w:pStyle w:val="TB"/>
            </w:pPr>
            <w:r w:rsidRPr="00C46547">
              <w:t>3.3</w:t>
            </w:r>
          </w:p>
        </w:tc>
      </w:tr>
      <w:tr w:rsidR="00D13CC2" w:rsidRPr="00C46547" w14:paraId="5F638921" w14:textId="77777777" w:rsidTr="00D13CC2">
        <w:trPr>
          <w:trHeight w:val="245"/>
        </w:trPr>
        <w:tc>
          <w:tcPr>
            <w:tcW w:w="1980" w:type="dxa"/>
          </w:tcPr>
          <w:p w14:paraId="44F40745" w14:textId="77777777" w:rsidR="00D13CC2" w:rsidRPr="00C46547" w:rsidRDefault="00D13CC2" w:rsidP="00D13CC2">
            <w:pPr>
              <w:pStyle w:val="TB"/>
            </w:pPr>
            <w:r w:rsidRPr="00C46547">
              <w:t>0.30–0.39</w:t>
            </w:r>
          </w:p>
        </w:tc>
        <w:tc>
          <w:tcPr>
            <w:tcW w:w="1350" w:type="dxa"/>
          </w:tcPr>
          <w:p w14:paraId="60C7AD71" w14:textId="77777777" w:rsidR="00D13CC2" w:rsidRPr="00C46547" w:rsidRDefault="00D13CC2" w:rsidP="00D13CC2">
            <w:pPr>
              <w:pStyle w:val="TB"/>
            </w:pPr>
            <w:r w:rsidRPr="00C46547">
              <w:t>0</w:t>
            </w:r>
          </w:p>
        </w:tc>
        <w:tc>
          <w:tcPr>
            <w:tcW w:w="2160" w:type="dxa"/>
          </w:tcPr>
          <w:p w14:paraId="6755BDE9" w14:textId="467F547F" w:rsidR="00D13CC2" w:rsidRPr="00C46547" w:rsidRDefault="00D13CC2" w:rsidP="00D13CC2">
            <w:pPr>
              <w:pStyle w:val="TB"/>
            </w:pPr>
            <w:r w:rsidRPr="00C46547">
              <w:t>0.0</w:t>
            </w:r>
          </w:p>
        </w:tc>
      </w:tr>
      <w:tr w:rsidR="00D13CC2" w:rsidRPr="00C46547" w14:paraId="1CE40418" w14:textId="77777777" w:rsidTr="00D13CC2">
        <w:trPr>
          <w:trHeight w:val="245"/>
        </w:trPr>
        <w:tc>
          <w:tcPr>
            <w:tcW w:w="1980" w:type="dxa"/>
          </w:tcPr>
          <w:p w14:paraId="0890B000" w14:textId="77777777" w:rsidR="00D13CC2" w:rsidRPr="00C46547" w:rsidRDefault="00D13CC2" w:rsidP="00D13CC2">
            <w:pPr>
              <w:pStyle w:val="TB"/>
            </w:pPr>
            <w:r w:rsidRPr="00C46547">
              <w:t>0.40–0.49</w:t>
            </w:r>
          </w:p>
        </w:tc>
        <w:tc>
          <w:tcPr>
            <w:tcW w:w="1350" w:type="dxa"/>
          </w:tcPr>
          <w:p w14:paraId="31BCB0E4" w14:textId="77777777" w:rsidR="00D13CC2" w:rsidRPr="00C46547" w:rsidRDefault="00D13CC2" w:rsidP="00D13CC2">
            <w:pPr>
              <w:pStyle w:val="TB"/>
            </w:pPr>
            <w:r w:rsidRPr="00C46547">
              <w:t>1</w:t>
            </w:r>
          </w:p>
        </w:tc>
        <w:tc>
          <w:tcPr>
            <w:tcW w:w="2160" w:type="dxa"/>
          </w:tcPr>
          <w:p w14:paraId="2EDAD9D8" w14:textId="1DD97603" w:rsidR="00D13CC2" w:rsidRPr="00C46547" w:rsidRDefault="00D13CC2" w:rsidP="00D13CC2">
            <w:pPr>
              <w:pStyle w:val="TB"/>
            </w:pPr>
            <w:r w:rsidRPr="00C46547">
              <w:t>3.3</w:t>
            </w:r>
          </w:p>
        </w:tc>
      </w:tr>
      <w:tr w:rsidR="00D13CC2" w:rsidRPr="00C46547" w14:paraId="01FC3A8E" w14:textId="77777777" w:rsidTr="00D13CC2">
        <w:trPr>
          <w:trHeight w:val="245"/>
        </w:trPr>
        <w:tc>
          <w:tcPr>
            <w:tcW w:w="1980" w:type="dxa"/>
          </w:tcPr>
          <w:p w14:paraId="727DD146" w14:textId="77777777" w:rsidR="00D13CC2" w:rsidRPr="00C46547" w:rsidRDefault="00D13CC2" w:rsidP="00D13CC2">
            <w:pPr>
              <w:pStyle w:val="TB"/>
            </w:pPr>
            <w:r w:rsidRPr="00C46547">
              <w:t>0.50–0.59</w:t>
            </w:r>
          </w:p>
        </w:tc>
        <w:tc>
          <w:tcPr>
            <w:tcW w:w="1350" w:type="dxa"/>
          </w:tcPr>
          <w:p w14:paraId="5FD27259" w14:textId="77777777" w:rsidR="00D13CC2" w:rsidRPr="00C46547" w:rsidRDefault="00D13CC2" w:rsidP="00D13CC2">
            <w:pPr>
              <w:pStyle w:val="TB"/>
            </w:pPr>
            <w:r w:rsidRPr="00C46547">
              <w:t>1</w:t>
            </w:r>
          </w:p>
        </w:tc>
        <w:tc>
          <w:tcPr>
            <w:tcW w:w="2160" w:type="dxa"/>
          </w:tcPr>
          <w:p w14:paraId="2779AD5B" w14:textId="3A911DD1" w:rsidR="00D13CC2" w:rsidRPr="00C46547" w:rsidRDefault="00D13CC2" w:rsidP="00D13CC2">
            <w:pPr>
              <w:pStyle w:val="TB"/>
            </w:pPr>
            <w:r w:rsidRPr="00C46547">
              <w:t>3.3</w:t>
            </w:r>
          </w:p>
        </w:tc>
      </w:tr>
      <w:tr w:rsidR="00D13CC2" w:rsidRPr="00C46547" w14:paraId="15C56016" w14:textId="77777777" w:rsidTr="00D13CC2">
        <w:trPr>
          <w:trHeight w:val="245"/>
        </w:trPr>
        <w:tc>
          <w:tcPr>
            <w:tcW w:w="1980" w:type="dxa"/>
          </w:tcPr>
          <w:p w14:paraId="445EF96E" w14:textId="77777777" w:rsidR="00D13CC2" w:rsidRPr="00C46547" w:rsidRDefault="00D13CC2" w:rsidP="00D13CC2">
            <w:pPr>
              <w:pStyle w:val="TB"/>
            </w:pPr>
            <w:r w:rsidRPr="00C46547">
              <w:t>0.60–0.69</w:t>
            </w:r>
          </w:p>
        </w:tc>
        <w:tc>
          <w:tcPr>
            <w:tcW w:w="1350" w:type="dxa"/>
          </w:tcPr>
          <w:p w14:paraId="0A93D260" w14:textId="77777777" w:rsidR="00D13CC2" w:rsidRPr="00C46547" w:rsidRDefault="00D13CC2" w:rsidP="00D13CC2">
            <w:pPr>
              <w:pStyle w:val="TB"/>
            </w:pPr>
            <w:r w:rsidRPr="00C46547">
              <w:t>3</w:t>
            </w:r>
          </w:p>
        </w:tc>
        <w:tc>
          <w:tcPr>
            <w:tcW w:w="2160" w:type="dxa"/>
          </w:tcPr>
          <w:p w14:paraId="63FA5615" w14:textId="6C31B4C3" w:rsidR="00D13CC2" w:rsidRPr="00C46547" w:rsidRDefault="00D13CC2" w:rsidP="00D13CC2">
            <w:pPr>
              <w:pStyle w:val="TB"/>
            </w:pPr>
            <w:r w:rsidRPr="00C46547">
              <w:t>10.0</w:t>
            </w:r>
          </w:p>
        </w:tc>
      </w:tr>
      <w:tr w:rsidR="00D13CC2" w:rsidRPr="00C46547" w14:paraId="635B7224" w14:textId="77777777" w:rsidTr="00D13CC2">
        <w:trPr>
          <w:trHeight w:val="245"/>
        </w:trPr>
        <w:tc>
          <w:tcPr>
            <w:tcW w:w="1980" w:type="dxa"/>
          </w:tcPr>
          <w:p w14:paraId="5003FA84" w14:textId="77777777" w:rsidR="00D13CC2" w:rsidRPr="00C46547" w:rsidRDefault="00D13CC2" w:rsidP="00D13CC2">
            <w:pPr>
              <w:pStyle w:val="TB"/>
            </w:pPr>
            <w:r w:rsidRPr="00C46547">
              <w:t>0.70–0.79</w:t>
            </w:r>
          </w:p>
        </w:tc>
        <w:tc>
          <w:tcPr>
            <w:tcW w:w="1350" w:type="dxa"/>
          </w:tcPr>
          <w:p w14:paraId="43AE8194" w14:textId="77777777" w:rsidR="00D13CC2" w:rsidRPr="00C46547" w:rsidRDefault="00D13CC2" w:rsidP="00D13CC2">
            <w:pPr>
              <w:pStyle w:val="TB"/>
            </w:pPr>
            <w:r w:rsidRPr="00C46547">
              <w:t>2</w:t>
            </w:r>
          </w:p>
        </w:tc>
        <w:tc>
          <w:tcPr>
            <w:tcW w:w="2160" w:type="dxa"/>
          </w:tcPr>
          <w:p w14:paraId="18ADECA0" w14:textId="49F094E0" w:rsidR="00D13CC2" w:rsidRPr="00C46547" w:rsidRDefault="00D13CC2" w:rsidP="00D13CC2">
            <w:pPr>
              <w:pStyle w:val="TB"/>
            </w:pPr>
            <w:r w:rsidRPr="00C46547">
              <w:t>6.7</w:t>
            </w:r>
          </w:p>
        </w:tc>
      </w:tr>
      <w:tr w:rsidR="00D13CC2" w:rsidRPr="00C46547" w14:paraId="6952637D" w14:textId="77777777" w:rsidTr="00D13CC2">
        <w:trPr>
          <w:trHeight w:val="245"/>
        </w:trPr>
        <w:tc>
          <w:tcPr>
            <w:tcW w:w="1980" w:type="dxa"/>
          </w:tcPr>
          <w:p w14:paraId="4636BBE0" w14:textId="77777777" w:rsidR="00D13CC2" w:rsidRPr="00C46547" w:rsidRDefault="00D13CC2" w:rsidP="00D13CC2">
            <w:pPr>
              <w:pStyle w:val="TB"/>
            </w:pPr>
            <w:r w:rsidRPr="00C46547">
              <w:t>0.80–0.89</w:t>
            </w:r>
          </w:p>
        </w:tc>
        <w:tc>
          <w:tcPr>
            <w:tcW w:w="1350" w:type="dxa"/>
          </w:tcPr>
          <w:p w14:paraId="3CD25053" w14:textId="77777777" w:rsidR="00D13CC2" w:rsidRPr="00C46547" w:rsidRDefault="00D13CC2" w:rsidP="00D13CC2">
            <w:pPr>
              <w:pStyle w:val="TB"/>
            </w:pPr>
            <w:r w:rsidRPr="00C46547">
              <w:t>5</w:t>
            </w:r>
          </w:p>
        </w:tc>
        <w:tc>
          <w:tcPr>
            <w:tcW w:w="2160" w:type="dxa"/>
          </w:tcPr>
          <w:p w14:paraId="6B6052B9" w14:textId="2D8C2EEA" w:rsidR="00D13CC2" w:rsidRPr="00C46547" w:rsidRDefault="00D13CC2" w:rsidP="00D13CC2">
            <w:pPr>
              <w:pStyle w:val="TB"/>
            </w:pPr>
            <w:r w:rsidRPr="00C46547">
              <w:t>16.7</w:t>
            </w:r>
          </w:p>
        </w:tc>
      </w:tr>
      <w:tr w:rsidR="00D13CC2" w:rsidRPr="00C46547" w14:paraId="44D6C36E" w14:textId="77777777" w:rsidTr="00D13CC2">
        <w:trPr>
          <w:trHeight w:val="245"/>
        </w:trPr>
        <w:tc>
          <w:tcPr>
            <w:tcW w:w="1980" w:type="dxa"/>
          </w:tcPr>
          <w:p w14:paraId="18BF9BFD" w14:textId="77777777" w:rsidR="00D13CC2" w:rsidRPr="00C46547" w:rsidRDefault="00D13CC2" w:rsidP="00D13CC2">
            <w:pPr>
              <w:pStyle w:val="TB"/>
            </w:pPr>
            <w:r w:rsidRPr="00C46547">
              <w:t>0.90–.99</w:t>
            </w:r>
          </w:p>
        </w:tc>
        <w:tc>
          <w:tcPr>
            <w:tcW w:w="1350" w:type="dxa"/>
          </w:tcPr>
          <w:p w14:paraId="09CFE9C4" w14:textId="77777777" w:rsidR="00D13CC2" w:rsidRPr="00C46547" w:rsidRDefault="00D13CC2" w:rsidP="00D13CC2">
            <w:pPr>
              <w:pStyle w:val="TB"/>
            </w:pPr>
            <w:r w:rsidRPr="00C46547">
              <w:t>4</w:t>
            </w:r>
          </w:p>
        </w:tc>
        <w:tc>
          <w:tcPr>
            <w:tcW w:w="2160" w:type="dxa"/>
          </w:tcPr>
          <w:p w14:paraId="0847C82B" w14:textId="75F0A32B" w:rsidR="00D13CC2" w:rsidRPr="00C46547" w:rsidRDefault="00D13CC2" w:rsidP="00D13CC2">
            <w:pPr>
              <w:pStyle w:val="TB"/>
            </w:pPr>
            <w:r w:rsidRPr="00C46547">
              <w:t>13.3</w:t>
            </w:r>
          </w:p>
        </w:tc>
      </w:tr>
      <w:tr w:rsidR="00D13CC2" w:rsidRPr="00C46547" w14:paraId="70CA4881" w14:textId="77777777" w:rsidTr="00D13CC2">
        <w:trPr>
          <w:trHeight w:val="245"/>
        </w:trPr>
        <w:tc>
          <w:tcPr>
            <w:tcW w:w="1980" w:type="dxa"/>
          </w:tcPr>
          <w:p w14:paraId="7E143A6F" w14:textId="77777777" w:rsidR="00D13CC2" w:rsidRPr="00C46547" w:rsidRDefault="00D13CC2" w:rsidP="00D13CC2">
            <w:pPr>
              <w:pStyle w:val="TB"/>
            </w:pPr>
            <w:r w:rsidRPr="00C46547">
              <w:t>1.00–1.09</w:t>
            </w:r>
          </w:p>
        </w:tc>
        <w:tc>
          <w:tcPr>
            <w:tcW w:w="1350" w:type="dxa"/>
          </w:tcPr>
          <w:p w14:paraId="6912AE9B" w14:textId="77777777" w:rsidR="00D13CC2" w:rsidRPr="00C46547" w:rsidRDefault="00D13CC2" w:rsidP="00D13CC2">
            <w:pPr>
              <w:pStyle w:val="TB"/>
            </w:pPr>
            <w:r w:rsidRPr="00C46547">
              <w:t>0</w:t>
            </w:r>
          </w:p>
        </w:tc>
        <w:tc>
          <w:tcPr>
            <w:tcW w:w="2160" w:type="dxa"/>
          </w:tcPr>
          <w:p w14:paraId="0CC15AEF" w14:textId="2BB0927F" w:rsidR="00D13CC2" w:rsidRPr="00C46547" w:rsidRDefault="00D13CC2" w:rsidP="00D13CC2">
            <w:pPr>
              <w:pStyle w:val="TB"/>
            </w:pPr>
            <w:r w:rsidRPr="00C46547">
              <w:t>0.0</w:t>
            </w:r>
          </w:p>
        </w:tc>
      </w:tr>
      <w:tr w:rsidR="00D13CC2" w:rsidRPr="00C46547" w14:paraId="7256771D" w14:textId="77777777" w:rsidTr="00D13CC2">
        <w:trPr>
          <w:trHeight w:val="245"/>
        </w:trPr>
        <w:tc>
          <w:tcPr>
            <w:tcW w:w="1980" w:type="dxa"/>
          </w:tcPr>
          <w:p w14:paraId="1B4C7A39" w14:textId="77777777" w:rsidR="00D13CC2" w:rsidRPr="00C46547" w:rsidRDefault="00D13CC2" w:rsidP="00D13CC2">
            <w:pPr>
              <w:pStyle w:val="TB"/>
            </w:pPr>
            <w:r w:rsidRPr="00C46547">
              <w:t>1.10–1.19</w:t>
            </w:r>
          </w:p>
        </w:tc>
        <w:tc>
          <w:tcPr>
            <w:tcW w:w="1350" w:type="dxa"/>
          </w:tcPr>
          <w:p w14:paraId="5FF98BD6" w14:textId="77777777" w:rsidR="00D13CC2" w:rsidRPr="00C46547" w:rsidRDefault="00D13CC2" w:rsidP="00D13CC2">
            <w:pPr>
              <w:pStyle w:val="TB"/>
            </w:pPr>
            <w:r w:rsidRPr="00C46547">
              <w:t>2</w:t>
            </w:r>
          </w:p>
        </w:tc>
        <w:tc>
          <w:tcPr>
            <w:tcW w:w="2160" w:type="dxa"/>
          </w:tcPr>
          <w:p w14:paraId="03767440" w14:textId="2FF0DEF1" w:rsidR="00D13CC2" w:rsidRPr="00C46547" w:rsidRDefault="00D13CC2" w:rsidP="00D13CC2">
            <w:pPr>
              <w:pStyle w:val="TB"/>
            </w:pPr>
            <w:r w:rsidRPr="00C46547">
              <w:t>6.7</w:t>
            </w:r>
          </w:p>
        </w:tc>
      </w:tr>
      <w:tr w:rsidR="00D13CC2" w:rsidRPr="00C46547" w14:paraId="269F7788" w14:textId="77777777" w:rsidTr="00D13CC2">
        <w:trPr>
          <w:trHeight w:val="245"/>
        </w:trPr>
        <w:tc>
          <w:tcPr>
            <w:tcW w:w="1980" w:type="dxa"/>
          </w:tcPr>
          <w:p w14:paraId="7A2498C1" w14:textId="77777777" w:rsidR="00D13CC2" w:rsidRPr="00C46547" w:rsidRDefault="00D13CC2" w:rsidP="00D13CC2">
            <w:pPr>
              <w:pStyle w:val="TB"/>
            </w:pPr>
            <w:r w:rsidRPr="00C46547">
              <w:t>1.20–1.29</w:t>
            </w:r>
          </w:p>
        </w:tc>
        <w:tc>
          <w:tcPr>
            <w:tcW w:w="1350" w:type="dxa"/>
          </w:tcPr>
          <w:p w14:paraId="690522D1" w14:textId="77777777" w:rsidR="00D13CC2" w:rsidRPr="00C46547" w:rsidRDefault="00D13CC2" w:rsidP="00D13CC2">
            <w:pPr>
              <w:pStyle w:val="TB"/>
            </w:pPr>
            <w:r w:rsidRPr="00C46547">
              <w:t>5</w:t>
            </w:r>
          </w:p>
        </w:tc>
        <w:tc>
          <w:tcPr>
            <w:tcW w:w="2160" w:type="dxa"/>
          </w:tcPr>
          <w:p w14:paraId="05158BC3" w14:textId="46A57DFF" w:rsidR="00D13CC2" w:rsidRPr="00C46547" w:rsidRDefault="00D13CC2" w:rsidP="00D13CC2">
            <w:pPr>
              <w:pStyle w:val="TB"/>
            </w:pPr>
            <w:r w:rsidRPr="00C46547">
              <w:t>16.7</w:t>
            </w:r>
          </w:p>
        </w:tc>
      </w:tr>
      <w:tr w:rsidR="00D13CC2" w:rsidRPr="00C46547" w14:paraId="2FB1A3F9" w14:textId="77777777" w:rsidTr="00D13CC2">
        <w:trPr>
          <w:trHeight w:val="245"/>
        </w:trPr>
        <w:tc>
          <w:tcPr>
            <w:tcW w:w="1980" w:type="dxa"/>
          </w:tcPr>
          <w:p w14:paraId="4EB95F04" w14:textId="77777777" w:rsidR="00D13CC2" w:rsidRPr="00C46547" w:rsidRDefault="00D13CC2" w:rsidP="00D13CC2">
            <w:pPr>
              <w:pStyle w:val="TB"/>
            </w:pPr>
            <w:r w:rsidRPr="00C46547">
              <w:t>1.30–1.39</w:t>
            </w:r>
          </w:p>
        </w:tc>
        <w:tc>
          <w:tcPr>
            <w:tcW w:w="1350" w:type="dxa"/>
          </w:tcPr>
          <w:p w14:paraId="387F08A6" w14:textId="77777777" w:rsidR="00D13CC2" w:rsidRPr="00C46547" w:rsidRDefault="00D13CC2" w:rsidP="00D13CC2">
            <w:pPr>
              <w:pStyle w:val="TB"/>
            </w:pPr>
            <w:r w:rsidRPr="00C46547">
              <w:t>2</w:t>
            </w:r>
          </w:p>
        </w:tc>
        <w:tc>
          <w:tcPr>
            <w:tcW w:w="2160" w:type="dxa"/>
          </w:tcPr>
          <w:p w14:paraId="7C7BAD3B" w14:textId="55DF6D30" w:rsidR="00D13CC2" w:rsidRPr="00C46547" w:rsidRDefault="00D13CC2" w:rsidP="00D13CC2">
            <w:pPr>
              <w:pStyle w:val="TB"/>
            </w:pPr>
            <w:r w:rsidRPr="00C46547">
              <w:t>6.7</w:t>
            </w:r>
          </w:p>
        </w:tc>
      </w:tr>
      <w:tr w:rsidR="00D13CC2" w:rsidRPr="00C46547" w14:paraId="62C18BD1" w14:textId="77777777" w:rsidTr="00D13CC2">
        <w:trPr>
          <w:trHeight w:val="245"/>
        </w:trPr>
        <w:tc>
          <w:tcPr>
            <w:tcW w:w="1980" w:type="dxa"/>
          </w:tcPr>
          <w:p w14:paraId="4CEC64E4" w14:textId="77777777" w:rsidR="00D13CC2" w:rsidRPr="00C46547" w:rsidRDefault="00D13CC2" w:rsidP="00D13CC2">
            <w:pPr>
              <w:pStyle w:val="TB"/>
            </w:pPr>
            <w:r w:rsidRPr="00C46547">
              <w:t>1.40–1.49</w:t>
            </w:r>
          </w:p>
        </w:tc>
        <w:tc>
          <w:tcPr>
            <w:tcW w:w="1350" w:type="dxa"/>
          </w:tcPr>
          <w:p w14:paraId="23E76C13" w14:textId="77777777" w:rsidR="00D13CC2" w:rsidRPr="00C46547" w:rsidRDefault="00D13CC2" w:rsidP="00D13CC2">
            <w:pPr>
              <w:pStyle w:val="TB"/>
            </w:pPr>
            <w:r w:rsidRPr="00C46547">
              <w:t>0</w:t>
            </w:r>
          </w:p>
        </w:tc>
        <w:tc>
          <w:tcPr>
            <w:tcW w:w="2160" w:type="dxa"/>
          </w:tcPr>
          <w:p w14:paraId="0029E84D" w14:textId="776CA433" w:rsidR="00D13CC2" w:rsidRPr="00C46547" w:rsidRDefault="00D13CC2" w:rsidP="00D13CC2">
            <w:pPr>
              <w:pStyle w:val="TB"/>
            </w:pPr>
            <w:r w:rsidRPr="00C46547">
              <w:t>0.0</w:t>
            </w:r>
          </w:p>
        </w:tc>
      </w:tr>
      <w:tr w:rsidR="00D13CC2" w:rsidRPr="00C46547" w14:paraId="351A73F5" w14:textId="77777777" w:rsidTr="00D13CC2">
        <w:trPr>
          <w:trHeight w:val="245"/>
        </w:trPr>
        <w:tc>
          <w:tcPr>
            <w:tcW w:w="1980" w:type="dxa"/>
          </w:tcPr>
          <w:p w14:paraId="361DB375" w14:textId="77777777" w:rsidR="00D13CC2" w:rsidRPr="00C46547" w:rsidRDefault="00D13CC2" w:rsidP="00D13CC2">
            <w:pPr>
              <w:pStyle w:val="TB"/>
            </w:pPr>
            <w:r w:rsidRPr="00C46547">
              <w:t>1.50–1.59</w:t>
            </w:r>
          </w:p>
        </w:tc>
        <w:tc>
          <w:tcPr>
            <w:tcW w:w="1350" w:type="dxa"/>
          </w:tcPr>
          <w:p w14:paraId="2C7A7243" w14:textId="77777777" w:rsidR="00D13CC2" w:rsidRPr="00C46547" w:rsidRDefault="00D13CC2" w:rsidP="00D13CC2">
            <w:pPr>
              <w:pStyle w:val="TB"/>
            </w:pPr>
            <w:r w:rsidRPr="00C46547">
              <w:t>0</w:t>
            </w:r>
          </w:p>
        </w:tc>
        <w:tc>
          <w:tcPr>
            <w:tcW w:w="2160" w:type="dxa"/>
          </w:tcPr>
          <w:p w14:paraId="707E3740" w14:textId="1DE42999" w:rsidR="00D13CC2" w:rsidRPr="00C46547" w:rsidRDefault="00D13CC2" w:rsidP="00D13CC2">
            <w:pPr>
              <w:pStyle w:val="TB"/>
            </w:pPr>
            <w:r w:rsidRPr="00C46547">
              <w:t>0.0</w:t>
            </w:r>
          </w:p>
        </w:tc>
      </w:tr>
      <w:tr w:rsidR="00D13CC2" w:rsidRPr="00C46547" w14:paraId="0ABC2439" w14:textId="77777777" w:rsidTr="00D13CC2">
        <w:trPr>
          <w:trHeight w:val="245"/>
        </w:trPr>
        <w:tc>
          <w:tcPr>
            <w:tcW w:w="1980" w:type="dxa"/>
          </w:tcPr>
          <w:p w14:paraId="52DF5273" w14:textId="77777777" w:rsidR="00D13CC2" w:rsidRPr="00C46547" w:rsidRDefault="00D13CC2" w:rsidP="00D13CC2">
            <w:pPr>
              <w:pStyle w:val="TB"/>
            </w:pPr>
            <w:r w:rsidRPr="00C46547">
              <w:t>1.60–1.69</w:t>
            </w:r>
          </w:p>
        </w:tc>
        <w:tc>
          <w:tcPr>
            <w:tcW w:w="1350" w:type="dxa"/>
          </w:tcPr>
          <w:p w14:paraId="5C6AD473" w14:textId="77777777" w:rsidR="00D13CC2" w:rsidRPr="00C46547" w:rsidRDefault="00D13CC2" w:rsidP="00D13CC2">
            <w:pPr>
              <w:pStyle w:val="TB"/>
            </w:pPr>
            <w:r w:rsidRPr="00C46547">
              <w:t>0</w:t>
            </w:r>
          </w:p>
        </w:tc>
        <w:tc>
          <w:tcPr>
            <w:tcW w:w="2160" w:type="dxa"/>
          </w:tcPr>
          <w:p w14:paraId="09653558" w14:textId="551C89CE" w:rsidR="00D13CC2" w:rsidRPr="00C46547" w:rsidRDefault="00D13CC2" w:rsidP="00D13CC2">
            <w:pPr>
              <w:pStyle w:val="TB"/>
            </w:pPr>
            <w:r w:rsidRPr="00C46547">
              <w:t>0.0</w:t>
            </w:r>
          </w:p>
        </w:tc>
      </w:tr>
      <w:tr w:rsidR="00D13CC2" w:rsidRPr="00C46547" w14:paraId="79FB2766" w14:textId="77777777" w:rsidTr="00D13CC2">
        <w:trPr>
          <w:trHeight w:val="245"/>
        </w:trPr>
        <w:tc>
          <w:tcPr>
            <w:tcW w:w="1980" w:type="dxa"/>
          </w:tcPr>
          <w:p w14:paraId="6EC65B79" w14:textId="77777777" w:rsidR="00D13CC2" w:rsidRPr="00C46547" w:rsidRDefault="00D13CC2" w:rsidP="00D13CC2">
            <w:pPr>
              <w:pStyle w:val="TB"/>
            </w:pPr>
            <w:r w:rsidRPr="00C46547">
              <w:lastRenderedPageBreak/>
              <w:t>1.70–1.80</w:t>
            </w:r>
          </w:p>
        </w:tc>
        <w:tc>
          <w:tcPr>
            <w:tcW w:w="1350" w:type="dxa"/>
          </w:tcPr>
          <w:p w14:paraId="4AB016B6" w14:textId="77777777" w:rsidR="00D13CC2" w:rsidRPr="00C46547" w:rsidRDefault="00D13CC2" w:rsidP="00D13CC2">
            <w:pPr>
              <w:pStyle w:val="TB"/>
            </w:pPr>
            <w:r w:rsidRPr="00C46547">
              <w:t>1</w:t>
            </w:r>
          </w:p>
        </w:tc>
        <w:tc>
          <w:tcPr>
            <w:tcW w:w="2160" w:type="dxa"/>
          </w:tcPr>
          <w:p w14:paraId="6064115E" w14:textId="42DF78A8" w:rsidR="00D13CC2" w:rsidRPr="00C46547" w:rsidRDefault="00D13CC2" w:rsidP="00D13CC2">
            <w:pPr>
              <w:pStyle w:val="TB"/>
            </w:pPr>
            <w:r w:rsidRPr="00C46547">
              <w:t>3.3</w:t>
            </w:r>
          </w:p>
        </w:tc>
      </w:tr>
      <w:tr w:rsidR="00D13CC2" w:rsidRPr="00C46547" w14:paraId="1CBC1E6F" w14:textId="77777777" w:rsidTr="00D13CC2">
        <w:trPr>
          <w:trHeight w:val="245"/>
        </w:trPr>
        <w:tc>
          <w:tcPr>
            <w:tcW w:w="1980" w:type="dxa"/>
          </w:tcPr>
          <w:p w14:paraId="3323759B" w14:textId="77777777" w:rsidR="00D13CC2" w:rsidRPr="00C46547" w:rsidRDefault="00D13CC2" w:rsidP="00D13CC2">
            <w:pPr>
              <w:pStyle w:val="TB"/>
            </w:pPr>
            <w:r w:rsidRPr="00C46547">
              <w:t>1.80–1.90</w:t>
            </w:r>
          </w:p>
        </w:tc>
        <w:tc>
          <w:tcPr>
            <w:tcW w:w="1350" w:type="dxa"/>
          </w:tcPr>
          <w:p w14:paraId="72639765" w14:textId="77777777" w:rsidR="00D13CC2" w:rsidRPr="00C46547" w:rsidRDefault="00D13CC2" w:rsidP="00D13CC2">
            <w:pPr>
              <w:pStyle w:val="TB"/>
            </w:pPr>
            <w:r w:rsidRPr="00C46547">
              <w:t>1</w:t>
            </w:r>
          </w:p>
        </w:tc>
        <w:tc>
          <w:tcPr>
            <w:tcW w:w="2160" w:type="dxa"/>
          </w:tcPr>
          <w:p w14:paraId="71B3E098" w14:textId="12249030" w:rsidR="00D13CC2" w:rsidRPr="00C46547" w:rsidRDefault="00D13CC2" w:rsidP="00D13CC2">
            <w:pPr>
              <w:pStyle w:val="TB"/>
            </w:pPr>
            <w:r w:rsidRPr="00C46547">
              <w:t>3.3</w:t>
            </w:r>
          </w:p>
        </w:tc>
      </w:tr>
      <w:tr w:rsidR="00D13CC2" w:rsidRPr="00D202F1" w14:paraId="753A0D88" w14:textId="77777777" w:rsidTr="00D13CC2">
        <w:trPr>
          <w:trHeight w:val="245"/>
        </w:trPr>
        <w:tc>
          <w:tcPr>
            <w:tcW w:w="1980" w:type="dxa"/>
          </w:tcPr>
          <w:p w14:paraId="77E83B7F" w14:textId="77777777" w:rsidR="00D13CC2" w:rsidRPr="00C46547" w:rsidRDefault="00D13CC2" w:rsidP="00D13CC2">
            <w:pPr>
              <w:pStyle w:val="TB"/>
            </w:pPr>
            <w:r w:rsidRPr="00C46547">
              <w:t>Total</w:t>
            </w:r>
          </w:p>
        </w:tc>
        <w:tc>
          <w:tcPr>
            <w:tcW w:w="1350" w:type="dxa"/>
          </w:tcPr>
          <w:p w14:paraId="233F79AA" w14:textId="77777777" w:rsidR="00D13CC2" w:rsidRPr="00C46547" w:rsidRDefault="00D13CC2" w:rsidP="00D13CC2">
            <w:pPr>
              <w:pStyle w:val="TB"/>
            </w:pPr>
            <w:r w:rsidRPr="00C46547">
              <w:t>30</w:t>
            </w:r>
          </w:p>
        </w:tc>
        <w:tc>
          <w:tcPr>
            <w:tcW w:w="2160" w:type="dxa"/>
          </w:tcPr>
          <w:p w14:paraId="552B326B" w14:textId="77777777" w:rsidR="00D13CC2" w:rsidRPr="00C46547" w:rsidRDefault="00D13CC2" w:rsidP="00D13CC2">
            <w:pPr>
              <w:pStyle w:val="TB"/>
            </w:pPr>
            <w:r w:rsidRPr="00C46547">
              <w:t>100.0%</w:t>
            </w:r>
          </w:p>
        </w:tc>
      </w:tr>
    </w:tbl>
    <w:p w14:paraId="68762A14" w14:textId="77777777" w:rsidR="00A40B46" w:rsidRDefault="00D13CC2" w:rsidP="00D13CC2">
      <w:pPr>
        <w:pStyle w:val="SOLNLLL"/>
      </w:pPr>
      <w:r w:rsidRPr="00C46547">
        <w:t>b.</w:t>
      </w:r>
      <w:r w:rsidR="00A40B46" w:rsidRPr="00A40B46">
        <w:t xml:space="preserve"> </w:t>
      </w:r>
    </w:p>
    <w:p w14:paraId="4F26125E" w14:textId="1D6EDC11" w:rsidR="00D13CC2" w:rsidRPr="00C46547" w:rsidRDefault="00315373" w:rsidP="00315373">
      <w:pPr>
        <w:pStyle w:val="SOLNLLL"/>
        <w:jc w:val="center"/>
        <w:rPr>
          <w:noProof/>
        </w:rPr>
      </w:pPr>
      <w:r>
        <w:object w:dxaOrig="6903" w:dyaOrig="3775" w14:anchorId="79406662">
          <v:shape id="_x0000_i1028" type="#_x0000_t75" style="width:312pt;height:177pt" o:ole="">
            <v:imagedata r:id="rId54" o:title=""/>
          </v:shape>
          <o:OLEObject Type="Embed" ProgID="Excel.Sheet.12" ShapeID="_x0000_i1028" DrawAspect="Content" ObjectID="_1618233258" r:id="rId55"/>
        </w:object>
      </w:r>
    </w:p>
    <w:p w14:paraId="029B72A6" w14:textId="2BDA8D0C" w:rsidR="00D13CC2" w:rsidRPr="00C46547" w:rsidRDefault="00D13CC2" w:rsidP="00D13CC2">
      <w:pPr>
        <w:pStyle w:val="SOLNLLL"/>
        <w:tabs>
          <w:tab w:val="left" w:pos="2520"/>
        </w:tabs>
      </w:pPr>
      <w:r w:rsidRPr="00C46547">
        <w:t>c.</w:t>
      </w:r>
      <w:r w:rsidRPr="00C46547">
        <w:tab/>
        <w:t>The distribution is somewhat skewed to the left.</w:t>
      </w:r>
    </w:p>
    <w:p w14:paraId="2089FD42" w14:textId="0D11219F" w:rsidR="00D13CC2" w:rsidRPr="00C46547" w:rsidRDefault="00D13CC2" w:rsidP="00D13CC2">
      <w:pPr>
        <w:pStyle w:val="SOLNLLL"/>
      </w:pPr>
      <w:r w:rsidRPr="00C46547">
        <w:t>d.</w:t>
      </w:r>
      <w:r w:rsidRPr="00C46547">
        <w:tab/>
        <w:t>The stock with the highest beta is JP Morgan Chase &amp; Company with a beta of 1.84. The stock with the lowest beta is Verizon Communications</w:t>
      </w:r>
      <w:r w:rsidR="00D2057F">
        <w:t>,</w:t>
      </w:r>
      <w:r w:rsidRPr="00C46547">
        <w:t xml:space="preserve"> Inc.</w:t>
      </w:r>
      <w:r w:rsidR="00D2057F">
        <w:t>,</w:t>
      </w:r>
      <w:r w:rsidRPr="00C46547">
        <w:t xml:space="preserve"> with a beta of .04.</w:t>
      </w:r>
    </w:p>
    <w:p w14:paraId="68C5943C" w14:textId="051F9143" w:rsidR="00D13CC2" w:rsidRPr="00D2057F" w:rsidRDefault="00D13CC2" w:rsidP="00D13CC2">
      <w:pPr>
        <w:pStyle w:val="SOLNL"/>
      </w:pPr>
      <w:r w:rsidRPr="00D2057F">
        <w:t>50. a.</w:t>
      </w:r>
    </w:p>
    <w:tbl>
      <w:tblPr>
        <w:tblW w:w="4788" w:type="dxa"/>
        <w:tblInd w:w="1332" w:type="dxa"/>
        <w:tblLook w:val="04A0" w:firstRow="1" w:lastRow="0" w:firstColumn="1" w:lastColumn="0" w:noHBand="0" w:noVBand="1"/>
      </w:tblPr>
      <w:tblGrid>
        <w:gridCol w:w="2269"/>
        <w:gridCol w:w="2918"/>
      </w:tblGrid>
      <w:tr w:rsidR="00D13CC2" w:rsidRPr="00D2057F" w14:paraId="23230FD5" w14:textId="77777777" w:rsidTr="00D13CC2">
        <w:trPr>
          <w:trHeight w:val="312"/>
        </w:trPr>
        <w:tc>
          <w:tcPr>
            <w:tcW w:w="0" w:type="auto"/>
            <w:shd w:val="clear" w:color="auto" w:fill="auto"/>
            <w:noWrap/>
            <w:hideMark/>
          </w:tcPr>
          <w:p w14:paraId="7ED4A8AB" w14:textId="27BA61AF" w:rsidR="00D13CC2" w:rsidRPr="00D2057F" w:rsidRDefault="00D13CC2" w:rsidP="00D13CC2">
            <w:pPr>
              <w:pStyle w:val="TCH1"/>
            </w:pPr>
            <w:r w:rsidRPr="00D2057F">
              <w:t>Level of Education</w:t>
            </w:r>
          </w:p>
        </w:tc>
        <w:tc>
          <w:tcPr>
            <w:tcW w:w="0" w:type="auto"/>
            <w:shd w:val="clear" w:color="auto" w:fill="auto"/>
            <w:noWrap/>
            <w:hideMark/>
          </w:tcPr>
          <w:p w14:paraId="3F57B762" w14:textId="77777777" w:rsidR="00D13CC2" w:rsidRPr="00D2057F" w:rsidRDefault="00D13CC2" w:rsidP="00D13CC2">
            <w:pPr>
              <w:pStyle w:val="TCH1"/>
            </w:pPr>
            <w:r w:rsidRPr="00D2057F">
              <w:t>Percent Frequency</w:t>
            </w:r>
          </w:p>
        </w:tc>
      </w:tr>
      <w:tr w:rsidR="00D13CC2" w:rsidRPr="00D2057F" w14:paraId="4BC738A1" w14:textId="77777777" w:rsidTr="00D13CC2">
        <w:trPr>
          <w:trHeight w:val="312"/>
        </w:trPr>
        <w:tc>
          <w:tcPr>
            <w:tcW w:w="0" w:type="auto"/>
            <w:shd w:val="clear" w:color="auto" w:fill="auto"/>
            <w:noWrap/>
            <w:hideMark/>
          </w:tcPr>
          <w:p w14:paraId="13232111" w14:textId="686BF35E" w:rsidR="00D13CC2" w:rsidRPr="00D2057F" w:rsidRDefault="00D13CC2" w:rsidP="00D13CC2">
            <w:pPr>
              <w:pStyle w:val="TB"/>
            </w:pPr>
            <w:r w:rsidRPr="00D2057F">
              <w:t xml:space="preserve">High </w:t>
            </w:r>
            <w:r w:rsidR="00D2057F">
              <w:t>s</w:t>
            </w:r>
            <w:r w:rsidRPr="00D2057F">
              <w:t>chool graduate</w:t>
            </w:r>
          </w:p>
        </w:tc>
        <w:tc>
          <w:tcPr>
            <w:tcW w:w="0" w:type="auto"/>
            <w:shd w:val="clear" w:color="auto" w:fill="auto"/>
            <w:noWrap/>
            <w:hideMark/>
          </w:tcPr>
          <w:p w14:paraId="45B855FA" w14:textId="77777777" w:rsidR="00D13CC2" w:rsidRPr="00D2057F" w:rsidRDefault="00D13CC2" w:rsidP="00D13CC2">
            <w:pPr>
              <w:pStyle w:val="TB"/>
            </w:pPr>
            <w:r w:rsidRPr="00D2057F">
              <w:t>32,773/65,644(100) = 49.93</w:t>
            </w:r>
          </w:p>
        </w:tc>
      </w:tr>
      <w:tr w:rsidR="00D13CC2" w:rsidRPr="00D2057F" w14:paraId="7CE15EC1" w14:textId="77777777" w:rsidTr="00D13CC2">
        <w:trPr>
          <w:trHeight w:val="312"/>
        </w:trPr>
        <w:tc>
          <w:tcPr>
            <w:tcW w:w="0" w:type="auto"/>
            <w:shd w:val="clear" w:color="auto" w:fill="auto"/>
            <w:noWrap/>
            <w:hideMark/>
          </w:tcPr>
          <w:p w14:paraId="34D4460A" w14:textId="57B8BB84" w:rsidR="00D13CC2" w:rsidRPr="00D2057F" w:rsidRDefault="00D13CC2" w:rsidP="00D13CC2">
            <w:pPr>
              <w:pStyle w:val="TB"/>
            </w:pPr>
            <w:r w:rsidRPr="00D2057F">
              <w:t>Bachelor</w:t>
            </w:r>
            <w:r w:rsidR="00B077AF" w:rsidRPr="00D2057F">
              <w:t>’</w:t>
            </w:r>
            <w:r w:rsidRPr="00D2057F">
              <w:t>s degree</w:t>
            </w:r>
          </w:p>
        </w:tc>
        <w:tc>
          <w:tcPr>
            <w:tcW w:w="0" w:type="auto"/>
            <w:shd w:val="clear" w:color="auto" w:fill="auto"/>
            <w:noWrap/>
            <w:hideMark/>
          </w:tcPr>
          <w:p w14:paraId="4E8FC765" w14:textId="77777777" w:rsidR="00D13CC2" w:rsidRPr="00D2057F" w:rsidRDefault="00D13CC2" w:rsidP="00D13CC2">
            <w:pPr>
              <w:pStyle w:val="TB"/>
            </w:pPr>
            <w:r w:rsidRPr="00D2057F">
              <w:t>22,131/65,644(100) = 33.71</w:t>
            </w:r>
          </w:p>
        </w:tc>
      </w:tr>
      <w:tr w:rsidR="00D13CC2" w:rsidRPr="00D2057F" w14:paraId="19F70031" w14:textId="77777777" w:rsidTr="00D13CC2">
        <w:trPr>
          <w:trHeight w:val="312"/>
        </w:trPr>
        <w:tc>
          <w:tcPr>
            <w:tcW w:w="0" w:type="auto"/>
            <w:shd w:val="clear" w:color="auto" w:fill="auto"/>
            <w:noWrap/>
            <w:hideMark/>
          </w:tcPr>
          <w:p w14:paraId="6CFD15FC" w14:textId="13E61A5B" w:rsidR="00D13CC2" w:rsidRPr="00D2057F" w:rsidRDefault="00D13CC2" w:rsidP="00D13CC2">
            <w:pPr>
              <w:pStyle w:val="TB"/>
            </w:pPr>
            <w:r w:rsidRPr="00D2057F">
              <w:t>Master</w:t>
            </w:r>
            <w:r w:rsidR="00B077AF" w:rsidRPr="00D2057F">
              <w:t>’</w:t>
            </w:r>
            <w:r w:rsidRPr="00D2057F">
              <w:t>s degree</w:t>
            </w:r>
          </w:p>
        </w:tc>
        <w:tc>
          <w:tcPr>
            <w:tcW w:w="0" w:type="auto"/>
            <w:shd w:val="clear" w:color="auto" w:fill="auto"/>
            <w:noWrap/>
            <w:hideMark/>
          </w:tcPr>
          <w:p w14:paraId="444158C3" w14:textId="77777777" w:rsidR="00D13CC2" w:rsidRPr="00D2057F" w:rsidRDefault="00D13CC2" w:rsidP="00D13CC2">
            <w:pPr>
              <w:pStyle w:val="TB"/>
            </w:pPr>
            <w:r w:rsidRPr="00D2057F">
              <w:t>9003/65,644(100) = 13.71</w:t>
            </w:r>
          </w:p>
        </w:tc>
      </w:tr>
      <w:tr w:rsidR="00D13CC2" w:rsidRPr="00D2057F" w14:paraId="0006849E" w14:textId="77777777" w:rsidTr="00D13CC2">
        <w:trPr>
          <w:trHeight w:val="312"/>
        </w:trPr>
        <w:tc>
          <w:tcPr>
            <w:tcW w:w="0" w:type="auto"/>
            <w:shd w:val="clear" w:color="auto" w:fill="auto"/>
            <w:noWrap/>
            <w:hideMark/>
          </w:tcPr>
          <w:p w14:paraId="33CF18FD" w14:textId="77777777" w:rsidR="00D13CC2" w:rsidRPr="00D2057F" w:rsidRDefault="00D13CC2" w:rsidP="00D13CC2">
            <w:pPr>
              <w:pStyle w:val="TB"/>
            </w:pPr>
            <w:r w:rsidRPr="00D2057F">
              <w:t>Doctoral degree</w:t>
            </w:r>
          </w:p>
        </w:tc>
        <w:tc>
          <w:tcPr>
            <w:tcW w:w="0" w:type="auto"/>
            <w:shd w:val="clear" w:color="auto" w:fill="auto"/>
            <w:noWrap/>
            <w:hideMark/>
          </w:tcPr>
          <w:p w14:paraId="2AFE7CCD" w14:textId="77777777" w:rsidR="00D13CC2" w:rsidRPr="00D2057F" w:rsidRDefault="00D13CC2" w:rsidP="00D13CC2">
            <w:pPr>
              <w:pStyle w:val="TB"/>
            </w:pPr>
            <w:r w:rsidRPr="00D2057F">
              <w:t>1737/65,644(100) =</w:t>
            </w:r>
            <w:r w:rsidRPr="00D2057F">
              <w:tab/>
              <w:t>2.65</w:t>
            </w:r>
          </w:p>
        </w:tc>
      </w:tr>
      <w:tr w:rsidR="00D13CC2" w:rsidRPr="00D55307" w14:paraId="52AD6B45" w14:textId="77777777" w:rsidTr="00D13CC2">
        <w:trPr>
          <w:trHeight w:val="312"/>
        </w:trPr>
        <w:tc>
          <w:tcPr>
            <w:tcW w:w="0" w:type="auto"/>
            <w:shd w:val="clear" w:color="auto" w:fill="auto"/>
            <w:noWrap/>
            <w:hideMark/>
          </w:tcPr>
          <w:p w14:paraId="151A4119" w14:textId="77777777" w:rsidR="00D13CC2" w:rsidRPr="00D2057F" w:rsidRDefault="00D13CC2" w:rsidP="00D13CC2">
            <w:pPr>
              <w:pStyle w:val="TB"/>
            </w:pPr>
            <w:r w:rsidRPr="00D2057F">
              <w:t>Total</w:t>
            </w:r>
          </w:p>
        </w:tc>
        <w:tc>
          <w:tcPr>
            <w:tcW w:w="0" w:type="auto"/>
            <w:shd w:val="clear" w:color="auto" w:fill="auto"/>
            <w:noWrap/>
            <w:hideMark/>
          </w:tcPr>
          <w:p w14:paraId="2B400931" w14:textId="77777777" w:rsidR="00D13CC2" w:rsidRPr="00D2057F" w:rsidRDefault="00D13CC2" w:rsidP="00D13CC2">
            <w:pPr>
              <w:pStyle w:val="TB"/>
            </w:pPr>
            <w:r w:rsidRPr="00D2057F">
              <w:t>100.00</w:t>
            </w:r>
          </w:p>
        </w:tc>
      </w:tr>
    </w:tbl>
    <w:p w14:paraId="61F90EDB" w14:textId="184042BD" w:rsidR="00D13CC2" w:rsidRPr="00D2057F" w:rsidRDefault="00D13CC2" w:rsidP="00315373">
      <w:pPr>
        <w:pStyle w:val="SOLNP"/>
        <w:ind w:firstLine="350"/>
      </w:pPr>
      <w:r w:rsidRPr="00D2057F">
        <w:t>13.71 + 2.65 = 16.36% of heads of households have a master</w:t>
      </w:r>
      <w:r w:rsidR="00B077AF" w:rsidRPr="00D2057F">
        <w:t>’</w:t>
      </w:r>
      <w:r w:rsidRPr="00D2057F">
        <w:t>s or doctoral degree.</w:t>
      </w:r>
    </w:p>
    <w:p w14:paraId="2ABBCAC4" w14:textId="7A61D0CF" w:rsidR="00D13CC2" w:rsidRPr="00D2057F" w:rsidRDefault="00D13CC2" w:rsidP="00D13CC2">
      <w:pPr>
        <w:pStyle w:val="SOLNLLL"/>
      </w:pPr>
      <w:r w:rsidRPr="00D2057F">
        <w:lastRenderedPageBreak/>
        <w:t>b.</w:t>
      </w:r>
    </w:p>
    <w:tbl>
      <w:tblPr>
        <w:tblW w:w="0" w:type="auto"/>
        <w:tblInd w:w="2475" w:type="dxa"/>
        <w:tblLook w:val="04A0" w:firstRow="1" w:lastRow="0" w:firstColumn="1" w:lastColumn="0" w:noHBand="0" w:noVBand="1"/>
      </w:tblPr>
      <w:tblGrid>
        <w:gridCol w:w="2196"/>
        <w:gridCol w:w="2918"/>
      </w:tblGrid>
      <w:tr w:rsidR="00D13CC2" w:rsidRPr="00D2057F" w14:paraId="2644DBF1" w14:textId="77777777" w:rsidTr="00D13CC2">
        <w:trPr>
          <w:trHeight w:val="312"/>
        </w:trPr>
        <w:tc>
          <w:tcPr>
            <w:tcW w:w="0" w:type="auto"/>
            <w:shd w:val="clear" w:color="auto" w:fill="auto"/>
            <w:noWrap/>
            <w:hideMark/>
          </w:tcPr>
          <w:p w14:paraId="015E8791" w14:textId="34424879" w:rsidR="00D13CC2" w:rsidRPr="00D2057F" w:rsidRDefault="00D13CC2" w:rsidP="00D13CC2">
            <w:pPr>
              <w:pStyle w:val="TCH1"/>
            </w:pPr>
            <w:r w:rsidRPr="00D2057F">
              <w:t>Household Income</w:t>
            </w:r>
          </w:p>
        </w:tc>
        <w:tc>
          <w:tcPr>
            <w:tcW w:w="0" w:type="auto"/>
            <w:shd w:val="clear" w:color="auto" w:fill="auto"/>
            <w:noWrap/>
            <w:hideMark/>
          </w:tcPr>
          <w:p w14:paraId="2283684B" w14:textId="77777777" w:rsidR="00D13CC2" w:rsidRPr="00D2057F" w:rsidRDefault="00D13CC2" w:rsidP="00D13CC2">
            <w:pPr>
              <w:pStyle w:val="TCH1"/>
            </w:pPr>
            <w:r w:rsidRPr="00D2057F">
              <w:t>Percent Frequency</w:t>
            </w:r>
          </w:p>
        </w:tc>
      </w:tr>
      <w:tr w:rsidR="00D13CC2" w:rsidRPr="00D2057F" w14:paraId="5FA41CC4" w14:textId="77777777" w:rsidTr="00D13CC2">
        <w:trPr>
          <w:trHeight w:val="312"/>
        </w:trPr>
        <w:tc>
          <w:tcPr>
            <w:tcW w:w="0" w:type="auto"/>
            <w:shd w:val="clear" w:color="auto" w:fill="auto"/>
            <w:noWrap/>
            <w:hideMark/>
          </w:tcPr>
          <w:p w14:paraId="3AB67199" w14:textId="10645BB5" w:rsidR="00D13CC2" w:rsidRPr="00D2057F" w:rsidRDefault="00D2057F" w:rsidP="00D13CC2">
            <w:pPr>
              <w:pStyle w:val="TB"/>
            </w:pPr>
            <w:r>
              <w:t>Less than</w:t>
            </w:r>
            <w:r w:rsidR="00D13CC2" w:rsidRPr="00D2057F">
              <w:t xml:space="preserve"> $25,000</w:t>
            </w:r>
          </w:p>
        </w:tc>
        <w:tc>
          <w:tcPr>
            <w:tcW w:w="0" w:type="auto"/>
            <w:shd w:val="clear" w:color="auto" w:fill="auto"/>
            <w:noWrap/>
            <w:hideMark/>
          </w:tcPr>
          <w:p w14:paraId="0430CFE4" w14:textId="77777777" w:rsidR="00D13CC2" w:rsidRPr="00D2057F" w:rsidRDefault="00D13CC2" w:rsidP="00D13CC2">
            <w:pPr>
              <w:pStyle w:val="TB"/>
            </w:pPr>
            <w:r w:rsidRPr="00D2057F">
              <w:t>13,128/65,644(100) = 20.00</w:t>
            </w:r>
          </w:p>
        </w:tc>
      </w:tr>
      <w:tr w:rsidR="00D13CC2" w:rsidRPr="00D2057F" w14:paraId="45CC7126" w14:textId="77777777" w:rsidTr="00D13CC2">
        <w:trPr>
          <w:trHeight w:val="312"/>
        </w:trPr>
        <w:tc>
          <w:tcPr>
            <w:tcW w:w="0" w:type="auto"/>
            <w:shd w:val="clear" w:color="auto" w:fill="auto"/>
            <w:noWrap/>
            <w:hideMark/>
          </w:tcPr>
          <w:p w14:paraId="35F07B39" w14:textId="77777777" w:rsidR="00D13CC2" w:rsidRPr="00D2057F" w:rsidRDefault="00D13CC2" w:rsidP="00D13CC2">
            <w:pPr>
              <w:pStyle w:val="TB"/>
            </w:pPr>
            <w:r w:rsidRPr="00D2057F">
              <w:t>$25,000 to $49,999</w:t>
            </w:r>
          </w:p>
        </w:tc>
        <w:tc>
          <w:tcPr>
            <w:tcW w:w="0" w:type="auto"/>
            <w:shd w:val="clear" w:color="auto" w:fill="auto"/>
            <w:noWrap/>
            <w:hideMark/>
          </w:tcPr>
          <w:p w14:paraId="65B40263" w14:textId="77777777" w:rsidR="00D13CC2" w:rsidRPr="00D2057F" w:rsidRDefault="00D13CC2" w:rsidP="00D13CC2">
            <w:pPr>
              <w:pStyle w:val="TB"/>
            </w:pPr>
            <w:r w:rsidRPr="00D2057F">
              <w:t>15,499/65,644(100) = 23.61</w:t>
            </w:r>
          </w:p>
        </w:tc>
      </w:tr>
      <w:tr w:rsidR="00D13CC2" w:rsidRPr="00D2057F" w14:paraId="05D4F080" w14:textId="77777777" w:rsidTr="00D13CC2">
        <w:trPr>
          <w:trHeight w:val="312"/>
        </w:trPr>
        <w:tc>
          <w:tcPr>
            <w:tcW w:w="0" w:type="auto"/>
            <w:shd w:val="clear" w:color="auto" w:fill="auto"/>
            <w:noWrap/>
            <w:hideMark/>
          </w:tcPr>
          <w:p w14:paraId="4F1D88D5" w14:textId="77777777" w:rsidR="00D13CC2" w:rsidRPr="00D2057F" w:rsidRDefault="00D13CC2" w:rsidP="00D13CC2">
            <w:pPr>
              <w:pStyle w:val="TB"/>
            </w:pPr>
            <w:r w:rsidRPr="00D2057F">
              <w:t>$50,000 to $99,999</w:t>
            </w:r>
          </w:p>
        </w:tc>
        <w:tc>
          <w:tcPr>
            <w:tcW w:w="0" w:type="auto"/>
            <w:shd w:val="clear" w:color="auto" w:fill="auto"/>
            <w:noWrap/>
            <w:hideMark/>
          </w:tcPr>
          <w:p w14:paraId="3B173EE7" w14:textId="77777777" w:rsidR="00D13CC2" w:rsidRPr="00D2057F" w:rsidRDefault="00D13CC2" w:rsidP="00D13CC2">
            <w:pPr>
              <w:pStyle w:val="TB"/>
            </w:pPr>
            <w:r w:rsidRPr="00D2057F">
              <w:t>20,548/65,644(100) = 31.30</w:t>
            </w:r>
          </w:p>
        </w:tc>
      </w:tr>
      <w:tr w:rsidR="00D13CC2" w:rsidRPr="00D2057F" w14:paraId="50B84C80" w14:textId="77777777" w:rsidTr="00D13CC2">
        <w:trPr>
          <w:trHeight w:val="312"/>
        </w:trPr>
        <w:tc>
          <w:tcPr>
            <w:tcW w:w="0" w:type="auto"/>
            <w:shd w:val="clear" w:color="auto" w:fill="auto"/>
            <w:noWrap/>
            <w:hideMark/>
          </w:tcPr>
          <w:p w14:paraId="551B040A" w14:textId="6483C08C" w:rsidR="00D13CC2" w:rsidRPr="00D2057F" w:rsidRDefault="00D13CC2" w:rsidP="00D13CC2">
            <w:pPr>
              <w:pStyle w:val="TB"/>
            </w:pPr>
            <w:r w:rsidRPr="00D2057F">
              <w:t xml:space="preserve">$100,000 and </w:t>
            </w:r>
            <w:r w:rsidR="00D2057F">
              <w:t>higher</w:t>
            </w:r>
          </w:p>
        </w:tc>
        <w:tc>
          <w:tcPr>
            <w:tcW w:w="0" w:type="auto"/>
            <w:shd w:val="clear" w:color="auto" w:fill="auto"/>
            <w:noWrap/>
            <w:hideMark/>
          </w:tcPr>
          <w:p w14:paraId="0876CD8D" w14:textId="77777777" w:rsidR="00D13CC2" w:rsidRPr="00D2057F" w:rsidRDefault="00D13CC2" w:rsidP="00D13CC2">
            <w:pPr>
              <w:pStyle w:val="TB"/>
            </w:pPr>
            <w:r w:rsidRPr="00D2057F">
              <w:t>16,469/65,644(100) = 25.09</w:t>
            </w:r>
          </w:p>
        </w:tc>
      </w:tr>
      <w:tr w:rsidR="00D13CC2" w:rsidRPr="00D202F1" w14:paraId="203E94DB" w14:textId="77777777" w:rsidTr="00D13CC2">
        <w:trPr>
          <w:trHeight w:val="312"/>
        </w:trPr>
        <w:tc>
          <w:tcPr>
            <w:tcW w:w="0" w:type="auto"/>
            <w:shd w:val="clear" w:color="auto" w:fill="auto"/>
            <w:noWrap/>
            <w:hideMark/>
          </w:tcPr>
          <w:p w14:paraId="495B9FC5" w14:textId="77777777" w:rsidR="00D13CC2" w:rsidRPr="00D2057F" w:rsidRDefault="00D13CC2" w:rsidP="00D13CC2">
            <w:pPr>
              <w:pStyle w:val="TB"/>
            </w:pPr>
            <w:r w:rsidRPr="00D2057F">
              <w:t>Total</w:t>
            </w:r>
          </w:p>
        </w:tc>
        <w:tc>
          <w:tcPr>
            <w:tcW w:w="0" w:type="auto"/>
            <w:shd w:val="clear" w:color="auto" w:fill="auto"/>
            <w:noWrap/>
            <w:hideMark/>
          </w:tcPr>
          <w:p w14:paraId="5B0D172A" w14:textId="77777777" w:rsidR="00D13CC2" w:rsidRPr="00D2057F" w:rsidRDefault="00D13CC2" w:rsidP="00D13CC2">
            <w:pPr>
              <w:pStyle w:val="TB"/>
            </w:pPr>
            <w:r w:rsidRPr="00D2057F">
              <w:t>100.00</w:t>
            </w:r>
          </w:p>
        </w:tc>
      </w:tr>
    </w:tbl>
    <w:p w14:paraId="1BE14CEF" w14:textId="0261ECDA" w:rsidR="00D13CC2" w:rsidRPr="00D2057F" w:rsidRDefault="00CE4610" w:rsidP="00315373">
      <w:pPr>
        <w:pStyle w:val="SOLNL"/>
        <w:ind w:left="550" w:firstLine="650"/>
      </w:pPr>
      <w:r>
        <w:t>31.</w:t>
      </w:r>
      <w:r w:rsidR="00D13CC2" w:rsidRPr="00D2057F">
        <w:t>30 + 25.09 = 56.39% of households have an income of $50,000 or more.</w:t>
      </w:r>
    </w:p>
    <w:p w14:paraId="2D512938" w14:textId="15949208" w:rsidR="00D13CC2" w:rsidRPr="00D2057F" w:rsidRDefault="00D13CC2" w:rsidP="00D13CC2">
      <w:pPr>
        <w:pStyle w:val="SOLNLLL"/>
      </w:pPr>
      <w:r w:rsidRPr="00D2057F">
        <w:t>c.</w:t>
      </w:r>
    </w:p>
    <w:tbl>
      <w:tblPr>
        <w:tblW w:w="0" w:type="auto"/>
        <w:tblLook w:val="04A0" w:firstRow="1" w:lastRow="0" w:firstColumn="1" w:lastColumn="0" w:noHBand="0" w:noVBand="1"/>
      </w:tblPr>
      <w:tblGrid>
        <w:gridCol w:w="2080"/>
        <w:gridCol w:w="1498"/>
        <w:gridCol w:w="1878"/>
        <w:gridCol w:w="1878"/>
        <w:gridCol w:w="2026"/>
      </w:tblGrid>
      <w:tr w:rsidR="00D13CC2" w:rsidRPr="00D2057F" w14:paraId="5DEF4D3B" w14:textId="77777777" w:rsidTr="00D13CC2">
        <w:trPr>
          <w:trHeight w:val="312"/>
        </w:trPr>
        <w:tc>
          <w:tcPr>
            <w:tcW w:w="0" w:type="auto"/>
            <w:shd w:val="clear" w:color="auto" w:fill="auto"/>
            <w:noWrap/>
            <w:hideMark/>
          </w:tcPr>
          <w:p w14:paraId="1DA70C42" w14:textId="77777777" w:rsidR="00D13CC2" w:rsidRPr="00D2057F" w:rsidRDefault="00D13CC2" w:rsidP="00D13CC2">
            <w:pPr>
              <w:pStyle w:val="TCH1"/>
            </w:pPr>
          </w:p>
        </w:tc>
        <w:tc>
          <w:tcPr>
            <w:tcW w:w="0" w:type="auto"/>
            <w:gridSpan w:val="4"/>
            <w:shd w:val="clear" w:color="auto" w:fill="auto"/>
            <w:noWrap/>
            <w:hideMark/>
          </w:tcPr>
          <w:p w14:paraId="2C8DFB52" w14:textId="6DE311E3" w:rsidR="00D13CC2" w:rsidRPr="00D2057F" w:rsidRDefault="00D13CC2" w:rsidP="00D13CC2">
            <w:pPr>
              <w:pStyle w:val="TCH1"/>
            </w:pPr>
            <w:r w:rsidRPr="00D2057F">
              <w:t>Household Income</w:t>
            </w:r>
          </w:p>
        </w:tc>
      </w:tr>
      <w:tr w:rsidR="00D13CC2" w:rsidRPr="00D2057F" w14:paraId="6723DEFF" w14:textId="77777777" w:rsidTr="00D13CC2">
        <w:trPr>
          <w:trHeight w:val="312"/>
        </w:trPr>
        <w:tc>
          <w:tcPr>
            <w:tcW w:w="0" w:type="auto"/>
            <w:shd w:val="clear" w:color="auto" w:fill="auto"/>
            <w:noWrap/>
            <w:hideMark/>
          </w:tcPr>
          <w:p w14:paraId="4072C579" w14:textId="3B3219B1" w:rsidR="00D13CC2" w:rsidRPr="00D2057F" w:rsidRDefault="00D13CC2" w:rsidP="00D13CC2">
            <w:pPr>
              <w:pStyle w:val="TCH1"/>
            </w:pPr>
            <w:r w:rsidRPr="00D2057F">
              <w:t>Level of Education</w:t>
            </w:r>
          </w:p>
        </w:tc>
        <w:tc>
          <w:tcPr>
            <w:tcW w:w="0" w:type="auto"/>
            <w:shd w:val="clear" w:color="auto" w:fill="auto"/>
            <w:noWrap/>
            <w:hideMark/>
          </w:tcPr>
          <w:p w14:paraId="0E0E8229" w14:textId="68D146B9" w:rsidR="00D13CC2" w:rsidRPr="00D2057F" w:rsidRDefault="00D13CC2" w:rsidP="00D13CC2">
            <w:pPr>
              <w:pStyle w:val="TCH2"/>
            </w:pPr>
            <w:r w:rsidRPr="00D2057F">
              <w:t>Under $25,000</w:t>
            </w:r>
          </w:p>
        </w:tc>
        <w:tc>
          <w:tcPr>
            <w:tcW w:w="0" w:type="auto"/>
            <w:shd w:val="clear" w:color="auto" w:fill="auto"/>
            <w:noWrap/>
            <w:hideMark/>
          </w:tcPr>
          <w:p w14:paraId="5DA41225" w14:textId="77777777" w:rsidR="00D13CC2" w:rsidRPr="00D2057F" w:rsidRDefault="00D13CC2" w:rsidP="00D13CC2">
            <w:pPr>
              <w:pStyle w:val="TCH2"/>
            </w:pPr>
            <w:r w:rsidRPr="00D2057F">
              <w:t>$25,000 to $49,999</w:t>
            </w:r>
          </w:p>
        </w:tc>
        <w:tc>
          <w:tcPr>
            <w:tcW w:w="0" w:type="auto"/>
            <w:shd w:val="clear" w:color="auto" w:fill="auto"/>
            <w:noWrap/>
            <w:hideMark/>
          </w:tcPr>
          <w:p w14:paraId="7A58F891" w14:textId="77777777" w:rsidR="00D13CC2" w:rsidRPr="00D2057F" w:rsidRDefault="00D13CC2" w:rsidP="00D13CC2">
            <w:pPr>
              <w:pStyle w:val="TCH2"/>
            </w:pPr>
            <w:r w:rsidRPr="00D2057F">
              <w:t>$50,000 to $99,999</w:t>
            </w:r>
          </w:p>
        </w:tc>
        <w:tc>
          <w:tcPr>
            <w:tcW w:w="0" w:type="auto"/>
            <w:shd w:val="clear" w:color="auto" w:fill="auto"/>
            <w:noWrap/>
            <w:hideMark/>
          </w:tcPr>
          <w:p w14:paraId="4244DECB" w14:textId="6A6BA2CF" w:rsidR="00D13CC2" w:rsidRPr="00D2057F" w:rsidRDefault="00D13CC2" w:rsidP="00D13CC2">
            <w:pPr>
              <w:pStyle w:val="TCH2"/>
            </w:pPr>
            <w:r w:rsidRPr="00D2057F">
              <w:t xml:space="preserve">$100,000 and </w:t>
            </w:r>
            <w:r w:rsidR="00D2057F">
              <w:t>Higher</w:t>
            </w:r>
          </w:p>
        </w:tc>
      </w:tr>
      <w:tr w:rsidR="00D13CC2" w:rsidRPr="00D2057F" w14:paraId="1511AFD2" w14:textId="77777777" w:rsidTr="00D13CC2">
        <w:trPr>
          <w:trHeight w:val="312"/>
        </w:trPr>
        <w:tc>
          <w:tcPr>
            <w:tcW w:w="0" w:type="auto"/>
            <w:shd w:val="clear" w:color="auto" w:fill="auto"/>
            <w:noWrap/>
            <w:hideMark/>
          </w:tcPr>
          <w:p w14:paraId="662EC0E4" w14:textId="751EDA36" w:rsidR="00D13CC2" w:rsidRPr="00D2057F" w:rsidRDefault="00D13CC2" w:rsidP="00D13CC2">
            <w:pPr>
              <w:pStyle w:val="TB"/>
            </w:pPr>
            <w:r w:rsidRPr="00D2057F">
              <w:t>High School graduate</w:t>
            </w:r>
          </w:p>
        </w:tc>
        <w:tc>
          <w:tcPr>
            <w:tcW w:w="0" w:type="auto"/>
            <w:shd w:val="clear" w:color="auto" w:fill="auto"/>
            <w:noWrap/>
            <w:hideMark/>
          </w:tcPr>
          <w:p w14:paraId="2AAAC604" w14:textId="77777777" w:rsidR="00D13CC2" w:rsidRPr="00D2057F" w:rsidRDefault="00D13CC2" w:rsidP="00D13CC2">
            <w:pPr>
              <w:pStyle w:val="TB"/>
            </w:pPr>
            <w:r w:rsidRPr="00D2057F">
              <w:t>75.26</w:t>
            </w:r>
          </w:p>
        </w:tc>
        <w:tc>
          <w:tcPr>
            <w:tcW w:w="0" w:type="auto"/>
            <w:shd w:val="clear" w:color="auto" w:fill="auto"/>
            <w:noWrap/>
            <w:hideMark/>
          </w:tcPr>
          <w:p w14:paraId="747B6376" w14:textId="77777777" w:rsidR="00D13CC2" w:rsidRPr="00D2057F" w:rsidRDefault="00D13CC2" w:rsidP="00D13CC2">
            <w:pPr>
              <w:pStyle w:val="TB"/>
            </w:pPr>
            <w:r w:rsidRPr="00D2057F">
              <w:t>64.33</w:t>
            </w:r>
          </w:p>
        </w:tc>
        <w:tc>
          <w:tcPr>
            <w:tcW w:w="0" w:type="auto"/>
            <w:shd w:val="clear" w:color="auto" w:fill="auto"/>
            <w:noWrap/>
            <w:hideMark/>
          </w:tcPr>
          <w:p w14:paraId="3CA3A82B" w14:textId="77777777" w:rsidR="00D13CC2" w:rsidRPr="00D2057F" w:rsidRDefault="00D13CC2" w:rsidP="00D13CC2">
            <w:pPr>
              <w:pStyle w:val="TB"/>
            </w:pPr>
            <w:r w:rsidRPr="00D2057F">
              <w:t>45.95</w:t>
            </w:r>
          </w:p>
        </w:tc>
        <w:tc>
          <w:tcPr>
            <w:tcW w:w="0" w:type="auto"/>
            <w:shd w:val="clear" w:color="auto" w:fill="auto"/>
            <w:noWrap/>
            <w:hideMark/>
          </w:tcPr>
          <w:p w14:paraId="6D774EAA" w14:textId="77777777" w:rsidR="00D13CC2" w:rsidRPr="00D2057F" w:rsidRDefault="00D13CC2" w:rsidP="00D13CC2">
            <w:pPr>
              <w:pStyle w:val="TB"/>
            </w:pPr>
            <w:r w:rsidRPr="00D2057F">
              <w:t>21.14</w:t>
            </w:r>
          </w:p>
        </w:tc>
      </w:tr>
      <w:tr w:rsidR="00D13CC2" w:rsidRPr="00D2057F" w14:paraId="155CBAE6" w14:textId="77777777" w:rsidTr="00D13CC2">
        <w:trPr>
          <w:trHeight w:val="312"/>
        </w:trPr>
        <w:tc>
          <w:tcPr>
            <w:tcW w:w="0" w:type="auto"/>
            <w:shd w:val="clear" w:color="auto" w:fill="auto"/>
            <w:noWrap/>
            <w:hideMark/>
          </w:tcPr>
          <w:p w14:paraId="6292B9AB" w14:textId="7C64F24A" w:rsidR="00D13CC2" w:rsidRPr="00D2057F" w:rsidRDefault="00D13CC2" w:rsidP="00D13CC2">
            <w:pPr>
              <w:pStyle w:val="TB"/>
            </w:pPr>
            <w:r w:rsidRPr="00D2057F">
              <w:t>Bachelor</w:t>
            </w:r>
            <w:r w:rsidR="00B077AF" w:rsidRPr="00D2057F">
              <w:t>’</w:t>
            </w:r>
            <w:r w:rsidRPr="00D2057F">
              <w:t>s degree</w:t>
            </w:r>
          </w:p>
        </w:tc>
        <w:tc>
          <w:tcPr>
            <w:tcW w:w="0" w:type="auto"/>
            <w:shd w:val="clear" w:color="auto" w:fill="auto"/>
            <w:noWrap/>
            <w:hideMark/>
          </w:tcPr>
          <w:p w14:paraId="31E9BFAC" w14:textId="77777777" w:rsidR="00D13CC2" w:rsidRPr="00D2057F" w:rsidRDefault="00D13CC2" w:rsidP="00D13CC2">
            <w:pPr>
              <w:pStyle w:val="TB"/>
            </w:pPr>
            <w:r w:rsidRPr="00D2057F">
              <w:t>18.92</w:t>
            </w:r>
          </w:p>
        </w:tc>
        <w:tc>
          <w:tcPr>
            <w:tcW w:w="0" w:type="auto"/>
            <w:shd w:val="clear" w:color="auto" w:fill="auto"/>
            <w:noWrap/>
            <w:hideMark/>
          </w:tcPr>
          <w:p w14:paraId="6F6AE832" w14:textId="77777777" w:rsidR="00D13CC2" w:rsidRPr="00D2057F" w:rsidRDefault="00D13CC2" w:rsidP="00D13CC2">
            <w:pPr>
              <w:pStyle w:val="TB"/>
            </w:pPr>
            <w:r w:rsidRPr="00D2057F">
              <w:t>26.87</w:t>
            </w:r>
          </w:p>
        </w:tc>
        <w:tc>
          <w:tcPr>
            <w:tcW w:w="0" w:type="auto"/>
            <w:shd w:val="clear" w:color="auto" w:fill="auto"/>
            <w:noWrap/>
            <w:hideMark/>
          </w:tcPr>
          <w:p w14:paraId="735AC7A3" w14:textId="77777777" w:rsidR="00D13CC2" w:rsidRPr="00D2057F" w:rsidRDefault="00D13CC2" w:rsidP="00D13CC2">
            <w:pPr>
              <w:pStyle w:val="TB"/>
            </w:pPr>
            <w:r w:rsidRPr="00D2057F">
              <w:t>37.31</w:t>
            </w:r>
          </w:p>
        </w:tc>
        <w:tc>
          <w:tcPr>
            <w:tcW w:w="0" w:type="auto"/>
            <w:shd w:val="clear" w:color="auto" w:fill="auto"/>
            <w:noWrap/>
            <w:hideMark/>
          </w:tcPr>
          <w:p w14:paraId="7CA9B39E" w14:textId="77777777" w:rsidR="00D13CC2" w:rsidRPr="00D2057F" w:rsidRDefault="00D13CC2" w:rsidP="00D13CC2">
            <w:pPr>
              <w:pStyle w:val="TB"/>
            </w:pPr>
            <w:r w:rsidRPr="00D2057F">
              <w:t>47.46</w:t>
            </w:r>
          </w:p>
        </w:tc>
      </w:tr>
      <w:tr w:rsidR="00D13CC2" w:rsidRPr="00D2057F" w14:paraId="3A1B850F" w14:textId="77777777" w:rsidTr="00D13CC2">
        <w:trPr>
          <w:trHeight w:val="312"/>
        </w:trPr>
        <w:tc>
          <w:tcPr>
            <w:tcW w:w="0" w:type="auto"/>
            <w:shd w:val="clear" w:color="auto" w:fill="auto"/>
            <w:noWrap/>
            <w:hideMark/>
          </w:tcPr>
          <w:p w14:paraId="217ABED5" w14:textId="47E6E690" w:rsidR="00D13CC2" w:rsidRPr="00D2057F" w:rsidRDefault="00D13CC2" w:rsidP="00D13CC2">
            <w:pPr>
              <w:pStyle w:val="TB"/>
            </w:pPr>
            <w:r w:rsidRPr="00D2057F">
              <w:t>Master</w:t>
            </w:r>
            <w:r w:rsidR="00B077AF" w:rsidRPr="00D2057F">
              <w:t>’</w:t>
            </w:r>
            <w:r w:rsidRPr="00D2057F">
              <w:t>s degree</w:t>
            </w:r>
          </w:p>
        </w:tc>
        <w:tc>
          <w:tcPr>
            <w:tcW w:w="0" w:type="auto"/>
            <w:shd w:val="clear" w:color="auto" w:fill="auto"/>
            <w:noWrap/>
            <w:hideMark/>
          </w:tcPr>
          <w:p w14:paraId="7CF7AA79" w14:textId="77777777" w:rsidR="00D13CC2" w:rsidRPr="00D2057F" w:rsidRDefault="00D13CC2" w:rsidP="00D13CC2">
            <w:pPr>
              <w:pStyle w:val="TB"/>
            </w:pPr>
            <w:r w:rsidRPr="00D2057F">
              <w:t>5.22</w:t>
            </w:r>
          </w:p>
        </w:tc>
        <w:tc>
          <w:tcPr>
            <w:tcW w:w="0" w:type="auto"/>
            <w:shd w:val="clear" w:color="auto" w:fill="auto"/>
            <w:noWrap/>
            <w:hideMark/>
          </w:tcPr>
          <w:p w14:paraId="4453CD88" w14:textId="77777777" w:rsidR="00D13CC2" w:rsidRPr="00D2057F" w:rsidRDefault="00D13CC2" w:rsidP="00D13CC2">
            <w:pPr>
              <w:pStyle w:val="TB"/>
            </w:pPr>
            <w:r w:rsidRPr="00D2057F">
              <w:t>7.77</w:t>
            </w:r>
          </w:p>
        </w:tc>
        <w:tc>
          <w:tcPr>
            <w:tcW w:w="0" w:type="auto"/>
            <w:shd w:val="clear" w:color="auto" w:fill="auto"/>
            <w:noWrap/>
            <w:hideMark/>
          </w:tcPr>
          <w:p w14:paraId="5E00B1B2" w14:textId="77777777" w:rsidR="00D13CC2" w:rsidRPr="00D2057F" w:rsidRDefault="00D13CC2" w:rsidP="00D13CC2">
            <w:pPr>
              <w:pStyle w:val="TB"/>
            </w:pPr>
            <w:r w:rsidRPr="00D2057F">
              <w:t>14.69</w:t>
            </w:r>
          </w:p>
        </w:tc>
        <w:tc>
          <w:tcPr>
            <w:tcW w:w="0" w:type="auto"/>
            <w:shd w:val="clear" w:color="auto" w:fill="auto"/>
            <w:noWrap/>
            <w:hideMark/>
          </w:tcPr>
          <w:p w14:paraId="5BADEAF4" w14:textId="77777777" w:rsidR="00D13CC2" w:rsidRPr="00D2057F" w:rsidRDefault="00D13CC2" w:rsidP="00D13CC2">
            <w:pPr>
              <w:pStyle w:val="TB"/>
            </w:pPr>
            <w:r w:rsidRPr="00D2057F">
              <w:t>24.86</w:t>
            </w:r>
          </w:p>
        </w:tc>
      </w:tr>
      <w:tr w:rsidR="00D13CC2" w:rsidRPr="00D2057F" w14:paraId="3321C312" w14:textId="77777777" w:rsidTr="00D13CC2">
        <w:trPr>
          <w:trHeight w:val="312"/>
        </w:trPr>
        <w:tc>
          <w:tcPr>
            <w:tcW w:w="0" w:type="auto"/>
            <w:shd w:val="clear" w:color="auto" w:fill="auto"/>
            <w:noWrap/>
            <w:hideMark/>
          </w:tcPr>
          <w:p w14:paraId="4CCC51F0" w14:textId="77777777" w:rsidR="00D13CC2" w:rsidRPr="00D2057F" w:rsidRDefault="00D13CC2" w:rsidP="00D13CC2">
            <w:pPr>
              <w:pStyle w:val="TB"/>
            </w:pPr>
            <w:r w:rsidRPr="00D2057F">
              <w:t>Doctoral degree</w:t>
            </w:r>
          </w:p>
        </w:tc>
        <w:tc>
          <w:tcPr>
            <w:tcW w:w="0" w:type="auto"/>
            <w:shd w:val="clear" w:color="auto" w:fill="auto"/>
            <w:noWrap/>
            <w:hideMark/>
          </w:tcPr>
          <w:p w14:paraId="55703496" w14:textId="77777777" w:rsidR="00D13CC2" w:rsidRPr="00D2057F" w:rsidRDefault="00D13CC2" w:rsidP="00D13CC2">
            <w:pPr>
              <w:pStyle w:val="TB"/>
            </w:pPr>
            <w:r w:rsidRPr="00D2057F">
              <w:t>0.60</w:t>
            </w:r>
          </w:p>
        </w:tc>
        <w:tc>
          <w:tcPr>
            <w:tcW w:w="0" w:type="auto"/>
            <w:shd w:val="clear" w:color="auto" w:fill="auto"/>
            <w:noWrap/>
            <w:hideMark/>
          </w:tcPr>
          <w:p w14:paraId="4C9E3482" w14:textId="77777777" w:rsidR="00D13CC2" w:rsidRPr="00D2057F" w:rsidRDefault="00D13CC2" w:rsidP="00D13CC2">
            <w:pPr>
              <w:pStyle w:val="TB"/>
            </w:pPr>
            <w:r w:rsidRPr="00D2057F">
              <w:t>1.03</w:t>
            </w:r>
          </w:p>
        </w:tc>
        <w:tc>
          <w:tcPr>
            <w:tcW w:w="0" w:type="auto"/>
            <w:shd w:val="clear" w:color="auto" w:fill="auto"/>
            <w:noWrap/>
            <w:hideMark/>
          </w:tcPr>
          <w:p w14:paraId="6C514D25" w14:textId="77777777" w:rsidR="00D13CC2" w:rsidRPr="00D2057F" w:rsidRDefault="00D13CC2" w:rsidP="00D13CC2">
            <w:pPr>
              <w:pStyle w:val="TB"/>
            </w:pPr>
            <w:r w:rsidRPr="00D2057F">
              <w:t>2.05</w:t>
            </w:r>
          </w:p>
        </w:tc>
        <w:tc>
          <w:tcPr>
            <w:tcW w:w="0" w:type="auto"/>
            <w:shd w:val="clear" w:color="auto" w:fill="auto"/>
            <w:noWrap/>
            <w:hideMark/>
          </w:tcPr>
          <w:p w14:paraId="06097031" w14:textId="77777777" w:rsidR="00D13CC2" w:rsidRPr="00D2057F" w:rsidRDefault="00D13CC2" w:rsidP="00D13CC2">
            <w:pPr>
              <w:pStyle w:val="TB"/>
            </w:pPr>
            <w:r w:rsidRPr="00D2057F">
              <w:t>6.53</w:t>
            </w:r>
          </w:p>
        </w:tc>
      </w:tr>
      <w:tr w:rsidR="00D13CC2" w:rsidRPr="00C44436" w14:paraId="7299123D" w14:textId="77777777" w:rsidTr="00D13CC2">
        <w:trPr>
          <w:trHeight w:val="312"/>
        </w:trPr>
        <w:tc>
          <w:tcPr>
            <w:tcW w:w="0" w:type="auto"/>
            <w:shd w:val="clear" w:color="auto" w:fill="auto"/>
            <w:noWrap/>
            <w:hideMark/>
          </w:tcPr>
          <w:p w14:paraId="31455704" w14:textId="77777777" w:rsidR="00D13CC2" w:rsidRPr="00D2057F" w:rsidRDefault="00D13CC2" w:rsidP="00D13CC2">
            <w:pPr>
              <w:pStyle w:val="TB"/>
            </w:pPr>
            <w:r w:rsidRPr="00D2057F">
              <w:t>Total</w:t>
            </w:r>
          </w:p>
        </w:tc>
        <w:tc>
          <w:tcPr>
            <w:tcW w:w="0" w:type="auto"/>
            <w:shd w:val="clear" w:color="auto" w:fill="auto"/>
            <w:noWrap/>
            <w:hideMark/>
          </w:tcPr>
          <w:p w14:paraId="4C280740" w14:textId="77777777" w:rsidR="00D13CC2" w:rsidRPr="00D2057F" w:rsidRDefault="00D13CC2" w:rsidP="00D13CC2">
            <w:pPr>
              <w:pStyle w:val="TB"/>
            </w:pPr>
            <w:r w:rsidRPr="00D2057F">
              <w:t>100.00</w:t>
            </w:r>
          </w:p>
        </w:tc>
        <w:tc>
          <w:tcPr>
            <w:tcW w:w="0" w:type="auto"/>
            <w:shd w:val="clear" w:color="auto" w:fill="auto"/>
            <w:noWrap/>
            <w:hideMark/>
          </w:tcPr>
          <w:p w14:paraId="36AAF113" w14:textId="77777777" w:rsidR="00D13CC2" w:rsidRPr="00D2057F" w:rsidRDefault="00D13CC2" w:rsidP="00D13CC2">
            <w:pPr>
              <w:pStyle w:val="TB"/>
            </w:pPr>
            <w:r w:rsidRPr="00D2057F">
              <w:t>100.00</w:t>
            </w:r>
          </w:p>
        </w:tc>
        <w:tc>
          <w:tcPr>
            <w:tcW w:w="0" w:type="auto"/>
            <w:shd w:val="clear" w:color="auto" w:fill="auto"/>
            <w:noWrap/>
            <w:hideMark/>
          </w:tcPr>
          <w:p w14:paraId="56EF430A" w14:textId="77777777" w:rsidR="00D13CC2" w:rsidRPr="00D2057F" w:rsidRDefault="00D13CC2" w:rsidP="00D13CC2">
            <w:pPr>
              <w:pStyle w:val="TB"/>
            </w:pPr>
            <w:r w:rsidRPr="00D2057F">
              <w:t>100.00</w:t>
            </w:r>
          </w:p>
        </w:tc>
        <w:tc>
          <w:tcPr>
            <w:tcW w:w="0" w:type="auto"/>
            <w:shd w:val="clear" w:color="auto" w:fill="auto"/>
            <w:noWrap/>
            <w:hideMark/>
          </w:tcPr>
          <w:p w14:paraId="33EBA802" w14:textId="77777777" w:rsidR="00D13CC2" w:rsidRPr="00D2057F" w:rsidRDefault="00D13CC2" w:rsidP="00D13CC2">
            <w:pPr>
              <w:pStyle w:val="TB"/>
            </w:pPr>
            <w:r w:rsidRPr="00D2057F">
              <w:t>100.00</w:t>
            </w:r>
          </w:p>
        </w:tc>
      </w:tr>
    </w:tbl>
    <w:p w14:paraId="26B1CF0D" w14:textId="1C8D2FBD" w:rsidR="00D13CC2" w:rsidRPr="00D2057F" w:rsidRDefault="00D13CC2" w:rsidP="00B66E85">
      <w:pPr>
        <w:pStyle w:val="SOLNP"/>
        <w:spacing w:before="240"/>
      </w:pPr>
      <w:r w:rsidRPr="00D2057F">
        <w:t xml:space="preserve">There is a large difference between the level of education for households with an income of </w:t>
      </w:r>
      <w:r w:rsidR="00D2057F">
        <w:t>less than</w:t>
      </w:r>
      <w:r w:rsidRPr="00D2057F">
        <w:t xml:space="preserve"> $25,000 and households with an income of $100,000 or more. For </w:t>
      </w:r>
      <w:r w:rsidRPr="00D2057F">
        <w:lastRenderedPageBreak/>
        <w:t>instance, 75.26% of households with an income of</w:t>
      </w:r>
      <w:r w:rsidR="00D2057F">
        <w:t xml:space="preserve"> less than</w:t>
      </w:r>
      <w:r w:rsidRPr="00D2057F">
        <w:t xml:space="preserve"> $25,000 are households in which the head of the household is a high school graduate</w:t>
      </w:r>
      <w:r w:rsidR="00D2057F">
        <w:t>,</w:t>
      </w:r>
      <w:r w:rsidRPr="00D2057F">
        <w:t xml:space="preserve"> </w:t>
      </w:r>
      <w:r w:rsidR="00D2057F">
        <w:t>b</w:t>
      </w:r>
      <w:r w:rsidRPr="00D2057F">
        <w:t>ut only 21.14% of households with an income level of $100,000 or more are households in which the head of the household is a high school graduate. It is interesting to note, however, that 45.95% of households with an income of $50,000 to $99,999 are households in which the head of the household his a high school graduate.</w:t>
      </w:r>
    </w:p>
    <w:p w14:paraId="0E60FFDD" w14:textId="1325C37E" w:rsidR="00D13CC2" w:rsidRPr="00D2057F" w:rsidRDefault="00D13CC2" w:rsidP="00211360">
      <w:pPr>
        <w:pStyle w:val="SOLNL"/>
        <w:ind w:left="840" w:hanging="840"/>
      </w:pPr>
      <w:r w:rsidRPr="00D2057F">
        <w:t>51. a.</w:t>
      </w:r>
      <w:r w:rsidRPr="00D2057F">
        <w:tab/>
        <w:t>The batting averages for the junior and senior years for each player are as follows:</w:t>
      </w:r>
    </w:p>
    <w:tbl>
      <w:tblPr>
        <w:tblW w:w="0" w:type="auto"/>
        <w:tblInd w:w="1615" w:type="dxa"/>
        <w:tblLook w:val="04A0" w:firstRow="1" w:lastRow="0" w:firstColumn="1" w:lastColumn="0" w:noHBand="0" w:noVBand="1"/>
      </w:tblPr>
      <w:tblGrid>
        <w:gridCol w:w="2520"/>
        <w:gridCol w:w="2520"/>
        <w:gridCol w:w="1800"/>
      </w:tblGrid>
      <w:tr w:rsidR="00AB3298" w:rsidRPr="00D2057F" w14:paraId="5513FDED" w14:textId="77777777" w:rsidTr="00AB3298">
        <w:tc>
          <w:tcPr>
            <w:tcW w:w="2520" w:type="dxa"/>
            <w:vMerge w:val="restart"/>
          </w:tcPr>
          <w:p w14:paraId="27E871D3" w14:textId="3375AA5C" w:rsidR="00AB3298" w:rsidRPr="00AB3298" w:rsidRDefault="00AB3298" w:rsidP="00AB3298">
            <w:pPr>
              <w:pStyle w:val="TSH1"/>
            </w:pPr>
            <w:r w:rsidRPr="00AB3298">
              <w:t>Junior year:</w:t>
            </w:r>
          </w:p>
        </w:tc>
        <w:tc>
          <w:tcPr>
            <w:tcW w:w="2520" w:type="dxa"/>
          </w:tcPr>
          <w:p w14:paraId="38DB40BD" w14:textId="3BA630F2" w:rsidR="00AB3298" w:rsidRPr="00D2057F" w:rsidRDefault="00AB3298" w:rsidP="00D13CC2">
            <w:pPr>
              <w:pStyle w:val="TB"/>
            </w:pPr>
            <w:r w:rsidRPr="00D2057F">
              <w:t xml:space="preserve">Allison </w:t>
            </w:r>
            <w:proofErr w:type="spellStart"/>
            <w:r w:rsidRPr="00D2057F">
              <w:t>Fealey</w:t>
            </w:r>
            <w:proofErr w:type="spellEnd"/>
          </w:p>
        </w:tc>
        <w:tc>
          <w:tcPr>
            <w:tcW w:w="1800" w:type="dxa"/>
          </w:tcPr>
          <w:p w14:paraId="4E4F58F1" w14:textId="77777777" w:rsidR="00AB3298" w:rsidRPr="00D2057F" w:rsidRDefault="00AB3298" w:rsidP="00D13CC2">
            <w:pPr>
              <w:pStyle w:val="TB"/>
            </w:pPr>
            <w:r w:rsidRPr="00D2057F">
              <w:t>15/40 = .375</w:t>
            </w:r>
          </w:p>
        </w:tc>
      </w:tr>
      <w:tr w:rsidR="00AB3298" w:rsidRPr="00D2057F" w14:paraId="11D7CFF8" w14:textId="77777777" w:rsidTr="00AB3298">
        <w:tc>
          <w:tcPr>
            <w:tcW w:w="2520" w:type="dxa"/>
            <w:vMerge/>
          </w:tcPr>
          <w:p w14:paraId="5175A1EE" w14:textId="77777777" w:rsidR="00AB3298" w:rsidRPr="00AB3298" w:rsidRDefault="00AB3298" w:rsidP="00AB3298">
            <w:pPr>
              <w:pStyle w:val="TSH1"/>
            </w:pPr>
          </w:p>
        </w:tc>
        <w:tc>
          <w:tcPr>
            <w:tcW w:w="2520" w:type="dxa"/>
          </w:tcPr>
          <w:p w14:paraId="7B0147E8" w14:textId="1B637469" w:rsidR="00AB3298" w:rsidRPr="00D2057F" w:rsidRDefault="00AB3298" w:rsidP="00D13CC2">
            <w:pPr>
              <w:pStyle w:val="TB"/>
            </w:pPr>
            <w:r w:rsidRPr="00D2057F">
              <w:t>Emily Janson</w:t>
            </w:r>
          </w:p>
        </w:tc>
        <w:tc>
          <w:tcPr>
            <w:tcW w:w="1800" w:type="dxa"/>
          </w:tcPr>
          <w:p w14:paraId="7B30952D" w14:textId="77777777" w:rsidR="00AB3298" w:rsidRPr="00D2057F" w:rsidRDefault="00AB3298" w:rsidP="00D13CC2">
            <w:pPr>
              <w:pStyle w:val="TB"/>
            </w:pPr>
            <w:r w:rsidRPr="00D2057F">
              <w:t>70/200 = .350</w:t>
            </w:r>
          </w:p>
        </w:tc>
      </w:tr>
      <w:tr w:rsidR="00AB3298" w:rsidRPr="00D2057F" w14:paraId="17558FCC" w14:textId="77777777" w:rsidTr="00AB3298">
        <w:tc>
          <w:tcPr>
            <w:tcW w:w="2520" w:type="dxa"/>
            <w:vMerge w:val="restart"/>
          </w:tcPr>
          <w:p w14:paraId="0D177BFD" w14:textId="36D75393" w:rsidR="00AB3298" w:rsidRPr="00AB3298" w:rsidRDefault="00AB3298" w:rsidP="00AB3298">
            <w:pPr>
              <w:pStyle w:val="TSH1"/>
            </w:pPr>
            <w:r w:rsidRPr="00AB3298">
              <w:t>Senior year:</w:t>
            </w:r>
          </w:p>
        </w:tc>
        <w:tc>
          <w:tcPr>
            <w:tcW w:w="2520" w:type="dxa"/>
          </w:tcPr>
          <w:p w14:paraId="1D40DF44" w14:textId="5ECA2C6F" w:rsidR="00AB3298" w:rsidRPr="00D2057F" w:rsidRDefault="00AB3298" w:rsidP="00D13CC2">
            <w:pPr>
              <w:pStyle w:val="TB"/>
            </w:pPr>
            <w:r w:rsidRPr="00D2057F">
              <w:t xml:space="preserve">Allison </w:t>
            </w:r>
            <w:proofErr w:type="spellStart"/>
            <w:r w:rsidRPr="00D2057F">
              <w:t>Fealey</w:t>
            </w:r>
            <w:proofErr w:type="spellEnd"/>
          </w:p>
        </w:tc>
        <w:tc>
          <w:tcPr>
            <w:tcW w:w="1800" w:type="dxa"/>
          </w:tcPr>
          <w:p w14:paraId="5CC1F15E" w14:textId="77777777" w:rsidR="00AB3298" w:rsidRPr="00D2057F" w:rsidRDefault="00AB3298" w:rsidP="00D13CC2">
            <w:pPr>
              <w:pStyle w:val="TB"/>
            </w:pPr>
            <w:r w:rsidRPr="00D2057F">
              <w:t>75/250 = .300</w:t>
            </w:r>
          </w:p>
        </w:tc>
      </w:tr>
      <w:tr w:rsidR="00AB3298" w:rsidRPr="00D2057F" w14:paraId="30D7F770" w14:textId="77777777" w:rsidTr="00AB3298">
        <w:tc>
          <w:tcPr>
            <w:tcW w:w="2520" w:type="dxa"/>
            <w:vMerge/>
          </w:tcPr>
          <w:p w14:paraId="62560046" w14:textId="77777777" w:rsidR="00AB3298" w:rsidRPr="00AB3298" w:rsidRDefault="00AB3298" w:rsidP="00AB3298">
            <w:pPr>
              <w:pStyle w:val="TSH1"/>
            </w:pPr>
          </w:p>
        </w:tc>
        <w:tc>
          <w:tcPr>
            <w:tcW w:w="2520" w:type="dxa"/>
          </w:tcPr>
          <w:p w14:paraId="487A471F" w14:textId="58FC4E55" w:rsidR="00AB3298" w:rsidRPr="00D2057F" w:rsidRDefault="00AB3298" w:rsidP="00D13CC2">
            <w:pPr>
              <w:pStyle w:val="TB"/>
            </w:pPr>
            <w:r w:rsidRPr="00D2057F">
              <w:t>Emily Janson</w:t>
            </w:r>
          </w:p>
        </w:tc>
        <w:tc>
          <w:tcPr>
            <w:tcW w:w="1800" w:type="dxa"/>
          </w:tcPr>
          <w:p w14:paraId="16074B14" w14:textId="77777777" w:rsidR="00AB3298" w:rsidRPr="00D2057F" w:rsidRDefault="00AB3298" w:rsidP="00D13CC2">
            <w:pPr>
              <w:pStyle w:val="TB"/>
            </w:pPr>
            <w:r w:rsidRPr="00D2057F">
              <w:t>35/120 = .292</w:t>
            </w:r>
          </w:p>
        </w:tc>
      </w:tr>
    </w:tbl>
    <w:p w14:paraId="683C4DDD" w14:textId="0035CEB4" w:rsidR="00D13CC2" w:rsidRPr="00AB3298" w:rsidRDefault="00D13CC2" w:rsidP="00D13CC2">
      <w:pPr>
        <w:pStyle w:val="SOLNP"/>
      </w:pPr>
      <w:r w:rsidRPr="00AB3298">
        <w:t xml:space="preserve">Because Allison </w:t>
      </w:r>
      <w:proofErr w:type="spellStart"/>
      <w:r w:rsidRPr="00AB3298">
        <w:t>Fealey</w:t>
      </w:r>
      <w:proofErr w:type="spellEnd"/>
      <w:r w:rsidRPr="00AB3298">
        <w:t xml:space="preserve"> had the higher batting average in both her junior year and senior year, </w:t>
      </w:r>
      <w:r w:rsidR="00AB3298">
        <w:t>she</w:t>
      </w:r>
      <w:r w:rsidRPr="00AB3298">
        <w:t xml:space="preserve"> should receive the scholarship offer.</w:t>
      </w:r>
    </w:p>
    <w:p w14:paraId="6C8410BE" w14:textId="7FB307E8" w:rsidR="00D13CC2" w:rsidRPr="00AB3298" w:rsidRDefault="00D13CC2" w:rsidP="00D13CC2">
      <w:pPr>
        <w:pStyle w:val="SOLNLLL"/>
        <w:tabs>
          <w:tab w:val="left" w:pos="2520"/>
        </w:tabs>
      </w:pPr>
      <w:r w:rsidRPr="00AB3298">
        <w:t>b.</w:t>
      </w:r>
      <w:r w:rsidRPr="00AB3298">
        <w:tab/>
        <w:t>The combined or aggregated two-year cross</w:t>
      </w:r>
      <w:r w:rsidR="00320B8E">
        <w:t>-</w:t>
      </w:r>
      <w:r w:rsidRPr="00AB3298">
        <w:t>tabulation is as follows:</w:t>
      </w:r>
    </w:p>
    <w:tbl>
      <w:tblPr>
        <w:tblW w:w="6035" w:type="dxa"/>
        <w:tblInd w:w="2335" w:type="dxa"/>
        <w:tblLook w:val="00A0" w:firstRow="1" w:lastRow="0" w:firstColumn="1" w:lastColumn="0" w:noHBand="0" w:noVBand="0"/>
      </w:tblPr>
      <w:tblGrid>
        <w:gridCol w:w="1890"/>
        <w:gridCol w:w="1890"/>
        <w:gridCol w:w="2255"/>
      </w:tblGrid>
      <w:tr w:rsidR="00D13CC2" w:rsidRPr="00D27E53" w14:paraId="6F330F89" w14:textId="77777777" w:rsidTr="002C2DDE">
        <w:trPr>
          <w:trHeight w:val="315"/>
        </w:trPr>
        <w:tc>
          <w:tcPr>
            <w:tcW w:w="1890" w:type="dxa"/>
            <w:noWrap/>
            <w:vAlign w:val="bottom"/>
          </w:tcPr>
          <w:p w14:paraId="41640CDC" w14:textId="77777777" w:rsidR="00D13CC2" w:rsidRPr="00D27E53" w:rsidRDefault="00D13CC2" w:rsidP="00D13CC2">
            <w:pPr>
              <w:pStyle w:val="TCH1"/>
            </w:pPr>
          </w:p>
        </w:tc>
        <w:tc>
          <w:tcPr>
            <w:tcW w:w="4145" w:type="dxa"/>
            <w:gridSpan w:val="2"/>
            <w:noWrap/>
            <w:vAlign w:val="bottom"/>
          </w:tcPr>
          <w:p w14:paraId="364E26CB" w14:textId="0C106841" w:rsidR="00D13CC2" w:rsidRPr="00D27E53" w:rsidRDefault="00D13CC2" w:rsidP="00D13CC2">
            <w:pPr>
              <w:pStyle w:val="TCH1"/>
            </w:pPr>
            <w:r w:rsidRPr="00D27E53">
              <w:t xml:space="preserve">Combined </w:t>
            </w:r>
            <w:r w:rsidR="002C2DDE">
              <w:t>Two</w:t>
            </w:r>
            <w:r w:rsidRPr="00D27E53">
              <w:t>-Year Batting</w:t>
            </w:r>
          </w:p>
        </w:tc>
      </w:tr>
      <w:tr w:rsidR="00D13CC2" w:rsidRPr="00D27E53" w14:paraId="5DBB383B" w14:textId="77777777" w:rsidTr="005F4656">
        <w:trPr>
          <w:trHeight w:val="315"/>
        </w:trPr>
        <w:tc>
          <w:tcPr>
            <w:tcW w:w="1890" w:type="dxa"/>
            <w:tcBorders>
              <w:bottom w:val="single" w:sz="4" w:space="0" w:color="auto"/>
            </w:tcBorders>
            <w:noWrap/>
            <w:vAlign w:val="bottom"/>
          </w:tcPr>
          <w:p w14:paraId="14E7FA27" w14:textId="71B079F8" w:rsidR="00D13CC2" w:rsidRPr="00D27E53" w:rsidRDefault="00D13CC2" w:rsidP="00D13CC2">
            <w:pPr>
              <w:pStyle w:val="TCH1"/>
            </w:pPr>
            <w:r w:rsidRPr="00D27E53">
              <w:t>Outcome</w:t>
            </w:r>
          </w:p>
        </w:tc>
        <w:tc>
          <w:tcPr>
            <w:tcW w:w="1890" w:type="dxa"/>
            <w:tcBorders>
              <w:bottom w:val="single" w:sz="4" w:space="0" w:color="auto"/>
            </w:tcBorders>
            <w:noWrap/>
            <w:vAlign w:val="bottom"/>
          </w:tcPr>
          <w:p w14:paraId="2274558E" w14:textId="77777777" w:rsidR="00D13CC2" w:rsidRPr="00D27E53" w:rsidRDefault="00D13CC2" w:rsidP="00D13CC2">
            <w:pPr>
              <w:pStyle w:val="TCH2"/>
            </w:pPr>
            <w:r w:rsidRPr="00D27E53">
              <w:t xml:space="preserve">A. </w:t>
            </w:r>
            <w:proofErr w:type="spellStart"/>
            <w:r w:rsidRPr="00D27E53">
              <w:t>Fealey</w:t>
            </w:r>
            <w:proofErr w:type="spellEnd"/>
          </w:p>
        </w:tc>
        <w:tc>
          <w:tcPr>
            <w:tcW w:w="2255" w:type="dxa"/>
            <w:tcBorders>
              <w:bottom w:val="single" w:sz="4" w:space="0" w:color="auto"/>
            </w:tcBorders>
            <w:noWrap/>
            <w:vAlign w:val="bottom"/>
          </w:tcPr>
          <w:p w14:paraId="6402E294" w14:textId="77777777" w:rsidR="00D13CC2" w:rsidRPr="00D27E53" w:rsidRDefault="00D13CC2" w:rsidP="00D13CC2">
            <w:pPr>
              <w:pStyle w:val="TCH2"/>
            </w:pPr>
            <w:r w:rsidRPr="00D27E53">
              <w:t>E. Jansen</w:t>
            </w:r>
          </w:p>
        </w:tc>
      </w:tr>
      <w:tr w:rsidR="00D13CC2" w:rsidRPr="00D27E53" w14:paraId="4B410C8C" w14:textId="77777777" w:rsidTr="005F4656">
        <w:trPr>
          <w:trHeight w:val="315"/>
        </w:trPr>
        <w:tc>
          <w:tcPr>
            <w:tcW w:w="1890" w:type="dxa"/>
            <w:tcBorders>
              <w:top w:val="single" w:sz="4" w:space="0" w:color="auto"/>
              <w:left w:val="single" w:sz="4" w:space="0" w:color="auto"/>
            </w:tcBorders>
            <w:noWrap/>
            <w:vAlign w:val="bottom"/>
          </w:tcPr>
          <w:p w14:paraId="726921EC" w14:textId="77777777" w:rsidR="00D13CC2" w:rsidRPr="00D27E53" w:rsidRDefault="00D13CC2" w:rsidP="00D13CC2">
            <w:pPr>
              <w:pStyle w:val="TB"/>
            </w:pPr>
            <w:r w:rsidRPr="00D27E53">
              <w:t>Hit</w:t>
            </w:r>
          </w:p>
        </w:tc>
        <w:tc>
          <w:tcPr>
            <w:tcW w:w="1890" w:type="dxa"/>
            <w:tcBorders>
              <w:top w:val="single" w:sz="4" w:space="0" w:color="auto"/>
            </w:tcBorders>
            <w:noWrap/>
            <w:vAlign w:val="bottom"/>
          </w:tcPr>
          <w:p w14:paraId="4647498E" w14:textId="77777777" w:rsidR="00D13CC2" w:rsidRPr="00D27E53" w:rsidRDefault="00D13CC2" w:rsidP="00D13CC2">
            <w:pPr>
              <w:pStyle w:val="TB"/>
            </w:pPr>
            <w:r w:rsidRPr="00D27E53">
              <w:t>90</w:t>
            </w:r>
          </w:p>
        </w:tc>
        <w:tc>
          <w:tcPr>
            <w:tcW w:w="2255" w:type="dxa"/>
            <w:tcBorders>
              <w:top w:val="single" w:sz="4" w:space="0" w:color="auto"/>
              <w:right w:val="single" w:sz="4" w:space="0" w:color="auto"/>
            </w:tcBorders>
            <w:noWrap/>
            <w:vAlign w:val="bottom"/>
          </w:tcPr>
          <w:p w14:paraId="37DD98F0" w14:textId="77777777" w:rsidR="00D13CC2" w:rsidRPr="00D27E53" w:rsidRDefault="00D13CC2" w:rsidP="00D13CC2">
            <w:pPr>
              <w:pStyle w:val="TB"/>
            </w:pPr>
            <w:r w:rsidRPr="00D27E53">
              <w:t>105</w:t>
            </w:r>
          </w:p>
        </w:tc>
      </w:tr>
      <w:tr w:rsidR="00D13CC2" w:rsidRPr="00D27E53" w14:paraId="3EF608C2" w14:textId="77777777" w:rsidTr="005F4656">
        <w:trPr>
          <w:trHeight w:val="315"/>
        </w:trPr>
        <w:tc>
          <w:tcPr>
            <w:tcW w:w="1890" w:type="dxa"/>
            <w:tcBorders>
              <w:left w:val="single" w:sz="4" w:space="0" w:color="auto"/>
              <w:bottom w:val="single" w:sz="4" w:space="0" w:color="auto"/>
            </w:tcBorders>
            <w:noWrap/>
            <w:vAlign w:val="bottom"/>
          </w:tcPr>
          <w:p w14:paraId="198B3D24" w14:textId="77777777" w:rsidR="00D13CC2" w:rsidRPr="00D27E53" w:rsidRDefault="00D13CC2" w:rsidP="00D13CC2">
            <w:pPr>
              <w:pStyle w:val="TB"/>
            </w:pPr>
            <w:r w:rsidRPr="00D27E53">
              <w:t>No Hit</w:t>
            </w:r>
          </w:p>
        </w:tc>
        <w:tc>
          <w:tcPr>
            <w:tcW w:w="1890" w:type="dxa"/>
            <w:tcBorders>
              <w:bottom w:val="single" w:sz="4" w:space="0" w:color="auto"/>
            </w:tcBorders>
            <w:noWrap/>
            <w:vAlign w:val="bottom"/>
          </w:tcPr>
          <w:p w14:paraId="0DB53F3C" w14:textId="77777777" w:rsidR="00D13CC2" w:rsidRPr="00D27E53" w:rsidRDefault="00D13CC2" w:rsidP="00D13CC2">
            <w:pPr>
              <w:pStyle w:val="TB"/>
            </w:pPr>
            <w:r w:rsidRPr="00D27E53">
              <w:t>200</w:t>
            </w:r>
          </w:p>
        </w:tc>
        <w:tc>
          <w:tcPr>
            <w:tcW w:w="2255" w:type="dxa"/>
            <w:tcBorders>
              <w:bottom w:val="single" w:sz="4" w:space="0" w:color="auto"/>
              <w:right w:val="single" w:sz="4" w:space="0" w:color="auto"/>
            </w:tcBorders>
            <w:noWrap/>
            <w:vAlign w:val="bottom"/>
          </w:tcPr>
          <w:p w14:paraId="7D479A43" w14:textId="77777777" w:rsidR="00D13CC2" w:rsidRPr="00D27E53" w:rsidRDefault="00D13CC2" w:rsidP="00D13CC2">
            <w:pPr>
              <w:pStyle w:val="TB"/>
            </w:pPr>
            <w:r w:rsidRPr="00D27E53">
              <w:t>215</w:t>
            </w:r>
          </w:p>
        </w:tc>
      </w:tr>
      <w:tr w:rsidR="00D13CC2" w:rsidRPr="001974B9" w14:paraId="1DAAEA79" w14:textId="77777777" w:rsidTr="005F4656">
        <w:trPr>
          <w:trHeight w:val="315"/>
        </w:trPr>
        <w:tc>
          <w:tcPr>
            <w:tcW w:w="1890" w:type="dxa"/>
            <w:tcBorders>
              <w:top w:val="single" w:sz="4" w:space="0" w:color="auto"/>
            </w:tcBorders>
            <w:noWrap/>
            <w:vAlign w:val="bottom"/>
          </w:tcPr>
          <w:p w14:paraId="7FBABD3C" w14:textId="77777777" w:rsidR="00D13CC2" w:rsidRPr="00D27E53" w:rsidRDefault="00D13CC2" w:rsidP="00D13CC2">
            <w:pPr>
              <w:pStyle w:val="TB"/>
            </w:pPr>
            <w:r w:rsidRPr="00D27E53">
              <w:t>Total At Bats</w:t>
            </w:r>
          </w:p>
        </w:tc>
        <w:tc>
          <w:tcPr>
            <w:tcW w:w="1890" w:type="dxa"/>
            <w:tcBorders>
              <w:top w:val="single" w:sz="4" w:space="0" w:color="auto"/>
            </w:tcBorders>
            <w:noWrap/>
            <w:vAlign w:val="bottom"/>
          </w:tcPr>
          <w:p w14:paraId="39FAA0EE" w14:textId="77777777" w:rsidR="00D13CC2" w:rsidRPr="00D27E53" w:rsidRDefault="00D13CC2" w:rsidP="00D13CC2">
            <w:pPr>
              <w:pStyle w:val="TB"/>
            </w:pPr>
            <w:r w:rsidRPr="00D27E53">
              <w:t>290</w:t>
            </w:r>
          </w:p>
        </w:tc>
        <w:tc>
          <w:tcPr>
            <w:tcW w:w="2255" w:type="dxa"/>
            <w:tcBorders>
              <w:top w:val="single" w:sz="4" w:space="0" w:color="auto"/>
            </w:tcBorders>
            <w:noWrap/>
            <w:vAlign w:val="bottom"/>
          </w:tcPr>
          <w:p w14:paraId="5EFCA74C" w14:textId="77777777" w:rsidR="00D13CC2" w:rsidRPr="00D27E53" w:rsidRDefault="00D13CC2" w:rsidP="00D13CC2">
            <w:pPr>
              <w:pStyle w:val="TB"/>
            </w:pPr>
            <w:r w:rsidRPr="00D27E53">
              <w:t>320</w:t>
            </w:r>
          </w:p>
        </w:tc>
      </w:tr>
    </w:tbl>
    <w:p w14:paraId="40F1F1F5" w14:textId="2B4780B2" w:rsidR="00D13CC2" w:rsidRPr="002C2DDE" w:rsidRDefault="00D13CC2" w:rsidP="00D13CC2">
      <w:pPr>
        <w:pStyle w:val="SOLNP"/>
      </w:pPr>
      <w:r w:rsidRPr="002C2DDE">
        <w:t>Based on this cross</w:t>
      </w:r>
      <w:r w:rsidR="00320B8E">
        <w:t>-</w:t>
      </w:r>
      <w:r w:rsidRPr="002C2DDE">
        <w:t>tabulation, the batting average for each player is as follows:</w:t>
      </w:r>
    </w:p>
    <w:p w14:paraId="1CDC2138" w14:textId="35A57265" w:rsidR="00D13CC2" w:rsidRPr="002C2DDE" w:rsidRDefault="00D13CC2" w:rsidP="00D13CC2">
      <w:pPr>
        <w:pStyle w:val="TT"/>
      </w:pPr>
      <w:r w:rsidRPr="002C2DDE">
        <w:t>Combined Junior</w:t>
      </w:r>
      <w:r w:rsidR="002C2DDE">
        <w:t>–</w:t>
      </w:r>
      <w:r w:rsidRPr="002C2DDE">
        <w:t>Senior Years</w:t>
      </w:r>
    </w:p>
    <w:tbl>
      <w:tblPr>
        <w:tblW w:w="0" w:type="auto"/>
        <w:tblInd w:w="1165" w:type="dxa"/>
        <w:tblLook w:val="04A0" w:firstRow="1" w:lastRow="0" w:firstColumn="1" w:lastColumn="0" w:noHBand="0" w:noVBand="1"/>
      </w:tblPr>
      <w:tblGrid>
        <w:gridCol w:w="2340"/>
        <w:gridCol w:w="1800"/>
      </w:tblGrid>
      <w:tr w:rsidR="00D13CC2" w:rsidRPr="002C2DDE" w14:paraId="2B3CA9F2" w14:textId="77777777" w:rsidTr="00D13CC2">
        <w:tc>
          <w:tcPr>
            <w:tcW w:w="2340" w:type="dxa"/>
          </w:tcPr>
          <w:p w14:paraId="43F31352" w14:textId="1A4418EE" w:rsidR="00D13CC2" w:rsidRPr="002C2DDE" w:rsidRDefault="00D13CC2" w:rsidP="00D13CC2">
            <w:pPr>
              <w:pStyle w:val="TB"/>
              <w:ind w:left="0" w:firstLine="0"/>
              <w:rPr>
                <w:rFonts w:cs="Times New Roman"/>
              </w:rPr>
            </w:pPr>
            <w:r w:rsidRPr="002C2DDE">
              <w:rPr>
                <w:rFonts w:cs="Times New Roman"/>
              </w:rPr>
              <w:lastRenderedPageBreak/>
              <w:t xml:space="preserve">Allison </w:t>
            </w:r>
            <w:proofErr w:type="spellStart"/>
            <w:r w:rsidRPr="002C2DDE">
              <w:rPr>
                <w:rFonts w:cs="Times New Roman"/>
              </w:rPr>
              <w:t>Fealey</w:t>
            </w:r>
            <w:proofErr w:type="spellEnd"/>
          </w:p>
        </w:tc>
        <w:tc>
          <w:tcPr>
            <w:tcW w:w="1800" w:type="dxa"/>
          </w:tcPr>
          <w:p w14:paraId="5F39108C" w14:textId="77777777" w:rsidR="00D13CC2" w:rsidRPr="002C2DDE" w:rsidRDefault="00D13CC2" w:rsidP="00D13CC2">
            <w:pPr>
              <w:pStyle w:val="TB"/>
              <w:ind w:left="0" w:firstLine="0"/>
              <w:rPr>
                <w:rFonts w:cs="Times New Roman"/>
              </w:rPr>
            </w:pPr>
            <w:r w:rsidRPr="002C2DDE">
              <w:rPr>
                <w:rFonts w:cs="Times New Roman"/>
              </w:rPr>
              <w:t>90/290 = .310</w:t>
            </w:r>
          </w:p>
        </w:tc>
      </w:tr>
      <w:tr w:rsidR="00D13CC2" w:rsidRPr="00FB1194" w14:paraId="196F394B" w14:textId="77777777" w:rsidTr="00D13CC2">
        <w:tc>
          <w:tcPr>
            <w:tcW w:w="2340" w:type="dxa"/>
          </w:tcPr>
          <w:p w14:paraId="51506FA5" w14:textId="77777777" w:rsidR="00D13CC2" w:rsidRPr="002C2DDE" w:rsidRDefault="00D13CC2" w:rsidP="00D13CC2">
            <w:pPr>
              <w:pStyle w:val="TB"/>
              <w:ind w:left="0" w:firstLine="0"/>
              <w:rPr>
                <w:rFonts w:cs="Times New Roman"/>
              </w:rPr>
            </w:pPr>
            <w:r w:rsidRPr="002C2DDE">
              <w:rPr>
                <w:rFonts w:cs="Times New Roman"/>
              </w:rPr>
              <w:t>Emily Janson</w:t>
            </w:r>
          </w:p>
        </w:tc>
        <w:tc>
          <w:tcPr>
            <w:tcW w:w="1800" w:type="dxa"/>
          </w:tcPr>
          <w:p w14:paraId="15D7F8C4" w14:textId="77777777" w:rsidR="00D13CC2" w:rsidRPr="002C2DDE" w:rsidRDefault="00D13CC2" w:rsidP="00D13CC2">
            <w:pPr>
              <w:pStyle w:val="TB"/>
              <w:ind w:left="0" w:firstLine="0"/>
              <w:rPr>
                <w:rFonts w:cs="Times New Roman"/>
              </w:rPr>
            </w:pPr>
            <w:r w:rsidRPr="002C2DDE">
              <w:rPr>
                <w:rFonts w:cs="Times New Roman"/>
              </w:rPr>
              <w:t>105/320 = .328</w:t>
            </w:r>
          </w:p>
        </w:tc>
      </w:tr>
    </w:tbl>
    <w:p w14:paraId="5AF5ADAA" w14:textId="7120F412" w:rsidR="00D13CC2" w:rsidRPr="00320B8E" w:rsidRDefault="00D13CC2" w:rsidP="00D13CC2">
      <w:pPr>
        <w:pStyle w:val="SOLNP"/>
      </w:pPr>
      <w:r w:rsidRPr="00320B8E">
        <w:t xml:space="preserve">Because Emily Janson has the higher batting average over the combined junior and senior years, </w:t>
      </w:r>
      <w:r w:rsidR="002D0A8A">
        <w:t>she</w:t>
      </w:r>
      <w:r w:rsidRPr="00320B8E">
        <w:t xml:space="preserve"> should receive the scholarship offer.</w:t>
      </w:r>
    </w:p>
    <w:p w14:paraId="1E142E2C" w14:textId="124348AB" w:rsidR="00D13CC2" w:rsidRPr="00320B8E" w:rsidRDefault="00D13CC2" w:rsidP="002D0A8A">
      <w:pPr>
        <w:pStyle w:val="SOLNLLL"/>
        <w:tabs>
          <w:tab w:val="left" w:pos="2430"/>
        </w:tabs>
      </w:pPr>
      <w:r w:rsidRPr="00320B8E">
        <w:t>c.</w:t>
      </w:r>
      <w:r w:rsidRPr="00320B8E">
        <w:tab/>
        <w:t xml:space="preserve">The recommendations in parts </w:t>
      </w:r>
      <w:r w:rsidR="00765ED2">
        <w:t>a</w:t>
      </w:r>
      <w:r w:rsidRPr="00320B8E">
        <w:t xml:space="preserve"> and </w:t>
      </w:r>
      <w:r w:rsidR="00765ED2">
        <w:t>b</w:t>
      </w:r>
      <w:r w:rsidRPr="00320B8E">
        <w:t xml:space="preserve"> are not consistent. This is an example of Simpson</w:t>
      </w:r>
      <w:r w:rsidR="00B077AF" w:rsidRPr="00320B8E">
        <w:t>’</w:t>
      </w:r>
      <w:r w:rsidRPr="00320B8E">
        <w:t xml:space="preserve">s </w:t>
      </w:r>
      <w:r w:rsidR="00585487">
        <w:t>p</w:t>
      </w:r>
      <w:r w:rsidR="00585487" w:rsidRPr="00320B8E">
        <w:t>aradox</w:t>
      </w:r>
      <w:r w:rsidRPr="00320B8E">
        <w:t>. It shows that in interpreting the results based on separate or unaggregated cross</w:t>
      </w:r>
      <w:r w:rsidR="00320B8E" w:rsidRPr="00320B8E">
        <w:t>-</w:t>
      </w:r>
      <w:r w:rsidRPr="00320B8E">
        <w:t xml:space="preserve">tabulations, the conclusion can be reversed when the </w:t>
      </w:r>
      <w:r w:rsidR="00320B8E" w:rsidRPr="00320B8E">
        <w:t>cross-t</w:t>
      </w:r>
      <w:r w:rsidRPr="00320B8E">
        <w:t>abulations are grouped or aggregated. When Simpson</w:t>
      </w:r>
      <w:r w:rsidR="00B077AF" w:rsidRPr="00320B8E">
        <w:t>’</w:t>
      </w:r>
      <w:r w:rsidRPr="00320B8E">
        <w:t xml:space="preserve">s </w:t>
      </w:r>
      <w:r w:rsidR="005F4656">
        <w:t>p</w:t>
      </w:r>
      <w:r w:rsidR="005F4656" w:rsidRPr="00320B8E">
        <w:t xml:space="preserve">aradox </w:t>
      </w:r>
      <w:r w:rsidRPr="00320B8E">
        <w:t xml:space="preserve">is present, the decision maker will have to decide whether the unaggregated or aggregated form of the </w:t>
      </w:r>
      <w:r w:rsidR="00320B8E" w:rsidRPr="00320B8E">
        <w:t>cross-t</w:t>
      </w:r>
      <w:r w:rsidRPr="00320B8E">
        <w:t xml:space="preserve">abulation is </w:t>
      </w:r>
      <w:r w:rsidR="005F4656">
        <w:t>more</w:t>
      </w:r>
      <w:r w:rsidRPr="00320B8E">
        <w:t xml:space="preserve"> helpful in identifying the desired conclusion. </w:t>
      </w:r>
      <w:r w:rsidRPr="00765ED2">
        <w:rPr>
          <w:i/>
        </w:rPr>
        <w:t>Note:</w:t>
      </w:r>
      <w:r w:rsidRPr="00320B8E">
        <w:t xml:space="preserve"> The authors prefer the recommendation to offer the scholarship to Emily Janson because it is based on the aggregated performance for both players over a larger number of </w:t>
      </w:r>
      <w:r w:rsidR="002D0A8A">
        <w:t>at bat</w:t>
      </w:r>
      <w:r w:rsidRPr="00320B8E">
        <w:t xml:space="preserve">s. But this is a judgment or personal preference decision. Others may prefer the conclusion based on using the unaggregated approach in part </w:t>
      </w:r>
      <w:r w:rsidR="00765ED2">
        <w:t>a</w:t>
      </w:r>
      <w:r w:rsidRPr="00320B8E">
        <w:t>.</w:t>
      </w:r>
    </w:p>
    <w:p w14:paraId="073C188B" w14:textId="70BEA566" w:rsidR="00D13CC2" w:rsidRPr="00C37221" w:rsidRDefault="00D13CC2" w:rsidP="00D13CC2">
      <w:pPr>
        <w:pStyle w:val="SOLNL"/>
      </w:pPr>
      <w:r w:rsidRPr="00C37221">
        <w:t>52 a.</w:t>
      </w:r>
    </w:p>
    <w:tbl>
      <w:tblPr>
        <w:tblW w:w="0" w:type="auto"/>
        <w:tblInd w:w="715" w:type="dxa"/>
        <w:tblLook w:val="04A0" w:firstRow="1" w:lastRow="0" w:firstColumn="1" w:lastColumn="0" w:noHBand="0" w:noVBand="1"/>
      </w:tblPr>
      <w:tblGrid>
        <w:gridCol w:w="2790"/>
        <w:gridCol w:w="1710"/>
        <w:gridCol w:w="1170"/>
        <w:gridCol w:w="990"/>
        <w:gridCol w:w="1754"/>
      </w:tblGrid>
      <w:tr w:rsidR="00D13CC2" w:rsidRPr="00C37221" w14:paraId="202B17B0" w14:textId="77777777" w:rsidTr="00D13CC2">
        <w:trPr>
          <w:trHeight w:val="312"/>
        </w:trPr>
        <w:tc>
          <w:tcPr>
            <w:tcW w:w="2790" w:type="dxa"/>
            <w:noWrap/>
          </w:tcPr>
          <w:p w14:paraId="278635B5" w14:textId="77777777" w:rsidR="00D13CC2" w:rsidRPr="00C37221" w:rsidRDefault="00D13CC2" w:rsidP="00D13CC2">
            <w:pPr>
              <w:pStyle w:val="TCH1"/>
            </w:pPr>
          </w:p>
        </w:tc>
        <w:tc>
          <w:tcPr>
            <w:tcW w:w="3870" w:type="dxa"/>
            <w:gridSpan w:val="3"/>
            <w:noWrap/>
          </w:tcPr>
          <w:p w14:paraId="62C736D8" w14:textId="6C7C4DFE" w:rsidR="00D13CC2" w:rsidRPr="00C37221" w:rsidRDefault="00D13CC2" w:rsidP="00D13CC2">
            <w:pPr>
              <w:pStyle w:val="TCH1"/>
            </w:pPr>
            <w:r w:rsidRPr="00C37221">
              <w:t>Size of Company</w:t>
            </w:r>
          </w:p>
        </w:tc>
        <w:tc>
          <w:tcPr>
            <w:tcW w:w="1754" w:type="dxa"/>
            <w:noWrap/>
          </w:tcPr>
          <w:p w14:paraId="0F8FF15C" w14:textId="77777777" w:rsidR="00D13CC2" w:rsidRPr="00C37221" w:rsidRDefault="00D13CC2" w:rsidP="00D13CC2">
            <w:pPr>
              <w:pStyle w:val="TCH1"/>
            </w:pPr>
          </w:p>
        </w:tc>
      </w:tr>
      <w:tr w:rsidR="00D13CC2" w:rsidRPr="00C37221" w14:paraId="2D31C857" w14:textId="77777777" w:rsidTr="00D13CC2">
        <w:trPr>
          <w:trHeight w:val="312"/>
        </w:trPr>
        <w:tc>
          <w:tcPr>
            <w:tcW w:w="2790" w:type="dxa"/>
            <w:noWrap/>
            <w:hideMark/>
          </w:tcPr>
          <w:p w14:paraId="3038766F" w14:textId="44303E3A" w:rsidR="00D13CC2" w:rsidRPr="00C37221" w:rsidRDefault="00D13CC2" w:rsidP="00D13CC2">
            <w:pPr>
              <w:pStyle w:val="TCH1"/>
            </w:pPr>
            <w:r w:rsidRPr="00C37221">
              <w:t>Job Growth (%)</w:t>
            </w:r>
          </w:p>
        </w:tc>
        <w:tc>
          <w:tcPr>
            <w:tcW w:w="1710" w:type="dxa"/>
            <w:noWrap/>
            <w:hideMark/>
          </w:tcPr>
          <w:p w14:paraId="01243C59" w14:textId="70471860" w:rsidR="00D13CC2" w:rsidRPr="00C37221" w:rsidRDefault="00D13CC2" w:rsidP="00D13CC2">
            <w:pPr>
              <w:pStyle w:val="TCH2"/>
            </w:pPr>
            <w:r w:rsidRPr="00C37221">
              <w:t>Small</w:t>
            </w:r>
          </w:p>
        </w:tc>
        <w:tc>
          <w:tcPr>
            <w:tcW w:w="1170" w:type="dxa"/>
            <w:noWrap/>
            <w:hideMark/>
          </w:tcPr>
          <w:p w14:paraId="662BC266" w14:textId="77777777" w:rsidR="00D13CC2" w:rsidRPr="00C37221" w:rsidRDefault="00D13CC2" w:rsidP="00D13CC2">
            <w:pPr>
              <w:pStyle w:val="TCH2"/>
            </w:pPr>
            <w:r w:rsidRPr="00C37221">
              <w:t>Midsized</w:t>
            </w:r>
          </w:p>
        </w:tc>
        <w:tc>
          <w:tcPr>
            <w:tcW w:w="990" w:type="dxa"/>
            <w:noWrap/>
            <w:hideMark/>
          </w:tcPr>
          <w:p w14:paraId="37CDB95E" w14:textId="77777777" w:rsidR="00D13CC2" w:rsidRPr="00C37221" w:rsidRDefault="00D13CC2" w:rsidP="00D13CC2">
            <w:pPr>
              <w:pStyle w:val="TCH2"/>
            </w:pPr>
            <w:r w:rsidRPr="00C37221">
              <w:t>Large</w:t>
            </w:r>
          </w:p>
        </w:tc>
        <w:tc>
          <w:tcPr>
            <w:tcW w:w="1754" w:type="dxa"/>
            <w:noWrap/>
            <w:hideMark/>
          </w:tcPr>
          <w:p w14:paraId="6A4D292E" w14:textId="09D002AD" w:rsidR="00D13CC2" w:rsidRPr="00C37221" w:rsidRDefault="00D13CC2" w:rsidP="00D13CC2">
            <w:pPr>
              <w:pStyle w:val="TCH1"/>
            </w:pPr>
            <w:r w:rsidRPr="00C37221">
              <w:t>Total</w:t>
            </w:r>
          </w:p>
        </w:tc>
      </w:tr>
      <w:tr w:rsidR="00D13CC2" w:rsidRPr="00C37221" w14:paraId="4F9C1CDA" w14:textId="77777777" w:rsidTr="00D13CC2">
        <w:trPr>
          <w:trHeight w:val="312"/>
        </w:trPr>
        <w:tc>
          <w:tcPr>
            <w:tcW w:w="2790" w:type="dxa"/>
            <w:noWrap/>
            <w:hideMark/>
          </w:tcPr>
          <w:p w14:paraId="69DF8A65" w14:textId="70A7D550" w:rsidR="00D13CC2" w:rsidRPr="00C37221" w:rsidRDefault="00D13CC2" w:rsidP="00D13CC2">
            <w:pPr>
              <w:pStyle w:val="TB"/>
            </w:pPr>
            <w:r w:rsidRPr="00C37221">
              <w:t>–10–0</w:t>
            </w:r>
          </w:p>
        </w:tc>
        <w:tc>
          <w:tcPr>
            <w:tcW w:w="1710" w:type="dxa"/>
            <w:noWrap/>
            <w:hideMark/>
          </w:tcPr>
          <w:p w14:paraId="3FCD27E6" w14:textId="77777777" w:rsidR="00D13CC2" w:rsidRPr="00C37221" w:rsidRDefault="00D13CC2" w:rsidP="00D13CC2">
            <w:pPr>
              <w:pStyle w:val="TB"/>
            </w:pPr>
            <w:r w:rsidRPr="00C37221">
              <w:t>4</w:t>
            </w:r>
          </w:p>
        </w:tc>
        <w:tc>
          <w:tcPr>
            <w:tcW w:w="1170" w:type="dxa"/>
            <w:noWrap/>
            <w:hideMark/>
          </w:tcPr>
          <w:p w14:paraId="3C8068EA" w14:textId="77777777" w:rsidR="00D13CC2" w:rsidRPr="00C37221" w:rsidRDefault="00D13CC2" w:rsidP="00D13CC2">
            <w:pPr>
              <w:pStyle w:val="TB"/>
            </w:pPr>
            <w:r w:rsidRPr="00C37221">
              <w:t>6</w:t>
            </w:r>
          </w:p>
        </w:tc>
        <w:tc>
          <w:tcPr>
            <w:tcW w:w="990" w:type="dxa"/>
            <w:noWrap/>
            <w:hideMark/>
          </w:tcPr>
          <w:p w14:paraId="2545A1FD" w14:textId="77777777" w:rsidR="00D13CC2" w:rsidRPr="00C37221" w:rsidRDefault="00D13CC2" w:rsidP="00D13CC2">
            <w:pPr>
              <w:pStyle w:val="TB"/>
            </w:pPr>
            <w:r w:rsidRPr="00C37221">
              <w:t>2</w:t>
            </w:r>
          </w:p>
        </w:tc>
        <w:tc>
          <w:tcPr>
            <w:tcW w:w="1754" w:type="dxa"/>
            <w:noWrap/>
            <w:hideMark/>
          </w:tcPr>
          <w:p w14:paraId="7B643D99" w14:textId="77777777" w:rsidR="00D13CC2" w:rsidRPr="00C37221" w:rsidRDefault="00D13CC2" w:rsidP="00D13CC2">
            <w:pPr>
              <w:pStyle w:val="TB"/>
            </w:pPr>
            <w:r w:rsidRPr="00C37221">
              <w:t>12</w:t>
            </w:r>
          </w:p>
        </w:tc>
      </w:tr>
      <w:tr w:rsidR="00D13CC2" w:rsidRPr="00C37221" w14:paraId="38925E63" w14:textId="77777777" w:rsidTr="00D13CC2">
        <w:trPr>
          <w:trHeight w:val="312"/>
        </w:trPr>
        <w:tc>
          <w:tcPr>
            <w:tcW w:w="2790" w:type="dxa"/>
            <w:noWrap/>
            <w:hideMark/>
          </w:tcPr>
          <w:p w14:paraId="330BC438" w14:textId="77777777" w:rsidR="00D13CC2" w:rsidRPr="00C37221" w:rsidRDefault="00D13CC2" w:rsidP="00D13CC2">
            <w:pPr>
              <w:pStyle w:val="TB"/>
            </w:pPr>
            <w:r w:rsidRPr="00C37221">
              <w:t>0–10</w:t>
            </w:r>
          </w:p>
        </w:tc>
        <w:tc>
          <w:tcPr>
            <w:tcW w:w="1710" w:type="dxa"/>
            <w:noWrap/>
            <w:hideMark/>
          </w:tcPr>
          <w:p w14:paraId="657356D5" w14:textId="77777777" w:rsidR="00D13CC2" w:rsidRPr="00C37221" w:rsidRDefault="00D13CC2" w:rsidP="00D13CC2">
            <w:pPr>
              <w:pStyle w:val="TB"/>
            </w:pPr>
            <w:r w:rsidRPr="00C37221">
              <w:t>18</w:t>
            </w:r>
          </w:p>
        </w:tc>
        <w:tc>
          <w:tcPr>
            <w:tcW w:w="1170" w:type="dxa"/>
            <w:noWrap/>
            <w:hideMark/>
          </w:tcPr>
          <w:p w14:paraId="14D715F4" w14:textId="77777777" w:rsidR="00D13CC2" w:rsidRPr="00C37221" w:rsidRDefault="00D13CC2" w:rsidP="00D13CC2">
            <w:pPr>
              <w:pStyle w:val="TB"/>
            </w:pPr>
            <w:r w:rsidRPr="00C37221">
              <w:t>13</w:t>
            </w:r>
          </w:p>
        </w:tc>
        <w:tc>
          <w:tcPr>
            <w:tcW w:w="990" w:type="dxa"/>
            <w:noWrap/>
            <w:hideMark/>
          </w:tcPr>
          <w:p w14:paraId="1A71ECB0" w14:textId="77777777" w:rsidR="00D13CC2" w:rsidRPr="00C37221" w:rsidRDefault="00D13CC2" w:rsidP="00D13CC2">
            <w:pPr>
              <w:pStyle w:val="TB"/>
            </w:pPr>
            <w:r w:rsidRPr="00C37221">
              <w:t>29</w:t>
            </w:r>
          </w:p>
        </w:tc>
        <w:tc>
          <w:tcPr>
            <w:tcW w:w="1754" w:type="dxa"/>
            <w:noWrap/>
            <w:hideMark/>
          </w:tcPr>
          <w:p w14:paraId="1F91D483" w14:textId="77777777" w:rsidR="00D13CC2" w:rsidRPr="00C37221" w:rsidRDefault="00D13CC2" w:rsidP="00D13CC2">
            <w:pPr>
              <w:pStyle w:val="TB"/>
            </w:pPr>
            <w:r w:rsidRPr="00C37221">
              <w:t>60</w:t>
            </w:r>
          </w:p>
        </w:tc>
      </w:tr>
      <w:tr w:rsidR="00D13CC2" w:rsidRPr="00C37221" w14:paraId="0F11D5E0" w14:textId="77777777" w:rsidTr="00D13CC2">
        <w:trPr>
          <w:trHeight w:val="312"/>
        </w:trPr>
        <w:tc>
          <w:tcPr>
            <w:tcW w:w="2790" w:type="dxa"/>
            <w:noWrap/>
            <w:hideMark/>
          </w:tcPr>
          <w:p w14:paraId="623BC9AA" w14:textId="77777777" w:rsidR="00D13CC2" w:rsidRPr="00C37221" w:rsidRDefault="00D13CC2" w:rsidP="00D13CC2">
            <w:pPr>
              <w:pStyle w:val="TB"/>
            </w:pPr>
            <w:r w:rsidRPr="00C37221">
              <w:t>10–20</w:t>
            </w:r>
          </w:p>
        </w:tc>
        <w:tc>
          <w:tcPr>
            <w:tcW w:w="1710" w:type="dxa"/>
            <w:noWrap/>
            <w:hideMark/>
          </w:tcPr>
          <w:p w14:paraId="2AB46676" w14:textId="77777777" w:rsidR="00D13CC2" w:rsidRPr="00C37221" w:rsidRDefault="00D13CC2" w:rsidP="00D13CC2">
            <w:pPr>
              <w:pStyle w:val="TB"/>
            </w:pPr>
            <w:r w:rsidRPr="00C37221">
              <w:t>7</w:t>
            </w:r>
          </w:p>
        </w:tc>
        <w:tc>
          <w:tcPr>
            <w:tcW w:w="1170" w:type="dxa"/>
            <w:noWrap/>
            <w:hideMark/>
          </w:tcPr>
          <w:p w14:paraId="65CB7F54" w14:textId="77777777" w:rsidR="00D13CC2" w:rsidRPr="00C37221" w:rsidRDefault="00D13CC2" w:rsidP="00D13CC2">
            <w:pPr>
              <w:pStyle w:val="TB"/>
            </w:pPr>
            <w:r w:rsidRPr="00C37221">
              <w:t>2</w:t>
            </w:r>
          </w:p>
        </w:tc>
        <w:tc>
          <w:tcPr>
            <w:tcW w:w="990" w:type="dxa"/>
            <w:noWrap/>
            <w:hideMark/>
          </w:tcPr>
          <w:p w14:paraId="4AE097C6" w14:textId="77777777" w:rsidR="00D13CC2" w:rsidRPr="00C37221" w:rsidRDefault="00D13CC2" w:rsidP="00D13CC2">
            <w:pPr>
              <w:pStyle w:val="TB"/>
            </w:pPr>
            <w:r w:rsidRPr="00C37221">
              <w:t>4</w:t>
            </w:r>
          </w:p>
        </w:tc>
        <w:tc>
          <w:tcPr>
            <w:tcW w:w="1754" w:type="dxa"/>
            <w:noWrap/>
            <w:hideMark/>
          </w:tcPr>
          <w:p w14:paraId="252B741A" w14:textId="77777777" w:rsidR="00D13CC2" w:rsidRPr="00C37221" w:rsidRDefault="00D13CC2" w:rsidP="00D13CC2">
            <w:pPr>
              <w:pStyle w:val="TB"/>
            </w:pPr>
            <w:r w:rsidRPr="00C37221">
              <w:t>13</w:t>
            </w:r>
          </w:p>
        </w:tc>
      </w:tr>
      <w:tr w:rsidR="00D13CC2" w:rsidRPr="00C37221" w14:paraId="5EA82EBA" w14:textId="77777777" w:rsidTr="00D13CC2">
        <w:trPr>
          <w:trHeight w:val="312"/>
        </w:trPr>
        <w:tc>
          <w:tcPr>
            <w:tcW w:w="2790" w:type="dxa"/>
            <w:noWrap/>
            <w:hideMark/>
          </w:tcPr>
          <w:p w14:paraId="3A46B057" w14:textId="77777777" w:rsidR="00D13CC2" w:rsidRPr="00C37221" w:rsidRDefault="00D13CC2" w:rsidP="00D13CC2">
            <w:pPr>
              <w:pStyle w:val="TB"/>
            </w:pPr>
            <w:r w:rsidRPr="00C37221">
              <w:t>20–30</w:t>
            </w:r>
          </w:p>
        </w:tc>
        <w:tc>
          <w:tcPr>
            <w:tcW w:w="1710" w:type="dxa"/>
            <w:noWrap/>
            <w:hideMark/>
          </w:tcPr>
          <w:p w14:paraId="44E7DBC3" w14:textId="77777777" w:rsidR="00D13CC2" w:rsidRPr="00C37221" w:rsidRDefault="00D13CC2" w:rsidP="00D13CC2">
            <w:pPr>
              <w:pStyle w:val="TB"/>
            </w:pPr>
            <w:r w:rsidRPr="00C37221">
              <w:t>3</w:t>
            </w:r>
          </w:p>
        </w:tc>
        <w:tc>
          <w:tcPr>
            <w:tcW w:w="1170" w:type="dxa"/>
            <w:noWrap/>
            <w:hideMark/>
          </w:tcPr>
          <w:p w14:paraId="0DE69FBC" w14:textId="77777777" w:rsidR="00D13CC2" w:rsidRPr="00C37221" w:rsidRDefault="00D13CC2" w:rsidP="00D13CC2">
            <w:pPr>
              <w:pStyle w:val="TB"/>
            </w:pPr>
            <w:r w:rsidRPr="00C37221">
              <w:t>3</w:t>
            </w:r>
          </w:p>
        </w:tc>
        <w:tc>
          <w:tcPr>
            <w:tcW w:w="990" w:type="dxa"/>
            <w:noWrap/>
            <w:hideMark/>
          </w:tcPr>
          <w:p w14:paraId="638AA53E" w14:textId="77777777" w:rsidR="00D13CC2" w:rsidRPr="00C37221" w:rsidRDefault="00D13CC2" w:rsidP="00D13CC2">
            <w:pPr>
              <w:pStyle w:val="TB"/>
            </w:pPr>
            <w:r w:rsidRPr="00C37221">
              <w:t>2</w:t>
            </w:r>
          </w:p>
        </w:tc>
        <w:tc>
          <w:tcPr>
            <w:tcW w:w="1754" w:type="dxa"/>
            <w:noWrap/>
            <w:hideMark/>
          </w:tcPr>
          <w:p w14:paraId="58F23355" w14:textId="77777777" w:rsidR="00D13CC2" w:rsidRPr="00C37221" w:rsidRDefault="00D13CC2" w:rsidP="00D13CC2">
            <w:pPr>
              <w:pStyle w:val="TB"/>
            </w:pPr>
            <w:r w:rsidRPr="00C37221">
              <w:t>8</w:t>
            </w:r>
          </w:p>
        </w:tc>
      </w:tr>
      <w:tr w:rsidR="00D13CC2" w:rsidRPr="00C37221" w14:paraId="3661D247" w14:textId="77777777" w:rsidTr="00D13CC2">
        <w:trPr>
          <w:trHeight w:val="312"/>
        </w:trPr>
        <w:tc>
          <w:tcPr>
            <w:tcW w:w="2790" w:type="dxa"/>
            <w:noWrap/>
            <w:hideMark/>
          </w:tcPr>
          <w:p w14:paraId="75157028" w14:textId="77777777" w:rsidR="00D13CC2" w:rsidRPr="00C37221" w:rsidRDefault="00D13CC2" w:rsidP="00D13CC2">
            <w:pPr>
              <w:pStyle w:val="TB"/>
            </w:pPr>
            <w:r w:rsidRPr="00C37221">
              <w:lastRenderedPageBreak/>
              <w:t>30–40</w:t>
            </w:r>
          </w:p>
        </w:tc>
        <w:tc>
          <w:tcPr>
            <w:tcW w:w="1710" w:type="dxa"/>
            <w:noWrap/>
            <w:hideMark/>
          </w:tcPr>
          <w:p w14:paraId="527C9F86" w14:textId="77777777" w:rsidR="00D13CC2" w:rsidRPr="00C37221" w:rsidRDefault="00D13CC2" w:rsidP="00D13CC2">
            <w:pPr>
              <w:pStyle w:val="TB"/>
            </w:pPr>
            <w:r w:rsidRPr="00C37221">
              <w:t>0</w:t>
            </w:r>
          </w:p>
        </w:tc>
        <w:tc>
          <w:tcPr>
            <w:tcW w:w="1170" w:type="dxa"/>
            <w:noWrap/>
            <w:hideMark/>
          </w:tcPr>
          <w:p w14:paraId="1200AE3A" w14:textId="77777777" w:rsidR="00D13CC2" w:rsidRPr="00C37221" w:rsidRDefault="00D13CC2" w:rsidP="00D13CC2">
            <w:pPr>
              <w:pStyle w:val="TB"/>
            </w:pPr>
            <w:r w:rsidRPr="00C37221">
              <w:t>3</w:t>
            </w:r>
          </w:p>
        </w:tc>
        <w:tc>
          <w:tcPr>
            <w:tcW w:w="990" w:type="dxa"/>
            <w:noWrap/>
            <w:hideMark/>
          </w:tcPr>
          <w:p w14:paraId="3F2892AE" w14:textId="77777777" w:rsidR="00D13CC2" w:rsidRPr="00C37221" w:rsidRDefault="00D13CC2" w:rsidP="00D13CC2">
            <w:pPr>
              <w:pStyle w:val="TB"/>
            </w:pPr>
            <w:r w:rsidRPr="00C37221">
              <w:t>1</w:t>
            </w:r>
          </w:p>
        </w:tc>
        <w:tc>
          <w:tcPr>
            <w:tcW w:w="1754" w:type="dxa"/>
            <w:noWrap/>
            <w:hideMark/>
          </w:tcPr>
          <w:p w14:paraId="128FEC1D" w14:textId="77777777" w:rsidR="00D13CC2" w:rsidRPr="00C37221" w:rsidRDefault="00D13CC2" w:rsidP="00D13CC2">
            <w:pPr>
              <w:pStyle w:val="TB"/>
            </w:pPr>
            <w:r w:rsidRPr="00C37221">
              <w:t>4</w:t>
            </w:r>
          </w:p>
        </w:tc>
      </w:tr>
      <w:tr w:rsidR="00D13CC2" w:rsidRPr="00C37221" w14:paraId="198BD5B4" w14:textId="77777777" w:rsidTr="00D13CC2">
        <w:trPr>
          <w:trHeight w:val="312"/>
        </w:trPr>
        <w:tc>
          <w:tcPr>
            <w:tcW w:w="2790" w:type="dxa"/>
            <w:noWrap/>
            <w:hideMark/>
          </w:tcPr>
          <w:p w14:paraId="61CCBB0B" w14:textId="77777777" w:rsidR="00D13CC2" w:rsidRPr="00C37221" w:rsidRDefault="00D13CC2" w:rsidP="00D13CC2">
            <w:pPr>
              <w:pStyle w:val="TB"/>
            </w:pPr>
            <w:r w:rsidRPr="00C37221">
              <w:t>60–70</w:t>
            </w:r>
          </w:p>
        </w:tc>
        <w:tc>
          <w:tcPr>
            <w:tcW w:w="1710" w:type="dxa"/>
            <w:noWrap/>
            <w:hideMark/>
          </w:tcPr>
          <w:p w14:paraId="06307941" w14:textId="77777777" w:rsidR="00D13CC2" w:rsidRPr="00C37221" w:rsidRDefault="00D13CC2" w:rsidP="00D13CC2">
            <w:pPr>
              <w:pStyle w:val="TB"/>
            </w:pPr>
            <w:r w:rsidRPr="00C37221">
              <w:t>0</w:t>
            </w:r>
          </w:p>
        </w:tc>
        <w:tc>
          <w:tcPr>
            <w:tcW w:w="1170" w:type="dxa"/>
            <w:noWrap/>
            <w:hideMark/>
          </w:tcPr>
          <w:p w14:paraId="0CA86771" w14:textId="77777777" w:rsidR="00D13CC2" w:rsidRPr="00C37221" w:rsidRDefault="00D13CC2" w:rsidP="00D13CC2">
            <w:pPr>
              <w:pStyle w:val="TB"/>
            </w:pPr>
            <w:r w:rsidRPr="00C37221">
              <w:t>1</w:t>
            </w:r>
          </w:p>
        </w:tc>
        <w:tc>
          <w:tcPr>
            <w:tcW w:w="990" w:type="dxa"/>
            <w:noWrap/>
            <w:hideMark/>
          </w:tcPr>
          <w:p w14:paraId="33950FB3" w14:textId="77777777" w:rsidR="00D13CC2" w:rsidRPr="00C37221" w:rsidRDefault="00D13CC2" w:rsidP="00D13CC2">
            <w:pPr>
              <w:pStyle w:val="TB"/>
            </w:pPr>
            <w:r w:rsidRPr="00C37221">
              <w:t>0</w:t>
            </w:r>
          </w:p>
        </w:tc>
        <w:tc>
          <w:tcPr>
            <w:tcW w:w="1754" w:type="dxa"/>
            <w:noWrap/>
            <w:hideMark/>
          </w:tcPr>
          <w:p w14:paraId="788821F6" w14:textId="77777777" w:rsidR="00D13CC2" w:rsidRPr="00C37221" w:rsidRDefault="00D13CC2" w:rsidP="00D13CC2">
            <w:pPr>
              <w:pStyle w:val="TB"/>
            </w:pPr>
            <w:r w:rsidRPr="00C37221">
              <w:t>1</w:t>
            </w:r>
          </w:p>
        </w:tc>
      </w:tr>
      <w:tr w:rsidR="00D13CC2" w:rsidRPr="00C37221" w14:paraId="0273BC48" w14:textId="77777777" w:rsidTr="00D13CC2">
        <w:trPr>
          <w:trHeight w:val="312"/>
        </w:trPr>
        <w:tc>
          <w:tcPr>
            <w:tcW w:w="2790" w:type="dxa"/>
            <w:noWrap/>
            <w:hideMark/>
          </w:tcPr>
          <w:p w14:paraId="24920D45" w14:textId="77777777" w:rsidR="00D13CC2" w:rsidRPr="00C37221" w:rsidRDefault="00D13CC2" w:rsidP="00D13CC2">
            <w:pPr>
              <w:pStyle w:val="TB"/>
            </w:pPr>
            <w:r w:rsidRPr="00C37221">
              <w:t>Total</w:t>
            </w:r>
          </w:p>
        </w:tc>
        <w:tc>
          <w:tcPr>
            <w:tcW w:w="1710" w:type="dxa"/>
            <w:noWrap/>
            <w:hideMark/>
          </w:tcPr>
          <w:p w14:paraId="1213D05C" w14:textId="77777777" w:rsidR="00D13CC2" w:rsidRPr="00C37221" w:rsidRDefault="00D13CC2" w:rsidP="00D13CC2">
            <w:pPr>
              <w:pStyle w:val="TB"/>
            </w:pPr>
            <w:r w:rsidRPr="00C37221">
              <w:t>32</w:t>
            </w:r>
          </w:p>
        </w:tc>
        <w:tc>
          <w:tcPr>
            <w:tcW w:w="1170" w:type="dxa"/>
            <w:noWrap/>
            <w:hideMark/>
          </w:tcPr>
          <w:p w14:paraId="1D2D070E" w14:textId="77777777" w:rsidR="00D13CC2" w:rsidRPr="00C37221" w:rsidRDefault="00D13CC2" w:rsidP="00D13CC2">
            <w:pPr>
              <w:pStyle w:val="TB"/>
            </w:pPr>
            <w:r w:rsidRPr="00C37221">
              <w:t>28</w:t>
            </w:r>
          </w:p>
        </w:tc>
        <w:tc>
          <w:tcPr>
            <w:tcW w:w="990" w:type="dxa"/>
            <w:noWrap/>
            <w:hideMark/>
          </w:tcPr>
          <w:p w14:paraId="63746F50" w14:textId="77777777" w:rsidR="00D13CC2" w:rsidRPr="00C37221" w:rsidRDefault="00D13CC2" w:rsidP="00D13CC2">
            <w:pPr>
              <w:pStyle w:val="TB"/>
            </w:pPr>
            <w:r w:rsidRPr="00C37221">
              <w:t>38</w:t>
            </w:r>
          </w:p>
        </w:tc>
        <w:tc>
          <w:tcPr>
            <w:tcW w:w="1754" w:type="dxa"/>
            <w:noWrap/>
            <w:hideMark/>
          </w:tcPr>
          <w:p w14:paraId="04DF37FE" w14:textId="77777777" w:rsidR="00D13CC2" w:rsidRPr="00C37221" w:rsidRDefault="00D13CC2" w:rsidP="00D13CC2">
            <w:pPr>
              <w:pStyle w:val="TB"/>
            </w:pPr>
            <w:r w:rsidRPr="00C37221">
              <w:t>98</w:t>
            </w:r>
          </w:p>
        </w:tc>
      </w:tr>
    </w:tbl>
    <w:p w14:paraId="2D0AC1B1" w14:textId="3A47857D" w:rsidR="00D13CC2" w:rsidRPr="00C37221" w:rsidRDefault="00D13CC2" w:rsidP="00D13CC2">
      <w:pPr>
        <w:pStyle w:val="SOLNLLL"/>
        <w:tabs>
          <w:tab w:val="left" w:pos="2520"/>
        </w:tabs>
      </w:pPr>
      <w:r w:rsidRPr="00C37221">
        <w:t>b.</w:t>
      </w:r>
      <w:r w:rsidRPr="00C37221">
        <w:tab/>
        <w:t>Frequency distribution for growth rate.</w:t>
      </w:r>
    </w:p>
    <w:tbl>
      <w:tblPr>
        <w:tblW w:w="0" w:type="auto"/>
        <w:tblInd w:w="2515" w:type="dxa"/>
        <w:tblLook w:val="04A0" w:firstRow="1" w:lastRow="0" w:firstColumn="1" w:lastColumn="0" w:noHBand="0" w:noVBand="1"/>
      </w:tblPr>
      <w:tblGrid>
        <w:gridCol w:w="2880"/>
        <w:gridCol w:w="1080"/>
      </w:tblGrid>
      <w:tr w:rsidR="00D13CC2" w:rsidRPr="00C37221" w14:paraId="1348FE92" w14:textId="77777777" w:rsidTr="00D13CC2">
        <w:trPr>
          <w:trHeight w:val="312"/>
        </w:trPr>
        <w:tc>
          <w:tcPr>
            <w:tcW w:w="2880" w:type="dxa"/>
            <w:noWrap/>
            <w:hideMark/>
          </w:tcPr>
          <w:p w14:paraId="10B56B3D" w14:textId="0C0364E4" w:rsidR="00D13CC2" w:rsidRPr="00C37221" w:rsidRDefault="00D13CC2" w:rsidP="00D13CC2">
            <w:pPr>
              <w:pStyle w:val="TCH1"/>
            </w:pPr>
            <w:r w:rsidRPr="00C37221">
              <w:t>Job Growth (%)</w:t>
            </w:r>
          </w:p>
        </w:tc>
        <w:tc>
          <w:tcPr>
            <w:tcW w:w="1080" w:type="dxa"/>
            <w:noWrap/>
            <w:hideMark/>
          </w:tcPr>
          <w:p w14:paraId="1ADFB5AA" w14:textId="77777777" w:rsidR="00D13CC2" w:rsidRPr="00C37221" w:rsidRDefault="00D13CC2" w:rsidP="00D13CC2">
            <w:pPr>
              <w:pStyle w:val="TCH1"/>
            </w:pPr>
            <w:r w:rsidRPr="00C37221">
              <w:t>Total</w:t>
            </w:r>
          </w:p>
        </w:tc>
      </w:tr>
      <w:tr w:rsidR="00D13CC2" w:rsidRPr="00C37221" w14:paraId="2B290F0D" w14:textId="77777777" w:rsidTr="00D13CC2">
        <w:trPr>
          <w:trHeight w:val="312"/>
        </w:trPr>
        <w:tc>
          <w:tcPr>
            <w:tcW w:w="2880" w:type="dxa"/>
            <w:noWrap/>
            <w:hideMark/>
          </w:tcPr>
          <w:p w14:paraId="725AE946" w14:textId="71AF5FE9" w:rsidR="00D13CC2" w:rsidRPr="00C37221" w:rsidRDefault="00D13CC2" w:rsidP="00D13CC2">
            <w:pPr>
              <w:pStyle w:val="TB"/>
            </w:pPr>
            <w:r w:rsidRPr="00C37221">
              <w:t>–10–0</w:t>
            </w:r>
          </w:p>
        </w:tc>
        <w:tc>
          <w:tcPr>
            <w:tcW w:w="1080" w:type="dxa"/>
            <w:noWrap/>
            <w:hideMark/>
          </w:tcPr>
          <w:p w14:paraId="24B41226" w14:textId="77777777" w:rsidR="00D13CC2" w:rsidRPr="00C37221" w:rsidRDefault="00D13CC2" w:rsidP="00D13CC2">
            <w:pPr>
              <w:pStyle w:val="TB"/>
            </w:pPr>
            <w:r w:rsidRPr="00C37221">
              <w:t>12</w:t>
            </w:r>
          </w:p>
        </w:tc>
      </w:tr>
      <w:tr w:rsidR="00D13CC2" w:rsidRPr="00C37221" w14:paraId="37A6FDFB" w14:textId="77777777" w:rsidTr="00D13CC2">
        <w:trPr>
          <w:trHeight w:val="312"/>
        </w:trPr>
        <w:tc>
          <w:tcPr>
            <w:tcW w:w="2880" w:type="dxa"/>
            <w:noWrap/>
            <w:hideMark/>
          </w:tcPr>
          <w:p w14:paraId="613337FE" w14:textId="77777777" w:rsidR="00D13CC2" w:rsidRPr="00C37221" w:rsidRDefault="00D13CC2" w:rsidP="00D13CC2">
            <w:pPr>
              <w:pStyle w:val="TB"/>
            </w:pPr>
            <w:r w:rsidRPr="00C37221">
              <w:t>0–10</w:t>
            </w:r>
          </w:p>
        </w:tc>
        <w:tc>
          <w:tcPr>
            <w:tcW w:w="1080" w:type="dxa"/>
            <w:noWrap/>
            <w:hideMark/>
          </w:tcPr>
          <w:p w14:paraId="04F7F60D" w14:textId="77777777" w:rsidR="00D13CC2" w:rsidRPr="00C37221" w:rsidRDefault="00D13CC2" w:rsidP="00D13CC2">
            <w:pPr>
              <w:pStyle w:val="TB"/>
            </w:pPr>
            <w:r w:rsidRPr="00C37221">
              <w:t>60</w:t>
            </w:r>
          </w:p>
        </w:tc>
      </w:tr>
      <w:tr w:rsidR="00D13CC2" w:rsidRPr="00C37221" w14:paraId="300327C5" w14:textId="77777777" w:rsidTr="00D13CC2">
        <w:trPr>
          <w:trHeight w:val="312"/>
        </w:trPr>
        <w:tc>
          <w:tcPr>
            <w:tcW w:w="2880" w:type="dxa"/>
            <w:noWrap/>
            <w:hideMark/>
          </w:tcPr>
          <w:p w14:paraId="1C6A54F0" w14:textId="77777777" w:rsidR="00D13CC2" w:rsidRPr="00C37221" w:rsidRDefault="00D13CC2" w:rsidP="00D13CC2">
            <w:pPr>
              <w:pStyle w:val="TB"/>
            </w:pPr>
            <w:r w:rsidRPr="00C37221">
              <w:t>10–20</w:t>
            </w:r>
          </w:p>
        </w:tc>
        <w:tc>
          <w:tcPr>
            <w:tcW w:w="1080" w:type="dxa"/>
            <w:noWrap/>
            <w:hideMark/>
          </w:tcPr>
          <w:p w14:paraId="36492AFE" w14:textId="77777777" w:rsidR="00D13CC2" w:rsidRPr="00C37221" w:rsidRDefault="00D13CC2" w:rsidP="00D13CC2">
            <w:pPr>
              <w:pStyle w:val="TB"/>
            </w:pPr>
            <w:r w:rsidRPr="00C37221">
              <w:t>13</w:t>
            </w:r>
          </w:p>
        </w:tc>
      </w:tr>
      <w:tr w:rsidR="00D13CC2" w:rsidRPr="00C37221" w14:paraId="39509468" w14:textId="77777777" w:rsidTr="00D13CC2">
        <w:trPr>
          <w:trHeight w:val="312"/>
        </w:trPr>
        <w:tc>
          <w:tcPr>
            <w:tcW w:w="2880" w:type="dxa"/>
            <w:noWrap/>
            <w:hideMark/>
          </w:tcPr>
          <w:p w14:paraId="04196DB6" w14:textId="77777777" w:rsidR="00D13CC2" w:rsidRPr="00C37221" w:rsidRDefault="00D13CC2" w:rsidP="00D13CC2">
            <w:pPr>
              <w:pStyle w:val="TB"/>
            </w:pPr>
            <w:r w:rsidRPr="00C37221">
              <w:t>20–30</w:t>
            </w:r>
          </w:p>
        </w:tc>
        <w:tc>
          <w:tcPr>
            <w:tcW w:w="1080" w:type="dxa"/>
            <w:noWrap/>
            <w:hideMark/>
          </w:tcPr>
          <w:p w14:paraId="5E929AFC" w14:textId="77777777" w:rsidR="00D13CC2" w:rsidRPr="00C37221" w:rsidRDefault="00D13CC2" w:rsidP="00D13CC2">
            <w:pPr>
              <w:pStyle w:val="TB"/>
            </w:pPr>
            <w:r w:rsidRPr="00C37221">
              <w:t>8</w:t>
            </w:r>
          </w:p>
        </w:tc>
      </w:tr>
      <w:tr w:rsidR="00D13CC2" w:rsidRPr="00C37221" w14:paraId="14575E1F" w14:textId="77777777" w:rsidTr="00D13CC2">
        <w:trPr>
          <w:trHeight w:val="312"/>
        </w:trPr>
        <w:tc>
          <w:tcPr>
            <w:tcW w:w="2880" w:type="dxa"/>
            <w:noWrap/>
            <w:hideMark/>
          </w:tcPr>
          <w:p w14:paraId="635A31F8" w14:textId="77777777" w:rsidR="00D13CC2" w:rsidRPr="00C37221" w:rsidRDefault="00D13CC2" w:rsidP="00D13CC2">
            <w:pPr>
              <w:pStyle w:val="TB"/>
            </w:pPr>
            <w:r w:rsidRPr="00C37221">
              <w:t>30–40</w:t>
            </w:r>
          </w:p>
        </w:tc>
        <w:tc>
          <w:tcPr>
            <w:tcW w:w="1080" w:type="dxa"/>
            <w:noWrap/>
            <w:hideMark/>
          </w:tcPr>
          <w:p w14:paraId="163BEF48" w14:textId="77777777" w:rsidR="00D13CC2" w:rsidRPr="00C37221" w:rsidRDefault="00D13CC2" w:rsidP="00D13CC2">
            <w:pPr>
              <w:pStyle w:val="TB"/>
            </w:pPr>
            <w:r w:rsidRPr="00C37221">
              <w:t>4</w:t>
            </w:r>
          </w:p>
        </w:tc>
      </w:tr>
      <w:tr w:rsidR="00D13CC2" w:rsidRPr="00C37221" w14:paraId="520EC356" w14:textId="77777777" w:rsidTr="00D13CC2">
        <w:trPr>
          <w:trHeight w:val="312"/>
        </w:trPr>
        <w:tc>
          <w:tcPr>
            <w:tcW w:w="2880" w:type="dxa"/>
            <w:noWrap/>
            <w:hideMark/>
          </w:tcPr>
          <w:p w14:paraId="76C2913E" w14:textId="77777777" w:rsidR="00D13CC2" w:rsidRPr="00C37221" w:rsidRDefault="00D13CC2" w:rsidP="00D13CC2">
            <w:pPr>
              <w:pStyle w:val="TB"/>
            </w:pPr>
            <w:r w:rsidRPr="00C37221">
              <w:t>60-70</w:t>
            </w:r>
          </w:p>
        </w:tc>
        <w:tc>
          <w:tcPr>
            <w:tcW w:w="1080" w:type="dxa"/>
            <w:noWrap/>
            <w:hideMark/>
          </w:tcPr>
          <w:p w14:paraId="214AEA64" w14:textId="77777777" w:rsidR="00D13CC2" w:rsidRPr="00C37221" w:rsidRDefault="00D13CC2" w:rsidP="00D13CC2">
            <w:pPr>
              <w:pStyle w:val="TB"/>
            </w:pPr>
            <w:r w:rsidRPr="00C37221">
              <w:t>1</w:t>
            </w:r>
          </w:p>
        </w:tc>
      </w:tr>
      <w:tr w:rsidR="00D13CC2" w:rsidRPr="00C37221" w14:paraId="23EAF413" w14:textId="77777777" w:rsidTr="00D13CC2">
        <w:trPr>
          <w:trHeight w:val="312"/>
        </w:trPr>
        <w:tc>
          <w:tcPr>
            <w:tcW w:w="2880" w:type="dxa"/>
            <w:noWrap/>
            <w:hideMark/>
          </w:tcPr>
          <w:p w14:paraId="1B689F40" w14:textId="77777777" w:rsidR="00D13CC2" w:rsidRPr="00C37221" w:rsidRDefault="00D13CC2" w:rsidP="00D13CC2">
            <w:pPr>
              <w:pStyle w:val="TB"/>
            </w:pPr>
            <w:r w:rsidRPr="00C37221">
              <w:t>Total</w:t>
            </w:r>
          </w:p>
        </w:tc>
        <w:tc>
          <w:tcPr>
            <w:tcW w:w="1080" w:type="dxa"/>
            <w:noWrap/>
            <w:hideMark/>
          </w:tcPr>
          <w:p w14:paraId="17B20809" w14:textId="77777777" w:rsidR="00D13CC2" w:rsidRPr="00C37221" w:rsidRDefault="00D13CC2" w:rsidP="00D13CC2">
            <w:pPr>
              <w:pStyle w:val="TB"/>
            </w:pPr>
            <w:r w:rsidRPr="00C37221">
              <w:t>98</w:t>
            </w:r>
          </w:p>
        </w:tc>
      </w:tr>
    </w:tbl>
    <w:p w14:paraId="07A2363A" w14:textId="05863D90" w:rsidR="00D13CC2" w:rsidRPr="00C37221" w:rsidRDefault="00D13CC2" w:rsidP="00D13CC2">
      <w:pPr>
        <w:pStyle w:val="SOLNL2P"/>
      </w:pPr>
      <w:r w:rsidRPr="00C37221">
        <w:t>Frequency distribution for size of company.</w:t>
      </w:r>
    </w:p>
    <w:tbl>
      <w:tblPr>
        <w:tblW w:w="0" w:type="auto"/>
        <w:tblInd w:w="2605" w:type="dxa"/>
        <w:tblLook w:val="04A0" w:firstRow="1" w:lastRow="0" w:firstColumn="1" w:lastColumn="0" w:noHBand="0" w:noVBand="1"/>
      </w:tblPr>
      <w:tblGrid>
        <w:gridCol w:w="1500"/>
        <w:gridCol w:w="930"/>
      </w:tblGrid>
      <w:tr w:rsidR="007477A0" w:rsidRPr="007477A0" w14:paraId="1F576563" w14:textId="77777777" w:rsidTr="00D13CC2">
        <w:trPr>
          <w:trHeight w:val="312"/>
        </w:trPr>
        <w:tc>
          <w:tcPr>
            <w:tcW w:w="1500" w:type="dxa"/>
            <w:noWrap/>
            <w:hideMark/>
          </w:tcPr>
          <w:p w14:paraId="750700D2" w14:textId="79424196" w:rsidR="00D13CC2" w:rsidRPr="007477A0" w:rsidRDefault="00D13CC2" w:rsidP="00D13CC2">
            <w:pPr>
              <w:pStyle w:val="TCH1"/>
            </w:pPr>
            <w:r w:rsidRPr="007477A0">
              <w:t>Size</w:t>
            </w:r>
          </w:p>
        </w:tc>
        <w:tc>
          <w:tcPr>
            <w:tcW w:w="930" w:type="dxa"/>
            <w:noWrap/>
            <w:hideMark/>
          </w:tcPr>
          <w:p w14:paraId="28B76982" w14:textId="77777777" w:rsidR="00D13CC2" w:rsidRPr="007477A0" w:rsidRDefault="00D13CC2" w:rsidP="00D13CC2">
            <w:pPr>
              <w:pStyle w:val="TCH1"/>
            </w:pPr>
            <w:r w:rsidRPr="007477A0">
              <w:t>Total</w:t>
            </w:r>
          </w:p>
        </w:tc>
      </w:tr>
      <w:tr w:rsidR="007477A0" w:rsidRPr="007477A0" w14:paraId="23FC6E0C" w14:textId="77777777" w:rsidTr="00D13CC2">
        <w:trPr>
          <w:trHeight w:val="312"/>
        </w:trPr>
        <w:tc>
          <w:tcPr>
            <w:tcW w:w="1500" w:type="dxa"/>
            <w:noWrap/>
            <w:hideMark/>
          </w:tcPr>
          <w:p w14:paraId="76D9538A" w14:textId="6FFF659A" w:rsidR="00D13CC2" w:rsidRPr="007477A0" w:rsidRDefault="00D13CC2" w:rsidP="00D13CC2">
            <w:pPr>
              <w:pStyle w:val="TB"/>
            </w:pPr>
            <w:r w:rsidRPr="007477A0">
              <w:t>Small</w:t>
            </w:r>
          </w:p>
        </w:tc>
        <w:tc>
          <w:tcPr>
            <w:tcW w:w="930" w:type="dxa"/>
            <w:noWrap/>
            <w:hideMark/>
          </w:tcPr>
          <w:p w14:paraId="0A66C767" w14:textId="77777777" w:rsidR="00D13CC2" w:rsidRPr="007477A0" w:rsidRDefault="00D13CC2" w:rsidP="00D13CC2">
            <w:pPr>
              <w:pStyle w:val="TB"/>
            </w:pPr>
            <w:r w:rsidRPr="007477A0">
              <w:t>32</w:t>
            </w:r>
          </w:p>
        </w:tc>
      </w:tr>
      <w:tr w:rsidR="007477A0" w:rsidRPr="007477A0" w14:paraId="164DE97B" w14:textId="77777777" w:rsidTr="00D13CC2">
        <w:trPr>
          <w:trHeight w:val="312"/>
        </w:trPr>
        <w:tc>
          <w:tcPr>
            <w:tcW w:w="1500" w:type="dxa"/>
            <w:noWrap/>
            <w:hideMark/>
          </w:tcPr>
          <w:p w14:paraId="26167B9B" w14:textId="77777777" w:rsidR="00D13CC2" w:rsidRPr="007477A0" w:rsidRDefault="00D13CC2" w:rsidP="00D13CC2">
            <w:pPr>
              <w:pStyle w:val="TB"/>
            </w:pPr>
            <w:r w:rsidRPr="007477A0">
              <w:t>Medium</w:t>
            </w:r>
          </w:p>
        </w:tc>
        <w:tc>
          <w:tcPr>
            <w:tcW w:w="930" w:type="dxa"/>
            <w:noWrap/>
            <w:hideMark/>
          </w:tcPr>
          <w:p w14:paraId="4790BA75" w14:textId="77777777" w:rsidR="00D13CC2" w:rsidRPr="007477A0" w:rsidRDefault="00D13CC2" w:rsidP="00D13CC2">
            <w:pPr>
              <w:pStyle w:val="TB"/>
            </w:pPr>
            <w:r w:rsidRPr="007477A0">
              <w:t>28</w:t>
            </w:r>
          </w:p>
        </w:tc>
      </w:tr>
      <w:tr w:rsidR="007477A0" w:rsidRPr="007477A0" w14:paraId="52E653EB" w14:textId="77777777" w:rsidTr="00D13CC2">
        <w:trPr>
          <w:trHeight w:val="312"/>
        </w:trPr>
        <w:tc>
          <w:tcPr>
            <w:tcW w:w="1500" w:type="dxa"/>
            <w:noWrap/>
            <w:hideMark/>
          </w:tcPr>
          <w:p w14:paraId="4602D865" w14:textId="77777777" w:rsidR="00D13CC2" w:rsidRPr="007477A0" w:rsidRDefault="00D13CC2" w:rsidP="00D13CC2">
            <w:pPr>
              <w:pStyle w:val="TB"/>
            </w:pPr>
            <w:r w:rsidRPr="007477A0">
              <w:t>Large</w:t>
            </w:r>
          </w:p>
        </w:tc>
        <w:tc>
          <w:tcPr>
            <w:tcW w:w="930" w:type="dxa"/>
            <w:noWrap/>
            <w:hideMark/>
          </w:tcPr>
          <w:p w14:paraId="763463D2" w14:textId="77777777" w:rsidR="00D13CC2" w:rsidRPr="007477A0" w:rsidRDefault="00D13CC2" w:rsidP="00D13CC2">
            <w:pPr>
              <w:pStyle w:val="TB"/>
            </w:pPr>
            <w:r w:rsidRPr="007477A0">
              <w:t>38</w:t>
            </w:r>
          </w:p>
        </w:tc>
      </w:tr>
      <w:tr w:rsidR="007477A0" w:rsidRPr="007477A0" w14:paraId="7934F855" w14:textId="77777777" w:rsidTr="00D13CC2">
        <w:trPr>
          <w:trHeight w:val="312"/>
        </w:trPr>
        <w:tc>
          <w:tcPr>
            <w:tcW w:w="1500" w:type="dxa"/>
            <w:noWrap/>
            <w:hideMark/>
          </w:tcPr>
          <w:p w14:paraId="692E361C" w14:textId="77777777" w:rsidR="00D13CC2" w:rsidRPr="007477A0" w:rsidRDefault="00D13CC2" w:rsidP="00D13CC2">
            <w:pPr>
              <w:pStyle w:val="TB"/>
            </w:pPr>
            <w:r w:rsidRPr="007477A0">
              <w:t>Total</w:t>
            </w:r>
          </w:p>
        </w:tc>
        <w:tc>
          <w:tcPr>
            <w:tcW w:w="930" w:type="dxa"/>
            <w:noWrap/>
            <w:hideMark/>
          </w:tcPr>
          <w:p w14:paraId="2CDEC4E9" w14:textId="77777777" w:rsidR="00D13CC2" w:rsidRPr="007477A0" w:rsidRDefault="00D13CC2" w:rsidP="00D13CC2">
            <w:pPr>
              <w:pStyle w:val="TB"/>
            </w:pPr>
            <w:r w:rsidRPr="007477A0">
              <w:t>98</w:t>
            </w:r>
          </w:p>
        </w:tc>
      </w:tr>
    </w:tbl>
    <w:p w14:paraId="0027BEFB" w14:textId="64D8DD2E" w:rsidR="00D13CC2" w:rsidRPr="007477A0" w:rsidRDefault="00D13CC2" w:rsidP="00D13CC2">
      <w:pPr>
        <w:pStyle w:val="SOLNLLL"/>
        <w:tabs>
          <w:tab w:val="left" w:pos="2520"/>
        </w:tabs>
      </w:pPr>
      <w:r w:rsidRPr="007477A0">
        <w:t>c.</w:t>
      </w:r>
      <w:r w:rsidRPr="007477A0">
        <w:tab/>
      </w:r>
      <w:r w:rsidR="00320B8E" w:rsidRPr="007477A0">
        <w:t>Cross-t</w:t>
      </w:r>
      <w:r w:rsidRPr="007477A0">
        <w:t>abulation showing column percentages.</w:t>
      </w:r>
    </w:p>
    <w:tbl>
      <w:tblPr>
        <w:tblW w:w="0" w:type="auto"/>
        <w:tblInd w:w="2065" w:type="dxa"/>
        <w:tblLook w:val="04A0" w:firstRow="1" w:lastRow="0" w:firstColumn="1" w:lastColumn="0" w:noHBand="0" w:noVBand="1"/>
      </w:tblPr>
      <w:tblGrid>
        <w:gridCol w:w="2700"/>
        <w:gridCol w:w="1800"/>
        <w:gridCol w:w="1440"/>
        <w:gridCol w:w="1170"/>
      </w:tblGrid>
      <w:tr w:rsidR="00500366" w:rsidRPr="007477A0" w14:paraId="44CB6F90" w14:textId="77777777" w:rsidTr="00D13CC2">
        <w:trPr>
          <w:trHeight w:val="312"/>
        </w:trPr>
        <w:tc>
          <w:tcPr>
            <w:tcW w:w="2700" w:type="dxa"/>
            <w:noWrap/>
          </w:tcPr>
          <w:p w14:paraId="0FD65E75" w14:textId="77777777" w:rsidR="00D13CC2" w:rsidRPr="007477A0" w:rsidRDefault="00D13CC2" w:rsidP="00D13CC2">
            <w:pPr>
              <w:pStyle w:val="TCH1"/>
            </w:pPr>
          </w:p>
        </w:tc>
        <w:tc>
          <w:tcPr>
            <w:tcW w:w="4410" w:type="dxa"/>
            <w:gridSpan w:val="3"/>
            <w:noWrap/>
          </w:tcPr>
          <w:p w14:paraId="2DF2559F" w14:textId="7DDB119F" w:rsidR="00D13CC2" w:rsidRPr="007477A0" w:rsidRDefault="00D13CC2" w:rsidP="00D13CC2">
            <w:pPr>
              <w:pStyle w:val="TCH1"/>
              <w:ind w:left="0" w:firstLine="0"/>
              <w:jc w:val="center"/>
            </w:pPr>
            <w:r w:rsidRPr="007477A0">
              <w:t>Size of Company</w:t>
            </w:r>
          </w:p>
        </w:tc>
      </w:tr>
      <w:tr w:rsidR="00500366" w:rsidRPr="007477A0" w14:paraId="6B62836C" w14:textId="77777777" w:rsidTr="00D13CC2">
        <w:trPr>
          <w:trHeight w:val="312"/>
        </w:trPr>
        <w:tc>
          <w:tcPr>
            <w:tcW w:w="2700" w:type="dxa"/>
            <w:noWrap/>
            <w:hideMark/>
          </w:tcPr>
          <w:p w14:paraId="4B83B935" w14:textId="584003CF" w:rsidR="00D13CC2" w:rsidRPr="007477A0" w:rsidRDefault="00D13CC2" w:rsidP="00D13CC2">
            <w:pPr>
              <w:pStyle w:val="TCH1"/>
            </w:pPr>
            <w:r w:rsidRPr="007477A0">
              <w:t>Job Growth (%)</w:t>
            </w:r>
          </w:p>
        </w:tc>
        <w:tc>
          <w:tcPr>
            <w:tcW w:w="1800" w:type="dxa"/>
            <w:noWrap/>
            <w:hideMark/>
          </w:tcPr>
          <w:p w14:paraId="1765148D" w14:textId="727F1DC6" w:rsidR="00D13CC2" w:rsidRPr="007477A0" w:rsidRDefault="00D13CC2" w:rsidP="00D13CC2">
            <w:pPr>
              <w:pStyle w:val="TCH2"/>
            </w:pPr>
            <w:r w:rsidRPr="007477A0">
              <w:t>Small</w:t>
            </w:r>
          </w:p>
        </w:tc>
        <w:tc>
          <w:tcPr>
            <w:tcW w:w="1440" w:type="dxa"/>
            <w:noWrap/>
            <w:hideMark/>
          </w:tcPr>
          <w:p w14:paraId="1BD22716" w14:textId="77777777" w:rsidR="00D13CC2" w:rsidRPr="007477A0" w:rsidRDefault="00D13CC2" w:rsidP="00D13CC2">
            <w:pPr>
              <w:pStyle w:val="TCH2"/>
            </w:pPr>
            <w:r w:rsidRPr="007477A0">
              <w:t>Midsized</w:t>
            </w:r>
          </w:p>
        </w:tc>
        <w:tc>
          <w:tcPr>
            <w:tcW w:w="1170" w:type="dxa"/>
            <w:noWrap/>
            <w:hideMark/>
          </w:tcPr>
          <w:p w14:paraId="683243DE" w14:textId="77777777" w:rsidR="00D13CC2" w:rsidRPr="007477A0" w:rsidRDefault="00D13CC2" w:rsidP="00D13CC2">
            <w:pPr>
              <w:pStyle w:val="TCH2"/>
            </w:pPr>
            <w:r w:rsidRPr="007477A0">
              <w:t>Large</w:t>
            </w:r>
          </w:p>
        </w:tc>
      </w:tr>
      <w:tr w:rsidR="00500366" w:rsidRPr="007477A0" w14:paraId="480D2266" w14:textId="77777777" w:rsidTr="00D13CC2">
        <w:trPr>
          <w:trHeight w:val="312"/>
        </w:trPr>
        <w:tc>
          <w:tcPr>
            <w:tcW w:w="2700" w:type="dxa"/>
            <w:noWrap/>
            <w:hideMark/>
          </w:tcPr>
          <w:p w14:paraId="3D58B607" w14:textId="33E9BDCE" w:rsidR="00D13CC2" w:rsidRPr="007477A0" w:rsidRDefault="00D13CC2" w:rsidP="00D13CC2">
            <w:pPr>
              <w:pStyle w:val="TB"/>
            </w:pPr>
            <w:r w:rsidRPr="007477A0">
              <w:t>–10–0</w:t>
            </w:r>
          </w:p>
        </w:tc>
        <w:tc>
          <w:tcPr>
            <w:tcW w:w="1800" w:type="dxa"/>
            <w:noWrap/>
            <w:hideMark/>
          </w:tcPr>
          <w:p w14:paraId="0F4C04AF" w14:textId="77777777" w:rsidR="00D13CC2" w:rsidRPr="007477A0" w:rsidRDefault="00D13CC2" w:rsidP="00D13CC2">
            <w:pPr>
              <w:pStyle w:val="TB"/>
            </w:pPr>
            <w:r w:rsidRPr="007477A0">
              <w:t>13</w:t>
            </w:r>
          </w:p>
        </w:tc>
        <w:tc>
          <w:tcPr>
            <w:tcW w:w="1440" w:type="dxa"/>
            <w:noWrap/>
            <w:hideMark/>
          </w:tcPr>
          <w:p w14:paraId="725C74C1" w14:textId="77777777" w:rsidR="00D13CC2" w:rsidRPr="007477A0" w:rsidRDefault="00D13CC2" w:rsidP="00D13CC2">
            <w:pPr>
              <w:pStyle w:val="TB"/>
            </w:pPr>
            <w:r w:rsidRPr="007477A0">
              <w:t>21</w:t>
            </w:r>
          </w:p>
        </w:tc>
        <w:tc>
          <w:tcPr>
            <w:tcW w:w="1170" w:type="dxa"/>
            <w:noWrap/>
            <w:hideMark/>
          </w:tcPr>
          <w:p w14:paraId="5FF7FF61" w14:textId="77777777" w:rsidR="00D13CC2" w:rsidRPr="007477A0" w:rsidRDefault="00D13CC2" w:rsidP="00D13CC2">
            <w:pPr>
              <w:pStyle w:val="TB"/>
            </w:pPr>
            <w:r w:rsidRPr="007477A0">
              <w:t>5</w:t>
            </w:r>
          </w:p>
        </w:tc>
      </w:tr>
      <w:tr w:rsidR="00500366" w:rsidRPr="007477A0" w14:paraId="3E781028" w14:textId="77777777" w:rsidTr="00D13CC2">
        <w:trPr>
          <w:trHeight w:val="312"/>
        </w:trPr>
        <w:tc>
          <w:tcPr>
            <w:tcW w:w="2700" w:type="dxa"/>
            <w:noWrap/>
            <w:hideMark/>
          </w:tcPr>
          <w:p w14:paraId="3AED8E0E" w14:textId="77777777" w:rsidR="00D13CC2" w:rsidRPr="007477A0" w:rsidRDefault="00D13CC2" w:rsidP="00D13CC2">
            <w:pPr>
              <w:pStyle w:val="TB"/>
            </w:pPr>
            <w:r w:rsidRPr="007477A0">
              <w:t>0–10</w:t>
            </w:r>
          </w:p>
        </w:tc>
        <w:tc>
          <w:tcPr>
            <w:tcW w:w="1800" w:type="dxa"/>
            <w:noWrap/>
            <w:hideMark/>
          </w:tcPr>
          <w:p w14:paraId="466F713F" w14:textId="77777777" w:rsidR="00D13CC2" w:rsidRPr="007477A0" w:rsidRDefault="00D13CC2" w:rsidP="00D13CC2">
            <w:pPr>
              <w:pStyle w:val="TB"/>
            </w:pPr>
            <w:r w:rsidRPr="007477A0">
              <w:t>56</w:t>
            </w:r>
          </w:p>
        </w:tc>
        <w:tc>
          <w:tcPr>
            <w:tcW w:w="1440" w:type="dxa"/>
            <w:noWrap/>
            <w:hideMark/>
          </w:tcPr>
          <w:p w14:paraId="3C5866A3" w14:textId="77777777" w:rsidR="00D13CC2" w:rsidRPr="007477A0" w:rsidRDefault="00D13CC2" w:rsidP="00D13CC2">
            <w:pPr>
              <w:pStyle w:val="TB"/>
            </w:pPr>
            <w:r w:rsidRPr="007477A0">
              <w:t>46</w:t>
            </w:r>
          </w:p>
        </w:tc>
        <w:tc>
          <w:tcPr>
            <w:tcW w:w="1170" w:type="dxa"/>
            <w:noWrap/>
            <w:hideMark/>
          </w:tcPr>
          <w:p w14:paraId="26665282" w14:textId="77777777" w:rsidR="00D13CC2" w:rsidRPr="007477A0" w:rsidRDefault="00D13CC2" w:rsidP="00D13CC2">
            <w:pPr>
              <w:pStyle w:val="TB"/>
            </w:pPr>
            <w:r w:rsidRPr="007477A0">
              <w:t>76</w:t>
            </w:r>
          </w:p>
        </w:tc>
      </w:tr>
      <w:tr w:rsidR="00500366" w:rsidRPr="007477A0" w14:paraId="1071315D" w14:textId="77777777" w:rsidTr="00D13CC2">
        <w:trPr>
          <w:trHeight w:val="312"/>
        </w:trPr>
        <w:tc>
          <w:tcPr>
            <w:tcW w:w="2700" w:type="dxa"/>
            <w:noWrap/>
            <w:hideMark/>
          </w:tcPr>
          <w:p w14:paraId="1F109A96" w14:textId="77777777" w:rsidR="00D13CC2" w:rsidRPr="007477A0" w:rsidRDefault="00D13CC2" w:rsidP="00D13CC2">
            <w:pPr>
              <w:pStyle w:val="TB"/>
            </w:pPr>
            <w:r w:rsidRPr="007477A0">
              <w:t>10–20</w:t>
            </w:r>
          </w:p>
        </w:tc>
        <w:tc>
          <w:tcPr>
            <w:tcW w:w="1800" w:type="dxa"/>
            <w:noWrap/>
            <w:hideMark/>
          </w:tcPr>
          <w:p w14:paraId="5B072DFA" w14:textId="77777777" w:rsidR="00D13CC2" w:rsidRPr="007477A0" w:rsidRDefault="00D13CC2" w:rsidP="00D13CC2">
            <w:pPr>
              <w:pStyle w:val="TB"/>
            </w:pPr>
            <w:r w:rsidRPr="007477A0">
              <w:t>22</w:t>
            </w:r>
          </w:p>
        </w:tc>
        <w:tc>
          <w:tcPr>
            <w:tcW w:w="1440" w:type="dxa"/>
            <w:noWrap/>
            <w:hideMark/>
          </w:tcPr>
          <w:p w14:paraId="3D7BC695" w14:textId="77777777" w:rsidR="00D13CC2" w:rsidRPr="007477A0" w:rsidRDefault="00D13CC2" w:rsidP="00D13CC2">
            <w:pPr>
              <w:pStyle w:val="TB"/>
            </w:pPr>
            <w:r w:rsidRPr="007477A0">
              <w:t>7</w:t>
            </w:r>
          </w:p>
        </w:tc>
        <w:tc>
          <w:tcPr>
            <w:tcW w:w="1170" w:type="dxa"/>
            <w:noWrap/>
            <w:hideMark/>
          </w:tcPr>
          <w:p w14:paraId="507E1825" w14:textId="77777777" w:rsidR="00D13CC2" w:rsidRPr="007477A0" w:rsidRDefault="00D13CC2" w:rsidP="00D13CC2">
            <w:pPr>
              <w:pStyle w:val="TB"/>
            </w:pPr>
            <w:r w:rsidRPr="007477A0">
              <w:t>11</w:t>
            </w:r>
          </w:p>
        </w:tc>
      </w:tr>
      <w:tr w:rsidR="00500366" w:rsidRPr="007477A0" w14:paraId="2192FBAA" w14:textId="77777777" w:rsidTr="00D13CC2">
        <w:trPr>
          <w:trHeight w:val="312"/>
        </w:trPr>
        <w:tc>
          <w:tcPr>
            <w:tcW w:w="2700" w:type="dxa"/>
            <w:noWrap/>
            <w:hideMark/>
          </w:tcPr>
          <w:p w14:paraId="617F822B" w14:textId="77777777" w:rsidR="00D13CC2" w:rsidRPr="007477A0" w:rsidRDefault="00D13CC2" w:rsidP="00D13CC2">
            <w:pPr>
              <w:pStyle w:val="TB"/>
            </w:pPr>
            <w:r w:rsidRPr="007477A0">
              <w:t>20–30</w:t>
            </w:r>
          </w:p>
        </w:tc>
        <w:tc>
          <w:tcPr>
            <w:tcW w:w="1800" w:type="dxa"/>
            <w:noWrap/>
            <w:hideMark/>
          </w:tcPr>
          <w:p w14:paraId="73B18D1A" w14:textId="77777777" w:rsidR="00D13CC2" w:rsidRPr="007477A0" w:rsidRDefault="00D13CC2" w:rsidP="00D13CC2">
            <w:pPr>
              <w:pStyle w:val="TB"/>
            </w:pPr>
            <w:r w:rsidRPr="007477A0">
              <w:t>9</w:t>
            </w:r>
          </w:p>
        </w:tc>
        <w:tc>
          <w:tcPr>
            <w:tcW w:w="1440" w:type="dxa"/>
            <w:noWrap/>
            <w:hideMark/>
          </w:tcPr>
          <w:p w14:paraId="7D7F0458" w14:textId="77777777" w:rsidR="00D13CC2" w:rsidRPr="007477A0" w:rsidRDefault="00D13CC2" w:rsidP="00D13CC2">
            <w:pPr>
              <w:pStyle w:val="TB"/>
            </w:pPr>
            <w:r w:rsidRPr="007477A0">
              <w:t>11</w:t>
            </w:r>
          </w:p>
        </w:tc>
        <w:tc>
          <w:tcPr>
            <w:tcW w:w="1170" w:type="dxa"/>
            <w:noWrap/>
            <w:hideMark/>
          </w:tcPr>
          <w:p w14:paraId="0CD6A560" w14:textId="77777777" w:rsidR="00D13CC2" w:rsidRPr="007477A0" w:rsidRDefault="00D13CC2" w:rsidP="00D13CC2">
            <w:pPr>
              <w:pStyle w:val="TB"/>
            </w:pPr>
            <w:r w:rsidRPr="007477A0">
              <w:t>5</w:t>
            </w:r>
          </w:p>
        </w:tc>
      </w:tr>
      <w:tr w:rsidR="00500366" w:rsidRPr="007477A0" w14:paraId="26BB15EC" w14:textId="77777777" w:rsidTr="00D13CC2">
        <w:trPr>
          <w:trHeight w:val="312"/>
        </w:trPr>
        <w:tc>
          <w:tcPr>
            <w:tcW w:w="2700" w:type="dxa"/>
            <w:noWrap/>
            <w:hideMark/>
          </w:tcPr>
          <w:p w14:paraId="1ECD6D8B" w14:textId="77777777" w:rsidR="00D13CC2" w:rsidRPr="007477A0" w:rsidRDefault="00D13CC2" w:rsidP="00D13CC2">
            <w:pPr>
              <w:pStyle w:val="TB"/>
            </w:pPr>
            <w:r w:rsidRPr="007477A0">
              <w:t>30–40</w:t>
            </w:r>
          </w:p>
        </w:tc>
        <w:tc>
          <w:tcPr>
            <w:tcW w:w="1800" w:type="dxa"/>
            <w:noWrap/>
            <w:hideMark/>
          </w:tcPr>
          <w:p w14:paraId="49F03D98" w14:textId="77777777" w:rsidR="00D13CC2" w:rsidRPr="007477A0" w:rsidRDefault="00D13CC2" w:rsidP="00D13CC2">
            <w:pPr>
              <w:pStyle w:val="TB"/>
            </w:pPr>
            <w:r w:rsidRPr="007477A0">
              <w:t>0</w:t>
            </w:r>
          </w:p>
        </w:tc>
        <w:tc>
          <w:tcPr>
            <w:tcW w:w="1440" w:type="dxa"/>
            <w:noWrap/>
            <w:hideMark/>
          </w:tcPr>
          <w:p w14:paraId="2077D0BB" w14:textId="77777777" w:rsidR="00D13CC2" w:rsidRPr="007477A0" w:rsidRDefault="00D13CC2" w:rsidP="00D13CC2">
            <w:pPr>
              <w:pStyle w:val="TB"/>
            </w:pPr>
            <w:r w:rsidRPr="007477A0">
              <w:t>11</w:t>
            </w:r>
          </w:p>
        </w:tc>
        <w:tc>
          <w:tcPr>
            <w:tcW w:w="1170" w:type="dxa"/>
            <w:noWrap/>
            <w:hideMark/>
          </w:tcPr>
          <w:p w14:paraId="2F8F479D" w14:textId="77777777" w:rsidR="00D13CC2" w:rsidRPr="007477A0" w:rsidRDefault="00D13CC2" w:rsidP="00D13CC2">
            <w:pPr>
              <w:pStyle w:val="TB"/>
            </w:pPr>
            <w:r w:rsidRPr="007477A0">
              <w:t>3</w:t>
            </w:r>
          </w:p>
        </w:tc>
      </w:tr>
      <w:tr w:rsidR="00500366" w:rsidRPr="007477A0" w14:paraId="02117FCC" w14:textId="77777777" w:rsidTr="00D13CC2">
        <w:trPr>
          <w:trHeight w:val="312"/>
        </w:trPr>
        <w:tc>
          <w:tcPr>
            <w:tcW w:w="2700" w:type="dxa"/>
            <w:noWrap/>
            <w:hideMark/>
          </w:tcPr>
          <w:p w14:paraId="7244C7F0" w14:textId="77777777" w:rsidR="00D13CC2" w:rsidRPr="007477A0" w:rsidRDefault="00D13CC2" w:rsidP="00D13CC2">
            <w:pPr>
              <w:pStyle w:val="TB"/>
            </w:pPr>
            <w:r w:rsidRPr="007477A0">
              <w:t>60–70</w:t>
            </w:r>
          </w:p>
        </w:tc>
        <w:tc>
          <w:tcPr>
            <w:tcW w:w="1800" w:type="dxa"/>
            <w:noWrap/>
            <w:hideMark/>
          </w:tcPr>
          <w:p w14:paraId="53B72DC9" w14:textId="77777777" w:rsidR="00D13CC2" w:rsidRPr="007477A0" w:rsidRDefault="00D13CC2" w:rsidP="00D13CC2">
            <w:pPr>
              <w:pStyle w:val="TB"/>
            </w:pPr>
            <w:r w:rsidRPr="007477A0">
              <w:t>0</w:t>
            </w:r>
          </w:p>
        </w:tc>
        <w:tc>
          <w:tcPr>
            <w:tcW w:w="1440" w:type="dxa"/>
            <w:noWrap/>
            <w:hideMark/>
          </w:tcPr>
          <w:p w14:paraId="35644B91" w14:textId="77777777" w:rsidR="00D13CC2" w:rsidRPr="007477A0" w:rsidRDefault="00D13CC2" w:rsidP="00D13CC2">
            <w:pPr>
              <w:pStyle w:val="TB"/>
            </w:pPr>
            <w:r w:rsidRPr="007477A0">
              <w:t>4</w:t>
            </w:r>
          </w:p>
        </w:tc>
        <w:tc>
          <w:tcPr>
            <w:tcW w:w="1170" w:type="dxa"/>
            <w:noWrap/>
            <w:hideMark/>
          </w:tcPr>
          <w:p w14:paraId="63B3C175" w14:textId="77777777" w:rsidR="00D13CC2" w:rsidRPr="007477A0" w:rsidRDefault="00D13CC2" w:rsidP="00D13CC2">
            <w:pPr>
              <w:pStyle w:val="TB"/>
            </w:pPr>
            <w:r w:rsidRPr="007477A0">
              <w:t>0</w:t>
            </w:r>
          </w:p>
        </w:tc>
      </w:tr>
      <w:tr w:rsidR="00500366" w:rsidRPr="007477A0" w14:paraId="77BA0758" w14:textId="77777777" w:rsidTr="00D13CC2">
        <w:trPr>
          <w:trHeight w:val="312"/>
        </w:trPr>
        <w:tc>
          <w:tcPr>
            <w:tcW w:w="2700" w:type="dxa"/>
            <w:noWrap/>
            <w:hideMark/>
          </w:tcPr>
          <w:p w14:paraId="746063DD" w14:textId="77777777" w:rsidR="00D13CC2" w:rsidRPr="007477A0" w:rsidRDefault="00D13CC2" w:rsidP="00D13CC2">
            <w:pPr>
              <w:pStyle w:val="TB"/>
            </w:pPr>
            <w:r w:rsidRPr="007477A0">
              <w:t>Total</w:t>
            </w:r>
          </w:p>
        </w:tc>
        <w:tc>
          <w:tcPr>
            <w:tcW w:w="1800" w:type="dxa"/>
            <w:noWrap/>
            <w:hideMark/>
          </w:tcPr>
          <w:p w14:paraId="30E3FC51" w14:textId="77777777" w:rsidR="00D13CC2" w:rsidRPr="007477A0" w:rsidRDefault="00D13CC2" w:rsidP="00D13CC2">
            <w:pPr>
              <w:pStyle w:val="TB"/>
            </w:pPr>
            <w:r w:rsidRPr="007477A0">
              <w:t>100</w:t>
            </w:r>
          </w:p>
        </w:tc>
        <w:tc>
          <w:tcPr>
            <w:tcW w:w="1440" w:type="dxa"/>
            <w:noWrap/>
            <w:hideMark/>
          </w:tcPr>
          <w:p w14:paraId="3553708A" w14:textId="77777777" w:rsidR="00D13CC2" w:rsidRPr="007477A0" w:rsidRDefault="00D13CC2" w:rsidP="00D13CC2">
            <w:pPr>
              <w:pStyle w:val="TB"/>
            </w:pPr>
            <w:r w:rsidRPr="007477A0">
              <w:t>100</w:t>
            </w:r>
          </w:p>
        </w:tc>
        <w:tc>
          <w:tcPr>
            <w:tcW w:w="1170" w:type="dxa"/>
            <w:noWrap/>
            <w:hideMark/>
          </w:tcPr>
          <w:p w14:paraId="5D11320D" w14:textId="77777777" w:rsidR="00D13CC2" w:rsidRPr="007477A0" w:rsidRDefault="00D13CC2" w:rsidP="00D13CC2">
            <w:pPr>
              <w:pStyle w:val="TB"/>
            </w:pPr>
            <w:r w:rsidRPr="007477A0">
              <w:t>100</w:t>
            </w:r>
          </w:p>
        </w:tc>
      </w:tr>
    </w:tbl>
    <w:p w14:paraId="36B8A704" w14:textId="6106C9B0" w:rsidR="00D13CC2" w:rsidRDefault="00D13CC2" w:rsidP="00D13CC2">
      <w:pPr>
        <w:rPr>
          <w:highlight w:val="cyan"/>
        </w:rPr>
      </w:pPr>
    </w:p>
    <w:p w14:paraId="64EC1B98" w14:textId="6EAA2691" w:rsidR="00D13CC2" w:rsidRPr="007477A0" w:rsidRDefault="00D13CC2" w:rsidP="00D13CC2">
      <w:pPr>
        <w:pStyle w:val="SOLNLLL"/>
        <w:tabs>
          <w:tab w:val="left" w:pos="2520"/>
        </w:tabs>
      </w:pPr>
      <w:r w:rsidRPr="007477A0">
        <w:t>d.</w:t>
      </w:r>
      <w:r w:rsidRPr="007477A0">
        <w:tab/>
      </w:r>
      <w:r w:rsidR="00320B8E" w:rsidRPr="007477A0">
        <w:t>Cross-t</w:t>
      </w:r>
      <w:r w:rsidRPr="007477A0">
        <w:t>abulation showing row percentages.</w:t>
      </w:r>
    </w:p>
    <w:tbl>
      <w:tblPr>
        <w:tblW w:w="0" w:type="auto"/>
        <w:tblInd w:w="1260" w:type="dxa"/>
        <w:tblLook w:val="04A0" w:firstRow="1" w:lastRow="0" w:firstColumn="1" w:lastColumn="0" w:noHBand="0" w:noVBand="1"/>
      </w:tblPr>
      <w:tblGrid>
        <w:gridCol w:w="2700"/>
        <w:gridCol w:w="1710"/>
        <w:gridCol w:w="1170"/>
        <w:gridCol w:w="910"/>
        <w:gridCol w:w="1610"/>
      </w:tblGrid>
      <w:tr w:rsidR="007477A0" w:rsidRPr="007477A0" w14:paraId="0D8AEDA6" w14:textId="77777777" w:rsidTr="00D13CC2">
        <w:trPr>
          <w:trHeight w:val="312"/>
        </w:trPr>
        <w:tc>
          <w:tcPr>
            <w:tcW w:w="2700" w:type="dxa"/>
            <w:noWrap/>
          </w:tcPr>
          <w:p w14:paraId="50EB7993" w14:textId="77777777" w:rsidR="00D13CC2" w:rsidRPr="007477A0" w:rsidRDefault="00D13CC2" w:rsidP="00D13CC2">
            <w:pPr>
              <w:pStyle w:val="TCH1"/>
              <w:rPr>
                <w:rFonts w:cs="Times New Roman"/>
              </w:rPr>
            </w:pPr>
          </w:p>
        </w:tc>
        <w:tc>
          <w:tcPr>
            <w:tcW w:w="3790" w:type="dxa"/>
            <w:gridSpan w:val="3"/>
            <w:noWrap/>
          </w:tcPr>
          <w:p w14:paraId="74A3D0B2" w14:textId="2ADF1091" w:rsidR="00D13CC2" w:rsidRPr="007477A0" w:rsidRDefault="00D13CC2" w:rsidP="00500366">
            <w:pPr>
              <w:pStyle w:val="TCH1"/>
              <w:rPr>
                <w:rFonts w:cs="Times New Roman"/>
              </w:rPr>
            </w:pPr>
            <w:r w:rsidRPr="007477A0">
              <w:rPr>
                <w:rFonts w:cs="Times New Roman"/>
              </w:rPr>
              <w:t>Size of Company</w:t>
            </w:r>
          </w:p>
        </w:tc>
        <w:tc>
          <w:tcPr>
            <w:tcW w:w="1610" w:type="dxa"/>
            <w:noWrap/>
          </w:tcPr>
          <w:p w14:paraId="4B8A23C4" w14:textId="77777777" w:rsidR="00D13CC2" w:rsidRPr="007477A0" w:rsidRDefault="00D13CC2" w:rsidP="00D13CC2">
            <w:pPr>
              <w:pStyle w:val="TCH1"/>
              <w:rPr>
                <w:rFonts w:cs="Times New Roman"/>
              </w:rPr>
            </w:pPr>
          </w:p>
        </w:tc>
      </w:tr>
      <w:tr w:rsidR="007477A0" w:rsidRPr="007477A0" w14:paraId="788C6460" w14:textId="77777777" w:rsidTr="00D13CC2">
        <w:trPr>
          <w:trHeight w:val="312"/>
        </w:trPr>
        <w:tc>
          <w:tcPr>
            <w:tcW w:w="2700" w:type="dxa"/>
            <w:noWrap/>
            <w:hideMark/>
          </w:tcPr>
          <w:p w14:paraId="25CBABCF" w14:textId="4A8B4186" w:rsidR="00D13CC2" w:rsidRPr="007477A0" w:rsidRDefault="00D13CC2" w:rsidP="00D13CC2">
            <w:pPr>
              <w:pStyle w:val="TCH1"/>
              <w:rPr>
                <w:rFonts w:cs="Times New Roman"/>
              </w:rPr>
            </w:pPr>
            <w:r w:rsidRPr="007477A0">
              <w:rPr>
                <w:rFonts w:cs="Times New Roman"/>
              </w:rPr>
              <w:t>Job Growth (%)</w:t>
            </w:r>
          </w:p>
        </w:tc>
        <w:tc>
          <w:tcPr>
            <w:tcW w:w="1710" w:type="dxa"/>
            <w:noWrap/>
            <w:hideMark/>
          </w:tcPr>
          <w:p w14:paraId="118AE803" w14:textId="11A61B5C" w:rsidR="00D13CC2" w:rsidRPr="007477A0" w:rsidRDefault="00D13CC2" w:rsidP="00D13CC2">
            <w:pPr>
              <w:pStyle w:val="TCH2"/>
              <w:rPr>
                <w:rFonts w:cs="Times New Roman"/>
              </w:rPr>
            </w:pPr>
            <w:r w:rsidRPr="007477A0">
              <w:rPr>
                <w:rFonts w:cs="Times New Roman"/>
              </w:rPr>
              <w:t>Small</w:t>
            </w:r>
          </w:p>
        </w:tc>
        <w:tc>
          <w:tcPr>
            <w:tcW w:w="1170" w:type="dxa"/>
            <w:noWrap/>
            <w:hideMark/>
          </w:tcPr>
          <w:p w14:paraId="18F37D54" w14:textId="77777777" w:rsidR="00D13CC2" w:rsidRPr="007477A0" w:rsidRDefault="00D13CC2" w:rsidP="00D13CC2">
            <w:pPr>
              <w:pStyle w:val="TCH2"/>
              <w:rPr>
                <w:rFonts w:cs="Times New Roman"/>
              </w:rPr>
            </w:pPr>
            <w:r w:rsidRPr="007477A0">
              <w:rPr>
                <w:rFonts w:cs="Times New Roman"/>
              </w:rPr>
              <w:t>Midsized</w:t>
            </w:r>
          </w:p>
        </w:tc>
        <w:tc>
          <w:tcPr>
            <w:tcW w:w="910" w:type="dxa"/>
            <w:noWrap/>
            <w:hideMark/>
          </w:tcPr>
          <w:p w14:paraId="501BC8DF" w14:textId="77777777" w:rsidR="00D13CC2" w:rsidRPr="007477A0" w:rsidRDefault="00D13CC2" w:rsidP="00D13CC2">
            <w:pPr>
              <w:pStyle w:val="TCH2"/>
              <w:rPr>
                <w:rFonts w:cs="Times New Roman"/>
              </w:rPr>
            </w:pPr>
            <w:r w:rsidRPr="007477A0">
              <w:rPr>
                <w:rFonts w:cs="Times New Roman"/>
              </w:rPr>
              <w:t>Large</w:t>
            </w:r>
          </w:p>
        </w:tc>
        <w:tc>
          <w:tcPr>
            <w:tcW w:w="1610" w:type="dxa"/>
            <w:noWrap/>
            <w:hideMark/>
          </w:tcPr>
          <w:p w14:paraId="54F5E62E" w14:textId="5B5D8A05" w:rsidR="00D13CC2" w:rsidRPr="007477A0" w:rsidRDefault="00D13CC2" w:rsidP="00D13CC2">
            <w:pPr>
              <w:pStyle w:val="TCH1"/>
              <w:rPr>
                <w:rFonts w:cs="Times New Roman"/>
              </w:rPr>
            </w:pPr>
            <w:r w:rsidRPr="007477A0">
              <w:rPr>
                <w:rFonts w:cs="Times New Roman"/>
              </w:rPr>
              <w:t>Total</w:t>
            </w:r>
          </w:p>
        </w:tc>
      </w:tr>
      <w:tr w:rsidR="007477A0" w:rsidRPr="007477A0" w14:paraId="74C0C321" w14:textId="77777777" w:rsidTr="00D13CC2">
        <w:trPr>
          <w:trHeight w:val="312"/>
        </w:trPr>
        <w:tc>
          <w:tcPr>
            <w:tcW w:w="2700" w:type="dxa"/>
            <w:noWrap/>
            <w:hideMark/>
          </w:tcPr>
          <w:p w14:paraId="3CF3A5C5" w14:textId="2923613A" w:rsidR="00D13CC2" w:rsidRPr="007477A0" w:rsidRDefault="00D13CC2" w:rsidP="00D13CC2">
            <w:pPr>
              <w:pStyle w:val="TB"/>
              <w:rPr>
                <w:rFonts w:cs="Times New Roman"/>
              </w:rPr>
            </w:pPr>
            <w:r w:rsidRPr="007477A0">
              <w:rPr>
                <w:rFonts w:cs="Times New Roman"/>
              </w:rPr>
              <w:t>–10–0</w:t>
            </w:r>
          </w:p>
        </w:tc>
        <w:tc>
          <w:tcPr>
            <w:tcW w:w="1710" w:type="dxa"/>
            <w:noWrap/>
            <w:hideMark/>
          </w:tcPr>
          <w:p w14:paraId="6A2B49CF" w14:textId="77777777" w:rsidR="00D13CC2" w:rsidRPr="007477A0" w:rsidRDefault="00D13CC2" w:rsidP="00D13CC2">
            <w:pPr>
              <w:pStyle w:val="TB"/>
              <w:rPr>
                <w:rFonts w:cs="Times New Roman"/>
              </w:rPr>
            </w:pPr>
            <w:r w:rsidRPr="007477A0">
              <w:rPr>
                <w:rFonts w:cs="Times New Roman"/>
              </w:rPr>
              <w:t>33</w:t>
            </w:r>
          </w:p>
        </w:tc>
        <w:tc>
          <w:tcPr>
            <w:tcW w:w="1170" w:type="dxa"/>
            <w:noWrap/>
            <w:hideMark/>
          </w:tcPr>
          <w:p w14:paraId="19BB82D6" w14:textId="77777777" w:rsidR="00D13CC2" w:rsidRPr="007477A0" w:rsidRDefault="00D13CC2" w:rsidP="00D13CC2">
            <w:pPr>
              <w:pStyle w:val="TB"/>
              <w:rPr>
                <w:rFonts w:cs="Times New Roman"/>
              </w:rPr>
            </w:pPr>
            <w:r w:rsidRPr="007477A0">
              <w:rPr>
                <w:rFonts w:cs="Times New Roman"/>
              </w:rPr>
              <w:t>50</w:t>
            </w:r>
          </w:p>
        </w:tc>
        <w:tc>
          <w:tcPr>
            <w:tcW w:w="910" w:type="dxa"/>
            <w:noWrap/>
            <w:hideMark/>
          </w:tcPr>
          <w:p w14:paraId="49971027" w14:textId="77777777" w:rsidR="00D13CC2" w:rsidRPr="007477A0" w:rsidRDefault="00D13CC2" w:rsidP="00D13CC2">
            <w:pPr>
              <w:pStyle w:val="TB"/>
              <w:rPr>
                <w:rFonts w:cs="Times New Roman"/>
              </w:rPr>
            </w:pPr>
            <w:r w:rsidRPr="007477A0">
              <w:rPr>
                <w:rFonts w:cs="Times New Roman"/>
              </w:rPr>
              <w:t>17</w:t>
            </w:r>
          </w:p>
        </w:tc>
        <w:tc>
          <w:tcPr>
            <w:tcW w:w="1610" w:type="dxa"/>
            <w:noWrap/>
            <w:hideMark/>
          </w:tcPr>
          <w:p w14:paraId="43537BCA" w14:textId="77777777" w:rsidR="00D13CC2" w:rsidRPr="007477A0" w:rsidRDefault="00D13CC2" w:rsidP="00D13CC2">
            <w:pPr>
              <w:pStyle w:val="TB"/>
              <w:rPr>
                <w:rFonts w:cs="Times New Roman"/>
              </w:rPr>
            </w:pPr>
            <w:r w:rsidRPr="007477A0">
              <w:rPr>
                <w:rFonts w:cs="Times New Roman"/>
              </w:rPr>
              <w:t>100</w:t>
            </w:r>
          </w:p>
        </w:tc>
      </w:tr>
      <w:tr w:rsidR="007477A0" w:rsidRPr="007477A0" w14:paraId="2F17F390" w14:textId="77777777" w:rsidTr="00D13CC2">
        <w:trPr>
          <w:trHeight w:val="312"/>
        </w:trPr>
        <w:tc>
          <w:tcPr>
            <w:tcW w:w="2700" w:type="dxa"/>
            <w:noWrap/>
            <w:hideMark/>
          </w:tcPr>
          <w:p w14:paraId="220AC585" w14:textId="77777777" w:rsidR="00D13CC2" w:rsidRPr="007477A0" w:rsidRDefault="00D13CC2" w:rsidP="00D13CC2">
            <w:pPr>
              <w:pStyle w:val="TB"/>
              <w:rPr>
                <w:rFonts w:cs="Times New Roman"/>
              </w:rPr>
            </w:pPr>
            <w:r w:rsidRPr="007477A0">
              <w:rPr>
                <w:rFonts w:cs="Times New Roman"/>
              </w:rPr>
              <w:t>0–10</w:t>
            </w:r>
          </w:p>
        </w:tc>
        <w:tc>
          <w:tcPr>
            <w:tcW w:w="1710" w:type="dxa"/>
            <w:noWrap/>
            <w:hideMark/>
          </w:tcPr>
          <w:p w14:paraId="124854F6" w14:textId="77777777" w:rsidR="00D13CC2" w:rsidRPr="007477A0" w:rsidRDefault="00D13CC2" w:rsidP="00D13CC2">
            <w:pPr>
              <w:pStyle w:val="TB"/>
              <w:rPr>
                <w:rFonts w:cs="Times New Roman"/>
              </w:rPr>
            </w:pPr>
            <w:r w:rsidRPr="007477A0">
              <w:rPr>
                <w:rFonts w:cs="Times New Roman"/>
              </w:rPr>
              <w:t>30</w:t>
            </w:r>
          </w:p>
        </w:tc>
        <w:tc>
          <w:tcPr>
            <w:tcW w:w="1170" w:type="dxa"/>
            <w:noWrap/>
            <w:hideMark/>
          </w:tcPr>
          <w:p w14:paraId="7BF02C71" w14:textId="77777777" w:rsidR="00D13CC2" w:rsidRPr="007477A0" w:rsidRDefault="00D13CC2" w:rsidP="00D13CC2">
            <w:pPr>
              <w:pStyle w:val="TB"/>
              <w:rPr>
                <w:rFonts w:cs="Times New Roman"/>
              </w:rPr>
            </w:pPr>
            <w:r w:rsidRPr="007477A0">
              <w:rPr>
                <w:rFonts w:cs="Times New Roman"/>
              </w:rPr>
              <w:t>22</w:t>
            </w:r>
          </w:p>
        </w:tc>
        <w:tc>
          <w:tcPr>
            <w:tcW w:w="910" w:type="dxa"/>
            <w:noWrap/>
            <w:hideMark/>
          </w:tcPr>
          <w:p w14:paraId="47E5EB67" w14:textId="77777777" w:rsidR="00D13CC2" w:rsidRPr="007477A0" w:rsidRDefault="00D13CC2" w:rsidP="00D13CC2">
            <w:pPr>
              <w:pStyle w:val="TB"/>
              <w:rPr>
                <w:rFonts w:cs="Times New Roman"/>
              </w:rPr>
            </w:pPr>
            <w:r w:rsidRPr="007477A0">
              <w:rPr>
                <w:rFonts w:cs="Times New Roman"/>
              </w:rPr>
              <w:t>48</w:t>
            </w:r>
          </w:p>
        </w:tc>
        <w:tc>
          <w:tcPr>
            <w:tcW w:w="1610" w:type="dxa"/>
            <w:noWrap/>
            <w:hideMark/>
          </w:tcPr>
          <w:p w14:paraId="5A84AE1A" w14:textId="77777777" w:rsidR="00D13CC2" w:rsidRPr="007477A0" w:rsidRDefault="00D13CC2" w:rsidP="00D13CC2">
            <w:pPr>
              <w:pStyle w:val="TB"/>
              <w:rPr>
                <w:rFonts w:cs="Times New Roman"/>
              </w:rPr>
            </w:pPr>
            <w:r w:rsidRPr="007477A0">
              <w:rPr>
                <w:rFonts w:cs="Times New Roman"/>
              </w:rPr>
              <w:t>100</w:t>
            </w:r>
          </w:p>
        </w:tc>
      </w:tr>
      <w:tr w:rsidR="007477A0" w:rsidRPr="007477A0" w14:paraId="488508D2" w14:textId="77777777" w:rsidTr="00D13CC2">
        <w:trPr>
          <w:trHeight w:val="312"/>
        </w:trPr>
        <w:tc>
          <w:tcPr>
            <w:tcW w:w="2700" w:type="dxa"/>
            <w:noWrap/>
            <w:hideMark/>
          </w:tcPr>
          <w:p w14:paraId="44E7A62A" w14:textId="77777777" w:rsidR="00D13CC2" w:rsidRPr="007477A0" w:rsidRDefault="00D13CC2" w:rsidP="00D13CC2">
            <w:pPr>
              <w:pStyle w:val="TB"/>
              <w:rPr>
                <w:rFonts w:cs="Times New Roman"/>
              </w:rPr>
            </w:pPr>
            <w:r w:rsidRPr="007477A0">
              <w:rPr>
                <w:rFonts w:cs="Times New Roman"/>
              </w:rPr>
              <w:t>10–20</w:t>
            </w:r>
          </w:p>
        </w:tc>
        <w:tc>
          <w:tcPr>
            <w:tcW w:w="1710" w:type="dxa"/>
            <w:noWrap/>
            <w:hideMark/>
          </w:tcPr>
          <w:p w14:paraId="05DE84B5" w14:textId="77777777" w:rsidR="00D13CC2" w:rsidRPr="007477A0" w:rsidRDefault="00D13CC2" w:rsidP="00D13CC2">
            <w:pPr>
              <w:pStyle w:val="TB"/>
              <w:rPr>
                <w:rFonts w:cs="Times New Roman"/>
              </w:rPr>
            </w:pPr>
            <w:r w:rsidRPr="007477A0">
              <w:rPr>
                <w:rFonts w:cs="Times New Roman"/>
              </w:rPr>
              <w:t>54</w:t>
            </w:r>
          </w:p>
        </w:tc>
        <w:tc>
          <w:tcPr>
            <w:tcW w:w="1170" w:type="dxa"/>
            <w:noWrap/>
            <w:hideMark/>
          </w:tcPr>
          <w:p w14:paraId="4495D95D" w14:textId="77777777" w:rsidR="00D13CC2" w:rsidRPr="007477A0" w:rsidRDefault="00D13CC2" w:rsidP="00D13CC2">
            <w:pPr>
              <w:pStyle w:val="TB"/>
              <w:rPr>
                <w:rFonts w:cs="Times New Roman"/>
              </w:rPr>
            </w:pPr>
            <w:r w:rsidRPr="007477A0">
              <w:rPr>
                <w:rFonts w:cs="Times New Roman"/>
              </w:rPr>
              <w:t>15</w:t>
            </w:r>
          </w:p>
        </w:tc>
        <w:tc>
          <w:tcPr>
            <w:tcW w:w="910" w:type="dxa"/>
            <w:noWrap/>
            <w:hideMark/>
          </w:tcPr>
          <w:p w14:paraId="43C094CF" w14:textId="77777777" w:rsidR="00D13CC2" w:rsidRPr="007477A0" w:rsidRDefault="00D13CC2" w:rsidP="00D13CC2">
            <w:pPr>
              <w:pStyle w:val="TB"/>
              <w:rPr>
                <w:rFonts w:cs="Times New Roman"/>
              </w:rPr>
            </w:pPr>
            <w:r w:rsidRPr="007477A0">
              <w:rPr>
                <w:rFonts w:cs="Times New Roman"/>
              </w:rPr>
              <w:t>31</w:t>
            </w:r>
          </w:p>
        </w:tc>
        <w:tc>
          <w:tcPr>
            <w:tcW w:w="1610" w:type="dxa"/>
            <w:noWrap/>
            <w:hideMark/>
          </w:tcPr>
          <w:p w14:paraId="4E19A2BD" w14:textId="77777777" w:rsidR="00D13CC2" w:rsidRPr="007477A0" w:rsidRDefault="00D13CC2" w:rsidP="00D13CC2">
            <w:pPr>
              <w:pStyle w:val="TB"/>
              <w:rPr>
                <w:rFonts w:cs="Times New Roman"/>
              </w:rPr>
            </w:pPr>
            <w:r w:rsidRPr="007477A0">
              <w:rPr>
                <w:rFonts w:cs="Times New Roman"/>
              </w:rPr>
              <w:t>100</w:t>
            </w:r>
          </w:p>
        </w:tc>
      </w:tr>
      <w:tr w:rsidR="007477A0" w:rsidRPr="007477A0" w14:paraId="1E21AF47" w14:textId="77777777" w:rsidTr="00D13CC2">
        <w:trPr>
          <w:trHeight w:val="312"/>
        </w:trPr>
        <w:tc>
          <w:tcPr>
            <w:tcW w:w="2700" w:type="dxa"/>
            <w:noWrap/>
            <w:hideMark/>
          </w:tcPr>
          <w:p w14:paraId="32B04A2A" w14:textId="77777777" w:rsidR="00D13CC2" w:rsidRPr="007477A0" w:rsidRDefault="00D13CC2" w:rsidP="00D13CC2">
            <w:pPr>
              <w:pStyle w:val="TB"/>
              <w:rPr>
                <w:rFonts w:cs="Times New Roman"/>
              </w:rPr>
            </w:pPr>
            <w:r w:rsidRPr="007477A0">
              <w:rPr>
                <w:rFonts w:cs="Times New Roman"/>
              </w:rPr>
              <w:t>20–30</w:t>
            </w:r>
          </w:p>
        </w:tc>
        <w:tc>
          <w:tcPr>
            <w:tcW w:w="1710" w:type="dxa"/>
            <w:noWrap/>
            <w:hideMark/>
          </w:tcPr>
          <w:p w14:paraId="3019F9FC" w14:textId="77777777" w:rsidR="00D13CC2" w:rsidRPr="007477A0" w:rsidRDefault="00D13CC2" w:rsidP="00D13CC2">
            <w:pPr>
              <w:pStyle w:val="TB"/>
              <w:rPr>
                <w:rFonts w:cs="Times New Roman"/>
              </w:rPr>
            </w:pPr>
            <w:r w:rsidRPr="007477A0">
              <w:rPr>
                <w:rFonts w:cs="Times New Roman"/>
              </w:rPr>
              <w:t>38</w:t>
            </w:r>
          </w:p>
        </w:tc>
        <w:tc>
          <w:tcPr>
            <w:tcW w:w="1170" w:type="dxa"/>
            <w:noWrap/>
            <w:hideMark/>
          </w:tcPr>
          <w:p w14:paraId="6F981262" w14:textId="77777777" w:rsidR="00D13CC2" w:rsidRPr="007477A0" w:rsidRDefault="00D13CC2" w:rsidP="00D13CC2">
            <w:pPr>
              <w:pStyle w:val="TB"/>
              <w:rPr>
                <w:rFonts w:cs="Times New Roman"/>
              </w:rPr>
            </w:pPr>
            <w:r w:rsidRPr="007477A0">
              <w:rPr>
                <w:rFonts w:cs="Times New Roman"/>
              </w:rPr>
              <w:t>38</w:t>
            </w:r>
          </w:p>
        </w:tc>
        <w:tc>
          <w:tcPr>
            <w:tcW w:w="910" w:type="dxa"/>
            <w:noWrap/>
            <w:hideMark/>
          </w:tcPr>
          <w:p w14:paraId="380631A3" w14:textId="77777777" w:rsidR="00D13CC2" w:rsidRPr="007477A0" w:rsidRDefault="00D13CC2" w:rsidP="00D13CC2">
            <w:pPr>
              <w:pStyle w:val="TB"/>
              <w:rPr>
                <w:rFonts w:cs="Times New Roman"/>
              </w:rPr>
            </w:pPr>
            <w:r w:rsidRPr="007477A0">
              <w:rPr>
                <w:rFonts w:cs="Times New Roman"/>
              </w:rPr>
              <w:t>25</w:t>
            </w:r>
          </w:p>
        </w:tc>
        <w:tc>
          <w:tcPr>
            <w:tcW w:w="1610" w:type="dxa"/>
            <w:noWrap/>
            <w:hideMark/>
          </w:tcPr>
          <w:p w14:paraId="60AB13C1" w14:textId="77777777" w:rsidR="00D13CC2" w:rsidRPr="007477A0" w:rsidRDefault="00D13CC2" w:rsidP="00D13CC2">
            <w:pPr>
              <w:pStyle w:val="TB"/>
              <w:rPr>
                <w:rFonts w:cs="Times New Roman"/>
              </w:rPr>
            </w:pPr>
            <w:r w:rsidRPr="007477A0">
              <w:rPr>
                <w:rFonts w:cs="Times New Roman"/>
              </w:rPr>
              <w:t>100</w:t>
            </w:r>
          </w:p>
        </w:tc>
      </w:tr>
      <w:tr w:rsidR="007477A0" w:rsidRPr="007477A0" w14:paraId="2BEA70DD" w14:textId="77777777" w:rsidTr="00D13CC2">
        <w:trPr>
          <w:trHeight w:val="312"/>
        </w:trPr>
        <w:tc>
          <w:tcPr>
            <w:tcW w:w="2700" w:type="dxa"/>
            <w:noWrap/>
            <w:hideMark/>
          </w:tcPr>
          <w:p w14:paraId="0D4DFA4F" w14:textId="77777777" w:rsidR="00D13CC2" w:rsidRPr="007477A0" w:rsidRDefault="00D13CC2" w:rsidP="00D13CC2">
            <w:pPr>
              <w:pStyle w:val="TB"/>
              <w:rPr>
                <w:rFonts w:cs="Times New Roman"/>
              </w:rPr>
            </w:pPr>
            <w:r w:rsidRPr="007477A0">
              <w:rPr>
                <w:rFonts w:cs="Times New Roman"/>
              </w:rPr>
              <w:t>30–40</w:t>
            </w:r>
          </w:p>
        </w:tc>
        <w:tc>
          <w:tcPr>
            <w:tcW w:w="1710" w:type="dxa"/>
            <w:noWrap/>
            <w:hideMark/>
          </w:tcPr>
          <w:p w14:paraId="03884F11" w14:textId="77777777" w:rsidR="00D13CC2" w:rsidRPr="007477A0" w:rsidRDefault="00D13CC2" w:rsidP="00D13CC2">
            <w:pPr>
              <w:pStyle w:val="TB"/>
              <w:rPr>
                <w:rFonts w:cs="Times New Roman"/>
              </w:rPr>
            </w:pPr>
            <w:r w:rsidRPr="007477A0">
              <w:rPr>
                <w:rFonts w:cs="Times New Roman"/>
              </w:rPr>
              <w:t>0</w:t>
            </w:r>
          </w:p>
        </w:tc>
        <w:tc>
          <w:tcPr>
            <w:tcW w:w="1170" w:type="dxa"/>
            <w:noWrap/>
            <w:hideMark/>
          </w:tcPr>
          <w:p w14:paraId="1F4DF2A7" w14:textId="77777777" w:rsidR="00D13CC2" w:rsidRPr="007477A0" w:rsidRDefault="00D13CC2" w:rsidP="00D13CC2">
            <w:pPr>
              <w:pStyle w:val="TB"/>
              <w:rPr>
                <w:rFonts w:cs="Times New Roman"/>
              </w:rPr>
            </w:pPr>
            <w:r w:rsidRPr="007477A0">
              <w:rPr>
                <w:rFonts w:cs="Times New Roman"/>
              </w:rPr>
              <w:t>75</w:t>
            </w:r>
          </w:p>
        </w:tc>
        <w:tc>
          <w:tcPr>
            <w:tcW w:w="910" w:type="dxa"/>
            <w:noWrap/>
            <w:hideMark/>
          </w:tcPr>
          <w:p w14:paraId="0C62C258" w14:textId="77777777" w:rsidR="00D13CC2" w:rsidRPr="007477A0" w:rsidRDefault="00D13CC2" w:rsidP="00D13CC2">
            <w:pPr>
              <w:pStyle w:val="TB"/>
              <w:rPr>
                <w:rFonts w:cs="Times New Roman"/>
              </w:rPr>
            </w:pPr>
            <w:r w:rsidRPr="007477A0">
              <w:rPr>
                <w:rFonts w:cs="Times New Roman"/>
              </w:rPr>
              <w:t>25</w:t>
            </w:r>
          </w:p>
        </w:tc>
        <w:tc>
          <w:tcPr>
            <w:tcW w:w="1610" w:type="dxa"/>
            <w:noWrap/>
            <w:hideMark/>
          </w:tcPr>
          <w:p w14:paraId="43C65CFF" w14:textId="77777777" w:rsidR="00D13CC2" w:rsidRPr="007477A0" w:rsidRDefault="00D13CC2" w:rsidP="00D13CC2">
            <w:pPr>
              <w:pStyle w:val="TB"/>
              <w:rPr>
                <w:rFonts w:cs="Times New Roman"/>
              </w:rPr>
            </w:pPr>
            <w:r w:rsidRPr="007477A0">
              <w:rPr>
                <w:rFonts w:cs="Times New Roman"/>
              </w:rPr>
              <w:t>100</w:t>
            </w:r>
          </w:p>
        </w:tc>
      </w:tr>
      <w:tr w:rsidR="007477A0" w:rsidRPr="007477A0" w14:paraId="46F4621C" w14:textId="77777777" w:rsidTr="00D13CC2">
        <w:trPr>
          <w:trHeight w:val="312"/>
        </w:trPr>
        <w:tc>
          <w:tcPr>
            <w:tcW w:w="2700" w:type="dxa"/>
            <w:noWrap/>
            <w:hideMark/>
          </w:tcPr>
          <w:p w14:paraId="5BF89A09" w14:textId="77777777" w:rsidR="00D13CC2" w:rsidRPr="007477A0" w:rsidRDefault="00D13CC2" w:rsidP="00D13CC2">
            <w:pPr>
              <w:pStyle w:val="TB"/>
              <w:rPr>
                <w:rFonts w:cs="Times New Roman"/>
              </w:rPr>
            </w:pPr>
            <w:r w:rsidRPr="007477A0">
              <w:rPr>
                <w:rFonts w:cs="Times New Roman"/>
              </w:rPr>
              <w:t>60–70</w:t>
            </w:r>
          </w:p>
        </w:tc>
        <w:tc>
          <w:tcPr>
            <w:tcW w:w="1710" w:type="dxa"/>
            <w:noWrap/>
            <w:hideMark/>
          </w:tcPr>
          <w:p w14:paraId="6B3A3D9C" w14:textId="77777777" w:rsidR="00D13CC2" w:rsidRPr="007477A0" w:rsidRDefault="00D13CC2" w:rsidP="00D13CC2">
            <w:pPr>
              <w:pStyle w:val="TB"/>
              <w:rPr>
                <w:rFonts w:cs="Times New Roman"/>
              </w:rPr>
            </w:pPr>
            <w:r w:rsidRPr="007477A0">
              <w:rPr>
                <w:rFonts w:cs="Times New Roman"/>
              </w:rPr>
              <w:t>0</w:t>
            </w:r>
          </w:p>
        </w:tc>
        <w:tc>
          <w:tcPr>
            <w:tcW w:w="1170" w:type="dxa"/>
            <w:noWrap/>
            <w:hideMark/>
          </w:tcPr>
          <w:p w14:paraId="345A6A8E" w14:textId="77777777" w:rsidR="00D13CC2" w:rsidRPr="007477A0" w:rsidRDefault="00D13CC2" w:rsidP="00D13CC2">
            <w:pPr>
              <w:pStyle w:val="TB"/>
              <w:rPr>
                <w:rFonts w:cs="Times New Roman"/>
              </w:rPr>
            </w:pPr>
            <w:r w:rsidRPr="007477A0">
              <w:rPr>
                <w:rFonts w:cs="Times New Roman"/>
              </w:rPr>
              <w:t>4</w:t>
            </w:r>
          </w:p>
        </w:tc>
        <w:tc>
          <w:tcPr>
            <w:tcW w:w="910" w:type="dxa"/>
            <w:noWrap/>
            <w:hideMark/>
          </w:tcPr>
          <w:p w14:paraId="0BB69E2F" w14:textId="77777777" w:rsidR="00D13CC2" w:rsidRPr="007477A0" w:rsidRDefault="00D13CC2" w:rsidP="00D13CC2">
            <w:pPr>
              <w:pStyle w:val="TB"/>
              <w:rPr>
                <w:rFonts w:cs="Times New Roman"/>
              </w:rPr>
            </w:pPr>
            <w:r w:rsidRPr="007477A0">
              <w:rPr>
                <w:rFonts w:cs="Times New Roman"/>
              </w:rPr>
              <w:t>0</w:t>
            </w:r>
          </w:p>
        </w:tc>
        <w:tc>
          <w:tcPr>
            <w:tcW w:w="1610" w:type="dxa"/>
            <w:noWrap/>
            <w:hideMark/>
          </w:tcPr>
          <w:p w14:paraId="77DF2752" w14:textId="77777777" w:rsidR="00D13CC2" w:rsidRPr="007477A0" w:rsidRDefault="00D13CC2" w:rsidP="00D13CC2">
            <w:pPr>
              <w:pStyle w:val="TB"/>
              <w:rPr>
                <w:rFonts w:cs="Times New Roman"/>
              </w:rPr>
            </w:pPr>
            <w:r w:rsidRPr="007477A0">
              <w:rPr>
                <w:rFonts w:cs="Times New Roman"/>
              </w:rPr>
              <w:t>100</w:t>
            </w:r>
          </w:p>
        </w:tc>
      </w:tr>
    </w:tbl>
    <w:p w14:paraId="2864A69D" w14:textId="1096885B" w:rsidR="00D13CC2" w:rsidRPr="007477A0" w:rsidRDefault="00D13CC2" w:rsidP="007477A0">
      <w:pPr>
        <w:pStyle w:val="SOLNLLL"/>
        <w:tabs>
          <w:tab w:val="left" w:pos="2520"/>
        </w:tabs>
      </w:pPr>
      <w:r w:rsidRPr="007477A0">
        <w:t>e.</w:t>
      </w:r>
      <w:r w:rsidRPr="007477A0">
        <w:tab/>
      </w:r>
      <w:r w:rsidR="007477A0">
        <w:t>Twelve</w:t>
      </w:r>
      <w:r w:rsidR="007477A0" w:rsidRPr="007477A0">
        <w:t xml:space="preserve"> </w:t>
      </w:r>
      <w:r w:rsidRPr="007477A0">
        <w:t>companies had negative job growth: 13% were small companies</w:t>
      </w:r>
      <w:r w:rsidR="007477A0">
        <w:t>,</w:t>
      </w:r>
      <w:r w:rsidR="007477A0" w:rsidRPr="007477A0">
        <w:t xml:space="preserve"> </w:t>
      </w:r>
      <w:r w:rsidRPr="007477A0">
        <w:t xml:space="preserve">21% were </w:t>
      </w:r>
      <w:r w:rsidRPr="007477A0">
        <w:lastRenderedPageBreak/>
        <w:t>midsized companies</w:t>
      </w:r>
      <w:r w:rsidR="007477A0">
        <w:t>,</w:t>
      </w:r>
      <w:r w:rsidR="007477A0" w:rsidRPr="007477A0">
        <w:t xml:space="preserve"> </w:t>
      </w:r>
      <w:r w:rsidRPr="007477A0">
        <w:t xml:space="preserve">and 5% were large companies. So in terms of avoiding negative job growth, large companies were better off than small and midsized companies. But </w:t>
      </w:r>
      <w:r w:rsidR="007477A0">
        <w:t xml:space="preserve">even </w:t>
      </w:r>
      <w:r w:rsidR="007477A0" w:rsidRPr="007477A0">
        <w:t xml:space="preserve">though </w:t>
      </w:r>
      <w:r w:rsidRPr="007477A0">
        <w:t>95% of the large companies had a positive job growth, the growth rate was below 10% for 76% of these companies. In terms of better job growth rates, midsized companies performed better than either small or large companies. For instance, 26% of the midsized companies had a job growth of at least 20% as compared to 9% for small companies and 8% for large companies.</w:t>
      </w:r>
    </w:p>
    <w:p w14:paraId="385891BA" w14:textId="77777777" w:rsidR="00D13CC2" w:rsidRDefault="00D13CC2" w:rsidP="00D13CC2">
      <w:pPr>
        <w:pStyle w:val="SOLNL"/>
        <w:rPr>
          <w:highlight w:val="cyan"/>
        </w:rPr>
        <w:sectPr w:rsidR="00D13CC2" w:rsidSect="00D13CC2">
          <w:endnotePr>
            <w:numFmt w:val="decimal"/>
          </w:endnotePr>
          <w:pgSz w:w="12240" w:h="15840"/>
          <w:pgMar w:top="1440" w:right="1440" w:bottom="1440" w:left="1440" w:header="720" w:footer="720" w:gutter="0"/>
          <w:cols w:space="720"/>
          <w:noEndnote/>
          <w:docGrid w:linePitch="326"/>
        </w:sectPr>
      </w:pPr>
    </w:p>
    <w:p w14:paraId="38DB6B5B" w14:textId="5CDC31F0" w:rsidR="00D13CC2" w:rsidRPr="00BB243B" w:rsidRDefault="00D13CC2" w:rsidP="00D13CC2">
      <w:pPr>
        <w:pStyle w:val="SOLNL"/>
      </w:pPr>
      <w:r w:rsidRPr="00BB243B">
        <w:lastRenderedPageBreak/>
        <w:t>53. a.</w:t>
      </w:r>
    </w:p>
    <w:tbl>
      <w:tblPr>
        <w:tblW w:w="12857" w:type="dxa"/>
        <w:tblInd w:w="93" w:type="dxa"/>
        <w:tblLayout w:type="fixed"/>
        <w:tblLook w:val="04A0" w:firstRow="1" w:lastRow="0" w:firstColumn="1" w:lastColumn="0" w:noHBand="0" w:noVBand="1"/>
      </w:tblPr>
      <w:tblGrid>
        <w:gridCol w:w="1797"/>
        <w:gridCol w:w="1127"/>
        <w:gridCol w:w="1118"/>
        <w:gridCol w:w="1080"/>
        <w:gridCol w:w="1260"/>
        <w:gridCol w:w="1170"/>
        <w:gridCol w:w="1350"/>
        <w:gridCol w:w="1260"/>
        <w:gridCol w:w="1170"/>
        <w:gridCol w:w="1525"/>
      </w:tblGrid>
      <w:tr w:rsidR="00BB243B" w:rsidRPr="00BB243B" w14:paraId="600DD7A6" w14:textId="77777777" w:rsidTr="00BB243B">
        <w:trPr>
          <w:trHeight w:val="255"/>
        </w:trPr>
        <w:tc>
          <w:tcPr>
            <w:tcW w:w="1797" w:type="dxa"/>
            <w:shd w:val="clear" w:color="auto" w:fill="auto"/>
            <w:noWrap/>
          </w:tcPr>
          <w:p w14:paraId="5482AA21" w14:textId="77777777" w:rsidR="00BB243B" w:rsidRPr="00BB243B" w:rsidRDefault="00BB243B" w:rsidP="00D13CC2">
            <w:pPr>
              <w:pStyle w:val="TCH1"/>
            </w:pPr>
          </w:p>
        </w:tc>
        <w:tc>
          <w:tcPr>
            <w:tcW w:w="9535" w:type="dxa"/>
            <w:gridSpan w:val="8"/>
            <w:shd w:val="clear" w:color="auto" w:fill="auto"/>
            <w:noWrap/>
          </w:tcPr>
          <w:p w14:paraId="0C815B52" w14:textId="2E84C193" w:rsidR="00BB243B" w:rsidRPr="00BB243B" w:rsidRDefault="00BB243B" w:rsidP="00BB243B">
            <w:pPr>
              <w:pStyle w:val="TCH1"/>
              <w:ind w:left="0" w:firstLine="0"/>
              <w:jc w:val="center"/>
            </w:pPr>
            <w:r w:rsidRPr="00BB243B">
              <w:t>Tuition and Fees ($)</w:t>
            </w:r>
          </w:p>
        </w:tc>
        <w:tc>
          <w:tcPr>
            <w:tcW w:w="1525" w:type="dxa"/>
            <w:shd w:val="clear" w:color="auto" w:fill="auto"/>
            <w:noWrap/>
          </w:tcPr>
          <w:p w14:paraId="59991029" w14:textId="77777777" w:rsidR="00BB243B" w:rsidRPr="00BB243B" w:rsidRDefault="00BB243B" w:rsidP="00D13CC2">
            <w:pPr>
              <w:pStyle w:val="TCH1"/>
            </w:pPr>
          </w:p>
        </w:tc>
      </w:tr>
      <w:tr w:rsidR="00D13CC2" w:rsidRPr="00BB243B" w14:paraId="4E20DEFB" w14:textId="77777777" w:rsidTr="00BB243B">
        <w:trPr>
          <w:trHeight w:val="255"/>
        </w:trPr>
        <w:tc>
          <w:tcPr>
            <w:tcW w:w="1797" w:type="dxa"/>
            <w:shd w:val="clear" w:color="auto" w:fill="auto"/>
            <w:noWrap/>
            <w:hideMark/>
          </w:tcPr>
          <w:p w14:paraId="60BEAFC6" w14:textId="3603037D" w:rsidR="00D13CC2" w:rsidRPr="00BB243B" w:rsidRDefault="00D13CC2" w:rsidP="00D13CC2">
            <w:pPr>
              <w:pStyle w:val="TCH1"/>
            </w:pPr>
            <w:r w:rsidRPr="00BB243B">
              <w:t>Year Founded</w:t>
            </w:r>
          </w:p>
        </w:tc>
        <w:tc>
          <w:tcPr>
            <w:tcW w:w="1127" w:type="dxa"/>
            <w:shd w:val="clear" w:color="auto" w:fill="auto"/>
            <w:noWrap/>
            <w:hideMark/>
          </w:tcPr>
          <w:p w14:paraId="0E6A200A" w14:textId="2C745797" w:rsidR="00D13CC2" w:rsidRPr="00BB243B" w:rsidRDefault="00D13CC2" w:rsidP="00D13CC2">
            <w:pPr>
              <w:pStyle w:val="TCH2"/>
            </w:pPr>
            <w:r w:rsidRPr="00BB243B">
              <w:t>1–5</w:t>
            </w:r>
            <w:r w:rsidR="00F7153B">
              <w:t>,</w:t>
            </w:r>
            <w:r w:rsidRPr="00BB243B">
              <w:t>000</w:t>
            </w:r>
          </w:p>
        </w:tc>
        <w:tc>
          <w:tcPr>
            <w:tcW w:w="1118" w:type="dxa"/>
            <w:shd w:val="clear" w:color="auto" w:fill="auto"/>
            <w:noWrap/>
            <w:hideMark/>
          </w:tcPr>
          <w:p w14:paraId="185BE2B2" w14:textId="0E9B5137" w:rsidR="00D13CC2" w:rsidRPr="00BB243B" w:rsidRDefault="00D13CC2" w:rsidP="00D13CC2">
            <w:pPr>
              <w:pStyle w:val="TCH2"/>
            </w:pPr>
            <w:r w:rsidRPr="00BB243B">
              <w:t>10</w:t>
            </w:r>
            <w:r w:rsidR="00F7153B">
              <w:t>,</w:t>
            </w:r>
            <w:r w:rsidRPr="00BB243B">
              <w:t>001–15</w:t>
            </w:r>
            <w:r w:rsidR="00F7153B">
              <w:t>,</w:t>
            </w:r>
            <w:r w:rsidRPr="00BB243B">
              <w:t>000</w:t>
            </w:r>
          </w:p>
        </w:tc>
        <w:tc>
          <w:tcPr>
            <w:tcW w:w="1080" w:type="dxa"/>
            <w:shd w:val="clear" w:color="auto" w:fill="auto"/>
            <w:noWrap/>
            <w:hideMark/>
          </w:tcPr>
          <w:p w14:paraId="18148FF2" w14:textId="1EF1E3AB" w:rsidR="00D13CC2" w:rsidRPr="00BB243B" w:rsidRDefault="00D13CC2" w:rsidP="00D13CC2">
            <w:pPr>
              <w:pStyle w:val="TCH2"/>
            </w:pPr>
            <w:r w:rsidRPr="00BB243B">
              <w:t>15</w:t>
            </w:r>
            <w:r w:rsidR="00F7153B">
              <w:t>,</w:t>
            </w:r>
            <w:r w:rsidRPr="00BB243B">
              <w:t>001–20</w:t>
            </w:r>
            <w:r w:rsidR="00F7153B">
              <w:t>,</w:t>
            </w:r>
            <w:r w:rsidRPr="00BB243B">
              <w:t>000</w:t>
            </w:r>
          </w:p>
        </w:tc>
        <w:tc>
          <w:tcPr>
            <w:tcW w:w="1260" w:type="dxa"/>
            <w:shd w:val="clear" w:color="auto" w:fill="auto"/>
            <w:noWrap/>
            <w:hideMark/>
          </w:tcPr>
          <w:p w14:paraId="67E3031D" w14:textId="6B02E647" w:rsidR="00D13CC2" w:rsidRPr="00BB243B" w:rsidRDefault="00D13CC2" w:rsidP="00D13CC2">
            <w:pPr>
              <w:pStyle w:val="TCH2"/>
            </w:pPr>
            <w:r w:rsidRPr="00BB243B">
              <w:t>20</w:t>
            </w:r>
            <w:r w:rsidR="00F7153B">
              <w:t>,</w:t>
            </w:r>
            <w:r w:rsidRPr="00BB243B">
              <w:t>001–25</w:t>
            </w:r>
            <w:r w:rsidR="00F7153B">
              <w:t>,</w:t>
            </w:r>
            <w:r w:rsidRPr="00BB243B">
              <w:t>000</w:t>
            </w:r>
          </w:p>
        </w:tc>
        <w:tc>
          <w:tcPr>
            <w:tcW w:w="1170" w:type="dxa"/>
            <w:shd w:val="clear" w:color="auto" w:fill="auto"/>
            <w:noWrap/>
            <w:hideMark/>
          </w:tcPr>
          <w:p w14:paraId="0AFB6553" w14:textId="38159520" w:rsidR="00D13CC2" w:rsidRPr="00BB243B" w:rsidRDefault="00D13CC2" w:rsidP="00D13CC2">
            <w:pPr>
              <w:pStyle w:val="TCH2"/>
            </w:pPr>
            <w:r w:rsidRPr="00BB243B">
              <w:t>25</w:t>
            </w:r>
            <w:r w:rsidR="00F7153B">
              <w:t>,</w:t>
            </w:r>
            <w:r w:rsidRPr="00BB243B">
              <w:t>001–30</w:t>
            </w:r>
            <w:r w:rsidR="00F7153B">
              <w:t>,</w:t>
            </w:r>
            <w:r w:rsidRPr="00BB243B">
              <w:t>000</w:t>
            </w:r>
          </w:p>
        </w:tc>
        <w:tc>
          <w:tcPr>
            <w:tcW w:w="1350" w:type="dxa"/>
            <w:shd w:val="clear" w:color="auto" w:fill="auto"/>
            <w:noWrap/>
            <w:hideMark/>
          </w:tcPr>
          <w:p w14:paraId="696AE94E" w14:textId="31B677E1" w:rsidR="00D13CC2" w:rsidRPr="00BB243B" w:rsidRDefault="00D13CC2" w:rsidP="00D13CC2">
            <w:pPr>
              <w:pStyle w:val="TCH2"/>
            </w:pPr>
            <w:r w:rsidRPr="00BB243B">
              <w:t>30</w:t>
            </w:r>
            <w:r w:rsidR="00F7153B">
              <w:t>,</w:t>
            </w:r>
            <w:r w:rsidRPr="00BB243B">
              <w:t>001–35</w:t>
            </w:r>
            <w:r w:rsidR="00F7153B">
              <w:t>,</w:t>
            </w:r>
            <w:r w:rsidRPr="00BB243B">
              <w:t>000</w:t>
            </w:r>
          </w:p>
        </w:tc>
        <w:tc>
          <w:tcPr>
            <w:tcW w:w="1260" w:type="dxa"/>
            <w:shd w:val="clear" w:color="auto" w:fill="auto"/>
            <w:noWrap/>
            <w:hideMark/>
          </w:tcPr>
          <w:p w14:paraId="45855277" w14:textId="6895DF42" w:rsidR="00D13CC2" w:rsidRPr="00BB243B" w:rsidRDefault="00D13CC2" w:rsidP="00D13CC2">
            <w:pPr>
              <w:pStyle w:val="TCH2"/>
            </w:pPr>
            <w:r w:rsidRPr="00BB243B">
              <w:t>35</w:t>
            </w:r>
            <w:r w:rsidR="00F7153B">
              <w:t>,</w:t>
            </w:r>
            <w:r w:rsidRPr="00BB243B">
              <w:t>001–40</w:t>
            </w:r>
            <w:r w:rsidR="00F7153B">
              <w:t>,</w:t>
            </w:r>
            <w:r w:rsidRPr="00BB243B">
              <w:t>000</w:t>
            </w:r>
          </w:p>
        </w:tc>
        <w:tc>
          <w:tcPr>
            <w:tcW w:w="1170" w:type="dxa"/>
            <w:shd w:val="clear" w:color="auto" w:fill="auto"/>
            <w:noWrap/>
            <w:hideMark/>
          </w:tcPr>
          <w:p w14:paraId="26B9861C" w14:textId="7B131252" w:rsidR="00D13CC2" w:rsidRPr="00BB243B" w:rsidRDefault="00D13CC2" w:rsidP="00D13CC2">
            <w:pPr>
              <w:pStyle w:val="TCH2"/>
            </w:pPr>
            <w:r w:rsidRPr="00BB243B">
              <w:t>40</w:t>
            </w:r>
            <w:r w:rsidR="00F7153B">
              <w:t>,</w:t>
            </w:r>
            <w:r w:rsidRPr="00BB243B">
              <w:t>001–45</w:t>
            </w:r>
            <w:r w:rsidR="00F7153B">
              <w:t>,</w:t>
            </w:r>
            <w:r w:rsidRPr="00BB243B">
              <w:t>000</w:t>
            </w:r>
          </w:p>
        </w:tc>
        <w:tc>
          <w:tcPr>
            <w:tcW w:w="1525" w:type="dxa"/>
            <w:shd w:val="clear" w:color="auto" w:fill="auto"/>
            <w:noWrap/>
            <w:hideMark/>
          </w:tcPr>
          <w:p w14:paraId="365AA2B6" w14:textId="77777777" w:rsidR="00D13CC2" w:rsidRPr="00BB243B" w:rsidRDefault="00D13CC2" w:rsidP="00D13CC2">
            <w:pPr>
              <w:pStyle w:val="TCH1"/>
            </w:pPr>
            <w:r w:rsidRPr="00BB243B">
              <w:t>Total</w:t>
            </w:r>
          </w:p>
        </w:tc>
      </w:tr>
      <w:tr w:rsidR="00D13CC2" w:rsidRPr="00BB243B" w14:paraId="7B0738B2" w14:textId="77777777" w:rsidTr="00BB243B">
        <w:trPr>
          <w:trHeight w:val="255"/>
        </w:trPr>
        <w:tc>
          <w:tcPr>
            <w:tcW w:w="1797" w:type="dxa"/>
            <w:shd w:val="clear" w:color="auto" w:fill="auto"/>
            <w:noWrap/>
            <w:hideMark/>
          </w:tcPr>
          <w:p w14:paraId="5E172C3B" w14:textId="4D55BC4C" w:rsidR="00D13CC2" w:rsidRPr="00BB243B" w:rsidRDefault="00D13CC2" w:rsidP="00D13CC2">
            <w:pPr>
              <w:pStyle w:val="TB"/>
            </w:pPr>
            <w:r w:rsidRPr="00BB243B">
              <w:t>1600–1649</w:t>
            </w:r>
          </w:p>
        </w:tc>
        <w:tc>
          <w:tcPr>
            <w:tcW w:w="1127" w:type="dxa"/>
            <w:shd w:val="clear" w:color="auto" w:fill="auto"/>
            <w:noWrap/>
            <w:hideMark/>
          </w:tcPr>
          <w:p w14:paraId="3A08C699" w14:textId="77777777" w:rsidR="00D13CC2" w:rsidRPr="00BB243B" w:rsidRDefault="00D13CC2" w:rsidP="00D13CC2">
            <w:pPr>
              <w:pStyle w:val="TB"/>
            </w:pPr>
          </w:p>
        </w:tc>
        <w:tc>
          <w:tcPr>
            <w:tcW w:w="1118" w:type="dxa"/>
            <w:shd w:val="clear" w:color="auto" w:fill="auto"/>
            <w:noWrap/>
            <w:hideMark/>
          </w:tcPr>
          <w:p w14:paraId="7DB7BC63" w14:textId="77777777" w:rsidR="00D13CC2" w:rsidRPr="00BB243B" w:rsidRDefault="00D13CC2" w:rsidP="00D13CC2">
            <w:pPr>
              <w:pStyle w:val="TB"/>
            </w:pPr>
          </w:p>
        </w:tc>
        <w:tc>
          <w:tcPr>
            <w:tcW w:w="1080" w:type="dxa"/>
            <w:shd w:val="clear" w:color="auto" w:fill="auto"/>
            <w:noWrap/>
            <w:hideMark/>
          </w:tcPr>
          <w:p w14:paraId="0CC315E2" w14:textId="77777777" w:rsidR="00D13CC2" w:rsidRPr="00BB243B" w:rsidRDefault="00D13CC2" w:rsidP="00D13CC2">
            <w:pPr>
              <w:pStyle w:val="TB"/>
            </w:pPr>
          </w:p>
        </w:tc>
        <w:tc>
          <w:tcPr>
            <w:tcW w:w="1260" w:type="dxa"/>
            <w:shd w:val="clear" w:color="auto" w:fill="auto"/>
            <w:noWrap/>
            <w:hideMark/>
          </w:tcPr>
          <w:p w14:paraId="332B3294" w14:textId="77777777" w:rsidR="00D13CC2" w:rsidRPr="00BB243B" w:rsidRDefault="00D13CC2" w:rsidP="00D13CC2">
            <w:pPr>
              <w:pStyle w:val="TB"/>
            </w:pPr>
          </w:p>
        </w:tc>
        <w:tc>
          <w:tcPr>
            <w:tcW w:w="1170" w:type="dxa"/>
            <w:shd w:val="clear" w:color="auto" w:fill="auto"/>
            <w:noWrap/>
            <w:hideMark/>
          </w:tcPr>
          <w:p w14:paraId="1B402971" w14:textId="77777777" w:rsidR="00D13CC2" w:rsidRPr="00BB243B" w:rsidRDefault="00D13CC2" w:rsidP="00D13CC2">
            <w:pPr>
              <w:pStyle w:val="TB"/>
            </w:pPr>
          </w:p>
        </w:tc>
        <w:tc>
          <w:tcPr>
            <w:tcW w:w="1350" w:type="dxa"/>
            <w:shd w:val="clear" w:color="auto" w:fill="auto"/>
            <w:noWrap/>
            <w:hideMark/>
          </w:tcPr>
          <w:p w14:paraId="07828715" w14:textId="77777777" w:rsidR="00D13CC2" w:rsidRPr="00BB243B" w:rsidRDefault="00D13CC2" w:rsidP="00D13CC2">
            <w:pPr>
              <w:pStyle w:val="TB"/>
            </w:pPr>
          </w:p>
        </w:tc>
        <w:tc>
          <w:tcPr>
            <w:tcW w:w="1260" w:type="dxa"/>
            <w:shd w:val="clear" w:color="auto" w:fill="auto"/>
            <w:noWrap/>
            <w:hideMark/>
          </w:tcPr>
          <w:p w14:paraId="3584D87E" w14:textId="77777777" w:rsidR="00D13CC2" w:rsidRPr="00BB243B" w:rsidRDefault="00D13CC2" w:rsidP="00D13CC2">
            <w:pPr>
              <w:pStyle w:val="TB"/>
            </w:pPr>
            <w:r w:rsidRPr="00BB243B">
              <w:t>1</w:t>
            </w:r>
          </w:p>
        </w:tc>
        <w:tc>
          <w:tcPr>
            <w:tcW w:w="1170" w:type="dxa"/>
            <w:shd w:val="clear" w:color="auto" w:fill="auto"/>
            <w:noWrap/>
            <w:hideMark/>
          </w:tcPr>
          <w:p w14:paraId="44722587" w14:textId="77777777" w:rsidR="00D13CC2" w:rsidRPr="00BB243B" w:rsidRDefault="00D13CC2" w:rsidP="00D13CC2">
            <w:pPr>
              <w:pStyle w:val="TB"/>
            </w:pPr>
          </w:p>
        </w:tc>
        <w:tc>
          <w:tcPr>
            <w:tcW w:w="1525" w:type="dxa"/>
            <w:shd w:val="clear" w:color="auto" w:fill="auto"/>
            <w:noWrap/>
            <w:hideMark/>
          </w:tcPr>
          <w:p w14:paraId="6A167805" w14:textId="77777777" w:rsidR="00D13CC2" w:rsidRPr="00BB243B" w:rsidRDefault="00D13CC2" w:rsidP="00D13CC2">
            <w:pPr>
              <w:pStyle w:val="TB"/>
            </w:pPr>
            <w:r w:rsidRPr="00BB243B">
              <w:t>1</w:t>
            </w:r>
          </w:p>
        </w:tc>
      </w:tr>
      <w:tr w:rsidR="00D13CC2" w:rsidRPr="00BB243B" w14:paraId="5B8E9E4A" w14:textId="77777777" w:rsidTr="00BB243B">
        <w:trPr>
          <w:trHeight w:val="255"/>
        </w:trPr>
        <w:tc>
          <w:tcPr>
            <w:tcW w:w="1797" w:type="dxa"/>
            <w:shd w:val="clear" w:color="auto" w:fill="auto"/>
            <w:noWrap/>
            <w:hideMark/>
          </w:tcPr>
          <w:p w14:paraId="5F16FF8B" w14:textId="77777777" w:rsidR="00D13CC2" w:rsidRPr="00BB243B" w:rsidRDefault="00D13CC2" w:rsidP="00D13CC2">
            <w:pPr>
              <w:pStyle w:val="TB"/>
            </w:pPr>
            <w:r w:rsidRPr="00BB243B">
              <w:t>1700–1749</w:t>
            </w:r>
          </w:p>
        </w:tc>
        <w:tc>
          <w:tcPr>
            <w:tcW w:w="1127" w:type="dxa"/>
            <w:shd w:val="clear" w:color="auto" w:fill="auto"/>
            <w:noWrap/>
            <w:hideMark/>
          </w:tcPr>
          <w:p w14:paraId="10567381" w14:textId="77777777" w:rsidR="00D13CC2" w:rsidRPr="00BB243B" w:rsidRDefault="00D13CC2" w:rsidP="00D13CC2">
            <w:pPr>
              <w:pStyle w:val="TB"/>
            </w:pPr>
          </w:p>
        </w:tc>
        <w:tc>
          <w:tcPr>
            <w:tcW w:w="1118" w:type="dxa"/>
            <w:shd w:val="clear" w:color="auto" w:fill="auto"/>
            <w:noWrap/>
            <w:hideMark/>
          </w:tcPr>
          <w:p w14:paraId="5F99E6F1" w14:textId="77777777" w:rsidR="00D13CC2" w:rsidRPr="00BB243B" w:rsidRDefault="00D13CC2" w:rsidP="00D13CC2">
            <w:pPr>
              <w:pStyle w:val="TB"/>
            </w:pPr>
          </w:p>
        </w:tc>
        <w:tc>
          <w:tcPr>
            <w:tcW w:w="1080" w:type="dxa"/>
            <w:shd w:val="clear" w:color="auto" w:fill="auto"/>
            <w:noWrap/>
            <w:hideMark/>
          </w:tcPr>
          <w:p w14:paraId="2E3D858B" w14:textId="77777777" w:rsidR="00D13CC2" w:rsidRPr="00BB243B" w:rsidRDefault="00D13CC2" w:rsidP="00D13CC2">
            <w:pPr>
              <w:pStyle w:val="TB"/>
            </w:pPr>
          </w:p>
        </w:tc>
        <w:tc>
          <w:tcPr>
            <w:tcW w:w="1260" w:type="dxa"/>
            <w:shd w:val="clear" w:color="auto" w:fill="auto"/>
            <w:noWrap/>
            <w:hideMark/>
          </w:tcPr>
          <w:p w14:paraId="0938DEBF" w14:textId="77777777" w:rsidR="00D13CC2" w:rsidRPr="00BB243B" w:rsidRDefault="00D13CC2" w:rsidP="00D13CC2">
            <w:pPr>
              <w:pStyle w:val="TB"/>
            </w:pPr>
          </w:p>
        </w:tc>
        <w:tc>
          <w:tcPr>
            <w:tcW w:w="1170" w:type="dxa"/>
            <w:shd w:val="clear" w:color="auto" w:fill="auto"/>
            <w:noWrap/>
            <w:hideMark/>
          </w:tcPr>
          <w:p w14:paraId="65C5F02B" w14:textId="77777777" w:rsidR="00D13CC2" w:rsidRPr="00BB243B" w:rsidRDefault="00D13CC2" w:rsidP="00D13CC2">
            <w:pPr>
              <w:pStyle w:val="TB"/>
            </w:pPr>
          </w:p>
        </w:tc>
        <w:tc>
          <w:tcPr>
            <w:tcW w:w="1350" w:type="dxa"/>
            <w:shd w:val="clear" w:color="auto" w:fill="auto"/>
            <w:noWrap/>
            <w:hideMark/>
          </w:tcPr>
          <w:p w14:paraId="759B96F5" w14:textId="77777777" w:rsidR="00D13CC2" w:rsidRPr="00BB243B" w:rsidRDefault="00D13CC2" w:rsidP="00D13CC2">
            <w:pPr>
              <w:pStyle w:val="TB"/>
            </w:pPr>
          </w:p>
        </w:tc>
        <w:tc>
          <w:tcPr>
            <w:tcW w:w="1260" w:type="dxa"/>
            <w:shd w:val="clear" w:color="auto" w:fill="auto"/>
            <w:noWrap/>
            <w:hideMark/>
          </w:tcPr>
          <w:p w14:paraId="6CFB2013" w14:textId="77777777" w:rsidR="00D13CC2" w:rsidRPr="00BB243B" w:rsidRDefault="00D13CC2" w:rsidP="00D13CC2">
            <w:pPr>
              <w:pStyle w:val="TB"/>
            </w:pPr>
            <w:r w:rsidRPr="00BB243B">
              <w:t>2</w:t>
            </w:r>
          </w:p>
        </w:tc>
        <w:tc>
          <w:tcPr>
            <w:tcW w:w="1170" w:type="dxa"/>
            <w:shd w:val="clear" w:color="auto" w:fill="auto"/>
            <w:noWrap/>
            <w:hideMark/>
          </w:tcPr>
          <w:p w14:paraId="790A6878" w14:textId="77777777" w:rsidR="00D13CC2" w:rsidRPr="00BB243B" w:rsidRDefault="00D13CC2" w:rsidP="00D13CC2">
            <w:pPr>
              <w:pStyle w:val="TB"/>
            </w:pPr>
            <w:r w:rsidRPr="00BB243B">
              <w:t>1</w:t>
            </w:r>
          </w:p>
        </w:tc>
        <w:tc>
          <w:tcPr>
            <w:tcW w:w="1525" w:type="dxa"/>
            <w:shd w:val="clear" w:color="auto" w:fill="auto"/>
            <w:noWrap/>
            <w:hideMark/>
          </w:tcPr>
          <w:p w14:paraId="1F56AF45" w14:textId="77777777" w:rsidR="00D13CC2" w:rsidRPr="00BB243B" w:rsidRDefault="00D13CC2" w:rsidP="00D13CC2">
            <w:pPr>
              <w:pStyle w:val="TB"/>
            </w:pPr>
            <w:r w:rsidRPr="00BB243B">
              <w:t>3</w:t>
            </w:r>
          </w:p>
        </w:tc>
      </w:tr>
      <w:tr w:rsidR="00D13CC2" w:rsidRPr="00BB243B" w14:paraId="67202CE5" w14:textId="77777777" w:rsidTr="00BB243B">
        <w:trPr>
          <w:trHeight w:val="255"/>
        </w:trPr>
        <w:tc>
          <w:tcPr>
            <w:tcW w:w="1797" w:type="dxa"/>
            <w:shd w:val="clear" w:color="auto" w:fill="auto"/>
            <w:noWrap/>
            <w:hideMark/>
          </w:tcPr>
          <w:p w14:paraId="095B6DE1" w14:textId="77777777" w:rsidR="00D13CC2" w:rsidRPr="00BB243B" w:rsidRDefault="00D13CC2" w:rsidP="00D13CC2">
            <w:pPr>
              <w:pStyle w:val="TB"/>
            </w:pPr>
            <w:r w:rsidRPr="00BB243B">
              <w:t>1750–1799</w:t>
            </w:r>
          </w:p>
        </w:tc>
        <w:tc>
          <w:tcPr>
            <w:tcW w:w="1127" w:type="dxa"/>
            <w:shd w:val="clear" w:color="auto" w:fill="auto"/>
            <w:noWrap/>
            <w:hideMark/>
          </w:tcPr>
          <w:p w14:paraId="139300EC" w14:textId="77777777" w:rsidR="00D13CC2" w:rsidRPr="00BB243B" w:rsidRDefault="00D13CC2" w:rsidP="00D13CC2">
            <w:pPr>
              <w:pStyle w:val="TB"/>
            </w:pPr>
          </w:p>
        </w:tc>
        <w:tc>
          <w:tcPr>
            <w:tcW w:w="1118" w:type="dxa"/>
            <w:shd w:val="clear" w:color="auto" w:fill="auto"/>
            <w:noWrap/>
            <w:hideMark/>
          </w:tcPr>
          <w:p w14:paraId="09970959" w14:textId="77777777" w:rsidR="00D13CC2" w:rsidRPr="00BB243B" w:rsidRDefault="00D13CC2" w:rsidP="00D13CC2">
            <w:pPr>
              <w:pStyle w:val="TB"/>
            </w:pPr>
          </w:p>
        </w:tc>
        <w:tc>
          <w:tcPr>
            <w:tcW w:w="1080" w:type="dxa"/>
            <w:shd w:val="clear" w:color="auto" w:fill="auto"/>
            <w:noWrap/>
            <w:hideMark/>
          </w:tcPr>
          <w:p w14:paraId="024E43DF" w14:textId="77777777" w:rsidR="00D13CC2" w:rsidRPr="00BB243B" w:rsidRDefault="00D13CC2" w:rsidP="00D13CC2">
            <w:pPr>
              <w:pStyle w:val="TB"/>
            </w:pPr>
          </w:p>
        </w:tc>
        <w:tc>
          <w:tcPr>
            <w:tcW w:w="1260" w:type="dxa"/>
            <w:shd w:val="clear" w:color="auto" w:fill="auto"/>
            <w:noWrap/>
            <w:hideMark/>
          </w:tcPr>
          <w:p w14:paraId="0F8E7FC2" w14:textId="77777777" w:rsidR="00D13CC2" w:rsidRPr="00BB243B" w:rsidRDefault="00D13CC2" w:rsidP="00D13CC2">
            <w:pPr>
              <w:pStyle w:val="TB"/>
            </w:pPr>
          </w:p>
        </w:tc>
        <w:tc>
          <w:tcPr>
            <w:tcW w:w="1170" w:type="dxa"/>
            <w:shd w:val="clear" w:color="auto" w:fill="auto"/>
            <w:noWrap/>
            <w:hideMark/>
          </w:tcPr>
          <w:p w14:paraId="68C7DC5D" w14:textId="77777777" w:rsidR="00D13CC2" w:rsidRPr="00BB243B" w:rsidRDefault="00D13CC2" w:rsidP="00D13CC2">
            <w:pPr>
              <w:pStyle w:val="TB"/>
            </w:pPr>
          </w:p>
        </w:tc>
        <w:tc>
          <w:tcPr>
            <w:tcW w:w="1350" w:type="dxa"/>
            <w:shd w:val="clear" w:color="auto" w:fill="auto"/>
            <w:noWrap/>
            <w:hideMark/>
          </w:tcPr>
          <w:p w14:paraId="565DD70B" w14:textId="77777777" w:rsidR="00D13CC2" w:rsidRPr="00BB243B" w:rsidRDefault="00D13CC2" w:rsidP="00D13CC2">
            <w:pPr>
              <w:pStyle w:val="TB"/>
            </w:pPr>
          </w:p>
        </w:tc>
        <w:tc>
          <w:tcPr>
            <w:tcW w:w="1260" w:type="dxa"/>
            <w:shd w:val="clear" w:color="auto" w:fill="auto"/>
            <w:noWrap/>
            <w:hideMark/>
          </w:tcPr>
          <w:p w14:paraId="690F931E" w14:textId="77777777" w:rsidR="00D13CC2" w:rsidRPr="00BB243B" w:rsidRDefault="00D13CC2" w:rsidP="00D13CC2">
            <w:pPr>
              <w:pStyle w:val="TB"/>
            </w:pPr>
          </w:p>
        </w:tc>
        <w:tc>
          <w:tcPr>
            <w:tcW w:w="1170" w:type="dxa"/>
            <w:shd w:val="clear" w:color="auto" w:fill="auto"/>
            <w:noWrap/>
            <w:hideMark/>
          </w:tcPr>
          <w:p w14:paraId="158BC2BD" w14:textId="77777777" w:rsidR="00D13CC2" w:rsidRPr="00BB243B" w:rsidRDefault="00D13CC2" w:rsidP="00D13CC2">
            <w:pPr>
              <w:pStyle w:val="TB"/>
            </w:pPr>
            <w:r w:rsidRPr="00BB243B">
              <w:t>4</w:t>
            </w:r>
          </w:p>
        </w:tc>
        <w:tc>
          <w:tcPr>
            <w:tcW w:w="1525" w:type="dxa"/>
            <w:shd w:val="clear" w:color="auto" w:fill="auto"/>
            <w:noWrap/>
            <w:hideMark/>
          </w:tcPr>
          <w:p w14:paraId="2DBA8229" w14:textId="77777777" w:rsidR="00D13CC2" w:rsidRPr="00BB243B" w:rsidRDefault="00D13CC2" w:rsidP="00D13CC2">
            <w:pPr>
              <w:pStyle w:val="TB"/>
            </w:pPr>
            <w:r w:rsidRPr="00BB243B">
              <w:t>4</w:t>
            </w:r>
          </w:p>
        </w:tc>
      </w:tr>
      <w:tr w:rsidR="00D13CC2" w:rsidRPr="00BB243B" w14:paraId="51C58A65" w14:textId="77777777" w:rsidTr="00BB243B">
        <w:trPr>
          <w:trHeight w:val="255"/>
        </w:trPr>
        <w:tc>
          <w:tcPr>
            <w:tcW w:w="1797" w:type="dxa"/>
            <w:shd w:val="clear" w:color="auto" w:fill="auto"/>
            <w:noWrap/>
            <w:hideMark/>
          </w:tcPr>
          <w:p w14:paraId="58672A67" w14:textId="77777777" w:rsidR="00D13CC2" w:rsidRPr="00BB243B" w:rsidRDefault="00D13CC2" w:rsidP="00D13CC2">
            <w:pPr>
              <w:pStyle w:val="TB"/>
            </w:pPr>
            <w:r w:rsidRPr="00BB243B">
              <w:t>1800–1849</w:t>
            </w:r>
          </w:p>
        </w:tc>
        <w:tc>
          <w:tcPr>
            <w:tcW w:w="1127" w:type="dxa"/>
            <w:shd w:val="clear" w:color="auto" w:fill="auto"/>
            <w:noWrap/>
            <w:hideMark/>
          </w:tcPr>
          <w:p w14:paraId="08D289C3" w14:textId="77777777" w:rsidR="00D13CC2" w:rsidRPr="00BB243B" w:rsidRDefault="00D13CC2" w:rsidP="00D13CC2">
            <w:pPr>
              <w:pStyle w:val="TB"/>
            </w:pPr>
          </w:p>
        </w:tc>
        <w:tc>
          <w:tcPr>
            <w:tcW w:w="1118" w:type="dxa"/>
            <w:shd w:val="clear" w:color="auto" w:fill="auto"/>
            <w:noWrap/>
            <w:hideMark/>
          </w:tcPr>
          <w:p w14:paraId="0FFBB73D" w14:textId="77777777" w:rsidR="00D13CC2" w:rsidRPr="00BB243B" w:rsidRDefault="00D13CC2" w:rsidP="00D13CC2">
            <w:pPr>
              <w:pStyle w:val="TB"/>
            </w:pPr>
          </w:p>
        </w:tc>
        <w:tc>
          <w:tcPr>
            <w:tcW w:w="1080" w:type="dxa"/>
            <w:shd w:val="clear" w:color="auto" w:fill="auto"/>
            <w:noWrap/>
            <w:hideMark/>
          </w:tcPr>
          <w:p w14:paraId="46B157E1" w14:textId="77777777" w:rsidR="00D13CC2" w:rsidRPr="00BB243B" w:rsidRDefault="00D13CC2" w:rsidP="00D13CC2">
            <w:pPr>
              <w:pStyle w:val="TB"/>
            </w:pPr>
          </w:p>
        </w:tc>
        <w:tc>
          <w:tcPr>
            <w:tcW w:w="1260" w:type="dxa"/>
            <w:shd w:val="clear" w:color="auto" w:fill="auto"/>
            <w:noWrap/>
            <w:hideMark/>
          </w:tcPr>
          <w:p w14:paraId="1C853FD6" w14:textId="77777777" w:rsidR="00D13CC2" w:rsidRPr="00BB243B" w:rsidRDefault="00D13CC2" w:rsidP="00D13CC2">
            <w:pPr>
              <w:pStyle w:val="TB"/>
            </w:pPr>
            <w:r w:rsidRPr="00BB243B">
              <w:t>1</w:t>
            </w:r>
          </w:p>
        </w:tc>
        <w:tc>
          <w:tcPr>
            <w:tcW w:w="1170" w:type="dxa"/>
            <w:shd w:val="clear" w:color="auto" w:fill="auto"/>
            <w:noWrap/>
            <w:hideMark/>
          </w:tcPr>
          <w:p w14:paraId="3EEEBA33" w14:textId="77777777" w:rsidR="00D13CC2" w:rsidRPr="00BB243B" w:rsidRDefault="00D13CC2" w:rsidP="00D13CC2">
            <w:pPr>
              <w:pStyle w:val="TB"/>
            </w:pPr>
            <w:r w:rsidRPr="00BB243B">
              <w:t>3</w:t>
            </w:r>
          </w:p>
        </w:tc>
        <w:tc>
          <w:tcPr>
            <w:tcW w:w="1350" w:type="dxa"/>
            <w:shd w:val="clear" w:color="auto" w:fill="auto"/>
            <w:noWrap/>
            <w:hideMark/>
          </w:tcPr>
          <w:p w14:paraId="676A1EFA" w14:textId="77777777" w:rsidR="00D13CC2" w:rsidRPr="00BB243B" w:rsidRDefault="00D13CC2" w:rsidP="00D13CC2">
            <w:pPr>
              <w:pStyle w:val="TB"/>
            </w:pPr>
            <w:r w:rsidRPr="00BB243B">
              <w:t>3</w:t>
            </w:r>
          </w:p>
        </w:tc>
        <w:tc>
          <w:tcPr>
            <w:tcW w:w="1260" w:type="dxa"/>
            <w:shd w:val="clear" w:color="auto" w:fill="auto"/>
            <w:noWrap/>
            <w:hideMark/>
          </w:tcPr>
          <w:p w14:paraId="6D333E99" w14:textId="77777777" w:rsidR="00D13CC2" w:rsidRPr="00BB243B" w:rsidRDefault="00D13CC2" w:rsidP="00D13CC2">
            <w:pPr>
              <w:pStyle w:val="TB"/>
            </w:pPr>
            <w:r w:rsidRPr="00BB243B">
              <w:t>6</w:t>
            </w:r>
          </w:p>
        </w:tc>
        <w:tc>
          <w:tcPr>
            <w:tcW w:w="1170" w:type="dxa"/>
            <w:shd w:val="clear" w:color="auto" w:fill="auto"/>
            <w:noWrap/>
            <w:hideMark/>
          </w:tcPr>
          <w:p w14:paraId="61F5755B" w14:textId="77777777" w:rsidR="00D13CC2" w:rsidRPr="00BB243B" w:rsidRDefault="00D13CC2" w:rsidP="00D13CC2">
            <w:pPr>
              <w:pStyle w:val="TB"/>
            </w:pPr>
            <w:r w:rsidRPr="00BB243B">
              <w:t>8</w:t>
            </w:r>
          </w:p>
        </w:tc>
        <w:tc>
          <w:tcPr>
            <w:tcW w:w="1525" w:type="dxa"/>
            <w:shd w:val="clear" w:color="auto" w:fill="auto"/>
            <w:noWrap/>
            <w:hideMark/>
          </w:tcPr>
          <w:p w14:paraId="20A414FA" w14:textId="77777777" w:rsidR="00D13CC2" w:rsidRPr="00BB243B" w:rsidRDefault="00D13CC2" w:rsidP="00D13CC2">
            <w:pPr>
              <w:pStyle w:val="TB"/>
            </w:pPr>
            <w:r w:rsidRPr="00BB243B">
              <w:t>21</w:t>
            </w:r>
          </w:p>
        </w:tc>
      </w:tr>
      <w:tr w:rsidR="00D13CC2" w:rsidRPr="00BB243B" w14:paraId="18E0069F" w14:textId="77777777" w:rsidTr="00BB243B">
        <w:trPr>
          <w:trHeight w:val="255"/>
        </w:trPr>
        <w:tc>
          <w:tcPr>
            <w:tcW w:w="1797" w:type="dxa"/>
            <w:shd w:val="clear" w:color="auto" w:fill="auto"/>
            <w:noWrap/>
            <w:hideMark/>
          </w:tcPr>
          <w:p w14:paraId="225B1AC9" w14:textId="77777777" w:rsidR="00D13CC2" w:rsidRPr="00BB243B" w:rsidRDefault="00D13CC2" w:rsidP="00D13CC2">
            <w:pPr>
              <w:pStyle w:val="TB"/>
            </w:pPr>
            <w:r w:rsidRPr="00BB243B">
              <w:t>1850–1899</w:t>
            </w:r>
          </w:p>
        </w:tc>
        <w:tc>
          <w:tcPr>
            <w:tcW w:w="1127" w:type="dxa"/>
            <w:shd w:val="clear" w:color="auto" w:fill="auto"/>
            <w:noWrap/>
            <w:hideMark/>
          </w:tcPr>
          <w:p w14:paraId="1C1F5F8C" w14:textId="77777777" w:rsidR="00D13CC2" w:rsidRPr="00BB243B" w:rsidRDefault="00D13CC2" w:rsidP="00D13CC2">
            <w:pPr>
              <w:pStyle w:val="TB"/>
            </w:pPr>
            <w:r w:rsidRPr="00BB243B">
              <w:t>1</w:t>
            </w:r>
          </w:p>
        </w:tc>
        <w:tc>
          <w:tcPr>
            <w:tcW w:w="1118" w:type="dxa"/>
            <w:shd w:val="clear" w:color="auto" w:fill="auto"/>
            <w:noWrap/>
            <w:hideMark/>
          </w:tcPr>
          <w:p w14:paraId="7AA13F1E" w14:textId="77777777" w:rsidR="00D13CC2" w:rsidRPr="00BB243B" w:rsidRDefault="00D13CC2" w:rsidP="00D13CC2">
            <w:pPr>
              <w:pStyle w:val="TB"/>
            </w:pPr>
          </w:p>
        </w:tc>
        <w:tc>
          <w:tcPr>
            <w:tcW w:w="1080" w:type="dxa"/>
            <w:shd w:val="clear" w:color="auto" w:fill="auto"/>
            <w:noWrap/>
            <w:hideMark/>
          </w:tcPr>
          <w:p w14:paraId="16FF6A1F" w14:textId="77777777" w:rsidR="00D13CC2" w:rsidRPr="00BB243B" w:rsidRDefault="00D13CC2" w:rsidP="00D13CC2">
            <w:pPr>
              <w:pStyle w:val="TB"/>
            </w:pPr>
            <w:r w:rsidRPr="00BB243B">
              <w:t>2</w:t>
            </w:r>
          </w:p>
        </w:tc>
        <w:tc>
          <w:tcPr>
            <w:tcW w:w="1260" w:type="dxa"/>
            <w:shd w:val="clear" w:color="auto" w:fill="auto"/>
            <w:noWrap/>
            <w:hideMark/>
          </w:tcPr>
          <w:p w14:paraId="5F96E36D" w14:textId="77777777" w:rsidR="00D13CC2" w:rsidRPr="00BB243B" w:rsidRDefault="00D13CC2" w:rsidP="00D13CC2">
            <w:pPr>
              <w:pStyle w:val="TB"/>
            </w:pPr>
            <w:r w:rsidRPr="00BB243B">
              <w:t>2</w:t>
            </w:r>
          </w:p>
        </w:tc>
        <w:tc>
          <w:tcPr>
            <w:tcW w:w="1170" w:type="dxa"/>
            <w:shd w:val="clear" w:color="auto" w:fill="auto"/>
            <w:noWrap/>
            <w:hideMark/>
          </w:tcPr>
          <w:p w14:paraId="3A9FC755" w14:textId="77777777" w:rsidR="00D13CC2" w:rsidRPr="00BB243B" w:rsidRDefault="00D13CC2" w:rsidP="00D13CC2">
            <w:pPr>
              <w:pStyle w:val="TB"/>
            </w:pPr>
            <w:r w:rsidRPr="00BB243B">
              <w:t>13</w:t>
            </w:r>
          </w:p>
        </w:tc>
        <w:tc>
          <w:tcPr>
            <w:tcW w:w="1350" w:type="dxa"/>
            <w:shd w:val="clear" w:color="auto" w:fill="auto"/>
            <w:noWrap/>
            <w:hideMark/>
          </w:tcPr>
          <w:p w14:paraId="1EAECF96" w14:textId="77777777" w:rsidR="00D13CC2" w:rsidRPr="00BB243B" w:rsidRDefault="00D13CC2" w:rsidP="00D13CC2">
            <w:pPr>
              <w:pStyle w:val="TB"/>
            </w:pPr>
            <w:r w:rsidRPr="00BB243B">
              <w:t>14</w:t>
            </w:r>
          </w:p>
        </w:tc>
        <w:tc>
          <w:tcPr>
            <w:tcW w:w="1260" w:type="dxa"/>
            <w:shd w:val="clear" w:color="auto" w:fill="auto"/>
            <w:noWrap/>
            <w:hideMark/>
          </w:tcPr>
          <w:p w14:paraId="335E80D0" w14:textId="77777777" w:rsidR="00D13CC2" w:rsidRPr="00BB243B" w:rsidRDefault="00D13CC2" w:rsidP="00D13CC2">
            <w:pPr>
              <w:pStyle w:val="TB"/>
            </w:pPr>
            <w:r w:rsidRPr="00BB243B">
              <w:t>13</w:t>
            </w:r>
          </w:p>
        </w:tc>
        <w:tc>
          <w:tcPr>
            <w:tcW w:w="1170" w:type="dxa"/>
            <w:shd w:val="clear" w:color="auto" w:fill="auto"/>
            <w:noWrap/>
            <w:hideMark/>
          </w:tcPr>
          <w:p w14:paraId="4B8084CD" w14:textId="77777777" w:rsidR="00D13CC2" w:rsidRPr="00BB243B" w:rsidRDefault="00D13CC2" w:rsidP="00D13CC2">
            <w:pPr>
              <w:pStyle w:val="TB"/>
            </w:pPr>
            <w:r w:rsidRPr="00BB243B">
              <w:t>4</w:t>
            </w:r>
          </w:p>
        </w:tc>
        <w:tc>
          <w:tcPr>
            <w:tcW w:w="1525" w:type="dxa"/>
            <w:shd w:val="clear" w:color="auto" w:fill="auto"/>
            <w:noWrap/>
            <w:hideMark/>
          </w:tcPr>
          <w:p w14:paraId="1C739320" w14:textId="77777777" w:rsidR="00D13CC2" w:rsidRPr="00BB243B" w:rsidRDefault="00D13CC2" w:rsidP="00D13CC2">
            <w:pPr>
              <w:pStyle w:val="TB"/>
            </w:pPr>
            <w:r w:rsidRPr="00BB243B">
              <w:t>49</w:t>
            </w:r>
          </w:p>
        </w:tc>
      </w:tr>
      <w:tr w:rsidR="00D13CC2" w:rsidRPr="00BB243B" w14:paraId="2A9E53E2" w14:textId="77777777" w:rsidTr="00BB243B">
        <w:trPr>
          <w:trHeight w:val="255"/>
        </w:trPr>
        <w:tc>
          <w:tcPr>
            <w:tcW w:w="1797" w:type="dxa"/>
            <w:shd w:val="clear" w:color="auto" w:fill="auto"/>
            <w:noWrap/>
            <w:hideMark/>
          </w:tcPr>
          <w:p w14:paraId="656ACCFD" w14:textId="77777777" w:rsidR="00D13CC2" w:rsidRPr="00BB243B" w:rsidRDefault="00D13CC2" w:rsidP="00D13CC2">
            <w:pPr>
              <w:pStyle w:val="TB"/>
            </w:pPr>
            <w:r w:rsidRPr="00BB243B">
              <w:t>1900–1949</w:t>
            </w:r>
          </w:p>
        </w:tc>
        <w:tc>
          <w:tcPr>
            <w:tcW w:w="1127" w:type="dxa"/>
            <w:shd w:val="clear" w:color="auto" w:fill="auto"/>
            <w:noWrap/>
            <w:hideMark/>
          </w:tcPr>
          <w:p w14:paraId="4D46EDD6" w14:textId="77777777" w:rsidR="00D13CC2" w:rsidRPr="00BB243B" w:rsidRDefault="00D13CC2" w:rsidP="00D13CC2">
            <w:pPr>
              <w:pStyle w:val="TB"/>
            </w:pPr>
          </w:p>
        </w:tc>
        <w:tc>
          <w:tcPr>
            <w:tcW w:w="1118" w:type="dxa"/>
            <w:shd w:val="clear" w:color="auto" w:fill="auto"/>
            <w:noWrap/>
            <w:hideMark/>
          </w:tcPr>
          <w:p w14:paraId="351F021C" w14:textId="77777777" w:rsidR="00D13CC2" w:rsidRPr="00BB243B" w:rsidRDefault="00D13CC2" w:rsidP="00D13CC2">
            <w:pPr>
              <w:pStyle w:val="TB"/>
            </w:pPr>
            <w:r w:rsidRPr="00BB243B">
              <w:t>1</w:t>
            </w:r>
          </w:p>
        </w:tc>
        <w:tc>
          <w:tcPr>
            <w:tcW w:w="1080" w:type="dxa"/>
            <w:shd w:val="clear" w:color="auto" w:fill="auto"/>
            <w:noWrap/>
            <w:hideMark/>
          </w:tcPr>
          <w:p w14:paraId="01A0BE13" w14:textId="77777777" w:rsidR="00D13CC2" w:rsidRPr="00BB243B" w:rsidRDefault="00D13CC2" w:rsidP="00D13CC2">
            <w:pPr>
              <w:pStyle w:val="TB"/>
            </w:pPr>
          </w:p>
        </w:tc>
        <w:tc>
          <w:tcPr>
            <w:tcW w:w="1260" w:type="dxa"/>
            <w:shd w:val="clear" w:color="auto" w:fill="auto"/>
            <w:noWrap/>
            <w:hideMark/>
          </w:tcPr>
          <w:p w14:paraId="0EA88079" w14:textId="77777777" w:rsidR="00D13CC2" w:rsidRPr="00BB243B" w:rsidRDefault="00D13CC2" w:rsidP="00D13CC2">
            <w:pPr>
              <w:pStyle w:val="TB"/>
            </w:pPr>
            <w:r w:rsidRPr="00BB243B">
              <w:t>2</w:t>
            </w:r>
          </w:p>
        </w:tc>
        <w:tc>
          <w:tcPr>
            <w:tcW w:w="1170" w:type="dxa"/>
            <w:shd w:val="clear" w:color="auto" w:fill="auto"/>
            <w:noWrap/>
            <w:hideMark/>
          </w:tcPr>
          <w:p w14:paraId="715563D1" w14:textId="77777777" w:rsidR="00D13CC2" w:rsidRPr="00BB243B" w:rsidRDefault="00D13CC2" w:rsidP="00D13CC2">
            <w:pPr>
              <w:pStyle w:val="TB"/>
            </w:pPr>
            <w:r w:rsidRPr="00BB243B">
              <w:t>3</w:t>
            </w:r>
          </w:p>
        </w:tc>
        <w:tc>
          <w:tcPr>
            <w:tcW w:w="1350" w:type="dxa"/>
            <w:shd w:val="clear" w:color="auto" w:fill="auto"/>
            <w:noWrap/>
            <w:hideMark/>
          </w:tcPr>
          <w:p w14:paraId="73E347AA" w14:textId="77777777" w:rsidR="00D13CC2" w:rsidRPr="00BB243B" w:rsidRDefault="00D13CC2" w:rsidP="00D13CC2">
            <w:pPr>
              <w:pStyle w:val="TB"/>
            </w:pPr>
            <w:r w:rsidRPr="00BB243B">
              <w:t>4</w:t>
            </w:r>
          </w:p>
        </w:tc>
        <w:tc>
          <w:tcPr>
            <w:tcW w:w="1260" w:type="dxa"/>
            <w:shd w:val="clear" w:color="auto" w:fill="auto"/>
            <w:noWrap/>
            <w:hideMark/>
          </w:tcPr>
          <w:p w14:paraId="71413B37" w14:textId="77777777" w:rsidR="00D13CC2" w:rsidRPr="00BB243B" w:rsidRDefault="00D13CC2" w:rsidP="00D13CC2">
            <w:pPr>
              <w:pStyle w:val="TB"/>
            </w:pPr>
            <w:r w:rsidRPr="00BB243B">
              <w:t>8</w:t>
            </w:r>
          </w:p>
        </w:tc>
        <w:tc>
          <w:tcPr>
            <w:tcW w:w="1170" w:type="dxa"/>
            <w:shd w:val="clear" w:color="auto" w:fill="auto"/>
            <w:noWrap/>
            <w:hideMark/>
          </w:tcPr>
          <w:p w14:paraId="6E89B3EC" w14:textId="77777777" w:rsidR="00D13CC2" w:rsidRPr="00BB243B" w:rsidRDefault="00D13CC2" w:rsidP="00D13CC2">
            <w:pPr>
              <w:pStyle w:val="TB"/>
            </w:pPr>
          </w:p>
        </w:tc>
        <w:tc>
          <w:tcPr>
            <w:tcW w:w="1525" w:type="dxa"/>
            <w:shd w:val="clear" w:color="auto" w:fill="auto"/>
            <w:noWrap/>
            <w:hideMark/>
          </w:tcPr>
          <w:p w14:paraId="33C86A2F" w14:textId="77777777" w:rsidR="00D13CC2" w:rsidRPr="00BB243B" w:rsidRDefault="00D13CC2" w:rsidP="00D13CC2">
            <w:pPr>
              <w:pStyle w:val="TB"/>
            </w:pPr>
            <w:r w:rsidRPr="00BB243B">
              <w:t>18</w:t>
            </w:r>
          </w:p>
        </w:tc>
      </w:tr>
      <w:tr w:rsidR="00D13CC2" w:rsidRPr="00BB243B" w14:paraId="258702BE" w14:textId="77777777" w:rsidTr="00BB243B">
        <w:trPr>
          <w:trHeight w:val="255"/>
        </w:trPr>
        <w:tc>
          <w:tcPr>
            <w:tcW w:w="1797" w:type="dxa"/>
            <w:shd w:val="clear" w:color="auto" w:fill="auto"/>
            <w:noWrap/>
            <w:hideMark/>
          </w:tcPr>
          <w:p w14:paraId="1704D188" w14:textId="77777777" w:rsidR="00D13CC2" w:rsidRPr="00BB243B" w:rsidRDefault="00D13CC2" w:rsidP="00D13CC2">
            <w:pPr>
              <w:pStyle w:val="TB"/>
            </w:pPr>
            <w:r w:rsidRPr="00BB243B">
              <w:t>1950–2000</w:t>
            </w:r>
          </w:p>
        </w:tc>
        <w:tc>
          <w:tcPr>
            <w:tcW w:w="1127" w:type="dxa"/>
            <w:shd w:val="clear" w:color="auto" w:fill="auto"/>
            <w:noWrap/>
            <w:hideMark/>
          </w:tcPr>
          <w:p w14:paraId="2EE70C60" w14:textId="77777777" w:rsidR="00D13CC2" w:rsidRPr="00BB243B" w:rsidRDefault="00D13CC2" w:rsidP="00D13CC2">
            <w:pPr>
              <w:pStyle w:val="TB"/>
            </w:pPr>
            <w:r w:rsidRPr="00BB243B">
              <w:t> </w:t>
            </w:r>
          </w:p>
        </w:tc>
        <w:tc>
          <w:tcPr>
            <w:tcW w:w="1118" w:type="dxa"/>
            <w:shd w:val="clear" w:color="auto" w:fill="auto"/>
            <w:noWrap/>
            <w:hideMark/>
          </w:tcPr>
          <w:p w14:paraId="70D27AAA" w14:textId="77777777" w:rsidR="00D13CC2" w:rsidRPr="00BB243B" w:rsidRDefault="00D13CC2" w:rsidP="00D13CC2">
            <w:pPr>
              <w:pStyle w:val="TB"/>
            </w:pPr>
            <w:r w:rsidRPr="00BB243B">
              <w:t> </w:t>
            </w:r>
          </w:p>
        </w:tc>
        <w:tc>
          <w:tcPr>
            <w:tcW w:w="1080" w:type="dxa"/>
            <w:shd w:val="clear" w:color="auto" w:fill="auto"/>
            <w:noWrap/>
            <w:hideMark/>
          </w:tcPr>
          <w:p w14:paraId="55B8CA03" w14:textId="77777777" w:rsidR="00D13CC2" w:rsidRPr="00BB243B" w:rsidRDefault="00D13CC2" w:rsidP="00D13CC2">
            <w:pPr>
              <w:pStyle w:val="TB"/>
            </w:pPr>
            <w:r w:rsidRPr="00BB243B">
              <w:t>2</w:t>
            </w:r>
          </w:p>
        </w:tc>
        <w:tc>
          <w:tcPr>
            <w:tcW w:w="1260" w:type="dxa"/>
            <w:shd w:val="clear" w:color="auto" w:fill="auto"/>
            <w:noWrap/>
            <w:hideMark/>
          </w:tcPr>
          <w:p w14:paraId="2D2AB17A" w14:textId="77777777" w:rsidR="00D13CC2" w:rsidRPr="00BB243B" w:rsidRDefault="00D13CC2" w:rsidP="00D13CC2">
            <w:pPr>
              <w:pStyle w:val="TB"/>
            </w:pPr>
            <w:r w:rsidRPr="00BB243B">
              <w:t>4</w:t>
            </w:r>
          </w:p>
        </w:tc>
        <w:tc>
          <w:tcPr>
            <w:tcW w:w="1170" w:type="dxa"/>
            <w:shd w:val="clear" w:color="auto" w:fill="auto"/>
            <w:noWrap/>
            <w:hideMark/>
          </w:tcPr>
          <w:p w14:paraId="59E76DBC" w14:textId="77777777" w:rsidR="00D13CC2" w:rsidRPr="00BB243B" w:rsidRDefault="00D13CC2" w:rsidP="00D13CC2">
            <w:pPr>
              <w:pStyle w:val="TB"/>
            </w:pPr>
            <w:r w:rsidRPr="00BB243B">
              <w:t> </w:t>
            </w:r>
          </w:p>
        </w:tc>
        <w:tc>
          <w:tcPr>
            <w:tcW w:w="1350" w:type="dxa"/>
            <w:shd w:val="clear" w:color="auto" w:fill="auto"/>
            <w:noWrap/>
            <w:hideMark/>
          </w:tcPr>
          <w:p w14:paraId="1E69AC07" w14:textId="77777777" w:rsidR="00D13CC2" w:rsidRPr="00BB243B" w:rsidRDefault="00D13CC2" w:rsidP="00D13CC2">
            <w:pPr>
              <w:pStyle w:val="TB"/>
            </w:pPr>
            <w:r w:rsidRPr="00BB243B">
              <w:t>1</w:t>
            </w:r>
          </w:p>
        </w:tc>
        <w:tc>
          <w:tcPr>
            <w:tcW w:w="1260" w:type="dxa"/>
            <w:shd w:val="clear" w:color="auto" w:fill="auto"/>
            <w:noWrap/>
            <w:hideMark/>
          </w:tcPr>
          <w:p w14:paraId="56F93D24" w14:textId="77777777" w:rsidR="00D13CC2" w:rsidRPr="00BB243B" w:rsidRDefault="00D13CC2" w:rsidP="00D13CC2">
            <w:pPr>
              <w:pStyle w:val="TB"/>
            </w:pPr>
            <w:r w:rsidRPr="00BB243B">
              <w:t> </w:t>
            </w:r>
          </w:p>
        </w:tc>
        <w:tc>
          <w:tcPr>
            <w:tcW w:w="1170" w:type="dxa"/>
            <w:shd w:val="clear" w:color="auto" w:fill="auto"/>
            <w:noWrap/>
            <w:hideMark/>
          </w:tcPr>
          <w:p w14:paraId="32AB7B8D" w14:textId="77777777" w:rsidR="00D13CC2" w:rsidRPr="00BB243B" w:rsidRDefault="00D13CC2" w:rsidP="00D13CC2">
            <w:pPr>
              <w:pStyle w:val="TB"/>
            </w:pPr>
            <w:r w:rsidRPr="00BB243B">
              <w:t> </w:t>
            </w:r>
          </w:p>
        </w:tc>
        <w:tc>
          <w:tcPr>
            <w:tcW w:w="1525" w:type="dxa"/>
            <w:shd w:val="clear" w:color="auto" w:fill="auto"/>
            <w:noWrap/>
            <w:hideMark/>
          </w:tcPr>
          <w:p w14:paraId="77AF9228" w14:textId="77777777" w:rsidR="00D13CC2" w:rsidRPr="00BB243B" w:rsidRDefault="00D13CC2" w:rsidP="00D13CC2">
            <w:pPr>
              <w:pStyle w:val="TB"/>
            </w:pPr>
            <w:r w:rsidRPr="00BB243B">
              <w:t>7</w:t>
            </w:r>
          </w:p>
        </w:tc>
      </w:tr>
      <w:tr w:rsidR="00D13CC2" w:rsidRPr="00D202F1" w14:paraId="1DCA1A05" w14:textId="77777777" w:rsidTr="00BB243B">
        <w:trPr>
          <w:trHeight w:val="255"/>
        </w:trPr>
        <w:tc>
          <w:tcPr>
            <w:tcW w:w="1797" w:type="dxa"/>
            <w:shd w:val="clear" w:color="auto" w:fill="auto"/>
            <w:noWrap/>
            <w:hideMark/>
          </w:tcPr>
          <w:p w14:paraId="4780F064" w14:textId="77777777" w:rsidR="00D13CC2" w:rsidRPr="00BB243B" w:rsidRDefault="00D13CC2" w:rsidP="00D13CC2">
            <w:pPr>
              <w:pStyle w:val="TB"/>
            </w:pPr>
            <w:r w:rsidRPr="00BB243B">
              <w:t>Total</w:t>
            </w:r>
          </w:p>
        </w:tc>
        <w:tc>
          <w:tcPr>
            <w:tcW w:w="1127" w:type="dxa"/>
            <w:shd w:val="clear" w:color="auto" w:fill="auto"/>
            <w:noWrap/>
            <w:hideMark/>
          </w:tcPr>
          <w:p w14:paraId="3892FD1A" w14:textId="77777777" w:rsidR="00D13CC2" w:rsidRPr="00BB243B" w:rsidRDefault="00D13CC2" w:rsidP="00D13CC2">
            <w:pPr>
              <w:pStyle w:val="TB"/>
            </w:pPr>
            <w:r w:rsidRPr="00BB243B">
              <w:t>1</w:t>
            </w:r>
          </w:p>
        </w:tc>
        <w:tc>
          <w:tcPr>
            <w:tcW w:w="1118" w:type="dxa"/>
            <w:shd w:val="clear" w:color="auto" w:fill="auto"/>
            <w:noWrap/>
            <w:hideMark/>
          </w:tcPr>
          <w:p w14:paraId="7A04A0F0" w14:textId="77777777" w:rsidR="00D13CC2" w:rsidRPr="00BB243B" w:rsidRDefault="00D13CC2" w:rsidP="00D13CC2">
            <w:pPr>
              <w:pStyle w:val="TB"/>
            </w:pPr>
            <w:r w:rsidRPr="00BB243B">
              <w:t>1</w:t>
            </w:r>
          </w:p>
        </w:tc>
        <w:tc>
          <w:tcPr>
            <w:tcW w:w="1080" w:type="dxa"/>
            <w:shd w:val="clear" w:color="auto" w:fill="auto"/>
            <w:noWrap/>
            <w:hideMark/>
          </w:tcPr>
          <w:p w14:paraId="1E9F16DE" w14:textId="77777777" w:rsidR="00D13CC2" w:rsidRPr="00BB243B" w:rsidRDefault="00D13CC2" w:rsidP="00D13CC2">
            <w:pPr>
              <w:pStyle w:val="TB"/>
            </w:pPr>
            <w:r w:rsidRPr="00BB243B">
              <w:t>4</w:t>
            </w:r>
          </w:p>
        </w:tc>
        <w:tc>
          <w:tcPr>
            <w:tcW w:w="1260" w:type="dxa"/>
            <w:shd w:val="clear" w:color="auto" w:fill="auto"/>
            <w:noWrap/>
            <w:hideMark/>
          </w:tcPr>
          <w:p w14:paraId="583D09E7" w14:textId="77777777" w:rsidR="00D13CC2" w:rsidRPr="00BB243B" w:rsidRDefault="00D13CC2" w:rsidP="00D13CC2">
            <w:pPr>
              <w:pStyle w:val="TB"/>
            </w:pPr>
            <w:r w:rsidRPr="00BB243B">
              <w:t>9</w:t>
            </w:r>
          </w:p>
        </w:tc>
        <w:tc>
          <w:tcPr>
            <w:tcW w:w="1170" w:type="dxa"/>
            <w:shd w:val="clear" w:color="auto" w:fill="auto"/>
            <w:noWrap/>
            <w:hideMark/>
          </w:tcPr>
          <w:p w14:paraId="38B1D928" w14:textId="77777777" w:rsidR="00D13CC2" w:rsidRPr="00BB243B" w:rsidRDefault="00D13CC2" w:rsidP="00D13CC2">
            <w:pPr>
              <w:pStyle w:val="TB"/>
            </w:pPr>
            <w:r w:rsidRPr="00BB243B">
              <w:t>19</w:t>
            </w:r>
          </w:p>
        </w:tc>
        <w:tc>
          <w:tcPr>
            <w:tcW w:w="1350" w:type="dxa"/>
            <w:shd w:val="clear" w:color="auto" w:fill="auto"/>
            <w:noWrap/>
            <w:hideMark/>
          </w:tcPr>
          <w:p w14:paraId="19E49F23" w14:textId="77777777" w:rsidR="00D13CC2" w:rsidRPr="00BB243B" w:rsidRDefault="00D13CC2" w:rsidP="00D13CC2">
            <w:pPr>
              <w:pStyle w:val="TB"/>
            </w:pPr>
            <w:r w:rsidRPr="00BB243B">
              <w:t>22</w:t>
            </w:r>
          </w:p>
        </w:tc>
        <w:tc>
          <w:tcPr>
            <w:tcW w:w="1260" w:type="dxa"/>
            <w:shd w:val="clear" w:color="auto" w:fill="auto"/>
            <w:noWrap/>
            <w:hideMark/>
          </w:tcPr>
          <w:p w14:paraId="72B9BFC1" w14:textId="77777777" w:rsidR="00D13CC2" w:rsidRPr="00BB243B" w:rsidRDefault="00D13CC2" w:rsidP="00D13CC2">
            <w:pPr>
              <w:pStyle w:val="TB"/>
            </w:pPr>
            <w:r w:rsidRPr="00BB243B">
              <w:t>30</w:t>
            </w:r>
          </w:p>
        </w:tc>
        <w:tc>
          <w:tcPr>
            <w:tcW w:w="1170" w:type="dxa"/>
            <w:shd w:val="clear" w:color="auto" w:fill="auto"/>
            <w:noWrap/>
            <w:hideMark/>
          </w:tcPr>
          <w:p w14:paraId="5AFE383D" w14:textId="77777777" w:rsidR="00D13CC2" w:rsidRPr="00BB243B" w:rsidRDefault="00D13CC2" w:rsidP="00D13CC2">
            <w:pPr>
              <w:pStyle w:val="TB"/>
            </w:pPr>
            <w:r w:rsidRPr="00BB243B">
              <w:t>17</w:t>
            </w:r>
          </w:p>
        </w:tc>
        <w:tc>
          <w:tcPr>
            <w:tcW w:w="1525" w:type="dxa"/>
            <w:shd w:val="clear" w:color="auto" w:fill="auto"/>
            <w:noWrap/>
            <w:hideMark/>
          </w:tcPr>
          <w:p w14:paraId="65C05001" w14:textId="77777777" w:rsidR="00D13CC2" w:rsidRPr="00BB243B" w:rsidRDefault="00D13CC2" w:rsidP="00D13CC2">
            <w:pPr>
              <w:pStyle w:val="TB"/>
            </w:pPr>
            <w:r w:rsidRPr="00BB243B">
              <w:t>103</w:t>
            </w:r>
          </w:p>
        </w:tc>
      </w:tr>
    </w:tbl>
    <w:p w14:paraId="7045D960" w14:textId="77777777" w:rsidR="00D13CC2" w:rsidRDefault="00D13CC2" w:rsidP="00D13CC2">
      <w:pPr>
        <w:rPr>
          <w:highlight w:val="cyan"/>
        </w:rPr>
      </w:pPr>
      <w:r>
        <w:rPr>
          <w:highlight w:val="cyan"/>
        </w:rPr>
        <w:br w:type="page"/>
      </w:r>
    </w:p>
    <w:p w14:paraId="42B1372E" w14:textId="00063D4E" w:rsidR="00D13CC2" w:rsidRPr="00BB243B" w:rsidRDefault="00D13CC2" w:rsidP="00D13CC2">
      <w:pPr>
        <w:pStyle w:val="SOLNLLL"/>
      </w:pPr>
      <w:r w:rsidRPr="00BB243B">
        <w:lastRenderedPageBreak/>
        <w:t>b.</w:t>
      </w:r>
    </w:p>
    <w:tbl>
      <w:tblPr>
        <w:tblW w:w="13042" w:type="dxa"/>
        <w:tblInd w:w="93" w:type="dxa"/>
        <w:tblLayout w:type="fixed"/>
        <w:tblLook w:val="04A0" w:firstRow="1" w:lastRow="0" w:firstColumn="1" w:lastColumn="0" w:noHBand="0" w:noVBand="1"/>
      </w:tblPr>
      <w:tblGrid>
        <w:gridCol w:w="1702"/>
        <w:gridCol w:w="1620"/>
        <w:gridCol w:w="1170"/>
        <w:gridCol w:w="1170"/>
        <w:gridCol w:w="1170"/>
        <w:gridCol w:w="1170"/>
        <w:gridCol w:w="1170"/>
        <w:gridCol w:w="1170"/>
        <w:gridCol w:w="965"/>
        <w:gridCol w:w="1735"/>
      </w:tblGrid>
      <w:tr w:rsidR="00740F67" w:rsidRPr="00BB243B" w14:paraId="13DA705A" w14:textId="77777777" w:rsidTr="00B87925">
        <w:trPr>
          <w:trHeight w:val="255"/>
        </w:trPr>
        <w:tc>
          <w:tcPr>
            <w:tcW w:w="1702" w:type="dxa"/>
            <w:shd w:val="clear" w:color="auto" w:fill="auto"/>
            <w:noWrap/>
          </w:tcPr>
          <w:p w14:paraId="582636A2" w14:textId="77777777" w:rsidR="00740F67" w:rsidRPr="00BB243B" w:rsidRDefault="00740F67" w:rsidP="00D13CC2">
            <w:pPr>
              <w:pStyle w:val="TCH1"/>
            </w:pPr>
          </w:p>
        </w:tc>
        <w:tc>
          <w:tcPr>
            <w:tcW w:w="9605" w:type="dxa"/>
            <w:gridSpan w:val="8"/>
            <w:shd w:val="clear" w:color="auto" w:fill="auto"/>
            <w:noWrap/>
          </w:tcPr>
          <w:p w14:paraId="4A7E80EE" w14:textId="2CA99925" w:rsidR="00740F67" w:rsidRPr="00BB243B" w:rsidRDefault="00740F67" w:rsidP="00B87925">
            <w:pPr>
              <w:pStyle w:val="TCH1"/>
              <w:ind w:left="0" w:firstLine="0"/>
              <w:jc w:val="center"/>
            </w:pPr>
            <w:r w:rsidRPr="00BB243B">
              <w:t xml:space="preserve">Tuition </w:t>
            </w:r>
            <w:r>
              <w:t>and</w:t>
            </w:r>
            <w:r w:rsidRPr="00BB243B">
              <w:t xml:space="preserve"> Fees ($)</w:t>
            </w:r>
          </w:p>
        </w:tc>
        <w:tc>
          <w:tcPr>
            <w:tcW w:w="1735" w:type="dxa"/>
            <w:shd w:val="clear" w:color="auto" w:fill="auto"/>
            <w:noWrap/>
          </w:tcPr>
          <w:p w14:paraId="7225166E" w14:textId="77777777" w:rsidR="00740F67" w:rsidRPr="00BB243B" w:rsidRDefault="00740F67" w:rsidP="00D13CC2">
            <w:pPr>
              <w:pStyle w:val="TCH1"/>
            </w:pPr>
          </w:p>
        </w:tc>
      </w:tr>
      <w:tr w:rsidR="00D13CC2" w:rsidRPr="00BB243B" w14:paraId="6C92B52E" w14:textId="77777777" w:rsidTr="00B87925">
        <w:trPr>
          <w:trHeight w:val="255"/>
        </w:trPr>
        <w:tc>
          <w:tcPr>
            <w:tcW w:w="1702" w:type="dxa"/>
            <w:shd w:val="clear" w:color="auto" w:fill="auto"/>
            <w:noWrap/>
            <w:hideMark/>
          </w:tcPr>
          <w:p w14:paraId="00D55ACE" w14:textId="0164E5E7" w:rsidR="00D13CC2" w:rsidRPr="00BB243B" w:rsidRDefault="00D13CC2" w:rsidP="00D13CC2">
            <w:pPr>
              <w:pStyle w:val="TCH1"/>
            </w:pPr>
            <w:r w:rsidRPr="00BB243B">
              <w:t>Year Founded</w:t>
            </w:r>
          </w:p>
        </w:tc>
        <w:tc>
          <w:tcPr>
            <w:tcW w:w="1620" w:type="dxa"/>
            <w:shd w:val="clear" w:color="auto" w:fill="auto"/>
            <w:noWrap/>
            <w:hideMark/>
          </w:tcPr>
          <w:p w14:paraId="14094404" w14:textId="0650F40E" w:rsidR="00D13CC2" w:rsidRPr="00BB243B" w:rsidRDefault="00D13CC2" w:rsidP="00D13CC2">
            <w:pPr>
              <w:pStyle w:val="TCH2"/>
            </w:pPr>
            <w:r w:rsidRPr="00BB243B">
              <w:t>1–5</w:t>
            </w:r>
            <w:r w:rsidR="00F323B4">
              <w:t>,</w:t>
            </w:r>
            <w:r w:rsidRPr="00BB243B">
              <w:t>000</w:t>
            </w:r>
          </w:p>
        </w:tc>
        <w:tc>
          <w:tcPr>
            <w:tcW w:w="1170" w:type="dxa"/>
            <w:shd w:val="clear" w:color="auto" w:fill="auto"/>
            <w:noWrap/>
            <w:hideMark/>
          </w:tcPr>
          <w:p w14:paraId="42830341" w14:textId="3D79BD48" w:rsidR="00D13CC2" w:rsidRPr="00BB243B" w:rsidRDefault="00D13CC2" w:rsidP="00D13CC2">
            <w:pPr>
              <w:pStyle w:val="TCH2"/>
            </w:pPr>
            <w:r w:rsidRPr="00BB243B">
              <w:t>10</w:t>
            </w:r>
            <w:r w:rsidR="00F323B4">
              <w:t>,</w:t>
            </w:r>
            <w:r w:rsidRPr="00BB243B">
              <w:t>001–15</w:t>
            </w:r>
            <w:r w:rsidR="00F323B4">
              <w:t>,</w:t>
            </w:r>
            <w:r w:rsidRPr="00BB243B">
              <w:t>000</w:t>
            </w:r>
          </w:p>
        </w:tc>
        <w:tc>
          <w:tcPr>
            <w:tcW w:w="1170" w:type="dxa"/>
            <w:shd w:val="clear" w:color="auto" w:fill="auto"/>
            <w:noWrap/>
            <w:hideMark/>
          </w:tcPr>
          <w:p w14:paraId="3720A3A0" w14:textId="1D9AFE7E" w:rsidR="00D13CC2" w:rsidRPr="00BB243B" w:rsidRDefault="00D13CC2" w:rsidP="00D13CC2">
            <w:pPr>
              <w:pStyle w:val="TCH2"/>
            </w:pPr>
            <w:r w:rsidRPr="00BB243B">
              <w:t>15</w:t>
            </w:r>
            <w:r w:rsidR="00F323B4">
              <w:t>,</w:t>
            </w:r>
            <w:r w:rsidRPr="00BB243B">
              <w:t>001–20</w:t>
            </w:r>
            <w:r w:rsidR="00F323B4">
              <w:t>,</w:t>
            </w:r>
            <w:r w:rsidRPr="00BB243B">
              <w:t>000</w:t>
            </w:r>
          </w:p>
        </w:tc>
        <w:tc>
          <w:tcPr>
            <w:tcW w:w="1170" w:type="dxa"/>
            <w:shd w:val="clear" w:color="auto" w:fill="auto"/>
            <w:noWrap/>
            <w:hideMark/>
          </w:tcPr>
          <w:p w14:paraId="7A320C89" w14:textId="54C824B5" w:rsidR="00D13CC2" w:rsidRPr="00BB243B" w:rsidRDefault="00D13CC2" w:rsidP="00D13CC2">
            <w:pPr>
              <w:pStyle w:val="TCH2"/>
            </w:pPr>
            <w:r w:rsidRPr="00BB243B">
              <w:t>20</w:t>
            </w:r>
            <w:r w:rsidR="00F323B4">
              <w:t>,</w:t>
            </w:r>
            <w:r w:rsidRPr="00BB243B">
              <w:t>001–25</w:t>
            </w:r>
            <w:r w:rsidR="00F323B4">
              <w:t>,</w:t>
            </w:r>
            <w:r w:rsidRPr="00BB243B">
              <w:t>000</w:t>
            </w:r>
          </w:p>
        </w:tc>
        <w:tc>
          <w:tcPr>
            <w:tcW w:w="1170" w:type="dxa"/>
            <w:shd w:val="clear" w:color="auto" w:fill="auto"/>
            <w:noWrap/>
            <w:hideMark/>
          </w:tcPr>
          <w:p w14:paraId="6D17D4AF" w14:textId="18DE404E" w:rsidR="00D13CC2" w:rsidRPr="00BB243B" w:rsidRDefault="00D13CC2" w:rsidP="00D13CC2">
            <w:pPr>
              <w:pStyle w:val="TCH2"/>
            </w:pPr>
            <w:r w:rsidRPr="00BB243B">
              <w:t>25</w:t>
            </w:r>
            <w:r w:rsidR="00F323B4">
              <w:t>,</w:t>
            </w:r>
            <w:r w:rsidRPr="00BB243B">
              <w:t>001–30</w:t>
            </w:r>
            <w:r w:rsidR="00F323B4">
              <w:t>,</w:t>
            </w:r>
            <w:r w:rsidRPr="00BB243B">
              <w:t>000</w:t>
            </w:r>
          </w:p>
        </w:tc>
        <w:tc>
          <w:tcPr>
            <w:tcW w:w="1170" w:type="dxa"/>
            <w:shd w:val="clear" w:color="auto" w:fill="auto"/>
            <w:noWrap/>
            <w:hideMark/>
          </w:tcPr>
          <w:p w14:paraId="46473396" w14:textId="6FA7DB24" w:rsidR="00D13CC2" w:rsidRPr="00BB243B" w:rsidRDefault="00D13CC2" w:rsidP="00D13CC2">
            <w:pPr>
              <w:pStyle w:val="TCH2"/>
            </w:pPr>
            <w:r w:rsidRPr="00BB243B">
              <w:t>30</w:t>
            </w:r>
            <w:r w:rsidR="00F323B4">
              <w:t>,</w:t>
            </w:r>
            <w:r w:rsidRPr="00BB243B">
              <w:t>001–35</w:t>
            </w:r>
            <w:r w:rsidR="00F323B4">
              <w:t>,</w:t>
            </w:r>
            <w:r w:rsidRPr="00BB243B">
              <w:t>000</w:t>
            </w:r>
          </w:p>
        </w:tc>
        <w:tc>
          <w:tcPr>
            <w:tcW w:w="1170" w:type="dxa"/>
            <w:shd w:val="clear" w:color="auto" w:fill="auto"/>
            <w:noWrap/>
            <w:hideMark/>
          </w:tcPr>
          <w:p w14:paraId="3492DEA1" w14:textId="2918B613" w:rsidR="00D13CC2" w:rsidRPr="00BB243B" w:rsidRDefault="00D13CC2" w:rsidP="00D13CC2">
            <w:pPr>
              <w:pStyle w:val="TCH2"/>
            </w:pPr>
            <w:r w:rsidRPr="00BB243B">
              <w:t>35</w:t>
            </w:r>
            <w:r w:rsidR="00F323B4">
              <w:t>,</w:t>
            </w:r>
            <w:r w:rsidRPr="00BB243B">
              <w:t>001–40</w:t>
            </w:r>
            <w:r w:rsidR="00F323B4">
              <w:t>,</w:t>
            </w:r>
            <w:r w:rsidRPr="00BB243B">
              <w:t>000</w:t>
            </w:r>
          </w:p>
        </w:tc>
        <w:tc>
          <w:tcPr>
            <w:tcW w:w="965" w:type="dxa"/>
            <w:shd w:val="clear" w:color="auto" w:fill="auto"/>
            <w:noWrap/>
            <w:hideMark/>
          </w:tcPr>
          <w:p w14:paraId="017397DD" w14:textId="11167A4F" w:rsidR="00D13CC2" w:rsidRPr="00BB243B" w:rsidRDefault="00D13CC2" w:rsidP="00D13CC2">
            <w:pPr>
              <w:pStyle w:val="TCH2"/>
            </w:pPr>
            <w:r w:rsidRPr="00BB243B">
              <w:t>40</w:t>
            </w:r>
            <w:r w:rsidR="00F323B4">
              <w:t>,</w:t>
            </w:r>
            <w:r w:rsidRPr="00BB243B">
              <w:t>001–45</w:t>
            </w:r>
            <w:r w:rsidR="00F323B4">
              <w:t>,</w:t>
            </w:r>
            <w:r w:rsidRPr="00BB243B">
              <w:t>000</w:t>
            </w:r>
          </w:p>
        </w:tc>
        <w:tc>
          <w:tcPr>
            <w:tcW w:w="1735" w:type="dxa"/>
            <w:shd w:val="clear" w:color="auto" w:fill="auto"/>
            <w:noWrap/>
            <w:hideMark/>
          </w:tcPr>
          <w:p w14:paraId="4A95B6CD" w14:textId="16D49102" w:rsidR="00D13CC2" w:rsidRPr="00BB243B" w:rsidRDefault="00D13CC2" w:rsidP="00D13CC2">
            <w:pPr>
              <w:pStyle w:val="TCH1"/>
            </w:pPr>
            <w:r w:rsidRPr="00BB243B">
              <w:t>Grand Total</w:t>
            </w:r>
          </w:p>
        </w:tc>
      </w:tr>
      <w:tr w:rsidR="00D13CC2" w:rsidRPr="00BB243B" w14:paraId="7870B052" w14:textId="77777777" w:rsidTr="00B87925">
        <w:trPr>
          <w:trHeight w:val="255"/>
        </w:trPr>
        <w:tc>
          <w:tcPr>
            <w:tcW w:w="1702" w:type="dxa"/>
            <w:shd w:val="clear" w:color="auto" w:fill="auto"/>
            <w:noWrap/>
            <w:hideMark/>
          </w:tcPr>
          <w:p w14:paraId="533DA1CB" w14:textId="6D257B5C" w:rsidR="00D13CC2" w:rsidRPr="00BB243B" w:rsidRDefault="00D13CC2" w:rsidP="00D13CC2">
            <w:pPr>
              <w:pStyle w:val="TB"/>
            </w:pPr>
            <w:r w:rsidRPr="00BB243B">
              <w:t>1600–1649</w:t>
            </w:r>
          </w:p>
        </w:tc>
        <w:tc>
          <w:tcPr>
            <w:tcW w:w="1620" w:type="dxa"/>
            <w:shd w:val="clear" w:color="auto" w:fill="auto"/>
            <w:noWrap/>
            <w:hideMark/>
          </w:tcPr>
          <w:p w14:paraId="7E74BACA" w14:textId="25B2D651" w:rsidR="00D13CC2" w:rsidRPr="00BB243B" w:rsidRDefault="00D13CC2" w:rsidP="00D13CC2">
            <w:pPr>
              <w:pStyle w:val="TB"/>
            </w:pPr>
          </w:p>
        </w:tc>
        <w:tc>
          <w:tcPr>
            <w:tcW w:w="1170" w:type="dxa"/>
            <w:shd w:val="clear" w:color="auto" w:fill="auto"/>
            <w:noWrap/>
            <w:hideMark/>
          </w:tcPr>
          <w:p w14:paraId="5F2ED39D" w14:textId="58D4A516" w:rsidR="00D13CC2" w:rsidRPr="00BB243B" w:rsidRDefault="00D13CC2" w:rsidP="00D13CC2">
            <w:pPr>
              <w:pStyle w:val="TB"/>
            </w:pPr>
          </w:p>
        </w:tc>
        <w:tc>
          <w:tcPr>
            <w:tcW w:w="1170" w:type="dxa"/>
            <w:shd w:val="clear" w:color="auto" w:fill="auto"/>
            <w:noWrap/>
            <w:hideMark/>
          </w:tcPr>
          <w:p w14:paraId="22790E2C" w14:textId="70CE17A7" w:rsidR="00D13CC2" w:rsidRPr="00BB243B" w:rsidRDefault="00D13CC2" w:rsidP="00D13CC2">
            <w:pPr>
              <w:pStyle w:val="TB"/>
            </w:pPr>
          </w:p>
        </w:tc>
        <w:tc>
          <w:tcPr>
            <w:tcW w:w="1170" w:type="dxa"/>
            <w:shd w:val="clear" w:color="auto" w:fill="auto"/>
            <w:noWrap/>
            <w:hideMark/>
          </w:tcPr>
          <w:p w14:paraId="19216330" w14:textId="2D6E59A1" w:rsidR="00D13CC2" w:rsidRPr="00BB243B" w:rsidRDefault="00D13CC2" w:rsidP="00D13CC2">
            <w:pPr>
              <w:pStyle w:val="TB"/>
            </w:pPr>
          </w:p>
        </w:tc>
        <w:tc>
          <w:tcPr>
            <w:tcW w:w="1170" w:type="dxa"/>
            <w:shd w:val="clear" w:color="auto" w:fill="auto"/>
            <w:noWrap/>
            <w:hideMark/>
          </w:tcPr>
          <w:p w14:paraId="30E6DA91" w14:textId="7D7147FB" w:rsidR="00D13CC2" w:rsidRPr="00BB243B" w:rsidRDefault="00D13CC2" w:rsidP="00D13CC2">
            <w:pPr>
              <w:pStyle w:val="TB"/>
            </w:pPr>
          </w:p>
        </w:tc>
        <w:tc>
          <w:tcPr>
            <w:tcW w:w="1170" w:type="dxa"/>
            <w:shd w:val="clear" w:color="auto" w:fill="auto"/>
            <w:noWrap/>
            <w:hideMark/>
          </w:tcPr>
          <w:p w14:paraId="235BB402" w14:textId="7DE367DC" w:rsidR="00D13CC2" w:rsidRPr="00BB243B" w:rsidRDefault="00D13CC2" w:rsidP="00D13CC2">
            <w:pPr>
              <w:pStyle w:val="TB"/>
            </w:pPr>
          </w:p>
        </w:tc>
        <w:tc>
          <w:tcPr>
            <w:tcW w:w="1170" w:type="dxa"/>
            <w:shd w:val="clear" w:color="auto" w:fill="auto"/>
            <w:noWrap/>
            <w:hideMark/>
          </w:tcPr>
          <w:p w14:paraId="10158792" w14:textId="77777777" w:rsidR="00D13CC2" w:rsidRPr="00BB243B" w:rsidRDefault="00D13CC2" w:rsidP="00D13CC2">
            <w:pPr>
              <w:pStyle w:val="TB"/>
            </w:pPr>
            <w:r w:rsidRPr="00BB243B">
              <w:t>100.00</w:t>
            </w:r>
          </w:p>
        </w:tc>
        <w:tc>
          <w:tcPr>
            <w:tcW w:w="965" w:type="dxa"/>
            <w:shd w:val="clear" w:color="auto" w:fill="auto"/>
            <w:noWrap/>
            <w:hideMark/>
          </w:tcPr>
          <w:p w14:paraId="24FEB386" w14:textId="1814508B" w:rsidR="00D13CC2" w:rsidRPr="00BB243B" w:rsidRDefault="00D13CC2" w:rsidP="00D13CC2">
            <w:pPr>
              <w:pStyle w:val="TB"/>
            </w:pPr>
          </w:p>
        </w:tc>
        <w:tc>
          <w:tcPr>
            <w:tcW w:w="1735" w:type="dxa"/>
            <w:shd w:val="clear" w:color="auto" w:fill="auto"/>
            <w:noWrap/>
            <w:hideMark/>
          </w:tcPr>
          <w:p w14:paraId="5A39DA18" w14:textId="77777777" w:rsidR="00D13CC2" w:rsidRPr="00BB243B" w:rsidRDefault="00D13CC2" w:rsidP="00D13CC2">
            <w:pPr>
              <w:pStyle w:val="TB"/>
            </w:pPr>
            <w:r w:rsidRPr="00BB243B">
              <w:t>100</w:t>
            </w:r>
          </w:p>
        </w:tc>
      </w:tr>
      <w:tr w:rsidR="00D13CC2" w:rsidRPr="00BB243B" w14:paraId="25229E33" w14:textId="77777777" w:rsidTr="00B87925">
        <w:trPr>
          <w:trHeight w:val="255"/>
        </w:trPr>
        <w:tc>
          <w:tcPr>
            <w:tcW w:w="1702" w:type="dxa"/>
            <w:shd w:val="clear" w:color="auto" w:fill="auto"/>
            <w:noWrap/>
            <w:hideMark/>
          </w:tcPr>
          <w:p w14:paraId="16291F52" w14:textId="77777777" w:rsidR="00D13CC2" w:rsidRPr="00BB243B" w:rsidRDefault="00D13CC2" w:rsidP="00D13CC2">
            <w:pPr>
              <w:pStyle w:val="TB"/>
            </w:pPr>
            <w:r w:rsidRPr="00BB243B">
              <w:t>1700–1749</w:t>
            </w:r>
          </w:p>
        </w:tc>
        <w:tc>
          <w:tcPr>
            <w:tcW w:w="1620" w:type="dxa"/>
            <w:shd w:val="clear" w:color="auto" w:fill="auto"/>
            <w:noWrap/>
            <w:hideMark/>
          </w:tcPr>
          <w:p w14:paraId="42A3450F" w14:textId="77777777" w:rsidR="00D13CC2" w:rsidRPr="00BB243B" w:rsidRDefault="00D13CC2" w:rsidP="00D13CC2">
            <w:pPr>
              <w:pStyle w:val="TB"/>
            </w:pPr>
          </w:p>
        </w:tc>
        <w:tc>
          <w:tcPr>
            <w:tcW w:w="1170" w:type="dxa"/>
            <w:shd w:val="clear" w:color="auto" w:fill="auto"/>
            <w:noWrap/>
            <w:hideMark/>
          </w:tcPr>
          <w:p w14:paraId="0C9D3A1A" w14:textId="77777777" w:rsidR="00D13CC2" w:rsidRPr="00BB243B" w:rsidRDefault="00D13CC2" w:rsidP="00D13CC2">
            <w:pPr>
              <w:pStyle w:val="TB"/>
            </w:pPr>
          </w:p>
        </w:tc>
        <w:tc>
          <w:tcPr>
            <w:tcW w:w="1170" w:type="dxa"/>
            <w:shd w:val="clear" w:color="auto" w:fill="auto"/>
            <w:noWrap/>
            <w:hideMark/>
          </w:tcPr>
          <w:p w14:paraId="06CAAF45" w14:textId="77777777" w:rsidR="00D13CC2" w:rsidRPr="00BB243B" w:rsidRDefault="00D13CC2" w:rsidP="00D13CC2">
            <w:pPr>
              <w:pStyle w:val="TB"/>
            </w:pPr>
          </w:p>
        </w:tc>
        <w:tc>
          <w:tcPr>
            <w:tcW w:w="1170" w:type="dxa"/>
            <w:shd w:val="clear" w:color="auto" w:fill="auto"/>
            <w:noWrap/>
            <w:hideMark/>
          </w:tcPr>
          <w:p w14:paraId="28B2A9E8" w14:textId="77777777" w:rsidR="00D13CC2" w:rsidRPr="00BB243B" w:rsidRDefault="00D13CC2" w:rsidP="00D13CC2">
            <w:pPr>
              <w:pStyle w:val="TB"/>
            </w:pPr>
          </w:p>
        </w:tc>
        <w:tc>
          <w:tcPr>
            <w:tcW w:w="1170" w:type="dxa"/>
            <w:shd w:val="clear" w:color="auto" w:fill="auto"/>
            <w:noWrap/>
            <w:hideMark/>
          </w:tcPr>
          <w:p w14:paraId="692CF9D4" w14:textId="77777777" w:rsidR="00D13CC2" w:rsidRPr="00BB243B" w:rsidRDefault="00D13CC2" w:rsidP="00D13CC2">
            <w:pPr>
              <w:pStyle w:val="TB"/>
            </w:pPr>
          </w:p>
        </w:tc>
        <w:tc>
          <w:tcPr>
            <w:tcW w:w="1170" w:type="dxa"/>
            <w:shd w:val="clear" w:color="auto" w:fill="auto"/>
            <w:noWrap/>
            <w:hideMark/>
          </w:tcPr>
          <w:p w14:paraId="7D791DF7" w14:textId="77777777" w:rsidR="00D13CC2" w:rsidRPr="00BB243B" w:rsidRDefault="00D13CC2" w:rsidP="00D13CC2">
            <w:pPr>
              <w:pStyle w:val="TB"/>
            </w:pPr>
          </w:p>
        </w:tc>
        <w:tc>
          <w:tcPr>
            <w:tcW w:w="1170" w:type="dxa"/>
            <w:shd w:val="clear" w:color="auto" w:fill="auto"/>
            <w:noWrap/>
            <w:hideMark/>
          </w:tcPr>
          <w:p w14:paraId="2A7F98C6" w14:textId="77777777" w:rsidR="00D13CC2" w:rsidRPr="00BB243B" w:rsidRDefault="00D13CC2" w:rsidP="00D13CC2">
            <w:pPr>
              <w:pStyle w:val="TB"/>
            </w:pPr>
            <w:r w:rsidRPr="00BB243B">
              <w:t>66.67</w:t>
            </w:r>
          </w:p>
        </w:tc>
        <w:tc>
          <w:tcPr>
            <w:tcW w:w="965" w:type="dxa"/>
            <w:shd w:val="clear" w:color="auto" w:fill="auto"/>
            <w:noWrap/>
            <w:hideMark/>
          </w:tcPr>
          <w:p w14:paraId="7C14AA22" w14:textId="77777777" w:rsidR="00D13CC2" w:rsidRPr="00BB243B" w:rsidRDefault="00D13CC2" w:rsidP="00D13CC2">
            <w:pPr>
              <w:pStyle w:val="TB"/>
            </w:pPr>
            <w:r w:rsidRPr="00BB243B">
              <w:t>33.33</w:t>
            </w:r>
          </w:p>
        </w:tc>
        <w:tc>
          <w:tcPr>
            <w:tcW w:w="1735" w:type="dxa"/>
            <w:shd w:val="clear" w:color="auto" w:fill="auto"/>
            <w:noWrap/>
            <w:hideMark/>
          </w:tcPr>
          <w:p w14:paraId="3FCFE21F" w14:textId="77777777" w:rsidR="00D13CC2" w:rsidRPr="00BB243B" w:rsidRDefault="00D13CC2" w:rsidP="00D13CC2">
            <w:pPr>
              <w:pStyle w:val="TB"/>
            </w:pPr>
            <w:r w:rsidRPr="00BB243B">
              <w:t>100</w:t>
            </w:r>
          </w:p>
        </w:tc>
      </w:tr>
      <w:tr w:rsidR="00D13CC2" w:rsidRPr="00BB243B" w14:paraId="4034DBAF" w14:textId="77777777" w:rsidTr="00B87925">
        <w:trPr>
          <w:trHeight w:val="255"/>
        </w:trPr>
        <w:tc>
          <w:tcPr>
            <w:tcW w:w="1702" w:type="dxa"/>
            <w:shd w:val="clear" w:color="auto" w:fill="auto"/>
            <w:noWrap/>
            <w:hideMark/>
          </w:tcPr>
          <w:p w14:paraId="3C1BC353" w14:textId="77777777" w:rsidR="00D13CC2" w:rsidRPr="00BB243B" w:rsidRDefault="00D13CC2" w:rsidP="00D13CC2">
            <w:pPr>
              <w:pStyle w:val="TB"/>
            </w:pPr>
            <w:r w:rsidRPr="00BB243B">
              <w:t>1750–1799</w:t>
            </w:r>
          </w:p>
        </w:tc>
        <w:tc>
          <w:tcPr>
            <w:tcW w:w="1620" w:type="dxa"/>
            <w:shd w:val="clear" w:color="auto" w:fill="auto"/>
            <w:noWrap/>
            <w:hideMark/>
          </w:tcPr>
          <w:p w14:paraId="102114DB" w14:textId="77777777" w:rsidR="00D13CC2" w:rsidRPr="00BB243B" w:rsidRDefault="00D13CC2" w:rsidP="00D13CC2">
            <w:pPr>
              <w:pStyle w:val="TB"/>
            </w:pPr>
          </w:p>
        </w:tc>
        <w:tc>
          <w:tcPr>
            <w:tcW w:w="1170" w:type="dxa"/>
            <w:shd w:val="clear" w:color="auto" w:fill="auto"/>
            <w:noWrap/>
            <w:hideMark/>
          </w:tcPr>
          <w:p w14:paraId="6029D6E5" w14:textId="77777777" w:rsidR="00D13CC2" w:rsidRPr="00BB243B" w:rsidRDefault="00D13CC2" w:rsidP="00D13CC2">
            <w:pPr>
              <w:pStyle w:val="TB"/>
            </w:pPr>
          </w:p>
        </w:tc>
        <w:tc>
          <w:tcPr>
            <w:tcW w:w="1170" w:type="dxa"/>
            <w:shd w:val="clear" w:color="auto" w:fill="auto"/>
            <w:noWrap/>
            <w:hideMark/>
          </w:tcPr>
          <w:p w14:paraId="4025F804" w14:textId="77777777" w:rsidR="00D13CC2" w:rsidRPr="00BB243B" w:rsidRDefault="00D13CC2" w:rsidP="00D13CC2">
            <w:pPr>
              <w:pStyle w:val="TB"/>
            </w:pPr>
          </w:p>
        </w:tc>
        <w:tc>
          <w:tcPr>
            <w:tcW w:w="1170" w:type="dxa"/>
            <w:shd w:val="clear" w:color="auto" w:fill="auto"/>
            <w:noWrap/>
            <w:hideMark/>
          </w:tcPr>
          <w:p w14:paraId="0BA88FB7" w14:textId="77777777" w:rsidR="00D13CC2" w:rsidRPr="00BB243B" w:rsidRDefault="00D13CC2" w:rsidP="00D13CC2">
            <w:pPr>
              <w:pStyle w:val="TB"/>
            </w:pPr>
          </w:p>
        </w:tc>
        <w:tc>
          <w:tcPr>
            <w:tcW w:w="1170" w:type="dxa"/>
            <w:shd w:val="clear" w:color="auto" w:fill="auto"/>
            <w:noWrap/>
            <w:hideMark/>
          </w:tcPr>
          <w:p w14:paraId="5C9E2649" w14:textId="77777777" w:rsidR="00D13CC2" w:rsidRPr="00BB243B" w:rsidRDefault="00D13CC2" w:rsidP="00D13CC2">
            <w:pPr>
              <w:pStyle w:val="TB"/>
            </w:pPr>
          </w:p>
        </w:tc>
        <w:tc>
          <w:tcPr>
            <w:tcW w:w="1170" w:type="dxa"/>
            <w:shd w:val="clear" w:color="auto" w:fill="auto"/>
            <w:noWrap/>
            <w:hideMark/>
          </w:tcPr>
          <w:p w14:paraId="3A2FB14F" w14:textId="77777777" w:rsidR="00D13CC2" w:rsidRPr="00BB243B" w:rsidRDefault="00D13CC2" w:rsidP="00D13CC2">
            <w:pPr>
              <w:pStyle w:val="TB"/>
            </w:pPr>
          </w:p>
        </w:tc>
        <w:tc>
          <w:tcPr>
            <w:tcW w:w="1170" w:type="dxa"/>
            <w:shd w:val="clear" w:color="auto" w:fill="auto"/>
            <w:noWrap/>
            <w:hideMark/>
          </w:tcPr>
          <w:p w14:paraId="52B20807" w14:textId="77777777" w:rsidR="00D13CC2" w:rsidRPr="00BB243B" w:rsidRDefault="00D13CC2" w:rsidP="00D13CC2">
            <w:pPr>
              <w:pStyle w:val="TB"/>
            </w:pPr>
          </w:p>
        </w:tc>
        <w:tc>
          <w:tcPr>
            <w:tcW w:w="965" w:type="dxa"/>
            <w:shd w:val="clear" w:color="auto" w:fill="auto"/>
            <w:noWrap/>
            <w:hideMark/>
          </w:tcPr>
          <w:p w14:paraId="12EAD6B4" w14:textId="77777777" w:rsidR="00D13CC2" w:rsidRPr="00BB243B" w:rsidRDefault="00D13CC2" w:rsidP="00D13CC2">
            <w:pPr>
              <w:pStyle w:val="TB"/>
            </w:pPr>
            <w:r w:rsidRPr="00BB243B">
              <w:t>100.00</w:t>
            </w:r>
          </w:p>
        </w:tc>
        <w:tc>
          <w:tcPr>
            <w:tcW w:w="1735" w:type="dxa"/>
            <w:shd w:val="clear" w:color="auto" w:fill="auto"/>
            <w:noWrap/>
            <w:hideMark/>
          </w:tcPr>
          <w:p w14:paraId="563B68EB" w14:textId="77777777" w:rsidR="00D13CC2" w:rsidRPr="00BB243B" w:rsidRDefault="00D13CC2" w:rsidP="00D13CC2">
            <w:pPr>
              <w:pStyle w:val="TB"/>
            </w:pPr>
            <w:r w:rsidRPr="00BB243B">
              <w:t>100</w:t>
            </w:r>
          </w:p>
        </w:tc>
      </w:tr>
      <w:tr w:rsidR="00D13CC2" w:rsidRPr="00BB243B" w14:paraId="322BD888" w14:textId="77777777" w:rsidTr="00B87925">
        <w:trPr>
          <w:trHeight w:val="255"/>
        </w:trPr>
        <w:tc>
          <w:tcPr>
            <w:tcW w:w="1702" w:type="dxa"/>
            <w:shd w:val="clear" w:color="auto" w:fill="auto"/>
            <w:noWrap/>
            <w:hideMark/>
          </w:tcPr>
          <w:p w14:paraId="46DC9A05" w14:textId="77777777" w:rsidR="00D13CC2" w:rsidRPr="00BB243B" w:rsidRDefault="00D13CC2" w:rsidP="00D13CC2">
            <w:pPr>
              <w:pStyle w:val="TB"/>
            </w:pPr>
            <w:r w:rsidRPr="00BB243B">
              <w:t>1800–1849</w:t>
            </w:r>
          </w:p>
        </w:tc>
        <w:tc>
          <w:tcPr>
            <w:tcW w:w="1620" w:type="dxa"/>
            <w:shd w:val="clear" w:color="auto" w:fill="auto"/>
            <w:noWrap/>
            <w:hideMark/>
          </w:tcPr>
          <w:p w14:paraId="180D9CAB" w14:textId="77777777" w:rsidR="00D13CC2" w:rsidRPr="00BB243B" w:rsidRDefault="00D13CC2" w:rsidP="00D13CC2">
            <w:pPr>
              <w:pStyle w:val="TB"/>
            </w:pPr>
          </w:p>
        </w:tc>
        <w:tc>
          <w:tcPr>
            <w:tcW w:w="1170" w:type="dxa"/>
            <w:shd w:val="clear" w:color="auto" w:fill="auto"/>
            <w:noWrap/>
            <w:hideMark/>
          </w:tcPr>
          <w:p w14:paraId="5D400058" w14:textId="77777777" w:rsidR="00D13CC2" w:rsidRPr="00BB243B" w:rsidRDefault="00D13CC2" w:rsidP="00D13CC2">
            <w:pPr>
              <w:pStyle w:val="TB"/>
            </w:pPr>
          </w:p>
        </w:tc>
        <w:tc>
          <w:tcPr>
            <w:tcW w:w="1170" w:type="dxa"/>
            <w:shd w:val="clear" w:color="auto" w:fill="auto"/>
            <w:noWrap/>
            <w:hideMark/>
          </w:tcPr>
          <w:p w14:paraId="7B5A20F5" w14:textId="77777777" w:rsidR="00D13CC2" w:rsidRPr="00BB243B" w:rsidRDefault="00D13CC2" w:rsidP="00D13CC2">
            <w:pPr>
              <w:pStyle w:val="TB"/>
            </w:pPr>
          </w:p>
        </w:tc>
        <w:tc>
          <w:tcPr>
            <w:tcW w:w="1170" w:type="dxa"/>
            <w:shd w:val="clear" w:color="auto" w:fill="auto"/>
            <w:noWrap/>
            <w:hideMark/>
          </w:tcPr>
          <w:p w14:paraId="4BAF53E9" w14:textId="77777777" w:rsidR="00D13CC2" w:rsidRPr="00BB243B" w:rsidRDefault="00D13CC2" w:rsidP="00D13CC2">
            <w:pPr>
              <w:pStyle w:val="TB"/>
            </w:pPr>
            <w:r w:rsidRPr="00BB243B">
              <w:t>4.76</w:t>
            </w:r>
          </w:p>
        </w:tc>
        <w:tc>
          <w:tcPr>
            <w:tcW w:w="1170" w:type="dxa"/>
            <w:shd w:val="clear" w:color="auto" w:fill="auto"/>
            <w:noWrap/>
            <w:hideMark/>
          </w:tcPr>
          <w:p w14:paraId="2032E3B1" w14:textId="77777777" w:rsidR="00D13CC2" w:rsidRPr="00BB243B" w:rsidRDefault="00D13CC2" w:rsidP="00D13CC2">
            <w:pPr>
              <w:pStyle w:val="TB"/>
            </w:pPr>
            <w:r w:rsidRPr="00BB243B">
              <w:t>14.29</w:t>
            </w:r>
          </w:p>
        </w:tc>
        <w:tc>
          <w:tcPr>
            <w:tcW w:w="1170" w:type="dxa"/>
            <w:shd w:val="clear" w:color="auto" w:fill="auto"/>
            <w:noWrap/>
            <w:hideMark/>
          </w:tcPr>
          <w:p w14:paraId="5B55D32B" w14:textId="77777777" w:rsidR="00D13CC2" w:rsidRPr="00BB243B" w:rsidRDefault="00D13CC2" w:rsidP="00D13CC2">
            <w:pPr>
              <w:pStyle w:val="TB"/>
            </w:pPr>
            <w:r w:rsidRPr="00BB243B">
              <w:t>14.29</w:t>
            </w:r>
          </w:p>
        </w:tc>
        <w:tc>
          <w:tcPr>
            <w:tcW w:w="1170" w:type="dxa"/>
            <w:shd w:val="clear" w:color="auto" w:fill="auto"/>
            <w:noWrap/>
            <w:hideMark/>
          </w:tcPr>
          <w:p w14:paraId="0692F89C" w14:textId="77777777" w:rsidR="00D13CC2" w:rsidRPr="00BB243B" w:rsidRDefault="00D13CC2" w:rsidP="00D13CC2">
            <w:pPr>
              <w:pStyle w:val="TB"/>
            </w:pPr>
            <w:r w:rsidRPr="00BB243B">
              <w:t>28.57</w:t>
            </w:r>
          </w:p>
        </w:tc>
        <w:tc>
          <w:tcPr>
            <w:tcW w:w="965" w:type="dxa"/>
            <w:shd w:val="clear" w:color="auto" w:fill="auto"/>
            <w:noWrap/>
            <w:hideMark/>
          </w:tcPr>
          <w:p w14:paraId="4F581FEF" w14:textId="77777777" w:rsidR="00D13CC2" w:rsidRPr="00BB243B" w:rsidRDefault="00D13CC2" w:rsidP="00D13CC2">
            <w:pPr>
              <w:pStyle w:val="TB"/>
            </w:pPr>
            <w:r w:rsidRPr="00BB243B">
              <w:t>38.10</w:t>
            </w:r>
          </w:p>
        </w:tc>
        <w:tc>
          <w:tcPr>
            <w:tcW w:w="1735" w:type="dxa"/>
            <w:shd w:val="clear" w:color="auto" w:fill="auto"/>
            <w:noWrap/>
            <w:hideMark/>
          </w:tcPr>
          <w:p w14:paraId="02CDF490" w14:textId="77777777" w:rsidR="00D13CC2" w:rsidRPr="00BB243B" w:rsidRDefault="00D13CC2" w:rsidP="00D13CC2">
            <w:pPr>
              <w:pStyle w:val="TB"/>
            </w:pPr>
            <w:r w:rsidRPr="00BB243B">
              <w:t>100</w:t>
            </w:r>
          </w:p>
        </w:tc>
      </w:tr>
      <w:tr w:rsidR="00D13CC2" w:rsidRPr="00BB243B" w14:paraId="783298F5" w14:textId="77777777" w:rsidTr="00B87925">
        <w:trPr>
          <w:trHeight w:val="255"/>
        </w:trPr>
        <w:tc>
          <w:tcPr>
            <w:tcW w:w="1702" w:type="dxa"/>
            <w:shd w:val="clear" w:color="auto" w:fill="auto"/>
            <w:noWrap/>
            <w:hideMark/>
          </w:tcPr>
          <w:p w14:paraId="571EB74B" w14:textId="77777777" w:rsidR="00D13CC2" w:rsidRPr="00BB243B" w:rsidRDefault="00D13CC2" w:rsidP="00D13CC2">
            <w:pPr>
              <w:pStyle w:val="TB"/>
            </w:pPr>
            <w:r w:rsidRPr="00BB243B">
              <w:t>1850–1899</w:t>
            </w:r>
          </w:p>
        </w:tc>
        <w:tc>
          <w:tcPr>
            <w:tcW w:w="1620" w:type="dxa"/>
            <w:shd w:val="clear" w:color="auto" w:fill="auto"/>
            <w:noWrap/>
            <w:hideMark/>
          </w:tcPr>
          <w:p w14:paraId="506A9994" w14:textId="77777777" w:rsidR="00D13CC2" w:rsidRPr="00BB243B" w:rsidRDefault="00D13CC2" w:rsidP="00D13CC2">
            <w:pPr>
              <w:pStyle w:val="TB"/>
            </w:pPr>
            <w:r w:rsidRPr="00BB243B">
              <w:t>2.04</w:t>
            </w:r>
          </w:p>
        </w:tc>
        <w:tc>
          <w:tcPr>
            <w:tcW w:w="1170" w:type="dxa"/>
            <w:shd w:val="clear" w:color="auto" w:fill="auto"/>
            <w:noWrap/>
            <w:hideMark/>
          </w:tcPr>
          <w:p w14:paraId="24929ABC" w14:textId="77777777" w:rsidR="00D13CC2" w:rsidRPr="00BB243B" w:rsidRDefault="00D13CC2" w:rsidP="00D13CC2">
            <w:pPr>
              <w:pStyle w:val="TB"/>
            </w:pPr>
          </w:p>
        </w:tc>
        <w:tc>
          <w:tcPr>
            <w:tcW w:w="1170" w:type="dxa"/>
            <w:shd w:val="clear" w:color="auto" w:fill="auto"/>
            <w:noWrap/>
            <w:hideMark/>
          </w:tcPr>
          <w:p w14:paraId="2746DB37" w14:textId="77777777" w:rsidR="00D13CC2" w:rsidRPr="00BB243B" w:rsidRDefault="00D13CC2" w:rsidP="00D13CC2">
            <w:pPr>
              <w:pStyle w:val="TB"/>
            </w:pPr>
            <w:r w:rsidRPr="00BB243B">
              <w:t>4.08</w:t>
            </w:r>
          </w:p>
        </w:tc>
        <w:tc>
          <w:tcPr>
            <w:tcW w:w="1170" w:type="dxa"/>
            <w:shd w:val="clear" w:color="auto" w:fill="auto"/>
            <w:noWrap/>
            <w:hideMark/>
          </w:tcPr>
          <w:p w14:paraId="64549A4E" w14:textId="77777777" w:rsidR="00D13CC2" w:rsidRPr="00BB243B" w:rsidRDefault="00D13CC2" w:rsidP="00D13CC2">
            <w:pPr>
              <w:pStyle w:val="TB"/>
            </w:pPr>
            <w:r w:rsidRPr="00BB243B">
              <w:t>4.08</w:t>
            </w:r>
          </w:p>
        </w:tc>
        <w:tc>
          <w:tcPr>
            <w:tcW w:w="1170" w:type="dxa"/>
            <w:shd w:val="clear" w:color="auto" w:fill="auto"/>
            <w:noWrap/>
            <w:hideMark/>
          </w:tcPr>
          <w:p w14:paraId="1CB08D90" w14:textId="77777777" w:rsidR="00D13CC2" w:rsidRPr="00BB243B" w:rsidRDefault="00D13CC2" w:rsidP="00D13CC2">
            <w:pPr>
              <w:pStyle w:val="TB"/>
            </w:pPr>
            <w:r w:rsidRPr="00BB243B">
              <w:t>26.53</w:t>
            </w:r>
          </w:p>
        </w:tc>
        <w:tc>
          <w:tcPr>
            <w:tcW w:w="1170" w:type="dxa"/>
            <w:shd w:val="clear" w:color="auto" w:fill="auto"/>
            <w:noWrap/>
            <w:hideMark/>
          </w:tcPr>
          <w:p w14:paraId="3C337E04" w14:textId="77777777" w:rsidR="00D13CC2" w:rsidRPr="00BB243B" w:rsidRDefault="00D13CC2" w:rsidP="00D13CC2">
            <w:pPr>
              <w:pStyle w:val="TB"/>
            </w:pPr>
            <w:r w:rsidRPr="00BB243B">
              <w:t>28.57</w:t>
            </w:r>
          </w:p>
        </w:tc>
        <w:tc>
          <w:tcPr>
            <w:tcW w:w="1170" w:type="dxa"/>
            <w:shd w:val="clear" w:color="auto" w:fill="auto"/>
            <w:noWrap/>
            <w:hideMark/>
          </w:tcPr>
          <w:p w14:paraId="1E763BD8" w14:textId="77777777" w:rsidR="00D13CC2" w:rsidRPr="00BB243B" w:rsidRDefault="00D13CC2" w:rsidP="00D13CC2">
            <w:pPr>
              <w:pStyle w:val="TB"/>
            </w:pPr>
            <w:r w:rsidRPr="00BB243B">
              <w:t>26.53</w:t>
            </w:r>
          </w:p>
        </w:tc>
        <w:tc>
          <w:tcPr>
            <w:tcW w:w="965" w:type="dxa"/>
            <w:shd w:val="clear" w:color="auto" w:fill="auto"/>
            <w:noWrap/>
            <w:hideMark/>
          </w:tcPr>
          <w:p w14:paraId="38E27F86" w14:textId="77777777" w:rsidR="00D13CC2" w:rsidRPr="00BB243B" w:rsidRDefault="00D13CC2" w:rsidP="00D13CC2">
            <w:pPr>
              <w:pStyle w:val="TB"/>
            </w:pPr>
            <w:r w:rsidRPr="00BB243B">
              <w:t>8.16</w:t>
            </w:r>
          </w:p>
        </w:tc>
        <w:tc>
          <w:tcPr>
            <w:tcW w:w="1735" w:type="dxa"/>
            <w:shd w:val="clear" w:color="auto" w:fill="auto"/>
            <w:noWrap/>
            <w:hideMark/>
          </w:tcPr>
          <w:p w14:paraId="6442F80B" w14:textId="77777777" w:rsidR="00D13CC2" w:rsidRPr="00BB243B" w:rsidRDefault="00D13CC2" w:rsidP="00D13CC2">
            <w:pPr>
              <w:pStyle w:val="TB"/>
            </w:pPr>
            <w:r w:rsidRPr="00BB243B">
              <w:t>100</w:t>
            </w:r>
          </w:p>
        </w:tc>
      </w:tr>
      <w:tr w:rsidR="00D13CC2" w:rsidRPr="00BB243B" w14:paraId="62359783" w14:textId="77777777" w:rsidTr="00B87925">
        <w:trPr>
          <w:trHeight w:val="255"/>
        </w:trPr>
        <w:tc>
          <w:tcPr>
            <w:tcW w:w="1702" w:type="dxa"/>
            <w:shd w:val="clear" w:color="auto" w:fill="auto"/>
            <w:noWrap/>
            <w:hideMark/>
          </w:tcPr>
          <w:p w14:paraId="4822DC79" w14:textId="77777777" w:rsidR="00D13CC2" w:rsidRPr="00BB243B" w:rsidRDefault="00D13CC2" w:rsidP="00D13CC2">
            <w:pPr>
              <w:pStyle w:val="TB"/>
            </w:pPr>
            <w:r w:rsidRPr="00BB243B">
              <w:t>1900–1949</w:t>
            </w:r>
          </w:p>
        </w:tc>
        <w:tc>
          <w:tcPr>
            <w:tcW w:w="1620" w:type="dxa"/>
            <w:shd w:val="clear" w:color="auto" w:fill="auto"/>
            <w:noWrap/>
            <w:hideMark/>
          </w:tcPr>
          <w:p w14:paraId="7C70F654" w14:textId="77777777" w:rsidR="00D13CC2" w:rsidRPr="00BB243B" w:rsidRDefault="00D13CC2" w:rsidP="00D13CC2">
            <w:pPr>
              <w:pStyle w:val="TB"/>
            </w:pPr>
          </w:p>
        </w:tc>
        <w:tc>
          <w:tcPr>
            <w:tcW w:w="1170" w:type="dxa"/>
            <w:shd w:val="clear" w:color="auto" w:fill="auto"/>
            <w:noWrap/>
            <w:hideMark/>
          </w:tcPr>
          <w:p w14:paraId="14A6F5B2" w14:textId="77777777" w:rsidR="00D13CC2" w:rsidRPr="00BB243B" w:rsidRDefault="00D13CC2" w:rsidP="00D13CC2">
            <w:pPr>
              <w:pStyle w:val="TB"/>
            </w:pPr>
            <w:r w:rsidRPr="00BB243B">
              <w:t>5.56</w:t>
            </w:r>
          </w:p>
        </w:tc>
        <w:tc>
          <w:tcPr>
            <w:tcW w:w="1170" w:type="dxa"/>
            <w:shd w:val="clear" w:color="auto" w:fill="auto"/>
            <w:noWrap/>
            <w:hideMark/>
          </w:tcPr>
          <w:p w14:paraId="642C66D5" w14:textId="77777777" w:rsidR="00D13CC2" w:rsidRPr="00BB243B" w:rsidRDefault="00D13CC2" w:rsidP="00D13CC2">
            <w:pPr>
              <w:pStyle w:val="TB"/>
            </w:pPr>
          </w:p>
        </w:tc>
        <w:tc>
          <w:tcPr>
            <w:tcW w:w="1170" w:type="dxa"/>
            <w:shd w:val="clear" w:color="auto" w:fill="auto"/>
            <w:noWrap/>
            <w:hideMark/>
          </w:tcPr>
          <w:p w14:paraId="1671E9ED" w14:textId="77777777" w:rsidR="00D13CC2" w:rsidRPr="00BB243B" w:rsidRDefault="00D13CC2" w:rsidP="00D13CC2">
            <w:pPr>
              <w:pStyle w:val="TB"/>
            </w:pPr>
            <w:r w:rsidRPr="00BB243B">
              <w:t>11.11</w:t>
            </w:r>
          </w:p>
        </w:tc>
        <w:tc>
          <w:tcPr>
            <w:tcW w:w="1170" w:type="dxa"/>
            <w:shd w:val="clear" w:color="auto" w:fill="auto"/>
            <w:noWrap/>
            <w:hideMark/>
          </w:tcPr>
          <w:p w14:paraId="2B27D5D5" w14:textId="77777777" w:rsidR="00D13CC2" w:rsidRPr="00BB243B" w:rsidRDefault="00D13CC2" w:rsidP="00D13CC2">
            <w:pPr>
              <w:pStyle w:val="TB"/>
            </w:pPr>
            <w:r w:rsidRPr="00BB243B">
              <w:t>16.67</w:t>
            </w:r>
          </w:p>
        </w:tc>
        <w:tc>
          <w:tcPr>
            <w:tcW w:w="1170" w:type="dxa"/>
            <w:shd w:val="clear" w:color="auto" w:fill="auto"/>
            <w:noWrap/>
            <w:hideMark/>
          </w:tcPr>
          <w:p w14:paraId="324310B7" w14:textId="77777777" w:rsidR="00D13CC2" w:rsidRPr="00BB243B" w:rsidRDefault="00D13CC2" w:rsidP="00D13CC2">
            <w:pPr>
              <w:pStyle w:val="TB"/>
            </w:pPr>
            <w:r w:rsidRPr="00BB243B">
              <w:t>22.22</w:t>
            </w:r>
          </w:p>
        </w:tc>
        <w:tc>
          <w:tcPr>
            <w:tcW w:w="1170" w:type="dxa"/>
            <w:shd w:val="clear" w:color="auto" w:fill="auto"/>
            <w:noWrap/>
            <w:hideMark/>
          </w:tcPr>
          <w:p w14:paraId="51E50922" w14:textId="77777777" w:rsidR="00D13CC2" w:rsidRPr="00BB243B" w:rsidRDefault="00D13CC2" w:rsidP="00D13CC2">
            <w:pPr>
              <w:pStyle w:val="TB"/>
            </w:pPr>
            <w:r w:rsidRPr="00BB243B">
              <w:t>44.44</w:t>
            </w:r>
          </w:p>
        </w:tc>
        <w:tc>
          <w:tcPr>
            <w:tcW w:w="965" w:type="dxa"/>
            <w:shd w:val="clear" w:color="auto" w:fill="auto"/>
            <w:noWrap/>
            <w:hideMark/>
          </w:tcPr>
          <w:p w14:paraId="5A9C3039" w14:textId="77777777" w:rsidR="00D13CC2" w:rsidRPr="00BB243B" w:rsidRDefault="00D13CC2" w:rsidP="00D13CC2">
            <w:pPr>
              <w:pStyle w:val="TB"/>
            </w:pPr>
          </w:p>
        </w:tc>
        <w:tc>
          <w:tcPr>
            <w:tcW w:w="1735" w:type="dxa"/>
            <w:shd w:val="clear" w:color="auto" w:fill="auto"/>
            <w:noWrap/>
            <w:hideMark/>
          </w:tcPr>
          <w:p w14:paraId="34F2D080" w14:textId="77777777" w:rsidR="00D13CC2" w:rsidRPr="00BB243B" w:rsidRDefault="00D13CC2" w:rsidP="00D13CC2">
            <w:pPr>
              <w:pStyle w:val="TB"/>
            </w:pPr>
            <w:r w:rsidRPr="00BB243B">
              <w:t>100</w:t>
            </w:r>
          </w:p>
        </w:tc>
      </w:tr>
      <w:tr w:rsidR="00D13CC2" w:rsidRPr="00D202F1" w14:paraId="39FA81BF" w14:textId="77777777" w:rsidTr="00B87925">
        <w:trPr>
          <w:trHeight w:val="255"/>
        </w:trPr>
        <w:tc>
          <w:tcPr>
            <w:tcW w:w="1702" w:type="dxa"/>
            <w:shd w:val="clear" w:color="auto" w:fill="auto"/>
            <w:noWrap/>
            <w:hideMark/>
          </w:tcPr>
          <w:p w14:paraId="3D0274B3" w14:textId="77777777" w:rsidR="00D13CC2" w:rsidRPr="00BB243B" w:rsidRDefault="00D13CC2" w:rsidP="00D13CC2">
            <w:pPr>
              <w:pStyle w:val="TB"/>
            </w:pPr>
            <w:r w:rsidRPr="00BB243B">
              <w:t>1950–2000</w:t>
            </w:r>
          </w:p>
        </w:tc>
        <w:tc>
          <w:tcPr>
            <w:tcW w:w="1620" w:type="dxa"/>
            <w:shd w:val="clear" w:color="auto" w:fill="auto"/>
            <w:noWrap/>
            <w:hideMark/>
          </w:tcPr>
          <w:p w14:paraId="2243D763" w14:textId="6A5335F9" w:rsidR="00D13CC2" w:rsidRPr="00BB243B" w:rsidRDefault="00D13CC2" w:rsidP="00D13CC2">
            <w:pPr>
              <w:pStyle w:val="TB"/>
            </w:pPr>
          </w:p>
        </w:tc>
        <w:tc>
          <w:tcPr>
            <w:tcW w:w="1170" w:type="dxa"/>
            <w:shd w:val="clear" w:color="auto" w:fill="auto"/>
            <w:noWrap/>
            <w:hideMark/>
          </w:tcPr>
          <w:p w14:paraId="1FAABB12" w14:textId="154A87B2" w:rsidR="00D13CC2" w:rsidRPr="00BB243B" w:rsidRDefault="00D13CC2" w:rsidP="00D13CC2">
            <w:pPr>
              <w:pStyle w:val="TB"/>
            </w:pPr>
          </w:p>
        </w:tc>
        <w:tc>
          <w:tcPr>
            <w:tcW w:w="1170" w:type="dxa"/>
            <w:shd w:val="clear" w:color="auto" w:fill="auto"/>
            <w:noWrap/>
            <w:hideMark/>
          </w:tcPr>
          <w:p w14:paraId="73D76DAA" w14:textId="77777777" w:rsidR="00D13CC2" w:rsidRPr="00BB243B" w:rsidRDefault="00D13CC2" w:rsidP="00D13CC2">
            <w:pPr>
              <w:pStyle w:val="TB"/>
            </w:pPr>
            <w:r w:rsidRPr="00BB243B">
              <w:t>28.57</w:t>
            </w:r>
          </w:p>
        </w:tc>
        <w:tc>
          <w:tcPr>
            <w:tcW w:w="1170" w:type="dxa"/>
            <w:shd w:val="clear" w:color="auto" w:fill="auto"/>
            <w:noWrap/>
            <w:hideMark/>
          </w:tcPr>
          <w:p w14:paraId="2A970194" w14:textId="77777777" w:rsidR="00D13CC2" w:rsidRPr="00BB243B" w:rsidRDefault="00D13CC2" w:rsidP="00D13CC2">
            <w:pPr>
              <w:pStyle w:val="TB"/>
            </w:pPr>
            <w:r w:rsidRPr="00BB243B">
              <w:t>57.14</w:t>
            </w:r>
          </w:p>
        </w:tc>
        <w:tc>
          <w:tcPr>
            <w:tcW w:w="1170" w:type="dxa"/>
            <w:shd w:val="clear" w:color="auto" w:fill="auto"/>
            <w:noWrap/>
            <w:hideMark/>
          </w:tcPr>
          <w:p w14:paraId="7E24571D" w14:textId="67448344" w:rsidR="00D13CC2" w:rsidRPr="00BB243B" w:rsidRDefault="00D13CC2" w:rsidP="00D13CC2">
            <w:pPr>
              <w:pStyle w:val="TB"/>
            </w:pPr>
          </w:p>
        </w:tc>
        <w:tc>
          <w:tcPr>
            <w:tcW w:w="1170" w:type="dxa"/>
            <w:shd w:val="clear" w:color="auto" w:fill="auto"/>
            <w:noWrap/>
            <w:hideMark/>
          </w:tcPr>
          <w:p w14:paraId="532EF742" w14:textId="77777777" w:rsidR="00D13CC2" w:rsidRPr="00BB243B" w:rsidRDefault="00D13CC2" w:rsidP="00D13CC2">
            <w:pPr>
              <w:pStyle w:val="TB"/>
            </w:pPr>
            <w:r w:rsidRPr="00BB243B">
              <w:t>14.29</w:t>
            </w:r>
          </w:p>
        </w:tc>
        <w:tc>
          <w:tcPr>
            <w:tcW w:w="1170" w:type="dxa"/>
            <w:shd w:val="clear" w:color="auto" w:fill="auto"/>
            <w:noWrap/>
            <w:hideMark/>
          </w:tcPr>
          <w:p w14:paraId="4BD08567" w14:textId="4A6CAC1B" w:rsidR="00D13CC2" w:rsidRPr="00BB243B" w:rsidRDefault="00D13CC2" w:rsidP="00D13CC2">
            <w:pPr>
              <w:pStyle w:val="TB"/>
            </w:pPr>
          </w:p>
        </w:tc>
        <w:tc>
          <w:tcPr>
            <w:tcW w:w="965" w:type="dxa"/>
            <w:shd w:val="clear" w:color="auto" w:fill="auto"/>
            <w:noWrap/>
            <w:hideMark/>
          </w:tcPr>
          <w:p w14:paraId="199AA5E0" w14:textId="461370EF" w:rsidR="00D13CC2" w:rsidRPr="00BB243B" w:rsidRDefault="00D13CC2" w:rsidP="00D13CC2">
            <w:pPr>
              <w:pStyle w:val="TB"/>
            </w:pPr>
          </w:p>
        </w:tc>
        <w:tc>
          <w:tcPr>
            <w:tcW w:w="1735" w:type="dxa"/>
            <w:shd w:val="clear" w:color="auto" w:fill="auto"/>
            <w:noWrap/>
            <w:hideMark/>
          </w:tcPr>
          <w:p w14:paraId="5CDA339A" w14:textId="77777777" w:rsidR="00D13CC2" w:rsidRPr="00BB243B" w:rsidRDefault="00D13CC2" w:rsidP="00D13CC2">
            <w:pPr>
              <w:pStyle w:val="TB"/>
            </w:pPr>
            <w:r w:rsidRPr="00BB243B">
              <w:t>100</w:t>
            </w:r>
          </w:p>
        </w:tc>
      </w:tr>
    </w:tbl>
    <w:p w14:paraId="5A505E51" w14:textId="0A6A7E94" w:rsidR="00D13CC2" w:rsidRPr="00B87925" w:rsidRDefault="00D13CC2" w:rsidP="00B87925">
      <w:pPr>
        <w:pStyle w:val="SOLNLLL"/>
        <w:spacing w:before="240"/>
      </w:pPr>
      <w:r w:rsidRPr="00B87925">
        <w:t>c.</w:t>
      </w:r>
      <w:r w:rsidRPr="00B87925">
        <w:tab/>
        <w:t>Colleges in this sample founded before 1800 tend to be expensive in terms of tuition.</w:t>
      </w:r>
    </w:p>
    <w:p w14:paraId="2AC96163" w14:textId="77777777" w:rsidR="00211360" w:rsidRDefault="00211360" w:rsidP="00D13CC2">
      <w:pPr>
        <w:pStyle w:val="SOLNL"/>
      </w:pPr>
    </w:p>
    <w:p w14:paraId="0B8BBE9C" w14:textId="0674B602" w:rsidR="00D13CC2" w:rsidRPr="00B87925" w:rsidRDefault="00D13CC2" w:rsidP="00D13CC2">
      <w:pPr>
        <w:pStyle w:val="SOLNL"/>
      </w:pPr>
      <w:r w:rsidRPr="00B87925">
        <w:lastRenderedPageBreak/>
        <w:t>54. a.</w:t>
      </w:r>
    </w:p>
    <w:tbl>
      <w:tblPr>
        <w:tblW w:w="0" w:type="auto"/>
        <w:tblInd w:w="18" w:type="dxa"/>
        <w:tblLook w:val="04A0" w:firstRow="1" w:lastRow="0" w:firstColumn="1" w:lastColumn="0" w:noHBand="0" w:noVBand="1"/>
      </w:tblPr>
      <w:tblGrid>
        <w:gridCol w:w="1484"/>
        <w:gridCol w:w="772"/>
        <w:gridCol w:w="773"/>
        <w:gridCol w:w="773"/>
        <w:gridCol w:w="773"/>
        <w:gridCol w:w="773"/>
        <w:gridCol w:w="773"/>
        <w:gridCol w:w="773"/>
        <w:gridCol w:w="773"/>
        <w:gridCol w:w="773"/>
        <w:gridCol w:w="773"/>
        <w:gridCol w:w="773"/>
        <w:gridCol w:w="773"/>
        <w:gridCol w:w="884"/>
        <w:gridCol w:w="1299"/>
      </w:tblGrid>
      <w:tr w:rsidR="00D13CC2" w:rsidRPr="00B87925" w14:paraId="349DA498" w14:textId="77777777" w:rsidTr="00B87925">
        <w:trPr>
          <w:trHeight w:val="255"/>
        </w:trPr>
        <w:tc>
          <w:tcPr>
            <w:tcW w:w="0" w:type="auto"/>
            <w:shd w:val="clear" w:color="auto" w:fill="auto"/>
            <w:noWrap/>
          </w:tcPr>
          <w:p w14:paraId="0B1C10A3" w14:textId="77777777" w:rsidR="00D13CC2" w:rsidRPr="00B87925" w:rsidRDefault="00D13CC2" w:rsidP="00D13CC2">
            <w:pPr>
              <w:pStyle w:val="TCH1"/>
            </w:pPr>
          </w:p>
        </w:tc>
        <w:tc>
          <w:tcPr>
            <w:tcW w:w="0" w:type="auto"/>
            <w:gridSpan w:val="13"/>
            <w:shd w:val="clear" w:color="auto" w:fill="auto"/>
            <w:noWrap/>
          </w:tcPr>
          <w:p w14:paraId="4EB6E5E6" w14:textId="73CBB525" w:rsidR="00D13CC2" w:rsidRPr="00B87925" w:rsidRDefault="00B87925" w:rsidP="00D13CC2">
            <w:pPr>
              <w:pStyle w:val="TCH1"/>
              <w:ind w:left="0" w:firstLine="0"/>
              <w:jc w:val="center"/>
            </w:pPr>
            <w:r>
              <w:t>Percent</w:t>
            </w:r>
            <w:r w:rsidRPr="00B87925">
              <w:t xml:space="preserve"> Graduat</w:t>
            </w:r>
            <w:r>
              <w:t>ing</w:t>
            </w:r>
          </w:p>
        </w:tc>
        <w:tc>
          <w:tcPr>
            <w:tcW w:w="0" w:type="auto"/>
            <w:shd w:val="clear" w:color="auto" w:fill="auto"/>
            <w:noWrap/>
          </w:tcPr>
          <w:p w14:paraId="599E9A98" w14:textId="77777777" w:rsidR="00D13CC2" w:rsidRPr="00B87925" w:rsidRDefault="00D13CC2" w:rsidP="00D13CC2">
            <w:pPr>
              <w:pStyle w:val="TCH1"/>
            </w:pPr>
          </w:p>
        </w:tc>
      </w:tr>
      <w:tr w:rsidR="00D13CC2" w:rsidRPr="00B87925" w14:paraId="1A794DCB" w14:textId="77777777" w:rsidTr="00B87925">
        <w:trPr>
          <w:trHeight w:val="255"/>
        </w:trPr>
        <w:tc>
          <w:tcPr>
            <w:tcW w:w="0" w:type="auto"/>
            <w:shd w:val="clear" w:color="auto" w:fill="auto"/>
            <w:noWrap/>
            <w:hideMark/>
          </w:tcPr>
          <w:p w14:paraId="1EC019DC" w14:textId="68F1335A" w:rsidR="00D13CC2" w:rsidRPr="00B87925" w:rsidRDefault="00D13CC2" w:rsidP="00D13CC2">
            <w:pPr>
              <w:pStyle w:val="TCH1"/>
            </w:pPr>
            <w:r w:rsidRPr="00B87925">
              <w:t>Year Founded</w:t>
            </w:r>
          </w:p>
        </w:tc>
        <w:tc>
          <w:tcPr>
            <w:tcW w:w="0" w:type="auto"/>
            <w:shd w:val="clear" w:color="auto" w:fill="auto"/>
            <w:noWrap/>
            <w:hideMark/>
          </w:tcPr>
          <w:p w14:paraId="4AACE111" w14:textId="6AAF7967" w:rsidR="00D13CC2" w:rsidRPr="00B87925" w:rsidRDefault="00D13CC2" w:rsidP="00D13CC2">
            <w:pPr>
              <w:pStyle w:val="TCH2"/>
            </w:pPr>
            <w:r w:rsidRPr="00B87925">
              <w:t>35–40</w:t>
            </w:r>
          </w:p>
        </w:tc>
        <w:tc>
          <w:tcPr>
            <w:tcW w:w="0" w:type="auto"/>
            <w:shd w:val="clear" w:color="auto" w:fill="auto"/>
            <w:noWrap/>
            <w:hideMark/>
          </w:tcPr>
          <w:p w14:paraId="65432257" w14:textId="77777777" w:rsidR="00D13CC2" w:rsidRPr="00B87925" w:rsidRDefault="00D13CC2" w:rsidP="00D13CC2">
            <w:pPr>
              <w:pStyle w:val="TCH2"/>
            </w:pPr>
            <w:r w:rsidRPr="00B87925">
              <w:t>40–45</w:t>
            </w:r>
          </w:p>
        </w:tc>
        <w:tc>
          <w:tcPr>
            <w:tcW w:w="0" w:type="auto"/>
            <w:shd w:val="clear" w:color="auto" w:fill="auto"/>
            <w:noWrap/>
            <w:hideMark/>
          </w:tcPr>
          <w:p w14:paraId="5B89434A" w14:textId="77777777" w:rsidR="00D13CC2" w:rsidRPr="00B87925" w:rsidRDefault="00D13CC2" w:rsidP="00D13CC2">
            <w:pPr>
              <w:pStyle w:val="TCH2"/>
            </w:pPr>
            <w:r w:rsidRPr="00B87925">
              <w:t>45–50</w:t>
            </w:r>
          </w:p>
        </w:tc>
        <w:tc>
          <w:tcPr>
            <w:tcW w:w="0" w:type="auto"/>
            <w:shd w:val="clear" w:color="auto" w:fill="auto"/>
            <w:noWrap/>
            <w:hideMark/>
          </w:tcPr>
          <w:p w14:paraId="3BE74600" w14:textId="77777777" w:rsidR="00D13CC2" w:rsidRPr="00B87925" w:rsidRDefault="00D13CC2" w:rsidP="00D13CC2">
            <w:pPr>
              <w:pStyle w:val="TCH2"/>
            </w:pPr>
            <w:r w:rsidRPr="00B87925">
              <w:t>50–55</w:t>
            </w:r>
          </w:p>
        </w:tc>
        <w:tc>
          <w:tcPr>
            <w:tcW w:w="0" w:type="auto"/>
            <w:shd w:val="clear" w:color="auto" w:fill="auto"/>
            <w:noWrap/>
            <w:hideMark/>
          </w:tcPr>
          <w:p w14:paraId="327538DB" w14:textId="77777777" w:rsidR="00D13CC2" w:rsidRPr="00B87925" w:rsidRDefault="00D13CC2" w:rsidP="00D13CC2">
            <w:pPr>
              <w:pStyle w:val="TCH2"/>
            </w:pPr>
            <w:r w:rsidRPr="00B87925">
              <w:t>55–60</w:t>
            </w:r>
          </w:p>
        </w:tc>
        <w:tc>
          <w:tcPr>
            <w:tcW w:w="0" w:type="auto"/>
            <w:shd w:val="clear" w:color="auto" w:fill="auto"/>
            <w:noWrap/>
            <w:hideMark/>
          </w:tcPr>
          <w:p w14:paraId="5612EEA4" w14:textId="77777777" w:rsidR="00D13CC2" w:rsidRPr="00B87925" w:rsidRDefault="00D13CC2" w:rsidP="00D13CC2">
            <w:pPr>
              <w:pStyle w:val="TCH2"/>
            </w:pPr>
            <w:r w:rsidRPr="00B87925">
              <w:t>60–65</w:t>
            </w:r>
          </w:p>
        </w:tc>
        <w:tc>
          <w:tcPr>
            <w:tcW w:w="0" w:type="auto"/>
            <w:shd w:val="clear" w:color="auto" w:fill="auto"/>
            <w:noWrap/>
            <w:hideMark/>
          </w:tcPr>
          <w:p w14:paraId="2F59F58D" w14:textId="77777777" w:rsidR="00D13CC2" w:rsidRPr="00B87925" w:rsidRDefault="00D13CC2" w:rsidP="00D13CC2">
            <w:pPr>
              <w:pStyle w:val="TCH2"/>
            </w:pPr>
            <w:r w:rsidRPr="00B87925">
              <w:t>65–70</w:t>
            </w:r>
          </w:p>
        </w:tc>
        <w:tc>
          <w:tcPr>
            <w:tcW w:w="0" w:type="auto"/>
            <w:shd w:val="clear" w:color="auto" w:fill="auto"/>
            <w:noWrap/>
            <w:hideMark/>
          </w:tcPr>
          <w:p w14:paraId="292DF23F" w14:textId="77777777" w:rsidR="00D13CC2" w:rsidRPr="00B87925" w:rsidRDefault="00D13CC2" w:rsidP="00D13CC2">
            <w:pPr>
              <w:pStyle w:val="TCH2"/>
            </w:pPr>
            <w:r w:rsidRPr="00B87925">
              <w:t>70–75</w:t>
            </w:r>
          </w:p>
        </w:tc>
        <w:tc>
          <w:tcPr>
            <w:tcW w:w="0" w:type="auto"/>
            <w:shd w:val="clear" w:color="auto" w:fill="auto"/>
            <w:noWrap/>
            <w:hideMark/>
          </w:tcPr>
          <w:p w14:paraId="62B3346D" w14:textId="77777777" w:rsidR="00D13CC2" w:rsidRPr="00B87925" w:rsidRDefault="00D13CC2" w:rsidP="00D13CC2">
            <w:pPr>
              <w:pStyle w:val="TCH2"/>
            </w:pPr>
            <w:r w:rsidRPr="00B87925">
              <w:t>75–80</w:t>
            </w:r>
          </w:p>
        </w:tc>
        <w:tc>
          <w:tcPr>
            <w:tcW w:w="0" w:type="auto"/>
            <w:shd w:val="clear" w:color="auto" w:fill="auto"/>
            <w:noWrap/>
            <w:hideMark/>
          </w:tcPr>
          <w:p w14:paraId="0FEF15C3" w14:textId="77777777" w:rsidR="00D13CC2" w:rsidRPr="00B87925" w:rsidRDefault="00D13CC2" w:rsidP="00D13CC2">
            <w:pPr>
              <w:pStyle w:val="TCH2"/>
            </w:pPr>
            <w:r w:rsidRPr="00B87925">
              <w:t>80–85</w:t>
            </w:r>
          </w:p>
        </w:tc>
        <w:tc>
          <w:tcPr>
            <w:tcW w:w="0" w:type="auto"/>
            <w:shd w:val="clear" w:color="auto" w:fill="auto"/>
            <w:noWrap/>
            <w:hideMark/>
          </w:tcPr>
          <w:p w14:paraId="62229D59" w14:textId="77777777" w:rsidR="00D13CC2" w:rsidRPr="00B87925" w:rsidRDefault="00D13CC2" w:rsidP="00D13CC2">
            <w:pPr>
              <w:pStyle w:val="TCH2"/>
            </w:pPr>
            <w:r w:rsidRPr="00B87925">
              <w:t>85–90</w:t>
            </w:r>
          </w:p>
        </w:tc>
        <w:tc>
          <w:tcPr>
            <w:tcW w:w="0" w:type="auto"/>
            <w:shd w:val="clear" w:color="auto" w:fill="auto"/>
            <w:noWrap/>
            <w:hideMark/>
          </w:tcPr>
          <w:p w14:paraId="64FB526C" w14:textId="77777777" w:rsidR="00D13CC2" w:rsidRPr="00B87925" w:rsidRDefault="00D13CC2" w:rsidP="00D13CC2">
            <w:pPr>
              <w:pStyle w:val="TCH2"/>
            </w:pPr>
            <w:r w:rsidRPr="00B87925">
              <w:t>90–95</w:t>
            </w:r>
          </w:p>
        </w:tc>
        <w:tc>
          <w:tcPr>
            <w:tcW w:w="0" w:type="auto"/>
            <w:shd w:val="clear" w:color="auto" w:fill="auto"/>
            <w:noWrap/>
            <w:hideMark/>
          </w:tcPr>
          <w:p w14:paraId="1895D313" w14:textId="77777777" w:rsidR="00D13CC2" w:rsidRPr="00B87925" w:rsidRDefault="00D13CC2" w:rsidP="00D13CC2">
            <w:pPr>
              <w:pStyle w:val="TCH2"/>
            </w:pPr>
            <w:r w:rsidRPr="00B87925">
              <w:t>95–100</w:t>
            </w:r>
          </w:p>
        </w:tc>
        <w:tc>
          <w:tcPr>
            <w:tcW w:w="0" w:type="auto"/>
            <w:shd w:val="clear" w:color="auto" w:fill="auto"/>
            <w:noWrap/>
            <w:hideMark/>
          </w:tcPr>
          <w:p w14:paraId="46CF5193" w14:textId="084C034D" w:rsidR="00D13CC2" w:rsidRPr="00B87925" w:rsidRDefault="00D13CC2" w:rsidP="00D13CC2">
            <w:pPr>
              <w:pStyle w:val="TCH1"/>
            </w:pPr>
            <w:r w:rsidRPr="00B87925">
              <w:t>Grand Total</w:t>
            </w:r>
          </w:p>
        </w:tc>
      </w:tr>
      <w:tr w:rsidR="00D13CC2" w:rsidRPr="00B87925" w14:paraId="1A23C27E" w14:textId="77777777" w:rsidTr="00B87925">
        <w:trPr>
          <w:trHeight w:val="255"/>
        </w:trPr>
        <w:tc>
          <w:tcPr>
            <w:tcW w:w="0" w:type="auto"/>
            <w:shd w:val="clear" w:color="auto" w:fill="auto"/>
            <w:noWrap/>
            <w:hideMark/>
          </w:tcPr>
          <w:p w14:paraId="3AAA32F9" w14:textId="51FA6AC3" w:rsidR="00D13CC2" w:rsidRPr="00B87925" w:rsidRDefault="00D13CC2" w:rsidP="00D13CC2">
            <w:pPr>
              <w:pStyle w:val="TB"/>
            </w:pPr>
            <w:r w:rsidRPr="00B87925">
              <w:t>1600–1649</w:t>
            </w:r>
          </w:p>
        </w:tc>
        <w:tc>
          <w:tcPr>
            <w:tcW w:w="0" w:type="auto"/>
            <w:shd w:val="clear" w:color="auto" w:fill="auto"/>
            <w:noWrap/>
          </w:tcPr>
          <w:p w14:paraId="2E724636" w14:textId="77777777" w:rsidR="00D13CC2" w:rsidRPr="00B87925" w:rsidRDefault="00D13CC2" w:rsidP="00D13CC2">
            <w:pPr>
              <w:pStyle w:val="TB"/>
            </w:pPr>
          </w:p>
        </w:tc>
        <w:tc>
          <w:tcPr>
            <w:tcW w:w="0" w:type="auto"/>
            <w:shd w:val="clear" w:color="auto" w:fill="auto"/>
            <w:noWrap/>
          </w:tcPr>
          <w:p w14:paraId="70FC5198" w14:textId="77777777" w:rsidR="00D13CC2" w:rsidRPr="00B87925" w:rsidRDefault="00D13CC2" w:rsidP="00D13CC2">
            <w:pPr>
              <w:pStyle w:val="TB"/>
            </w:pPr>
          </w:p>
        </w:tc>
        <w:tc>
          <w:tcPr>
            <w:tcW w:w="0" w:type="auto"/>
            <w:shd w:val="clear" w:color="auto" w:fill="auto"/>
            <w:noWrap/>
          </w:tcPr>
          <w:p w14:paraId="1AD3151B" w14:textId="77777777" w:rsidR="00D13CC2" w:rsidRPr="00B87925" w:rsidRDefault="00D13CC2" w:rsidP="00D13CC2">
            <w:pPr>
              <w:pStyle w:val="TB"/>
            </w:pPr>
          </w:p>
        </w:tc>
        <w:tc>
          <w:tcPr>
            <w:tcW w:w="0" w:type="auto"/>
            <w:shd w:val="clear" w:color="auto" w:fill="auto"/>
            <w:noWrap/>
          </w:tcPr>
          <w:p w14:paraId="2EDD5B0A" w14:textId="77777777" w:rsidR="00D13CC2" w:rsidRPr="00B87925" w:rsidRDefault="00D13CC2" w:rsidP="00D13CC2">
            <w:pPr>
              <w:pStyle w:val="TB"/>
            </w:pPr>
          </w:p>
        </w:tc>
        <w:tc>
          <w:tcPr>
            <w:tcW w:w="0" w:type="auto"/>
            <w:shd w:val="clear" w:color="auto" w:fill="auto"/>
            <w:noWrap/>
          </w:tcPr>
          <w:p w14:paraId="7CFA6B3E" w14:textId="77777777" w:rsidR="00D13CC2" w:rsidRPr="00B87925" w:rsidRDefault="00D13CC2" w:rsidP="00D13CC2">
            <w:pPr>
              <w:pStyle w:val="TB"/>
            </w:pPr>
          </w:p>
        </w:tc>
        <w:tc>
          <w:tcPr>
            <w:tcW w:w="0" w:type="auto"/>
            <w:shd w:val="clear" w:color="auto" w:fill="auto"/>
            <w:noWrap/>
          </w:tcPr>
          <w:p w14:paraId="2DF116D8" w14:textId="77777777" w:rsidR="00D13CC2" w:rsidRPr="00B87925" w:rsidRDefault="00D13CC2" w:rsidP="00D13CC2">
            <w:pPr>
              <w:pStyle w:val="TB"/>
            </w:pPr>
          </w:p>
        </w:tc>
        <w:tc>
          <w:tcPr>
            <w:tcW w:w="0" w:type="auto"/>
            <w:shd w:val="clear" w:color="auto" w:fill="auto"/>
            <w:noWrap/>
          </w:tcPr>
          <w:p w14:paraId="150636E9" w14:textId="77777777" w:rsidR="00D13CC2" w:rsidRPr="00B87925" w:rsidRDefault="00D13CC2" w:rsidP="00D13CC2">
            <w:pPr>
              <w:pStyle w:val="TB"/>
            </w:pPr>
          </w:p>
        </w:tc>
        <w:tc>
          <w:tcPr>
            <w:tcW w:w="0" w:type="auto"/>
            <w:shd w:val="clear" w:color="auto" w:fill="auto"/>
            <w:noWrap/>
          </w:tcPr>
          <w:p w14:paraId="2A754557" w14:textId="77777777" w:rsidR="00D13CC2" w:rsidRPr="00B87925" w:rsidRDefault="00D13CC2" w:rsidP="00D13CC2">
            <w:pPr>
              <w:pStyle w:val="TB"/>
            </w:pPr>
          </w:p>
        </w:tc>
        <w:tc>
          <w:tcPr>
            <w:tcW w:w="0" w:type="auto"/>
            <w:shd w:val="clear" w:color="auto" w:fill="auto"/>
            <w:noWrap/>
          </w:tcPr>
          <w:p w14:paraId="6FF1D306" w14:textId="77777777" w:rsidR="00D13CC2" w:rsidRPr="00B87925" w:rsidRDefault="00D13CC2" w:rsidP="00D13CC2">
            <w:pPr>
              <w:pStyle w:val="TB"/>
            </w:pPr>
          </w:p>
        </w:tc>
        <w:tc>
          <w:tcPr>
            <w:tcW w:w="0" w:type="auto"/>
            <w:shd w:val="clear" w:color="auto" w:fill="auto"/>
            <w:noWrap/>
          </w:tcPr>
          <w:p w14:paraId="2B3984C4" w14:textId="77777777" w:rsidR="00D13CC2" w:rsidRPr="00B87925" w:rsidRDefault="00D13CC2" w:rsidP="00D13CC2">
            <w:pPr>
              <w:pStyle w:val="TB"/>
            </w:pPr>
          </w:p>
        </w:tc>
        <w:tc>
          <w:tcPr>
            <w:tcW w:w="0" w:type="auto"/>
            <w:shd w:val="clear" w:color="auto" w:fill="auto"/>
            <w:noWrap/>
          </w:tcPr>
          <w:p w14:paraId="58A72925" w14:textId="77777777" w:rsidR="00D13CC2" w:rsidRPr="00B87925" w:rsidRDefault="00D13CC2" w:rsidP="00D13CC2">
            <w:pPr>
              <w:pStyle w:val="TB"/>
            </w:pPr>
          </w:p>
        </w:tc>
        <w:tc>
          <w:tcPr>
            <w:tcW w:w="0" w:type="auto"/>
            <w:shd w:val="clear" w:color="auto" w:fill="auto"/>
            <w:noWrap/>
          </w:tcPr>
          <w:p w14:paraId="1FE25765" w14:textId="77777777" w:rsidR="00D13CC2" w:rsidRPr="00B87925" w:rsidRDefault="00D13CC2" w:rsidP="00D13CC2">
            <w:pPr>
              <w:pStyle w:val="TB"/>
            </w:pPr>
          </w:p>
        </w:tc>
        <w:tc>
          <w:tcPr>
            <w:tcW w:w="0" w:type="auto"/>
            <w:shd w:val="clear" w:color="auto" w:fill="auto"/>
            <w:noWrap/>
          </w:tcPr>
          <w:p w14:paraId="493F8732" w14:textId="77777777" w:rsidR="00D13CC2" w:rsidRPr="00B87925" w:rsidRDefault="00D13CC2" w:rsidP="00D13CC2">
            <w:pPr>
              <w:pStyle w:val="TB"/>
            </w:pPr>
            <w:r w:rsidRPr="00B87925">
              <w:t>1</w:t>
            </w:r>
          </w:p>
        </w:tc>
        <w:tc>
          <w:tcPr>
            <w:tcW w:w="0" w:type="auto"/>
            <w:shd w:val="clear" w:color="auto" w:fill="auto"/>
            <w:noWrap/>
            <w:hideMark/>
          </w:tcPr>
          <w:p w14:paraId="25326A46" w14:textId="77777777" w:rsidR="00D13CC2" w:rsidRPr="00B87925" w:rsidRDefault="00D13CC2" w:rsidP="00D13CC2">
            <w:pPr>
              <w:pStyle w:val="TB"/>
            </w:pPr>
            <w:r w:rsidRPr="00B87925">
              <w:t>1</w:t>
            </w:r>
          </w:p>
        </w:tc>
      </w:tr>
      <w:tr w:rsidR="00D13CC2" w:rsidRPr="00B87925" w14:paraId="7D386749" w14:textId="77777777" w:rsidTr="00B87925">
        <w:trPr>
          <w:trHeight w:val="255"/>
        </w:trPr>
        <w:tc>
          <w:tcPr>
            <w:tcW w:w="0" w:type="auto"/>
            <w:shd w:val="clear" w:color="auto" w:fill="auto"/>
            <w:noWrap/>
            <w:hideMark/>
          </w:tcPr>
          <w:p w14:paraId="68E9250D" w14:textId="77777777" w:rsidR="00D13CC2" w:rsidRPr="00B87925" w:rsidRDefault="00D13CC2" w:rsidP="00D13CC2">
            <w:pPr>
              <w:pStyle w:val="TB"/>
            </w:pPr>
            <w:r w:rsidRPr="00B87925">
              <w:t>1700–1749</w:t>
            </w:r>
          </w:p>
        </w:tc>
        <w:tc>
          <w:tcPr>
            <w:tcW w:w="0" w:type="auto"/>
            <w:shd w:val="clear" w:color="auto" w:fill="auto"/>
            <w:noWrap/>
            <w:hideMark/>
          </w:tcPr>
          <w:p w14:paraId="533F564A" w14:textId="77777777" w:rsidR="00D13CC2" w:rsidRPr="00B87925" w:rsidRDefault="00D13CC2" w:rsidP="00D13CC2">
            <w:pPr>
              <w:pStyle w:val="TB"/>
            </w:pPr>
          </w:p>
        </w:tc>
        <w:tc>
          <w:tcPr>
            <w:tcW w:w="0" w:type="auto"/>
            <w:shd w:val="clear" w:color="auto" w:fill="auto"/>
            <w:noWrap/>
            <w:hideMark/>
          </w:tcPr>
          <w:p w14:paraId="3FDE244F" w14:textId="77777777" w:rsidR="00D13CC2" w:rsidRPr="00B87925" w:rsidRDefault="00D13CC2" w:rsidP="00D13CC2">
            <w:pPr>
              <w:pStyle w:val="TB"/>
            </w:pPr>
          </w:p>
        </w:tc>
        <w:tc>
          <w:tcPr>
            <w:tcW w:w="0" w:type="auto"/>
            <w:shd w:val="clear" w:color="auto" w:fill="auto"/>
            <w:noWrap/>
            <w:hideMark/>
          </w:tcPr>
          <w:p w14:paraId="4823B2DB" w14:textId="77777777" w:rsidR="00D13CC2" w:rsidRPr="00B87925" w:rsidRDefault="00D13CC2" w:rsidP="00D13CC2">
            <w:pPr>
              <w:pStyle w:val="TB"/>
            </w:pPr>
          </w:p>
        </w:tc>
        <w:tc>
          <w:tcPr>
            <w:tcW w:w="0" w:type="auto"/>
            <w:shd w:val="clear" w:color="auto" w:fill="auto"/>
            <w:noWrap/>
            <w:hideMark/>
          </w:tcPr>
          <w:p w14:paraId="1C915254" w14:textId="77777777" w:rsidR="00D13CC2" w:rsidRPr="00B87925" w:rsidRDefault="00D13CC2" w:rsidP="00D13CC2">
            <w:pPr>
              <w:pStyle w:val="TB"/>
            </w:pPr>
          </w:p>
        </w:tc>
        <w:tc>
          <w:tcPr>
            <w:tcW w:w="0" w:type="auto"/>
            <w:shd w:val="clear" w:color="auto" w:fill="auto"/>
            <w:noWrap/>
            <w:hideMark/>
          </w:tcPr>
          <w:p w14:paraId="0E102108" w14:textId="77777777" w:rsidR="00D13CC2" w:rsidRPr="00B87925" w:rsidRDefault="00D13CC2" w:rsidP="00D13CC2">
            <w:pPr>
              <w:pStyle w:val="TB"/>
            </w:pPr>
          </w:p>
        </w:tc>
        <w:tc>
          <w:tcPr>
            <w:tcW w:w="0" w:type="auto"/>
            <w:shd w:val="clear" w:color="auto" w:fill="auto"/>
            <w:noWrap/>
            <w:hideMark/>
          </w:tcPr>
          <w:p w14:paraId="1BCFF272" w14:textId="77777777" w:rsidR="00D13CC2" w:rsidRPr="00B87925" w:rsidRDefault="00D13CC2" w:rsidP="00D13CC2">
            <w:pPr>
              <w:pStyle w:val="TB"/>
            </w:pPr>
          </w:p>
        </w:tc>
        <w:tc>
          <w:tcPr>
            <w:tcW w:w="0" w:type="auto"/>
            <w:shd w:val="clear" w:color="auto" w:fill="auto"/>
            <w:noWrap/>
            <w:hideMark/>
          </w:tcPr>
          <w:p w14:paraId="1394BE48" w14:textId="77777777" w:rsidR="00D13CC2" w:rsidRPr="00B87925" w:rsidRDefault="00D13CC2" w:rsidP="00D13CC2">
            <w:pPr>
              <w:pStyle w:val="TB"/>
            </w:pPr>
          </w:p>
        </w:tc>
        <w:tc>
          <w:tcPr>
            <w:tcW w:w="0" w:type="auto"/>
            <w:shd w:val="clear" w:color="auto" w:fill="auto"/>
            <w:noWrap/>
            <w:hideMark/>
          </w:tcPr>
          <w:p w14:paraId="4C5492D8" w14:textId="77777777" w:rsidR="00D13CC2" w:rsidRPr="00B87925" w:rsidRDefault="00D13CC2" w:rsidP="00D13CC2">
            <w:pPr>
              <w:pStyle w:val="TB"/>
            </w:pPr>
          </w:p>
        </w:tc>
        <w:tc>
          <w:tcPr>
            <w:tcW w:w="0" w:type="auto"/>
            <w:shd w:val="clear" w:color="auto" w:fill="auto"/>
            <w:noWrap/>
            <w:hideMark/>
          </w:tcPr>
          <w:p w14:paraId="63923545" w14:textId="77777777" w:rsidR="00D13CC2" w:rsidRPr="00B87925" w:rsidRDefault="00D13CC2" w:rsidP="00D13CC2">
            <w:pPr>
              <w:pStyle w:val="TB"/>
            </w:pPr>
          </w:p>
        </w:tc>
        <w:tc>
          <w:tcPr>
            <w:tcW w:w="0" w:type="auto"/>
            <w:shd w:val="clear" w:color="auto" w:fill="auto"/>
            <w:noWrap/>
            <w:hideMark/>
          </w:tcPr>
          <w:p w14:paraId="7B1278DF" w14:textId="77777777" w:rsidR="00D13CC2" w:rsidRPr="00B87925" w:rsidRDefault="00D13CC2" w:rsidP="00D13CC2">
            <w:pPr>
              <w:pStyle w:val="TB"/>
            </w:pPr>
          </w:p>
        </w:tc>
        <w:tc>
          <w:tcPr>
            <w:tcW w:w="0" w:type="auto"/>
            <w:shd w:val="clear" w:color="auto" w:fill="auto"/>
            <w:noWrap/>
            <w:hideMark/>
          </w:tcPr>
          <w:p w14:paraId="0EB3F6EE" w14:textId="77777777" w:rsidR="00D13CC2" w:rsidRPr="00B87925" w:rsidRDefault="00D13CC2" w:rsidP="00D13CC2">
            <w:pPr>
              <w:pStyle w:val="TB"/>
            </w:pPr>
          </w:p>
        </w:tc>
        <w:tc>
          <w:tcPr>
            <w:tcW w:w="0" w:type="auto"/>
            <w:shd w:val="clear" w:color="auto" w:fill="auto"/>
            <w:noWrap/>
            <w:hideMark/>
          </w:tcPr>
          <w:p w14:paraId="2914BBF0" w14:textId="77777777" w:rsidR="00D13CC2" w:rsidRPr="00B87925" w:rsidRDefault="00D13CC2" w:rsidP="00D13CC2">
            <w:pPr>
              <w:pStyle w:val="TB"/>
            </w:pPr>
          </w:p>
        </w:tc>
        <w:tc>
          <w:tcPr>
            <w:tcW w:w="0" w:type="auto"/>
            <w:shd w:val="clear" w:color="auto" w:fill="auto"/>
            <w:noWrap/>
            <w:hideMark/>
          </w:tcPr>
          <w:p w14:paraId="1B7AB7DD" w14:textId="77777777" w:rsidR="00D13CC2" w:rsidRPr="00B87925" w:rsidRDefault="00D13CC2" w:rsidP="00D13CC2">
            <w:pPr>
              <w:pStyle w:val="TB"/>
            </w:pPr>
            <w:r w:rsidRPr="00B87925">
              <w:t>3</w:t>
            </w:r>
          </w:p>
        </w:tc>
        <w:tc>
          <w:tcPr>
            <w:tcW w:w="0" w:type="auto"/>
            <w:shd w:val="clear" w:color="auto" w:fill="auto"/>
            <w:noWrap/>
            <w:hideMark/>
          </w:tcPr>
          <w:p w14:paraId="4DEC4C50" w14:textId="77777777" w:rsidR="00D13CC2" w:rsidRPr="00B87925" w:rsidRDefault="00D13CC2" w:rsidP="00D13CC2">
            <w:pPr>
              <w:pStyle w:val="TB"/>
            </w:pPr>
            <w:r w:rsidRPr="00B87925">
              <w:t>3</w:t>
            </w:r>
          </w:p>
        </w:tc>
      </w:tr>
      <w:tr w:rsidR="00D13CC2" w:rsidRPr="00B87925" w14:paraId="2426CC4F" w14:textId="77777777" w:rsidTr="00B87925">
        <w:trPr>
          <w:trHeight w:val="255"/>
        </w:trPr>
        <w:tc>
          <w:tcPr>
            <w:tcW w:w="0" w:type="auto"/>
            <w:shd w:val="clear" w:color="auto" w:fill="auto"/>
            <w:noWrap/>
            <w:hideMark/>
          </w:tcPr>
          <w:p w14:paraId="77DF4DA2" w14:textId="77777777" w:rsidR="00D13CC2" w:rsidRPr="00B87925" w:rsidRDefault="00D13CC2" w:rsidP="00D13CC2">
            <w:pPr>
              <w:pStyle w:val="TB"/>
            </w:pPr>
            <w:r w:rsidRPr="00B87925">
              <w:t>1750–1799</w:t>
            </w:r>
          </w:p>
        </w:tc>
        <w:tc>
          <w:tcPr>
            <w:tcW w:w="0" w:type="auto"/>
            <w:shd w:val="clear" w:color="auto" w:fill="auto"/>
            <w:noWrap/>
            <w:hideMark/>
          </w:tcPr>
          <w:p w14:paraId="4CB23244" w14:textId="77777777" w:rsidR="00D13CC2" w:rsidRPr="00B87925" w:rsidRDefault="00D13CC2" w:rsidP="00D13CC2">
            <w:pPr>
              <w:pStyle w:val="TB"/>
            </w:pPr>
          </w:p>
        </w:tc>
        <w:tc>
          <w:tcPr>
            <w:tcW w:w="0" w:type="auto"/>
            <w:shd w:val="clear" w:color="auto" w:fill="auto"/>
            <w:noWrap/>
            <w:hideMark/>
          </w:tcPr>
          <w:p w14:paraId="6B3F42A0" w14:textId="77777777" w:rsidR="00D13CC2" w:rsidRPr="00B87925" w:rsidRDefault="00D13CC2" w:rsidP="00D13CC2">
            <w:pPr>
              <w:pStyle w:val="TB"/>
            </w:pPr>
          </w:p>
        </w:tc>
        <w:tc>
          <w:tcPr>
            <w:tcW w:w="0" w:type="auto"/>
            <w:shd w:val="clear" w:color="auto" w:fill="auto"/>
            <w:noWrap/>
            <w:hideMark/>
          </w:tcPr>
          <w:p w14:paraId="74EBF1DA" w14:textId="77777777" w:rsidR="00D13CC2" w:rsidRPr="00B87925" w:rsidRDefault="00D13CC2" w:rsidP="00D13CC2">
            <w:pPr>
              <w:pStyle w:val="TB"/>
            </w:pPr>
          </w:p>
        </w:tc>
        <w:tc>
          <w:tcPr>
            <w:tcW w:w="0" w:type="auto"/>
            <w:shd w:val="clear" w:color="auto" w:fill="auto"/>
            <w:noWrap/>
            <w:hideMark/>
          </w:tcPr>
          <w:p w14:paraId="1AAA309C" w14:textId="77777777" w:rsidR="00D13CC2" w:rsidRPr="00B87925" w:rsidRDefault="00D13CC2" w:rsidP="00D13CC2">
            <w:pPr>
              <w:pStyle w:val="TB"/>
            </w:pPr>
          </w:p>
        </w:tc>
        <w:tc>
          <w:tcPr>
            <w:tcW w:w="0" w:type="auto"/>
            <w:shd w:val="clear" w:color="auto" w:fill="auto"/>
            <w:noWrap/>
            <w:hideMark/>
          </w:tcPr>
          <w:p w14:paraId="0E178041" w14:textId="77777777" w:rsidR="00D13CC2" w:rsidRPr="00B87925" w:rsidRDefault="00D13CC2" w:rsidP="00D13CC2">
            <w:pPr>
              <w:pStyle w:val="TB"/>
            </w:pPr>
          </w:p>
        </w:tc>
        <w:tc>
          <w:tcPr>
            <w:tcW w:w="0" w:type="auto"/>
            <w:shd w:val="clear" w:color="auto" w:fill="auto"/>
            <w:noWrap/>
            <w:hideMark/>
          </w:tcPr>
          <w:p w14:paraId="369FFE34" w14:textId="77777777" w:rsidR="00D13CC2" w:rsidRPr="00B87925" w:rsidRDefault="00D13CC2" w:rsidP="00D13CC2">
            <w:pPr>
              <w:pStyle w:val="TB"/>
            </w:pPr>
          </w:p>
        </w:tc>
        <w:tc>
          <w:tcPr>
            <w:tcW w:w="0" w:type="auto"/>
            <w:shd w:val="clear" w:color="auto" w:fill="auto"/>
            <w:noWrap/>
            <w:hideMark/>
          </w:tcPr>
          <w:p w14:paraId="32E7DA65" w14:textId="77777777" w:rsidR="00D13CC2" w:rsidRPr="00B87925" w:rsidRDefault="00D13CC2" w:rsidP="00D13CC2">
            <w:pPr>
              <w:pStyle w:val="TB"/>
            </w:pPr>
          </w:p>
        </w:tc>
        <w:tc>
          <w:tcPr>
            <w:tcW w:w="0" w:type="auto"/>
            <w:shd w:val="clear" w:color="auto" w:fill="auto"/>
            <w:noWrap/>
            <w:hideMark/>
          </w:tcPr>
          <w:p w14:paraId="03B235CD" w14:textId="77777777" w:rsidR="00D13CC2" w:rsidRPr="00B87925" w:rsidRDefault="00D13CC2" w:rsidP="00D13CC2">
            <w:pPr>
              <w:pStyle w:val="TB"/>
            </w:pPr>
          </w:p>
        </w:tc>
        <w:tc>
          <w:tcPr>
            <w:tcW w:w="0" w:type="auto"/>
            <w:shd w:val="clear" w:color="auto" w:fill="auto"/>
            <w:noWrap/>
            <w:hideMark/>
          </w:tcPr>
          <w:p w14:paraId="66C6BC88" w14:textId="77777777" w:rsidR="00D13CC2" w:rsidRPr="00B87925" w:rsidRDefault="00D13CC2" w:rsidP="00D13CC2">
            <w:pPr>
              <w:pStyle w:val="TB"/>
            </w:pPr>
          </w:p>
        </w:tc>
        <w:tc>
          <w:tcPr>
            <w:tcW w:w="0" w:type="auto"/>
            <w:shd w:val="clear" w:color="auto" w:fill="auto"/>
            <w:noWrap/>
            <w:hideMark/>
          </w:tcPr>
          <w:p w14:paraId="713B9D0C" w14:textId="77777777" w:rsidR="00D13CC2" w:rsidRPr="00B87925" w:rsidRDefault="00D13CC2" w:rsidP="00D13CC2">
            <w:pPr>
              <w:pStyle w:val="TB"/>
            </w:pPr>
          </w:p>
        </w:tc>
        <w:tc>
          <w:tcPr>
            <w:tcW w:w="0" w:type="auto"/>
            <w:shd w:val="clear" w:color="auto" w:fill="auto"/>
            <w:noWrap/>
            <w:hideMark/>
          </w:tcPr>
          <w:p w14:paraId="1704C7ED" w14:textId="77777777" w:rsidR="00D13CC2" w:rsidRPr="00B87925" w:rsidRDefault="00D13CC2" w:rsidP="00D13CC2">
            <w:pPr>
              <w:pStyle w:val="TB"/>
            </w:pPr>
          </w:p>
        </w:tc>
        <w:tc>
          <w:tcPr>
            <w:tcW w:w="0" w:type="auto"/>
            <w:shd w:val="clear" w:color="auto" w:fill="auto"/>
            <w:noWrap/>
            <w:hideMark/>
          </w:tcPr>
          <w:p w14:paraId="2D769E99" w14:textId="77777777" w:rsidR="00D13CC2" w:rsidRPr="00B87925" w:rsidRDefault="00D13CC2" w:rsidP="00D13CC2">
            <w:pPr>
              <w:pStyle w:val="TB"/>
            </w:pPr>
            <w:r w:rsidRPr="00B87925">
              <w:t>1</w:t>
            </w:r>
          </w:p>
        </w:tc>
        <w:tc>
          <w:tcPr>
            <w:tcW w:w="0" w:type="auto"/>
            <w:shd w:val="clear" w:color="auto" w:fill="auto"/>
            <w:noWrap/>
            <w:hideMark/>
          </w:tcPr>
          <w:p w14:paraId="3AAF22B5" w14:textId="77777777" w:rsidR="00D13CC2" w:rsidRPr="00B87925" w:rsidRDefault="00D13CC2" w:rsidP="00D13CC2">
            <w:pPr>
              <w:pStyle w:val="TB"/>
            </w:pPr>
            <w:r w:rsidRPr="00B87925">
              <w:t>3</w:t>
            </w:r>
          </w:p>
        </w:tc>
        <w:tc>
          <w:tcPr>
            <w:tcW w:w="0" w:type="auto"/>
            <w:shd w:val="clear" w:color="auto" w:fill="auto"/>
            <w:noWrap/>
            <w:hideMark/>
          </w:tcPr>
          <w:p w14:paraId="6BD34C66" w14:textId="77777777" w:rsidR="00D13CC2" w:rsidRPr="00B87925" w:rsidRDefault="00D13CC2" w:rsidP="00D13CC2">
            <w:pPr>
              <w:pStyle w:val="TB"/>
            </w:pPr>
            <w:r w:rsidRPr="00B87925">
              <w:t>4</w:t>
            </w:r>
          </w:p>
        </w:tc>
      </w:tr>
      <w:tr w:rsidR="00D13CC2" w:rsidRPr="00B87925" w14:paraId="65116438" w14:textId="77777777" w:rsidTr="00B87925">
        <w:trPr>
          <w:trHeight w:val="255"/>
        </w:trPr>
        <w:tc>
          <w:tcPr>
            <w:tcW w:w="0" w:type="auto"/>
            <w:shd w:val="clear" w:color="auto" w:fill="auto"/>
            <w:noWrap/>
            <w:hideMark/>
          </w:tcPr>
          <w:p w14:paraId="7F78B1DC" w14:textId="77777777" w:rsidR="00D13CC2" w:rsidRPr="00B87925" w:rsidRDefault="00D13CC2" w:rsidP="00D13CC2">
            <w:pPr>
              <w:pStyle w:val="TB"/>
            </w:pPr>
            <w:r w:rsidRPr="00B87925">
              <w:t>1800–1849</w:t>
            </w:r>
          </w:p>
        </w:tc>
        <w:tc>
          <w:tcPr>
            <w:tcW w:w="0" w:type="auto"/>
            <w:shd w:val="clear" w:color="auto" w:fill="auto"/>
            <w:noWrap/>
            <w:hideMark/>
          </w:tcPr>
          <w:p w14:paraId="544C49D8" w14:textId="77777777" w:rsidR="00D13CC2" w:rsidRPr="00B87925" w:rsidRDefault="00D13CC2" w:rsidP="00D13CC2">
            <w:pPr>
              <w:pStyle w:val="TB"/>
            </w:pPr>
          </w:p>
        </w:tc>
        <w:tc>
          <w:tcPr>
            <w:tcW w:w="0" w:type="auto"/>
            <w:shd w:val="clear" w:color="auto" w:fill="auto"/>
            <w:noWrap/>
            <w:hideMark/>
          </w:tcPr>
          <w:p w14:paraId="0DB9C64D" w14:textId="77777777" w:rsidR="00D13CC2" w:rsidRPr="00B87925" w:rsidRDefault="00D13CC2" w:rsidP="00D13CC2">
            <w:pPr>
              <w:pStyle w:val="TB"/>
            </w:pPr>
          </w:p>
        </w:tc>
        <w:tc>
          <w:tcPr>
            <w:tcW w:w="0" w:type="auto"/>
            <w:shd w:val="clear" w:color="auto" w:fill="auto"/>
            <w:noWrap/>
            <w:hideMark/>
          </w:tcPr>
          <w:p w14:paraId="2AF941DB" w14:textId="77777777" w:rsidR="00D13CC2" w:rsidRPr="00B87925" w:rsidRDefault="00D13CC2" w:rsidP="00D13CC2">
            <w:pPr>
              <w:pStyle w:val="TB"/>
            </w:pPr>
          </w:p>
        </w:tc>
        <w:tc>
          <w:tcPr>
            <w:tcW w:w="0" w:type="auto"/>
            <w:shd w:val="clear" w:color="auto" w:fill="auto"/>
            <w:noWrap/>
            <w:hideMark/>
          </w:tcPr>
          <w:p w14:paraId="376025C8" w14:textId="77777777" w:rsidR="00D13CC2" w:rsidRPr="00B87925" w:rsidRDefault="00D13CC2" w:rsidP="00D13CC2">
            <w:pPr>
              <w:pStyle w:val="TB"/>
            </w:pPr>
          </w:p>
        </w:tc>
        <w:tc>
          <w:tcPr>
            <w:tcW w:w="0" w:type="auto"/>
            <w:shd w:val="clear" w:color="auto" w:fill="auto"/>
            <w:noWrap/>
            <w:hideMark/>
          </w:tcPr>
          <w:p w14:paraId="7E963E79" w14:textId="77777777" w:rsidR="00D13CC2" w:rsidRPr="00B87925" w:rsidRDefault="00D13CC2" w:rsidP="00D13CC2">
            <w:pPr>
              <w:pStyle w:val="TB"/>
            </w:pPr>
          </w:p>
        </w:tc>
        <w:tc>
          <w:tcPr>
            <w:tcW w:w="0" w:type="auto"/>
            <w:shd w:val="clear" w:color="auto" w:fill="auto"/>
            <w:noWrap/>
            <w:hideMark/>
          </w:tcPr>
          <w:p w14:paraId="64E79979" w14:textId="77777777" w:rsidR="00D13CC2" w:rsidRPr="00B87925" w:rsidRDefault="00D13CC2" w:rsidP="00D13CC2">
            <w:pPr>
              <w:pStyle w:val="TB"/>
            </w:pPr>
            <w:r w:rsidRPr="00B87925">
              <w:t>1</w:t>
            </w:r>
          </w:p>
        </w:tc>
        <w:tc>
          <w:tcPr>
            <w:tcW w:w="0" w:type="auto"/>
            <w:shd w:val="clear" w:color="auto" w:fill="auto"/>
            <w:noWrap/>
            <w:hideMark/>
          </w:tcPr>
          <w:p w14:paraId="23F797FE" w14:textId="77777777" w:rsidR="00D13CC2" w:rsidRPr="00B87925" w:rsidRDefault="00D13CC2" w:rsidP="00D13CC2">
            <w:pPr>
              <w:pStyle w:val="TB"/>
            </w:pPr>
            <w:r w:rsidRPr="00B87925">
              <w:t>2</w:t>
            </w:r>
          </w:p>
        </w:tc>
        <w:tc>
          <w:tcPr>
            <w:tcW w:w="0" w:type="auto"/>
            <w:shd w:val="clear" w:color="auto" w:fill="auto"/>
            <w:noWrap/>
            <w:hideMark/>
          </w:tcPr>
          <w:p w14:paraId="6C8EA75D" w14:textId="77777777" w:rsidR="00D13CC2" w:rsidRPr="00B87925" w:rsidRDefault="00D13CC2" w:rsidP="00D13CC2">
            <w:pPr>
              <w:pStyle w:val="TB"/>
            </w:pPr>
            <w:r w:rsidRPr="00B87925">
              <w:t>4</w:t>
            </w:r>
          </w:p>
        </w:tc>
        <w:tc>
          <w:tcPr>
            <w:tcW w:w="0" w:type="auto"/>
            <w:shd w:val="clear" w:color="auto" w:fill="auto"/>
            <w:noWrap/>
            <w:hideMark/>
          </w:tcPr>
          <w:p w14:paraId="37B78E8D" w14:textId="77777777" w:rsidR="00D13CC2" w:rsidRPr="00B87925" w:rsidRDefault="00D13CC2" w:rsidP="00D13CC2">
            <w:pPr>
              <w:pStyle w:val="TB"/>
            </w:pPr>
            <w:r w:rsidRPr="00B87925">
              <w:t>2</w:t>
            </w:r>
          </w:p>
        </w:tc>
        <w:tc>
          <w:tcPr>
            <w:tcW w:w="0" w:type="auto"/>
            <w:shd w:val="clear" w:color="auto" w:fill="auto"/>
            <w:noWrap/>
            <w:hideMark/>
          </w:tcPr>
          <w:p w14:paraId="17E48321" w14:textId="77777777" w:rsidR="00D13CC2" w:rsidRPr="00B87925" w:rsidRDefault="00D13CC2" w:rsidP="00D13CC2">
            <w:pPr>
              <w:pStyle w:val="TB"/>
            </w:pPr>
            <w:r w:rsidRPr="00B87925">
              <w:t>3</w:t>
            </w:r>
          </w:p>
        </w:tc>
        <w:tc>
          <w:tcPr>
            <w:tcW w:w="0" w:type="auto"/>
            <w:shd w:val="clear" w:color="auto" w:fill="auto"/>
            <w:noWrap/>
            <w:hideMark/>
          </w:tcPr>
          <w:p w14:paraId="34873C8A" w14:textId="77777777" w:rsidR="00D13CC2" w:rsidRPr="00B87925" w:rsidRDefault="00D13CC2" w:rsidP="00D13CC2">
            <w:pPr>
              <w:pStyle w:val="TB"/>
            </w:pPr>
            <w:r w:rsidRPr="00B87925">
              <w:t>4</w:t>
            </w:r>
          </w:p>
        </w:tc>
        <w:tc>
          <w:tcPr>
            <w:tcW w:w="0" w:type="auto"/>
            <w:shd w:val="clear" w:color="auto" w:fill="auto"/>
            <w:noWrap/>
            <w:hideMark/>
          </w:tcPr>
          <w:p w14:paraId="432A52C6" w14:textId="77777777" w:rsidR="00D13CC2" w:rsidRPr="00B87925" w:rsidRDefault="00D13CC2" w:rsidP="00D13CC2">
            <w:pPr>
              <w:pStyle w:val="TB"/>
            </w:pPr>
            <w:r w:rsidRPr="00B87925">
              <w:t>3</w:t>
            </w:r>
          </w:p>
        </w:tc>
        <w:tc>
          <w:tcPr>
            <w:tcW w:w="0" w:type="auto"/>
            <w:shd w:val="clear" w:color="auto" w:fill="auto"/>
            <w:noWrap/>
            <w:hideMark/>
          </w:tcPr>
          <w:p w14:paraId="49B64B33" w14:textId="77777777" w:rsidR="00D13CC2" w:rsidRPr="00B87925" w:rsidRDefault="00D13CC2" w:rsidP="00D13CC2">
            <w:pPr>
              <w:pStyle w:val="TB"/>
            </w:pPr>
            <w:r w:rsidRPr="00B87925">
              <w:t>2</w:t>
            </w:r>
          </w:p>
        </w:tc>
        <w:tc>
          <w:tcPr>
            <w:tcW w:w="0" w:type="auto"/>
            <w:shd w:val="clear" w:color="auto" w:fill="auto"/>
            <w:noWrap/>
            <w:hideMark/>
          </w:tcPr>
          <w:p w14:paraId="716FB220" w14:textId="77777777" w:rsidR="00D13CC2" w:rsidRPr="00B87925" w:rsidRDefault="00D13CC2" w:rsidP="00D13CC2">
            <w:pPr>
              <w:pStyle w:val="TB"/>
            </w:pPr>
            <w:r w:rsidRPr="00B87925">
              <w:t>21</w:t>
            </w:r>
          </w:p>
        </w:tc>
      </w:tr>
      <w:tr w:rsidR="00D13CC2" w:rsidRPr="00B87925" w14:paraId="4BD13600" w14:textId="77777777" w:rsidTr="00B87925">
        <w:trPr>
          <w:trHeight w:val="255"/>
        </w:trPr>
        <w:tc>
          <w:tcPr>
            <w:tcW w:w="0" w:type="auto"/>
            <w:shd w:val="clear" w:color="auto" w:fill="auto"/>
            <w:noWrap/>
            <w:hideMark/>
          </w:tcPr>
          <w:p w14:paraId="673E9614" w14:textId="77777777" w:rsidR="00D13CC2" w:rsidRPr="00B87925" w:rsidRDefault="00D13CC2" w:rsidP="00D13CC2">
            <w:pPr>
              <w:pStyle w:val="TB"/>
            </w:pPr>
            <w:r w:rsidRPr="00B87925">
              <w:t>1850–1899</w:t>
            </w:r>
          </w:p>
        </w:tc>
        <w:tc>
          <w:tcPr>
            <w:tcW w:w="0" w:type="auto"/>
            <w:shd w:val="clear" w:color="auto" w:fill="auto"/>
            <w:noWrap/>
            <w:hideMark/>
          </w:tcPr>
          <w:p w14:paraId="67106005" w14:textId="77777777" w:rsidR="00D13CC2" w:rsidRPr="00B87925" w:rsidRDefault="00D13CC2" w:rsidP="00D13CC2">
            <w:pPr>
              <w:pStyle w:val="TB"/>
            </w:pPr>
          </w:p>
        </w:tc>
        <w:tc>
          <w:tcPr>
            <w:tcW w:w="0" w:type="auto"/>
            <w:shd w:val="clear" w:color="auto" w:fill="auto"/>
            <w:noWrap/>
            <w:hideMark/>
          </w:tcPr>
          <w:p w14:paraId="7A408916" w14:textId="77777777" w:rsidR="00D13CC2" w:rsidRPr="00B87925" w:rsidRDefault="00D13CC2" w:rsidP="00D13CC2">
            <w:pPr>
              <w:pStyle w:val="TB"/>
            </w:pPr>
          </w:p>
        </w:tc>
        <w:tc>
          <w:tcPr>
            <w:tcW w:w="0" w:type="auto"/>
            <w:shd w:val="clear" w:color="auto" w:fill="auto"/>
            <w:noWrap/>
            <w:hideMark/>
          </w:tcPr>
          <w:p w14:paraId="18D81911" w14:textId="77777777" w:rsidR="00D13CC2" w:rsidRPr="00B87925" w:rsidRDefault="00D13CC2" w:rsidP="00D13CC2">
            <w:pPr>
              <w:pStyle w:val="TB"/>
            </w:pPr>
            <w:r w:rsidRPr="00B87925">
              <w:t>1</w:t>
            </w:r>
          </w:p>
        </w:tc>
        <w:tc>
          <w:tcPr>
            <w:tcW w:w="0" w:type="auto"/>
            <w:shd w:val="clear" w:color="auto" w:fill="auto"/>
            <w:noWrap/>
            <w:hideMark/>
          </w:tcPr>
          <w:p w14:paraId="35464F42" w14:textId="77777777" w:rsidR="00D13CC2" w:rsidRPr="00B87925" w:rsidRDefault="00D13CC2" w:rsidP="00D13CC2">
            <w:pPr>
              <w:pStyle w:val="TB"/>
            </w:pPr>
            <w:r w:rsidRPr="00B87925">
              <w:t>2</w:t>
            </w:r>
          </w:p>
        </w:tc>
        <w:tc>
          <w:tcPr>
            <w:tcW w:w="0" w:type="auto"/>
            <w:shd w:val="clear" w:color="auto" w:fill="auto"/>
            <w:noWrap/>
            <w:hideMark/>
          </w:tcPr>
          <w:p w14:paraId="655B65A6" w14:textId="77777777" w:rsidR="00D13CC2" w:rsidRPr="00B87925" w:rsidRDefault="00D13CC2" w:rsidP="00D13CC2">
            <w:pPr>
              <w:pStyle w:val="TB"/>
            </w:pPr>
            <w:r w:rsidRPr="00B87925">
              <w:t>4</w:t>
            </w:r>
          </w:p>
        </w:tc>
        <w:tc>
          <w:tcPr>
            <w:tcW w:w="0" w:type="auto"/>
            <w:shd w:val="clear" w:color="auto" w:fill="auto"/>
            <w:noWrap/>
            <w:hideMark/>
          </w:tcPr>
          <w:p w14:paraId="7E5786DD" w14:textId="77777777" w:rsidR="00D13CC2" w:rsidRPr="00B87925" w:rsidRDefault="00D13CC2" w:rsidP="00D13CC2">
            <w:pPr>
              <w:pStyle w:val="TB"/>
            </w:pPr>
            <w:r w:rsidRPr="00B87925">
              <w:t>3</w:t>
            </w:r>
          </w:p>
        </w:tc>
        <w:tc>
          <w:tcPr>
            <w:tcW w:w="0" w:type="auto"/>
            <w:shd w:val="clear" w:color="auto" w:fill="auto"/>
            <w:noWrap/>
            <w:hideMark/>
          </w:tcPr>
          <w:p w14:paraId="7EDDCC42" w14:textId="77777777" w:rsidR="00D13CC2" w:rsidRPr="00B87925" w:rsidRDefault="00D13CC2" w:rsidP="00D13CC2">
            <w:pPr>
              <w:pStyle w:val="TB"/>
            </w:pPr>
            <w:r w:rsidRPr="00B87925">
              <w:t>11</w:t>
            </w:r>
          </w:p>
        </w:tc>
        <w:tc>
          <w:tcPr>
            <w:tcW w:w="0" w:type="auto"/>
            <w:shd w:val="clear" w:color="auto" w:fill="auto"/>
            <w:noWrap/>
            <w:hideMark/>
          </w:tcPr>
          <w:p w14:paraId="1DF20979" w14:textId="77777777" w:rsidR="00D13CC2" w:rsidRPr="00B87925" w:rsidRDefault="00D13CC2" w:rsidP="00D13CC2">
            <w:pPr>
              <w:pStyle w:val="TB"/>
            </w:pPr>
            <w:r w:rsidRPr="00B87925">
              <w:t>5</w:t>
            </w:r>
          </w:p>
        </w:tc>
        <w:tc>
          <w:tcPr>
            <w:tcW w:w="0" w:type="auto"/>
            <w:shd w:val="clear" w:color="auto" w:fill="auto"/>
            <w:noWrap/>
            <w:hideMark/>
          </w:tcPr>
          <w:p w14:paraId="6962266B" w14:textId="77777777" w:rsidR="00D13CC2" w:rsidRPr="00B87925" w:rsidRDefault="00D13CC2" w:rsidP="00D13CC2">
            <w:pPr>
              <w:pStyle w:val="TB"/>
            </w:pPr>
            <w:r w:rsidRPr="00B87925">
              <w:t>9</w:t>
            </w:r>
          </w:p>
        </w:tc>
        <w:tc>
          <w:tcPr>
            <w:tcW w:w="0" w:type="auto"/>
            <w:shd w:val="clear" w:color="auto" w:fill="auto"/>
            <w:noWrap/>
            <w:hideMark/>
          </w:tcPr>
          <w:p w14:paraId="7568D14D" w14:textId="77777777" w:rsidR="00D13CC2" w:rsidRPr="00B87925" w:rsidRDefault="00D13CC2" w:rsidP="00D13CC2">
            <w:pPr>
              <w:pStyle w:val="TB"/>
            </w:pPr>
            <w:r w:rsidRPr="00B87925">
              <w:t>6</w:t>
            </w:r>
          </w:p>
        </w:tc>
        <w:tc>
          <w:tcPr>
            <w:tcW w:w="0" w:type="auto"/>
            <w:shd w:val="clear" w:color="auto" w:fill="auto"/>
            <w:noWrap/>
            <w:hideMark/>
          </w:tcPr>
          <w:p w14:paraId="51326F88" w14:textId="77777777" w:rsidR="00D13CC2" w:rsidRPr="00B87925" w:rsidRDefault="00D13CC2" w:rsidP="00D13CC2">
            <w:pPr>
              <w:pStyle w:val="TB"/>
            </w:pPr>
            <w:r w:rsidRPr="00B87925">
              <w:t>3</w:t>
            </w:r>
          </w:p>
        </w:tc>
        <w:tc>
          <w:tcPr>
            <w:tcW w:w="0" w:type="auto"/>
            <w:shd w:val="clear" w:color="auto" w:fill="auto"/>
            <w:noWrap/>
            <w:hideMark/>
          </w:tcPr>
          <w:p w14:paraId="16ED984A" w14:textId="77777777" w:rsidR="00D13CC2" w:rsidRPr="00B87925" w:rsidRDefault="00D13CC2" w:rsidP="00D13CC2">
            <w:pPr>
              <w:pStyle w:val="TB"/>
            </w:pPr>
            <w:r w:rsidRPr="00B87925">
              <w:t>4</w:t>
            </w:r>
          </w:p>
        </w:tc>
        <w:tc>
          <w:tcPr>
            <w:tcW w:w="0" w:type="auto"/>
            <w:shd w:val="clear" w:color="auto" w:fill="auto"/>
            <w:noWrap/>
            <w:hideMark/>
          </w:tcPr>
          <w:p w14:paraId="33F8073B" w14:textId="77777777" w:rsidR="00D13CC2" w:rsidRPr="00B87925" w:rsidRDefault="00D13CC2" w:rsidP="00D13CC2">
            <w:pPr>
              <w:pStyle w:val="TB"/>
            </w:pPr>
            <w:r w:rsidRPr="00B87925">
              <w:t>1</w:t>
            </w:r>
          </w:p>
        </w:tc>
        <w:tc>
          <w:tcPr>
            <w:tcW w:w="0" w:type="auto"/>
            <w:shd w:val="clear" w:color="auto" w:fill="auto"/>
            <w:noWrap/>
            <w:hideMark/>
          </w:tcPr>
          <w:p w14:paraId="4D3A2CB0" w14:textId="77777777" w:rsidR="00D13CC2" w:rsidRPr="00B87925" w:rsidRDefault="00D13CC2" w:rsidP="00D13CC2">
            <w:pPr>
              <w:pStyle w:val="TB"/>
            </w:pPr>
            <w:r w:rsidRPr="00B87925">
              <w:t>49</w:t>
            </w:r>
          </w:p>
        </w:tc>
      </w:tr>
      <w:tr w:rsidR="00D13CC2" w:rsidRPr="00B87925" w14:paraId="429198D9" w14:textId="77777777" w:rsidTr="00B87925">
        <w:trPr>
          <w:trHeight w:val="255"/>
        </w:trPr>
        <w:tc>
          <w:tcPr>
            <w:tcW w:w="0" w:type="auto"/>
            <w:shd w:val="clear" w:color="auto" w:fill="auto"/>
            <w:noWrap/>
            <w:hideMark/>
          </w:tcPr>
          <w:p w14:paraId="34118494" w14:textId="77777777" w:rsidR="00D13CC2" w:rsidRPr="00B87925" w:rsidRDefault="00D13CC2" w:rsidP="00D13CC2">
            <w:pPr>
              <w:pStyle w:val="TB"/>
            </w:pPr>
            <w:r w:rsidRPr="00B87925">
              <w:t>1900–1949</w:t>
            </w:r>
          </w:p>
        </w:tc>
        <w:tc>
          <w:tcPr>
            <w:tcW w:w="0" w:type="auto"/>
            <w:shd w:val="clear" w:color="auto" w:fill="auto"/>
            <w:noWrap/>
            <w:hideMark/>
          </w:tcPr>
          <w:p w14:paraId="1F17EECB" w14:textId="77777777" w:rsidR="00D13CC2" w:rsidRPr="00B87925" w:rsidRDefault="00D13CC2" w:rsidP="00D13CC2">
            <w:pPr>
              <w:pStyle w:val="TB"/>
            </w:pPr>
            <w:r w:rsidRPr="00B87925">
              <w:t>1</w:t>
            </w:r>
          </w:p>
        </w:tc>
        <w:tc>
          <w:tcPr>
            <w:tcW w:w="0" w:type="auto"/>
            <w:shd w:val="clear" w:color="auto" w:fill="auto"/>
            <w:noWrap/>
            <w:hideMark/>
          </w:tcPr>
          <w:p w14:paraId="7430B118" w14:textId="77777777" w:rsidR="00D13CC2" w:rsidRPr="00B87925" w:rsidRDefault="00D13CC2" w:rsidP="00D13CC2">
            <w:pPr>
              <w:pStyle w:val="TB"/>
            </w:pPr>
            <w:r w:rsidRPr="00B87925">
              <w:t>1</w:t>
            </w:r>
          </w:p>
        </w:tc>
        <w:tc>
          <w:tcPr>
            <w:tcW w:w="0" w:type="auto"/>
            <w:shd w:val="clear" w:color="auto" w:fill="auto"/>
            <w:noWrap/>
            <w:hideMark/>
          </w:tcPr>
          <w:p w14:paraId="0B06CD46" w14:textId="77777777" w:rsidR="00D13CC2" w:rsidRPr="00B87925" w:rsidRDefault="00D13CC2" w:rsidP="00D13CC2">
            <w:pPr>
              <w:pStyle w:val="TB"/>
            </w:pPr>
            <w:r w:rsidRPr="00B87925">
              <w:t>1</w:t>
            </w:r>
          </w:p>
        </w:tc>
        <w:tc>
          <w:tcPr>
            <w:tcW w:w="0" w:type="auto"/>
            <w:shd w:val="clear" w:color="auto" w:fill="auto"/>
            <w:noWrap/>
            <w:hideMark/>
          </w:tcPr>
          <w:p w14:paraId="1EFDAB1B" w14:textId="77777777" w:rsidR="00D13CC2" w:rsidRPr="00B87925" w:rsidRDefault="00D13CC2" w:rsidP="00D13CC2">
            <w:pPr>
              <w:pStyle w:val="TB"/>
            </w:pPr>
          </w:p>
        </w:tc>
        <w:tc>
          <w:tcPr>
            <w:tcW w:w="0" w:type="auto"/>
            <w:shd w:val="clear" w:color="auto" w:fill="auto"/>
            <w:noWrap/>
            <w:hideMark/>
          </w:tcPr>
          <w:p w14:paraId="0499F8E3" w14:textId="77777777" w:rsidR="00D13CC2" w:rsidRPr="00B87925" w:rsidRDefault="00D13CC2" w:rsidP="00D13CC2">
            <w:pPr>
              <w:pStyle w:val="TB"/>
            </w:pPr>
            <w:r w:rsidRPr="00B87925">
              <w:t>1</w:t>
            </w:r>
          </w:p>
        </w:tc>
        <w:tc>
          <w:tcPr>
            <w:tcW w:w="0" w:type="auto"/>
            <w:shd w:val="clear" w:color="auto" w:fill="auto"/>
            <w:noWrap/>
            <w:hideMark/>
          </w:tcPr>
          <w:p w14:paraId="21EDDA48" w14:textId="77777777" w:rsidR="00D13CC2" w:rsidRPr="00B87925" w:rsidRDefault="00D13CC2" w:rsidP="00D13CC2">
            <w:pPr>
              <w:pStyle w:val="TB"/>
            </w:pPr>
            <w:r w:rsidRPr="00B87925">
              <w:t>3</w:t>
            </w:r>
          </w:p>
        </w:tc>
        <w:tc>
          <w:tcPr>
            <w:tcW w:w="0" w:type="auto"/>
            <w:shd w:val="clear" w:color="auto" w:fill="auto"/>
            <w:noWrap/>
            <w:hideMark/>
          </w:tcPr>
          <w:p w14:paraId="3CDBD060" w14:textId="77777777" w:rsidR="00D13CC2" w:rsidRPr="00B87925" w:rsidRDefault="00D13CC2" w:rsidP="00D13CC2">
            <w:pPr>
              <w:pStyle w:val="TB"/>
            </w:pPr>
          </w:p>
        </w:tc>
        <w:tc>
          <w:tcPr>
            <w:tcW w:w="0" w:type="auto"/>
            <w:shd w:val="clear" w:color="auto" w:fill="auto"/>
            <w:noWrap/>
            <w:hideMark/>
          </w:tcPr>
          <w:p w14:paraId="57D5D302" w14:textId="77777777" w:rsidR="00D13CC2" w:rsidRPr="00B87925" w:rsidRDefault="00D13CC2" w:rsidP="00D13CC2">
            <w:pPr>
              <w:pStyle w:val="TB"/>
            </w:pPr>
            <w:r w:rsidRPr="00B87925">
              <w:t>3</w:t>
            </w:r>
          </w:p>
        </w:tc>
        <w:tc>
          <w:tcPr>
            <w:tcW w:w="0" w:type="auto"/>
            <w:shd w:val="clear" w:color="auto" w:fill="auto"/>
            <w:noWrap/>
            <w:hideMark/>
          </w:tcPr>
          <w:p w14:paraId="410CCF4A" w14:textId="77777777" w:rsidR="00D13CC2" w:rsidRPr="00B87925" w:rsidRDefault="00D13CC2" w:rsidP="00D13CC2">
            <w:pPr>
              <w:pStyle w:val="TB"/>
            </w:pPr>
            <w:r w:rsidRPr="00B87925">
              <w:t>2</w:t>
            </w:r>
          </w:p>
        </w:tc>
        <w:tc>
          <w:tcPr>
            <w:tcW w:w="0" w:type="auto"/>
            <w:shd w:val="clear" w:color="auto" w:fill="auto"/>
            <w:noWrap/>
            <w:hideMark/>
          </w:tcPr>
          <w:p w14:paraId="23792260" w14:textId="77777777" w:rsidR="00D13CC2" w:rsidRPr="00B87925" w:rsidRDefault="00D13CC2" w:rsidP="00D13CC2">
            <w:pPr>
              <w:pStyle w:val="TB"/>
            </w:pPr>
            <w:r w:rsidRPr="00B87925">
              <w:t>4</w:t>
            </w:r>
          </w:p>
        </w:tc>
        <w:tc>
          <w:tcPr>
            <w:tcW w:w="0" w:type="auto"/>
            <w:shd w:val="clear" w:color="auto" w:fill="auto"/>
            <w:noWrap/>
            <w:hideMark/>
          </w:tcPr>
          <w:p w14:paraId="79288434" w14:textId="77777777" w:rsidR="00D13CC2" w:rsidRPr="00B87925" w:rsidRDefault="00D13CC2" w:rsidP="00D13CC2">
            <w:pPr>
              <w:pStyle w:val="TB"/>
            </w:pPr>
            <w:r w:rsidRPr="00B87925">
              <w:t>1</w:t>
            </w:r>
          </w:p>
        </w:tc>
        <w:tc>
          <w:tcPr>
            <w:tcW w:w="0" w:type="auto"/>
            <w:shd w:val="clear" w:color="auto" w:fill="auto"/>
            <w:noWrap/>
            <w:hideMark/>
          </w:tcPr>
          <w:p w14:paraId="2264BC19" w14:textId="77777777" w:rsidR="00D13CC2" w:rsidRPr="00B87925" w:rsidRDefault="00D13CC2" w:rsidP="00D13CC2">
            <w:pPr>
              <w:pStyle w:val="TB"/>
            </w:pPr>
            <w:r w:rsidRPr="00B87925">
              <w:t>1</w:t>
            </w:r>
          </w:p>
        </w:tc>
        <w:tc>
          <w:tcPr>
            <w:tcW w:w="0" w:type="auto"/>
            <w:shd w:val="clear" w:color="auto" w:fill="auto"/>
            <w:noWrap/>
            <w:hideMark/>
          </w:tcPr>
          <w:p w14:paraId="0D90D2A4" w14:textId="77777777" w:rsidR="00D13CC2" w:rsidRPr="00B87925" w:rsidRDefault="00D13CC2" w:rsidP="00D13CC2">
            <w:pPr>
              <w:pStyle w:val="TB"/>
            </w:pPr>
          </w:p>
        </w:tc>
        <w:tc>
          <w:tcPr>
            <w:tcW w:w="0" w:type="auto"/>
            <w:shd w:val="clear" w:color="auto" w:fill="auto"/>
            <w:noWrap/>
            <w:hideMark/>
          </w:tcPr>
          <w:p w14:paraId="07EDA2F7" w14:textId="77777777" w:rsidR="00D13CC2" w:rsidRPr="00B87925" w:rsidRDefault="00D13CC2" w:rsidP="00D13CC2">
            <w:pPr>
              <w:pStyle w:val="TB"/>
            </w:pPr>
            <w:r w:rsidRPr="00B87925">
              <w:t>18</w:t>
            </w:r>
          </w:p>
        </w:tc>
      </w:tr>
      <w:tr w:rsidR="00D13CC2" w:rsidRPr="00B87925" w14:paraId="0F77490D" w14:textId="77777777" w:rsidTr="00B87925">
        <w:trPr>
          <w:trHeight w:val="255"/>
        </w:trPr>
        <w:tc>
          <w:tcPr>
            <w:tcW w:w="0" w:type="auto"/>
            <w:shd w:val="clear" w:color="auto" w:fill="auto"/>
            <w:noWrap/>
            <w:hideMark/>
          </w:tcPr>
          <w:p w14:paraId="66A1A2BC" w14:textId="77777777" w:rsidR="00D13CC2" w:rsidRPr="00B87925" w:rsidRDefault="00D13CC2" w:rsidP="00D13CC2">
            <w:pPr>
              <w:pStyle w:val="TB"/>
            </w:pPr>
            <w:r w:rsidRPr="00B87925">
              <w:t>1950–2000</w:t>
            </w:r>
          </w:p>
        </w:tc>
        <w:tc>
          <w:tcPr>
            <w:tcW w:w="0" w:type="auto"/>
            <w:shd w:val="clear" w:color="auto" w:fill="auto"/>
            <w:noWrap/>
            <w:hideMark/>
          </w:tcPr>
          <w:p w14:paraId="61ECE155" w14:textId="77777777" w:rsidR="00D13CC2" w:rsidRPr="00B87925" w:rsidRDefault="00D13CC2" w:rsidP="00D13CC2">
            <w:pPr>
              <w:pStyle w:val="TB"/>
            </w:pPr>
            <w:r w:rsidRPr="00B87925">
              <w:t>1</w:t>
            </w:r>
          </w:p>
        </w:tc>
        <w:tc>
          <w:tcPr>
            <w:tcW w:w="0" w:type="auto"/>
            <w:shd w:val="clear" w:color="auto" w:fill="auto"/>
            <w:noWrap/>
            <w:hideMark/>
          </w:tcPr>
          <w:p w14:paraId="578D6E51" w14:textId="77777777" w:rsidR="00D13CC2" w:rsidRPr="00B87925" w:rsidRDefault="00D13CC2" w:rsidP="00D13CC2">
            <w:pPr>
              <w:pStyle w:val="TB"/>
            </w:pPr>
            <w:r w:rsidRPr="00B87925">
              <w:t> </w:t>
            </w:r>
          </w:p>
        </w:tc>
        <w:tc>
          <w:tcPr>
            <w:tcW w:w="0" w:type="auto"/>
            <w:shd w:val="clear" w:color="auto" w:fill="auto"/>
            <w:noWrap/>
            <w:hideMark/>
          </w:tcPr>
          <w:p w14:paraId="67CDFD9A" w14:textId="77777777" w:rsidR="00D13CC2" w:rsidRPr="00B87925" w:rsidRDefault="00D13CC2" w:rsidP="00D13CC2">
            <w:pPr>
              <w:pStyle w:val="TB"/>
            </w:pPr>
            <w:r w:rsidRPr="00B87925">
              <w:t>1</w:t>
            </w:r>
          </w:p>
        </w:tc>
        <w:tc>
          <w:tcPr>
            <w:tcW w:w="0" w:type="auto"/>
            <w:shd w:val="clear" w:color="auto" w:fill="auto"/>
            <w:noWrap/>
            <w:hideMark/>
          </w:tcPr>
          <w:p w14:paraId="6486F787" w14:textId="77777777" w:rsidR="00D13CC2" w:rsidRPr="00B87925" w:rsidRDefault="00D13CC2" w:rsidP="00D13CC2">
            <w:pPr>
              <w:pStyle w:val="TB"/>
            </w:pPr>
            <w:r w:rsidRPr="00B87925">
              <w:t>3</w:t>
            </w:r>
          </w:p>
        </w:tc>
        <w:tc>
          <w:tcPr>
            <w:tcW w:w="0" w:type="auto"/>
            <w:shd w:val="clear" w:color="auto" w:fill="auto"/>
            <w:noWrap/>
          </w:tcPr>
          <w:p w14:paraId="28D2D62D" w14:textId="77777777" w:rsidR="00D13CC2" w:rsidRPr="00B87925" w:rsidRDefault="00D13CC2" w:rsidP="00D13CC2">
            <w:pPr>
              <w:pStyle w:val="TB"/>
            </w:pPr>
          </w:p>
        </w:tc>
        <w:tc>
          <w:tcPr>
            <w:tcW w:w="0" w:type="auto"/>
            <w:shd w:val="clear" w:color="auto" w:fill="auto"/>
            <w:noWrap/>
          </w:tcPr>
          <w:p w14:paraId="3B6F57E9" w14:textId="77777777" w:rsidR="00D13CC2" w:rsidRPr="00B87925" w:rsidRDefault="00D13CC2" w:rsidP="00D13CC2">
            <w:pPr>
              <w:pStyle w:val="TB"/>
            </w:pPr>
          </w:p>
        </w:tc>
        <w:tc>
          <w:tcPr>
            <w:tcW w:w="0" w:type="auto"/>
            <w:shd w:val="clear" w:color="auto" w:fill="auto"/>
            <w:noWrap/>
            <w:hideMark/>
          </w:tcPr>
          <w:p w14:paraId="398C5E23" w14:textId="77777777" w:rsidR="00D13CC2" w:rsidRPr="00B87925" w:rsidRDefault="00D13CC2" w:rsidP="00D13CC2">
            <w:pPr>
              <w:pStyle w:val="TB"/>
            </w:pPr>
            <w:r w:rsidRPr="00B87925">
              <w:t>2</w:t>
            </w:r>
          </w:p>
        </w:tc>
        <w:tc>
          <w:tcPr>
            <w:tcW w:w="0" w:type="auto"/>
            <w:shd w:val="clear" w:color="auto" w:fill="auto"/>
            <w:noWrap/>
          </w:tcPr>
          <w:p w14:paraId="59042C0C" w14:textId="77777777" w:rsidR="00D13CC2" w:rsidRPr="00B87925" w:rsidRDefault="00D13CC2" w:rsidP="00D13CC2">
            <w:pPr>
              <w:pStyle w:val="TB"/>
            </w:pPr>
          </w:p>
        </w:tc>
        <w:tc>
          <w:tcPr>
            <w:tcW w:w="0" w:type="auto"/>
            <w:shd w:val="clear" w:color="auto" w:fill="auto"/>
            <w:noWrap/>
          </w:tcPr>
          <w:p w14:paraId="101A9F34" w14:textId="77777777" w:rsidR="00D13CC2" w:rsidRPr="00B87925" w:rsidRDefault="00D13CC2" w:rsidP="00D13CC2">
            <w:pPr>
              <w:pStyle w:val="TB"/>
            </w:pPr>
          </w:p>
        </w:tc>
        <w:tc>
          <w:tcPr>
            <w:tcW w:w="0" w:type="auto"/>
            <w:shd w:val="clear" w:color="auto" w:fill="auto"/>
            <w:noWrap/>
          </w:tcPr>
          <w:p w14:paraId="685A555F" w14:textId="77777777" w:rsidR="00D13CC2" w:rsidRPr="00B87925" w:rsidRDefault="00D13CC2" w:rsidP="00D13CC2">
            <w:pPr>
              <w:pStyle w:val="TB"/>
            </w:pPr>
          </w:p>
        </w:tc>
        <w:tc>
          <w:tcPr>
            <w:tcW w:w="0" w:type="auto"/>
            <w:shd w:val="clear" w:color="auto" w:fill="auto"/>
            <w:noWrap/>
          </w:tcPr>
          <w:p w14:paraId="6C8A024A" w14:textId="77777777" w:rsidR="00D13CC2" w:rsidRPr="00B87925" w:rsidRDefault="00D13CC2" w:rsidP="00D13CC2">
            <w:pPr>
              <w:pStyle w:val="TB"/>
            </w:pPr>
          </w:p>
        </w:tc>
        <w:tc>
          <w:tcPr>
            <w:tcW w:w="0" w:type="auto"/>
            <w:shd w:val="clear" w:color="auto" w:fill="auto"/>
            <w:noWrap/>
          </w:tcPr>
          <w:p w14:paraId="0586B67D" w14:textId="77777777" w:rsidR="00D13CC2" w:rsidRPr="00B87925" w:rsidRDefault="00D13CC2" w:rsidP="00D13CC2">
            <w:pPr>
              <w:pStyle w:val="TB"/>
            </w:pPr>
          </w:p>
        </w:tc>
        <w:tc>
          <w:tcPr>
            <w:tcW w:w="0" w:type="auto"/>
            <w:shd w:val="clear" w:color="auto" w:fill="auto"/>
            <w:noWrap/>
          </w:tcPr>
          <w:p w14:paraId="1C139894" w14:textId="77777777" w:rsidR="00D13CC2" w:rsidRPr="00B87925" w:rsidRDefault="00D13CC2" w:rsidP="00D13CC2">
            <w:pPr>
              <w:pStyle w:val="TB"/>
            </w:pPr>
          </w:p>
        </w:tc>
        <w:tc>
          <w:tcPr>
            <w:tcW w:w="0" w:type="auto"/>
            <w:shd w:val="clear" w:color="auto" w:fill="auto"/>
            <w:noWrap/>
            <w:hideMark/>
          </w:tcPr>
          <w:p w14:paraId="36D11DF6" w14:textId="77777777" w:rsidR="00D13CC2" w:rsidRPr="00B87925" w:rsidRDefault="00D13CC2" w:rsidP="00D13CC2">
            <w:pPr>
              <w:pStyle w:val="TB"/>
            </w:pPr>
            <w:r w:rsidRPr="00B87925">
              <w:t>7</w:t>
            </w:r>
          </w:p>
        </w:tc>
      </w:tr>
      <w:tr w:rsidR="00D13CC2" w:rsidRPr="00D202F1" w14:paraId="3958B9FD" w14:textId="77777777" w:rsidTr="00B87925">
        <w:trPr>
          <w:trHeight w:val="255"/>
        </w:trPr>
        <w:tc>
          <w:tcPr>
            <w:tcW w:w="0" w:type="auto"/>
            <w:shd w:val="clear" w:color="auto" w:fill="auto"/>
            <w:noWrap/>
            <w:hideMark/>
          </w:tcPr>
          <w:p w14:paraId="6E3A33AA" w14:textId="77777777" w:rsidR="00D13CC2" w:rsidRPr="00B87925" w:rsidRDefault="00D13CC2" w:rsidP="00D13CC2">
            <w:pPr>
              <w:pStyle w:val="TB"/>
            </w:pPr>
            <w:r w:rsidRPr="00B87925">
              <w:t>Grand Total</w:t>
            </w:r>
          </w:p>
        </w:tc>
        <w:tc>
          <w:tcPr>
            <w:tcW w:w="0" w:type="auto"/>
            <w:shd w:val="clear" w:color="auto" w:fill="auto"/>
            <w:noWrap/>
            <w:hideMark/>
          </w:tcPr>
          <w:p w14:paraId="49DCE696" w14:textId="77777777" w:rsidR="00D13CC2" w:rsidRPr="00B87925" w:rsidRDefault="00D13CC2" w:rsidP="00D13CC2">
            <w:pPr>
              <w:pStyle w:val="TB"/>
            </w:pPr>
            <w:r w:rsidRPr="00B87925">
              <w:t>2</w:t>
            </w:r>
          </w:p>
        </w:tc>
        <w:tc>
          <w:tcPr>
            <w:tcW w:w="0" w:type="auto"/>
            <w:shd w:val="clear" w:color="auto" w:fill="auto"/>
            <w:noWrap/>
            <w:hideMark/>
          </w:tcPr>
          <w:p w14:paraId="3A86DCA3" w14:textId="77777777" w:rsidR="00D13CC2" w:rsidRPr="00B87925" w:rsidRDefault="00D13CC2" w:rsidP="00D13CC2">
            <w:pPr>
              <w:pStyle w:val="TB"/>
            </w:pPr>
            <w:r w:rsidRPr="00B87925">
              <w:t>1</w:t>
            </w:r>
          </w:p>
        </w:tc>
        <w:tc>
          <w:tcPr>
            <w:tcW w:w="0" w:type="auto"/>
            <w:shd w:val="clear" w:color="auto" w:fill="auto"/>
            <w:noWrap/>
            <w:hideMark/>
          </w:tcPr>
          <w:p w14:paraId="62CB3261" w14:textId="77777777" w:rsidR="00D13CC2" w:rsidRPr="00B87925" w:rsidRDefault="00D13CC2" w:rsidP="00D13CC2">
            <w:pPr>
              <w:pStyle w:val="TB"/>
            </w:pPr>
            <w:r w:rsidRPr="00B87925">
              <w:t>3</w:t>
            </w:r>
          </w:p>
        </w:tc>
        <w:tc>
          <w:tcPr>
            <w:tcW w:w="0" w:type="auto"/>
            <w:shd w:val="clear" w:color="auto" w:fill="auto"/>
            <w:noWrap/>
            <w:hideMark/>
          </w:tcPr>
          <w:p w14:paraId="285892EC" w14:textId="77777777" w:rsidR="00D13CC2" w:rsidRPr="00B87925" w:rsidRDefault="00D13CC2" w:rsidP="00D13CC2">
            <w:pPr>
              <w:pStyle w:val="TB"/>
            </w:pPr>
            <w:r w:rsidRPr="00B87925">
              <w:t>5</w:t>
            </w:r>
          </w:p>
        </w:tc>
        <w:tc>
          <w:tcPr>
            <w:tcW w:w="0" w:type="auto"/>
            <w:shd w:val="clear" w:color="auto" w:fill="auto"/>
            <w:noWrap/>
            <w:hideMark/>
          </w:tcPr>
          <w:p w14:paraId="69093FD9" w14:textId="77777777" w:rsidR="00D13CC2" w:rsidRPr="00B87925" w:rsidRDefault="00D13CC2" w:rsidP="00D13CC2">
            <w:pPr>
              <w:pStyle w:val="TB"/>
            </w:pPr>
            <w:r w:rsidRPr="00B87925">
              <w:t>5</w:t>
            </w:r>
          </w:p>
        </w:tc>
        <w:tc>
          <w:tcPr>
            <w:tcW w:w="0" w:type="auto"/>
            <w:shd w:val="clear" w:color="auto" w:fill="auto"/>
            <w:noWrap/>
            <w:hideMark/>
          </w:tcPr>
          <w:p w14:paraId="22E3590D" w14:textId="77777777" w:rsidR="00D13CC2" w:rsidRPr="00B87925" w:rsidRDefault="00D13CC2" w:rsidP="00D13CC2">
            <w:pPr>
              <w:pStyle w:val="TB"/>
            </w:pPr>
            <w:r w:rsidRPr="00B87925">
              <w:t>7</w:t>
            </w:r>
          </w:p>
        </w:tc>
        <w:tc>
          <w:tcPr>
            <w:tcW w:w="0" w:type="auto"/>
            <w:shd w:val="clear" w:color="auto" w:fill="auto"/>
            <w:noWrap/>
            <w:hideMark/>
          </w:tcPr>
          <w:p w14:paraId="06DC0CCF" w14:textId="77777777" w:rsidR="00D13CC2" w:rsidRPr="00B87925" w:rsidRDefault="00D13CC2" w:rsidP="00D13CC2">
            <w:pPr>
              <w:pStyle w:val="TB"/>
            </w:pPr>
            <w:r w:rsidRPr="00B87925">
              <w:t>15</w:t>
            </w:r>
          </w:p>
        </w:tc>
        <w:tc>
          <w:tcPr>
            <w:tcW w:w="0" w:type="auto"/>
            <w:shd w:val="clear" w:color="auto" w:fill="auto"/>
            <w:noWrap/>
            <w:hideMark/>
          </w:tcPr>
          <w:p w14:paraId="42E426CF" w14:textId="77777777" w:rsidR="00D13CC2" w:rsidRPr="00B87925" w:rsidRDefault="00D13CC2" w:rsidP="00D13CC2">
            <w:pPr>
              <w:pStyle w:val="TB"/>
            </w:pPr>
            <w:r w:rsidRPr="00B87925">
              <w:t>12</w:t>
            </w:r>
          </w:p>
        </w:tc>
        <w:tc>
          <w:tcPr>
            <w:tcW w:w="0" w:type="auto"/>
            <w:shd w:val="clear" w:color="auto" w:fill="auto"/>
            <w:noWrap/>
            <w:hideMark/>
          </w:tcPr>
          <w:p w14:paraId="45B1A339" w14:textId="77777777" w:rsidR="00D13CC2" w:rsidRPr="00B87925" w:rsidRDefault="00D13CC2" w:rsidP="00D13CC2">
            <w:pPr>
              <w:pStyle w:val="TB"/>
            </w:pPr>
            <w:r w:rsidRPr="00B87925">
              <w:t>13</w:t>
            </w:r>
          </w:p>
        </w:tc>
        <w:tc>
          <w:tcPr>
            <w:tcW w:w="0" w:type="auto"/>
            <w:shd w:val="clear" w:color="auto" w:fill="auto"/>
            <w:noWrap/>
            <w:hideMark/>
          </w:tcPr>
          <w:p w14:paraId="4ACF9B3F" w14:textId="77777777" w:rsidR="00D13CC2" w:rsidRPr="00B87925" w:rsidRDefault="00D13CC2" w:rsidP="00D13CC2">
            <w:pPr>
              <w:pStyle w:val="TB"/>
            </w:pPr>
            <w:r w:rsidRPr="00B87925">
              <w:t>13</w:t>
            </w:r>
          </w:p>
        </w:tc>
        <w:tc>
          <w:tcPr>
            <w:tcW w:w="0" w:type="auto"/>
            <w:shd w:val="clear" w:color="auto" w:fill="auto"/>
            <w:noWrap/>
            <w:hideMark/>
          </w:tcPr>
          <w:p w14:paraId="19839C0D" w14:textId="77777777" w:rsidR="00D13CC2" w:rsidRPr="00B87925" w:rsidRDefault="00D13CC2" w:rsidP="00D13CC2">
            <w:pPr>
              <w:pStyle w:val="TB"/>
            </w:pPr>
            <w:r w:rsidRPr="00B87925">
              <w:t>8</w:t>
            </w:r>
          </w:p>
        </w:tc>
        <w:tc>
          <w:tcPr>
            <w:tcW w:w="0" w:type="auto"/>
            <w:shd w:val="clear" w:color="auto" w:fill="auto"/>
            <w:noWrap/>
            <w:hideMark/>
          </w:tcPr>
          <w:p w14:paraId="6906623B" w14:textId="77777777" w:rsidR="00D13CC2" w:rsidRPr="00B87925" w:rsidRDefault="00D13CC2" w:rsidP="00D13CC2">
            <w:pPr>
              <w:pStyle w:val="TB"/>
            </w:pPr>
            <w:r w:rsidRPr="00B87925">
              <w:t>9</w:t>
            </w:r>
          </w:p>
        </w:tc>
        <w:tc>
          <w:tcPr>
            <w:tcW w:w="0" w:type="auto"/>
            <w:shd w:val="clear" w:color="auto" w:fill="auto"/>
            <w:noWrap/>
            <w:hideMark/>
          </w:tcPr>
          <w:p w14:paraId="34F36486" w14:textId="77777777" w:rsidR="00D13CC2" w:rsidRPr="00B87925" w:rsidRDefault="00D13CC2" w:rsidP="00D13CC2">
            <w:pPr>
              <w:pStyle w:val="TB"/>
            </w:pPr>
            <w:r w:rsidRPr="00B87925">
              <w:t>10</w:t>
            </w:r>
          </w:p>
        </w:tc>
        <w:tc>
          <w:tcPr>
            <w:tcW w:w="0" w:type="auto"/>
            <w:shd w:val="clear" w:color="auto" w:fill="auto"/>
            <w:noWrap/>
            <w:hideMark/>
          </w:tcPr>
          <w:p w14:paraId="78644284" w14:textId="77777777" w:rsidR="00D13CC2" w:rsidRPr="00B87925" w:rsidRDefault="00D13CC2" w:rsidP="00D13CC2">
            <w:pPr>
              <w:pStyle w:val="TB"/>
            </w:pPr>
            <w:r w:rsidRPr="00B87925">
              <w:t>103</w:t>
            </w:r>
          </w:p>
        </w:tc>
      </w:tr>
    </w:tbl>
    <w:p w14:paraId="1BE3F874" w14:textId="77777777" w:rsidR="00D13CC2" w:rsidRDefault="00D13CC2" w:rsidP="00D13CC2">
      <w:pPr>
        <w:rPr>
          <w:highlight w:val="yellow"/>
        </w:rPr>
      </w:pPr>
    </w:p>
    <w:p w14:paraId="13BF2FF1" w14:textId="77777777" w:rsidR="00D13CC2" w:rsidRDefault="00D13CC2" w:rsidP="00D13CC2">
      <w:pPr>
        <w:rPr>
          <w:highlight w:val="yellow"/>
        </w:rPr>
        <w:sectPr w:rsidR="00D13CC2" w:rsidSect="00D13CC2">
          <w:endnotePr>
            <w:numFmt w:val="decimal"/>
          </w:endnotePr>
          <w:pgSz w:w="15840" w:h="12240" w:orient="landscape"/>
          <w:pgMar w:top="1440" w:right="1440" w:bottom="1440" w:left="1440" w:header="720" w:footer="720" w:gutter="0"/>
          <w:cols w:space="720"/>
          <w:noEndnote/>
          <w:docGrid w:linePitch="326"/>
        </w:sectPr>
      </w:pPr>
    </w:p>
    <w:p w14:paraId="387208F6" w14:textId="77777777" w:rsidR="00211360" w:rsidRDefault="00D13CC2" w:rsidP="00D13CC2">
      <w:pPr>
        <w:pStyle w:val="SOLNLLL"/>
        <w:rPr>
          <w:noProof/>
        </w:rPr>
      </w:pPr>
      <w:r w:rsidRPr="00B87925">
        <w:lastRenderedPageBreak/>
        <w:t>b.</w:t>
      </w:r>
      <w:r w:rsidR="00211360" w:rsidRPr="00211360">
        <w:rPr>
          <w:noProof/>
        </w:rPr>
        <w:t xml:space="preserve"> </w:t>
      </w:r>
    </w:p>
    <w:p w14:paraId="289EF410" w14:textId="09CE90AC" w:rsidR="00D13CC2" w:rsidRPr="00B87925" w:rsidRDefault="00211360" w:rsidP="00211360">
      <w:pPr>
        <w:pStyle w:val="SOLNLLL"/>
        <w:ind w:left="300"/>
      </w:pPr>
      <w:r w:rsidRPr="00B87925">
        <w:rPr>
          <w:noProof/>
        </w:rPr>
        <w:drawing>
          <wp:inline distT="0" distB="0" distL="0" distR="0" wp14:anchorId="1F1A1D5E" wp14:editId="47E56163">
            <wp:extent cx="5943600" cy="1216152"/>
            <wp:effectExtent l="0" t="0" r="0" b="3175"/>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943600" cy="1216152"/>
                    </a:xfrm>
                    <a:prstGeom prst="rect">
                      <a:avLst/>
                    </a:prstGeom>
                    <a:noFill/>
                    <a:ln>
                      <a:noFill/>
                    </a:ln>
                  </pic:spPr>
                </pic:pic>
              </a:graphicData>
            </a:graphic>
          </wp:inline>
        </w:drawing>
      </w:r>
    </w:p>
    <w:p w14:paraId="7505D689" w14:textId="7460229D" w:rsidR="00D13CC2" w:rsidRPr="00B87925" w:rsidRDefault="00D13CC2" w:rsidP="00D13CC2">
      <w:pPr>
        <w:pStyle w:val="SOLNLLL"/>
        <w:tabs>
          <w:tab w:val="left" w:pos="2520"/>
        </w:tabs>
      </w:pPr>
      <w:r w:rsidRPr="00B87925">
        <w:t>c.</w:t>
      </w:r>
      <w:r w:rsidRPr="00B87925">
        <w:tab/>
        <w:t>Older colleges and universities tend to have higher graduation rates.</w:t>
      </w:r>
    </w:p>
    <w:p w14:paraId="06E60C29" w14:textId="77777777" w:rsidR="00211360" w:rsidRDefault="00D13CC2" w:rsidP="00D13CC2">
      <w:pPr>
        <w:pStyle w:val="SOLNL"/>
        <w:rPr>
          <w:noProof/>
        </w:rPr>
      </w:pPr>
      <w:r w:rsidRPr="00B87925">
        <w:t>55. a.</w:t>
      </w:r>
      <w:r w:rsidR="00211360" w:rsidRPr="00211360">
        <w:rPr>
          <w:noProof/>
        </w:rPr>
        <w:t xml:space="preserve"> </w:t>
      </w:r>
    </w:p>
    <w:p w14:paraId="7C0445F8" w14:textId="426D2948" w:rsidR="00D13CC2" w:rsidRPr="00B87925" w:rsidRDefault="00211360" w:rsidP="00211360">
      <w:pPr>
        <w:pStyle w:val="SOLNL"/>
        <w:jc w:val="center"/>
      </w:pPr>
      <w:r w:rsidRPr="00B87925">
        <w:rPr>
          <w:noProof/>
        </w:rPr>
        <w:drawing>
          <wp:inline distT="0" distB="0" distL="0" distR="0" wp14:anchorId="4F8DFC71" wp14:editId="1DC95DFA">
            <wp:extent cx="3959525" cy="2337758"/>
            <wp:effectExtent l="0" t="0" r="3175" b="5715"/>
            <wp:docPr id="4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4AFD3334" w14:textId="271CD597" w:rsidR="00D13CC2" w:rsidRPr="00B87925" w:rsidRDefault="00D13CC2" w:rsidP="00D13CC2">
      <w:pPr>
        <w:pStyle w:val="SOLNLLL"/>
        <w:tabs>
          <w:tab w:val="left" w:pos="2520"/>
        </w:tabs>
      </w:pPr>
      <w:r w:rsidRPr="00B87925">
        <w:t>b.</w:t>
      </w:r>
      <w:r w:rsidRPr="00B87925">
        <w:tab/>
        <w:t>Older colleges and universities tend to be more expensive.</w:t>
      </w:r>
    </w:p>
    <w:p w14:paraId="1DB22216" w14:textId="77777777" w:rsidR="00211360" w:rsidRDefault="00D13CC2" w:rsidP="00D13CC2">
      <w:pPr>
        <w:pStyle w:val="SOLNL"/>
        <w:rPr>
          <w:noProof/>
        </w:rPr>
      </w:pPr>
      <w:r w:rsidRPr="00B87925">
        <w:t>56.</w:t>
      </w:r>
      <w:r w:rsidRPr="00B87925">
        <w:tab/>
        <w:t>a.</w:t>
      </w:r>
      <w:r w:rsidR="00211360" w:rsidRPr="00211360">
        <w:rPr>
          <w:noProof/>
        </w:rPr>
        <w:t xml:space="preserve"> </w:t>
      </w:r>
    </w:p>
    <w:p w14:paraId="6EA23252" w14:textId="55D26083" w:rsidR="00D13CC2" w:rsidRPr="00B87925" w:rsidRDefault="00211360" w:rsidP="00EE3E89">
      <w:pPr>
        <w:pStyle w:val="SOLNL"/>
        <w:jc w:val="center"/>
      </w:pPr>
      <w:r w:rsidRPr="00B87925">
        <w:rPr>
          <w:noProof/>
        </w:rPr>
        <w:drawing>
          <wp:inline distT="0" distB="0" distL="0" distR="0" wp14:anchorId="4EA4355F" wp14:editId="0CA06B23">
            <wp:extent cx="3736975" cy="2273935"/>
            <wp:effectExtent l="0" t="0" r="0" b="0"/>
            <wp:docPr id="4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5F716B39" w14:textId="183AB6FB" w:rsidR="00D13CC2" w:rsidRPr="00B87925" w:rsidRDefault="00D13CC2" w:rsidP="00D13CC2">
      <w:pPr>
        <w:pStyle w:val="SOLNLLL"/>
        <w:tabs>
          <w:tab w:val="left" w:pos="2610"/>
        </w:tabs>
      </w:pPr>
      <w:r w:rsidRPr="00B87925">
        <w:lastRenderedPageBreak/>
        <w:t>b.</w:t>
      </w:r>
      <w:r w:rsidRPr="00B87925">
        <w:tab/>
        <w:t xml:space="preserve">There appears to be a strong positive relationship between Tuition </w:t>
      </w:r>
      <w:r w:rsidR="00B87925">
        <w:t>and</w:t>
      </w:r>
      <w:r w:rsidR="00B87925" w:rsidRPr="00B87925">
        <w:t xml:space="preserve"> </w:t>
      </w:r>
      <w:r w:rsidRPr="00B87925">
        <w:t xml:space="preserve">Fees and </w:t>
      </w:r>
      <w:r w:rsidR="00B87925">
        <w:t>Percent</w:t>
      </w:r>
      <w:r w:rsidR="00B87925" w:rsidRPr="00B87925">
        <w:t xml:space="preserve"> Graduati</w:t>
      </w:r>
      <w:r w:rsidR="00B87925">
        <w:t>ng</w:t>
      </w:r>
      <w:r w:rsidRPr="00B87925">
        <w:t>.</w:t>
      </w:r>
    </w:p>
    <w:p w14:paraId="7621D564" w14:textId="77777777" w:rsidR="00211360" w:rsidRDefault="00D13CC2" w:rsidP="00D13CC2">
      <w:pPr>
        <w:pStyle w:val="SOLNL"/>
        <w:rPr>
          <w:noProof/>
        </w:rPr>
      </w:pPr>
      <w:r w:rsidRPr="0039032F">
        <w:rPr>
          <w:noProof/>
        </w:rPr>
        <w:t>57. a.</w:t>
      </w:r>
      <w:r w:rsidR="00211360" w:rsidRPr="00211360">
        <w:rPr>
          <w:noProof/>
        </w:rPr>
        <w:t xml:space="preserve"> </w:t>
      </w:r>
    </w:p>
    <w:p w14:paraId="1D2B583B" w14:textId="0B045A16" w:rsidR="00D13CC2" w:rsidRPr="0039032F" w:rsidRDefault="00211360" w:rsidP="00A012FF">
      <w:pPr>
        <w:pStyle w:val="SOLNL"/>
        <w:ind w:firstLine="240"/>
        <w:jc w:val="center"/>
        <w:rPr>
          <w:noProof/>
        </w:rPr>
      </w:pPr>
      <w:r w:rsidRPr="0039032F">
        <w:rPr>
          <w:noProof/>
        </w:rPr>
        <w:drawing>
          <wp:inline distT="0" distB="0" distL="0" distR="0" wp14:anchorId="373FD124" wp14:editId="3DF7EFEB">
            <wp:extent cx="5031810" cy="3019246"/>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034755" cy="3021013"/>
                    </a:xfrm>
                    <a:prstGeom prst="rect">
                      <a:avLst/>
                    </a:prstGeom>
                    <a:noFill/>
                    <a:ln>
                      <a:noFill/>
                    </a:ln>
                  </pic:spPr>
                </pic:pic>
              </a:graphicData>
            </a:graphic>
          </wp:inline>
        </w:drawing>
      </w:r>
    </w:p>
    <w:p w14:paraId="2841F976" w14:textId="77777777" w:rsidR="00211360" w:rsidRDefault="00D13CC2" w:rsidP="00D13CC2">
      <w:pPr>
        <w:pStyle w:val="SOLNLLL"/>
        <w:rPr>
          <w:noProof/>
        </w:rPr>
      </w:pPr>
      <w:r w:rsidRPr="0039032F">
        <w:rPr>
          <w:noProof/>
        </w:rPr>
        <w:t>b.</w:t>
      </w:r>
      <w:r w:rsidR="00211360" w:rsidRPr="00211360">
        <w:rPr>
          <w:noProof/>
        </w:rPr>
        <w:t xml:space="preserve"> </w:t>
      </w:r>
    </w:p>
    <w:tbl>
      <w:tblPr>
        <w:tblW w:w="0" w:type="auto"/>
        <w:tblInd w:w="2790" w:type="dxa"/>
        <w:tblLook w:val="04A0" w:firstRow="1" w:lastRow="0" w:firstColumn="1" w:lastColumn="0" w:noHBand="0" w:noVBand="1"/>
      </w:tblPr>
      <w:tblGrid>
        <w:gridCol w:w="2520"/>
        <w:gridCol w:w="1800"/>
        <w:gridCol w:w="1620"/>
      </w:tblGrid>
      <w:tr w:rsidR="00D13CC2" w:rsidRPr="0039032F" w14:paraId="276C6FDE" w14:textId="77777777" w:rsidTr="00D13CC2">
        <w:trPr>
          <w:trHeight w:val="308"/>
        </w:trPr>
        <w:tc>
          <w:tcPr>
            <w:tcW w:w="2520" w:type="dxa"/>
            <w:shd w:val="clear" w:color="auto" w:fill="auto"/>
            <w:noWrap/>
            <w:hideMark/>
          </w:tcPr>
          <w:p w14:paraId="33091B9F" w14:textId="67276142" w:rsidR="00D13CC2" w:rsidRPr="0039032F" w:rsidRDefault="00D13CC2" w:rsidP="00D13CC2">
            <w:pPr>
              <w:pStyle w:val="TCH1"/>
            </w:pPr>
            <w:r w:rsidRPr="0039032F">
              <w:t>Region</w:t>
            </w:r>
          </w:p>
        </w:tc>
        <w:tc>
          <w:tcPr>
            <w:tcW w:w="1800" w:type="dxa"/>
            <w:shd w:val="clear" w:color="auto" w:fill="auto"/>
            <w:noWrap/>
            <w:hideMark/>
          </w:tcPr>
          <w:p w14:paraId="7F75654B" w14:textId="77777777" w:rsidR="00D13CC2" w:rsidRPr="0039032F" w:rsidRDefault="00D13CC2" w:rsidP="00D13CC2">
            <w:pPr>
              <w:pStyle w:val="TCH1"/>
            </w:pPr>
            <w:r w:rsidRPr="0039032F">
              <w:t>2013</w:t>
            </w:r>
          </w:p>
        </w:tc>
        <w:tc>
          <w:tcPr>
            <w:tcW w:w="1620" w:type="dxa"/>
            <w:shd w:val="clear" w:color="auto" w:fill="auto"/>
            <w:noWrap/>
            <w:hideMark/>
          </w:tcPr>
          <w:p w14:paraId="55BBF9D6" w14:textId="77777777" w:rsidR="00D13CC2" w:rsidRPr="0039032F" w:rsidRDefault="00D13CC2" w:rsidP="00D13CC2">
            <w:pPr>
              <w:pStyle w:val="TCH1"/>
            </w:pPr>
            <w:r w:rsidRPr="0039032F">
              <w:t>2015</w:t>
            </w:r>
          </w:p>
        </w:tc>
      </w:tr>
      <w:tr w:rsidR="00D13CC2" w:rsidRPr="0039032F" w14:paraId="07F6BA9F" w14:textId="77777777" w:rsidTr="00D13CC2">
        <w:trPr>
          <w:trHeight w:val="308"/>
        </w:trPr>
        <w:tc>
          <w:tcPr>
            <w:tcW w:w="2520" w:type="dxa"/>
            <w:shd w:val="clear" w:color="auto" w:fill="auto"/>
            <w:noWrap/>
            <w:hideMark/>
          </w:tcPr>
          <w:p w14:paraId="060C6B6C" w14:textId="0EDE9BBA" w:rsidR="00D13CC2" w:rsidRPr="0039032F" w:rsidRDefault="00D13CC2" w:rsidP="00D13CC2">
            <w:pPr>
              <w:pStyle w:val="TB"/>
            </w:pPr>
            <w:r w:rsidRPr="0039032F">
              <w:t>China</w:t>
            </w:r>
          </w:p>
        </w:tc>
        <w:tc>
          <w:tcPr>
            <w:tcW w:w="1800" w:type="dxa"/>
            <w:shd w:val="clear" w:color="auto" w:fill="auto"/>
            <w:noWrap/>
            <w:hideMark/>
          </w:tcPr>
          <w:p w14:paraId="2581C48F" w14:textId="77777777" w:rsidR="00D13CC2" w:rsidRPr="0039032F" w:rsidRDefault="00D13CC2" w:rsidP="00D13CC2">
            <w:pPr>
              <w:pStyle w:val="TB"/>
            </w:pPr>
            <w:r w:rsidRPr="0039032F">
              <w:t>7.0%</w:t>
            </w:r>
          </w:p>
        </w:tc>
        <w:tc>
          <w:tcPr>
            <w:tcW w:w="1620" w:type="dxa"/>
            <w:shd w:val="clear" w:color="auto" w:fill="auto"/>
            <w:noWrap/>
            <w:hideMark/>
          </w:tcPr>
          <w:p w14:paraId="7E5E6FDF" w14:textId="77777777" w:rsidR="00D13CC2" w:rsidRPr="0039032F" w:rsidRDefault="00D13CC2" w:rsidP="00D13CC2">
            <w:pPr>
              <w:pStyle w:val="TB"/>
            </w:pPr>
            <w:r w:rsidRPr="0039032F">
              <w:t>37.9%</w:t>
            </w:r>
          </w:p>
        </w:tc>
      </w:tr>
      <w:tr w:rsidR="00D13CC2" w:rsidRPr="0039032F" w14:paraId="36D1A918" w14:textId="77777777" w:rsidTr="00D13CC2">
        <w:trPr>
          <w:trHeight w:val="308"/>
        </w:trPr>
        <w:tc>
          <w:tcPr>
            <w:tcW w:w="2520" w:type="dxa"/>
            <w:shd w:val="clear" w:color="auto" w:fill="auto"/>
            <w:noWrap/>
            <w:hideMark/>
          </w:tcPr>
          <w:p w14:paraId="1F621BF0" w14:textId="77777777" w:rsidR="00D13CC2" w:rsidRPr="0039032F" w:rsidRDefault="00D13CC2" w:rsidP="00D13CC2">
            <w:pPr>
              <w:pStyle w:val="TB"/>
            </w:pPr>
            <w:r w:rsidRPr="0039032F">
              <w:t>Western Europe</w:t>
            </w:r>
          </w:p>
        </w:tc>
        <w:tc>
          <w:tcPr>
            <w:tcW w:w="1800" w:type="dxa"/>
            <w:shd w:val="clear" w:color="auto" w:fill="auto"/>
            <w:noWrap/>
            <w:hideMark/>
          </w:tcPr>
          <w:p w14:paraId="11D6862E" w14:textId="77777777" w:rsidR="00D13CC2" w:rsidRPr="0039032F" w:rsidRDefault="00D13CC2" w:rsidP="00D13CC2">
            <w:pPr>
              <w:pStyle w:val="TB"/>
            </w:pPr>
            <w:r w:rsidRPr="0039032F">
              <w:t>33.4%</w:t>
            </w:r>
          </w:p>
        </w:tc>
        <w:tc>
          <w:tcPr>
            <w:tcW w:w="1620" w:type="dxa"/>
            <w:shd w:val="clear" w:color="auto" w:fill="auto"/>
            <w:noWrap/>
            <w:hideMark/>
          </w:tcPr>
          <w:p w14:paraId="6DE64AD4" w14:textId="77777777" w:rsidR="00D13CC2" w:rsidRPr="0039032F" w:rsidRDefault="00D13CC2" w:rsidP="00D13CC2">
            <w:pPr>
              <w:pStyle w:val="TB"/>
            </w:pPr>
            <w:r w:rsidRPr="0039032F">
              <w:t>32.6%</w:t>
            </w:r>
          </w:p>
        </w:tc>
      </w:tr>
      <w:tr w:rsidR="00D13CC2" w:rsidRPr="0039032F" w14:paraId="247A63A5" w14:textId="77777777" w:rsidTr="00D13CC2">
        <w:trPr>
          <w:trHeight w:val="308"/>
        </w:trPr>
        <w:tc>
          <w:tcPr>
            <w:tcW w:w="2520" w:type="dxa"/>
            <w:shd w:val="clear" w:color="auto" w:fill="auto"/>
            <w:noWrap/>
            <w:hideMark/>
          </w:tcPr>
          <w:p w14:paraId="2450BDC9" w14:textId="77777777" w:rsidR="00D13CC2" w:rsidRPr="0039032F" w:rsidRDefault="00D13CC2" w:rsidP="00D13CC2">
            <w:pPr>
              <w:pStyle w:val="TB"/>
            </w:pPr>
            <w:r w:rsidRPr="0039032F">
              <w:t>United States</w:t>
            </w:r>
          </w:p>
        </w:tc>
        <w:tc>
          <w:tcPr>
            <w:tcW w:w="1800" w:type="dxa"/>
            <w:shd w:val="clear" w:color="auto" w:fill="auto"/>
            <w:noWrap/>
            <w:hideMark/>
          </w:tcPr>
          <w:p w14:paraId="488D871C" w14:textId="77777777" w:rsidR="00D13CC2" w:rsidRPr="0039032F" w:rsidRDefault="00D13CC2" w:rsidP="00D13CC2">
            <w:pPr>
              <w:pStyle w:val="TB"/>
            </w:pPr>
            <w:r w:rsidRPr="0039032F">
              <w:t>45.6%</w:t>
            </w:r>
          </w:p>
        </w:tc>
        <w:tc>
          <w:tcPr>
            <w:tcW w:w="1620" w:type="dxa"/>
            <w:shd w:val="clear" w:color="auto" w:fill="auto"/>
            <w:noWrap/>
            <w:hideMark/>
          </w:tcPr>
          <w:p w14:paraId="788514C3" w14:textId="77777777" w:rsidR="00D13CC2" w:rsidRPr="0039032F" w:rsidRDefault="00D13CC2" w:rsidP="00D13CC2">
            <w:pPr>
              <w:pStyle w:val="TB"/>
            </w:pPr>
            <w:r w:rsidRPr="0039032F">
              <w:t>20.4%</w:t>
            </w:r>
          </w:p>
        </w:tc>
      </w:tr>
      <w:tr w:rsidR="00D13CC2" w:rsidRPr="0039032F" w14:paraId="18869F97" w14:textId="77777777" w:rsidTr="00D13CC2">
        <w:trPr>
          <w:trHeight w:val="308"/>
        </w:trPr>
        <w:tc>
          <w:tcPr>
            <w:tcW w:w="2520" w:type="dxa"/>
            <w:shd w:val="clear" w:color="auto" w:fill="auto"/>
            <w:noWrap/>
            <w:hideMark/>
          </w:tcPr>
          <w:p w14:paraId="064D6C83" w14:textId="77777777" w:rsidR="00D13CC2" w:rsidRPr="0039032F" w:rsidRDefault="00D13CC2" w:rsidP="00D13CC2">
            <w:pPr>
              <w:pStyle w:val="TB"/>
            </w:pPr>
            <w:r w:rsidRPr="0039032F">
              <w:t>Japan</w:t>
            </w:r>
          </w:p>
        </w:tc>
        <w:tc>
          <w:tcPr>
            <w:tcW w:w="1800" w:type="dxa"/>
            <w:shd w:val="clear" w:color="auto" w:fill="auto"/>
            <w:noWrap/>
            <w:hideMark/>
          </w:tcPr>
          <w:p w14:paraId="6348A093" w14:textId="77777777" w:rsidR="00D13CC2" w:rsidRPr="0039032F" w:rsidRDefault="00D13CC2" w:rsidP="00D13CC2">
            <w:pPr>
              <w:pStyle w:val="TB"/>
            </w:pPr>
            <w:r w:rsidRPr="0039032F">
              <w:t>13.5%</w:t>
            </w:r>
          </w:p>
        </w:tc>
        <w:tc>
          <w:tcPr>
            <w:tcW w:w="1620" w:type="dxa"/>
            <w:shd w:val="clear" w:color="auto" w:fill="auto"/>
            <w:noWrap/>
            <w:hideMark/>
          </w:tcPr>
          <w:p w14:paraId="74451013" w14:textId="77777777" w:rsidR="00D13CC2" w:rsidRPr="0039032F" w:rsidRDefault="00D13CC2" w:rsidP="00D13CC2">
            <w:pPr>
              <w:pStyle w:val="TB"/>
            </w:pPr>
            <w:r w:rsidRPr="0039032F">
              <w:t>8.2%</w:t>
            </w:r>
          </w:p>
        </w:tc>
      </w:tr>
      <w:tr w:rsidR="00D13CC2" w:rsidRPr="0039032F" w14:paraId="436922B2" w14:textId="77777777" w:rsidTr="00D13CC2">
        <w:trPr>
          <w:trHeight w:val="308"/>
        </w:trPr>
        <w:tc>
          <w:tcPr>
            <w:tcW w:w="2520" w:type="dxa"/>
            <w:shd w:val="clear" w:color="auto" w:fill="auto"/>
            <w:noWrap/>
            <w:hideMark/>
          </w:tcPr>
          <w:p w14:paraId="7FA532E7" w14:textId="77777777" w:rsidR="00D13CC2" w:rsidRPr="0039032F" w:rsidRDefault="00D13CC2" w:rsidP="00D13CC2">
            <w:pPr>
              <w:pStyle w:val="TB"/>
            </w:pPr>
            <w:r w:rsidRPr="0039032F">
              <w:t>Canada</w:t>
            </w:r>
          </w:p>
        </w:tc>
        <w:tc>
          <w:tcPr>
            <w:tcW w:w="1800" w:type="dxa"/>
            <w:shd w:val="clear" w:color="auto" w:fill="auto"/>
            <w:noWrap/>
            <w:hideMark/>
          </w:tcPr>
          <w:p w14:paraId="7F9EB9F5" w14:textId="77777777" w:rsidR="00D13CC2" w:rsidRPr="0039032F" w:rsidRDefault="00D13CC2" w:rsidP="00D13CC2">
            <w:pPr>
              <w:pStyle w:val="TB"/>
            </w:pPr>
            <w:r w:rsidRPr="0039032F">
              <w:t>0.4%</w:t>
            </w:r>
          </w:p>
        </w:tc>
        <w:tc>
          <w:tcPr>
            <w:tcW w:w="1620" w:type="dxa"/>
            <w:shd w:val="clear" w:color="auto" w:fill="auto"/>
            <w:noWrap/>
            <w:hideMark/>
          </w:tcPr>
          <w:p w14:paraId="0750D788" w14:textId="77777777" w:rsidR="00D13CC2" w:rsidRPr="0039032F" w:rsidRDefault="00D13CC2" w:rsidP="00D13CC2">
            <w:pPr>
              <w:pStyle w:val="TB"/>
            </w:pPr>
            <w:r w:rsidRPr="0039032F">
              <w:t>0.9%</w:t>
            </w:r>
          </w:p>
        </w:tc>
      </w:tr>
      <w:tr w:rsidR="00D13CC2" w:rsidRPr="00D202F1" w14:paraId="0A244344" w14:textId="77777777" w:rsidTr="00D13CC2">
        <w:trPr>
          <w:trHeight w:val="308"/>
        </w:trPr>
        <w:tc>
          <w:tcPr>
            <w:tcW w:w="2520" w:type="dxa"/>
            <w:shd w:val="clear" w:color="auto" w:fill="auto"/>
            <w:noWrap/>
            <w:hideMark/>
          </w:tcPr>
          <w:p w14:paraId="3364D989" w14:textId="77777777" w:rsidR="00D13CC2" w:rsidRPr="0039032F" w:rsidRDefault="00D13CC2" w:rsidP="00D13CC2">
            <w:pPr>
              <w:pStyle w:val="TB"/>
            </w:pPr>
            <w:r w:rsidRPr="0039032F">
              <w:t>Total:</w:t>
            </w:r>
          </w:p>
        </w:tc>
        <w:tc>
          <w:tcPr>
            <w:tcW w:w="1800" w:type="dxa"/>
            <w:shd w:val="clear" w:color="auto" w:fill="auto"/>
            <w:noWrap/>
            <w:hideMark/>
          </w:tcPr>
          <w:p w14:paraId="3EFA3290" w14:textId="77777777" w:rsidR="00D13CC2" w:rsidRPr="0039032F" w:rsidRDefault="00D13CC2" w:rsidP="00D13CC2">
            <w:pPr>
              <w:pStyle w:val="TB"/>
            </w:pPr>
            <w:r w:rsidRPr="0039032F">
              <w:t>100.0%</w:t>
            </w:r>
          </w:p>
        </w:tc>
        <w:tc>
          <w:tcPr>
            <w:tcW w:w="1620" w:type="dxa"/>
            <w:shd w:val="clear" w:color="auto" w:fill="auto"/>
            <w:noWrap/>
            <w:hideMark/>
          </w:tcPr>
          <w:p w14:paraId="1F729754" w14:textId="77777777" w:rsidR="00D13CC2" w:rsidRPr="0039032F" w:rsidRDefault="00D13CC2" w:rsidP="00D13CC2">
            <w:pPr>
              <w:pStyle w:val="TB"/>
            </w:pPr>
            <w:r w:rsidRPr="0039032F">
              <w:t>100.0%</w:t>
            </w:r>
          </w:p>
        </w:tc>
      </w:tr>
    </w:tbl>
    <w:p w14:paraId="6834042F" w14:textId="2E917BAE" w:rsidR="00EE3E89" w:rsidRDefault="00EE3E89" w:rsidP="00EE3E89">
      <w:pPr>
        <w:pStyle w:val="SOLNLLL"/>
        <w:tabs>
          <w:tab w:val="left" w:pos="2520"/>
        </w:tabs>
        <w:jc w:val="center"/>
        <w:rPr>
          <w:noProof/>
        </w:rPr>
      </w:pPr>
      <w:r w:rsidRPr="0039032F">
        <w:rPr>
          <w:noProof/>
        </w:rPr>
        <w:lastRenderedPageBreak/>
        <w:drawing>
          <wp:inline distT="0" distB="0" distL="0" distR="0" wp14:anchorId="1E429EAD" wp14:editId="7CCE0BDD">
            <wp:extent cx="4144010" cy="2288540"/>
            <wp:effectExtent l="0" t="0" r="889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144010" cy="2288540"/>
                    </a:xfrm>
                    <a:prstGeom prst="rect">
                      <a:avLst/>
                    </a:prstGeom>
                    <a:noFill/>
                    <a:ln>
                      <a:noFill/>
                    </a:ln>
                  </pic:spPr>
                </pic:pic>
              </a:graphicData>
            </a:graphic>
          </wp:inline>
        </w:drawing>
      </w:r>
    </w:p>
    <w:p w14:paraId="2C3541B3" w14:textId="1C552AE9" w:rsidR="00D13CC2" w:rsidRPr="0039032F" w:rsidRDefault="00D13CC2" w:rsidP="00D13CC2">
      <w:pPr>
        <w:pStyle w:val="SOLNLLL"/>
        <w:tabs>
          <w:tab w:val="left" w:pos="2520"/>
        </w:tabs>
        <w:rPr>
          <w:noProof/>
        </w:rPr>
      </w:pPr>
      <w:r w:rsidRPr="0039032F">
        <w:rPr>
          <w:noProof/>
        </w:rPr>
        <w:t>c.</w:t>
      </w:r>
      <w:r w:rsidRPr="0039032F">
        <w:rPr>
          <w:noProof/>
        </w:rPr>
        <w:tab/>
        <w:t>The graph i</w:t>
      </w:r>
      <w:ins w:id="22" w:author="Mike Fry" w:date="2019-04-04T20:50:00Z">
        <w:r w:rsidR="00191D84">
          <w:rPr>
            <w:noProof/>
          </w:rPr>
          <w:t>n</w:t>
        </w:r>
      </w:ins>
      <w:del w:id="23" w:author="Mike Fry" w:date="2019-04-04T20:50:00Z">
        <w:r w:rsidRPr="0039032F" w:rsidDel="00191D84">
          <w:rPr>
            <w:noProof/>
          </w:rPr>
          <w:delText>s</w:delText>
        </w:r>
      </w:del>
      <w:r w:rsidRPr="0039032F">
        <w:rPr>
          <w:noProof/>
        </w:rPr>
        <w:t xml:space="preserve"> part a is more insightful because is shows the change in vehicle sales over time for each market region.</w:t>
      </w:r>
    </w:p>
    <w:p w14:paraId="52A94315" w14:textId="77777777" w:rsidR="00970C18" w:rsidRDefault="00D13CC2" w:rsidP="00D13CC2">
      <w:pPr>
        <w:pStyle w:val="SOLNL"/>
        <w:rPr>
          <w:noProof/>
        </w:rPr>
      </w:pPr>
      <w:r w:rsidRPr="0039032F">
        <w:t>58. a.</w:t>
      </w:r>
      <w:r w:rsidR="00970C18" w:rsidRPr="00970C18">
        <w:rPr>
          <w:noProof/>
        </w:rPr>
        <w:t xml:space="preserve"> </w:t>
      </w:r>
    </w:p>
    <w:p w14:paraId="12263A22" w14:textId="379AE613" w:rsidR="00D13CC2" w:rsidRPr="0039032F" w:rsidRDefault="00EE3E89" w:rsidP="00EE3E89">
      <w:pPr>
        <w:pStyle w:val="SOLNL"/>
        <w:jc w:val="center"/>
      </w:pPr>
      <w:r>
        <w:rPr>
          <w:noProof/>
        </w:rPr>
        <w:drawing>
          <wp:inline distT="0" distB="0" distL="0" distR="0" wp14:anchorId="01B61AED" wp14:editId="62456FBD">
            <wp:extent cx="4572258" cy="2784922"/>
            <wp:effectExtent l="0" t="0" r="0" b="0"/>
            <wp:docPr id="16" name="Picture 16" descr="C:\Users\mac003482\Desktop\ASW_SBE14e_3771523\Z_Art\Ch_02\Ch02_F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c003482\Desktop\ASW_SBE14e_3771523\Z_Art\Ch_02\Ch02_F01.jp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570971" cy="2784138"/>
                    </a:xfrm>
                    <a:prstGeom prst="rect">
                      <a:avLst/>
                    </a:prstGeom>
                    <a:noFill/>
                    <a:ln>
                      <a:noFill/>
                    </a:ln>
                  </pic:spPr>
                </pic:pic>
              </a:graphicData>
            </a:graphic>
          </wp:inline>
        </w:drawing>
      </w:r>
    </w:p>
    <w:p w14:paraId="5F90F67A" w14:textId="71D1B44A" w:rsidR="00D13CC2" w:rsidRPr="0039032F" w:rsidRDefault="00D13CC2" w:rsidP="00731353">
      <w:pPr>
        <w:pStyle w:val="SOLNL2P"/>
      </w:pPr>
      <w:r w:rsidRPr="0039032F">
        <w:t>Zoo attendance appears to be dropping over time.</w:t>
      </w:r>
    </w:p>
    <w:p w14:paraId="09F970E2" w14:textId="77777777" w:rsidR="00970C18" w:rsidRDefault="00D13CC2" w:rsidP="00D13CC2">
      <w:pPr>
        <w:pStyle w:val="SOLNLLL"/>
        <w:rPr>
          <w:noProof/>
        </w:rPr>
      </w:pPr>
      <w:r w:rsidRPr="00731353">
        <w:t>b.</w:t>
      </w:r>
      <w:r w:rsidR="00970C18" w:rsidRPr="00970C18">
        <w:rPr>
          <w:noProof/>
        </w:rPr>
        <w:t xml:space="preserve"> </w:t>
      </w:r>
    </w:p>
    <w:p w14:paraId="574C9523" w14:textId="3300ABA1" w:rsidR="00D13CC2" w:rsidRPr="00731353" w:rsidRDefault="00EE3E89" w:rsidP="00EE3E89">
      <w:pPr>
        <w:pStyle w:val="SOLNLLL"/>
        <w:jc w:val="center"/>
      </w:pPr>
      <w:r>
        <w:rPr>
          <w:noProof/>
        </w:rPr>
        <w:lastRenderedPageBreak/>
        <w:drawing>
          <wp:inline distT="0" distB="0" distL="0" distR="0" wp14:anchorId="6879C6FD" wp14:editId="29FB9144">
            <wp:extent cx="4572000" cy="2743200"/>
            <wp:effectExtent l="0" t="0" r="0" b="0"/>
            <wp:docPr id="19" name="Picture 19" descr="C:\Users\mac003482\Desktop\ASW_SBE14e_3771523\Z_Art\Ch_02\Ch02_F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c003482\Desktop\ASW_SBE14e_3771523\Z_Art\Ch_02\Ch02_F02.jp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14:paraId="3002525B" w14:textId="177A833D" w:rsidR="00D13CC2" w:rsidRDefault="00D13CC2" w:rsidP="00D13CC2">
      <w:pPr>
        <w:pStyle w:val="SOLNLLL"/>
        <w:tabs>
          <w:tab w:val="left" w:pos="2520"/>
        </w:tabs>
      </w:pPr>
      <w:r w:rsidRPr="00731353">
        <w:t>c.</w:t>
      </w:r>
      <w:r w:rsidRPr="00731353">
        <w:tab/>
        <w:t>General attendance is increasing, but not enough to offset the decrease in member attendance. School membership appears fairly stable.</w:t>
      </w:r>
      <w:r w:rsidR="008B2F37">
        <w:t xml:space="preserve"> </w:t>
      </w:r>
      <w:r w:rsidR="00A012FF">
        <w:t xml:space="preserve"> </w:t>
      </w:r>
    </w:p>
    <w:p w14:paraId="52096A24" w14:textId="4E39BCA5" w:rsidR="008E00F6" w:rsidRDefault="008E00F6" w:rsidP="00D13CC2">
      <w:pPr>
        <w:pStyle w:val="SOLNLLL"/>
        <w:tabs>
          <w:tab w:val="left" w:pos="2520"/>
        </w:tabs>
      </w:pPr>
    </w:p>
    <w:p w14:paraId="1806F06B" w14:textId="5D41F09E" w:rsidR="008E00F6" w:rsidRDefault="008E00F6" w:rsidP="00D13CC2">
      <w:pPr>
        <w:pStyle w:val="SOLNLLL"/>
        <w:tabs>
          <w:tab w:val="left" w:pos="2520"/>
        </w:tabs>
      </w:pPr>
    </w:p>
    <w:p w14:paraId="45B8BCA2" w14:textId="5B296785" w:rsidR="008E00F6" w:rsidRDefault="008E00F6" w:rsidP="00D13CC2">
      <w:pPr>
        <w:pStyle w:val="SOLNLLL"/>
        <w:tabs>
          <w:tab w:val="left" w:pos="2520"/>
        </w:tabs>
      </w:pPr>
    </w:p>
    <w:p w14:paraId="5E753CE5" w14:textId="52AE0664" w:rsidR="008E00F6" w:rsidRDefault="008E00F6" w:rsidP="00D13CC2">
      <w:pPr>
        <w:pStyle w:val="SOLNLLL"/>
        <w:tabs>
          <w:tab w:val="left" w:pos="2520"/>
        </w:tabs>
      </w:pPr>
    </w:p>
    <w:p w14:paraId="79380510" w14:textId="752735BD" w:rsidR="008E00F6" w:rsidRDefault="008E00F6" w:rsidP="00D13CC2">
      <w:pPr>
        <w:pStyle w:val="SOLNLLL"/>
        <w:tabs>
          <w:tab w:val="left" w:pos="2520"/>
        </w:tabs>
      </w:pPr>
    </w:p>
    <w:p w14:paraId="7C458878" w14:textId="12916AB1" w:rsidR="008E00F6" w:rsidRDefault="008E00F6" w:rsidP="00D13CC2">
      <w:pPr>
        <w:pStyle w:val="SOLNLLL"/>
        <w:tabs>
          <w:tab w:val="left" w:pos="2520"/>
        </w:tabs>
      </w:pPr>
    </w:p>
    <w:p w14:paraId="6FB6CEF5" w14:textId="532E71DB" w:rsidR="008E00F6" w:rsidRDefault="008E00F6" w:rsidP="00D13CC2">
      <w:pPr>
        <w:pStyle w:val="SOLNLLL"/>
        <w:tabs>
          <w:tab w:val="left" w:pos="2520"/>
        </w:tabs>
      </w:pPr>
    </w:p>
    <w:p w14:paraId="37D2CB48" w14:textId="2CCD5223" w:rsidR="008E00F6" w:rsidRDefault="008E00F6" w:rsidP="00D13CC2">
      <w:pPr>
        <w:pStyle w:val="SOLNLLL"/>
        <w:tabs>
          <w:tab w:val="left" w:pos="2520"/>
        </w:tabs>
      </w:pPr>
    </w:p>
    <w:p w14:paraId="5BD4DF68" w14:textId="108B78B1" w:rsidR="008E00F6" w:rsidRDefault="008E00F6" w:rsidP="00D13CC2">
      <w:pPr>
        <w:pStyle w:val="SOLNLLL"/>
        <w:tabs>
          <w:tab w:val="left" w:pos="2520"/>
        </w:tabs>
      </w:pPr>
    </w:p>
    <w:p w14:paraId="51A1E4F5" w14:textId="4AD96FDB" w:rsidR="008E00F6" w:rsidRDefault="008E00F6" w:rsidP="00D13CC2">
      <w:pPr>
        <w:pStyle w:val="SOLNLLL"/>
        <w:tabs>
          <w:tab w:val="left" w:pos="2520"/>
        </w:tabs>
      </w:pPr>
    </w:p>
    <w:p w14:paraId="12A51122" w14:textId="618F0065" w:rsidR="008E00F6" w:rsidRDefault="008E00F6" w:rsidP="00D13CC2">
      <w:pPr>
        <w:pStyle w:val="SOLNLLL"/>
        <w:tabs>
          <w:tab w:val="left" w:pos="2520"/>
        </w:tabs>
      </w:pPr>
    </w:p>
    <w:p w14:paraId="460F01A0" w14:textId="48BE3649" w:rsidR="008E00F6" w:rsidRDefault="008E00F6" w:rsidP="00D13CC2">
      <w:pPr>
        <w:pStyle w:val="SOLNLLL"/>
        <w:tabs>
          <w:tab w:val="left" w:pos="2520"/>
        </w:tabs>
      </w:pPr>
    </w:p>
    <w:p w14:paraId="44355C38" w14:textId="4E1FB80B" w:rsidR="008E00F6" w:rsidRDefault="008E00F6" w:rsidP="00D13CC2">
      <w:pPr>
        <w:pStyle w:val="SOLNLLL"/>
        <w:tabs>
          <w:tab w:val="left" w:pos="2520"/>
        </w:tabs>
      </w:pPr>
    </w:p>
    <w:p w14:paraId="7679C8C1" w14:textId="56460C9D" w:rsidR="008E00F6" w:rsidRPr="008E00F6" w:rsidRDefault="007F37C7" w:rsidP="008E00F6">
      <w:pPr>
        <w:pStyle w:val="pt"/>
        <w:rPr>
          <w:b/>
        </w:rPr>
      </w:pPr>
      <w:r>
        <w:rPr>
          <w:b/>
        </w:rPr>
        <w:lastRenderedPageBreak/>
        <w:t xml:space="preserve">Case </w:t>
      </w:r>
      <w:r w:rsidR="008E00F6" w:rsidRPr="008E00F6">
        <w:rPr>
          <w:b/>
        </w:rPr>
        <w:t>Solutions</w:t>
      </w:r>
    </w:p>
    <w:p w14:paraId="391787CE" w14:textId="77777777" w:rsidR="008E00F6" w:rsidRDefault="008E00F6" w:rsidP="008E00F6">
      <w:pPr>
        <w:pStyle w:val="cn0"/>
      </w:pPr>
      <w:r>
        <w:t>Chapter 2</w:t>
      </w:r>
    </w:p>
    <w:p w14:paraId="56C1AEB2" w14:textId="77777777" w:rsidR="008E00F6" w:rsidRDefault="008E00F6" w:rsidP="008E00F6">
      <w:pPr>
        <w:pStyle w:val="ct0"/>
      </w:pPr>
      <w:r>
        <w:t>Descriptive Statistics: Tabular and Graphical Presentations</w:t>
      </w:r>
    </w:p>
    <w:p w14:paraId="5F57B9BB" w14:textId="77777777" w:rsidR="008E00F6" w:rsidRDefault="008E00F6" w:rsidP="008E00F6">
      <w:pPr>
        <w:pStyle w:val="cph"/>
      </w:pPr>
      <w:r>
        <w:t>Case Problem 1 Pelican Stores</w:t>
      </w:r>
    </w:p>
    <w:p w14:paraId="437D1752" w14:textId="77777777" w:rsidR="008E00F6" w:rsidRDefault="008E00F6" w:rsidP="008E00F6">
      <w:pPr>
        <w:pStyle w:val="cpnl"/>
        <w:tabs>
          <w:tab w:val="left" w:pos="1260"/>
        </w:tabs>
      </w:pPr>
      <w:r>
        <w:t>1.</w:t>
      </w:r>
      <w:r>
        <w:tab/>
        <w:t xml:space="preserve">There were 70 promotional customers and 30 regular customers. Because there are 100 observations in the sample, the frequency and percent frequency distribution are the same. Percent frequency distributions for many of the variables are given.  </w:t>
      </w:r>
    </w:p>
    <w:tbl>
      <w:tblPr>
        <w:tblW w:w="0" w:type="auto"/>
        <w:tblInd w:w="-5" w:type="dxa"/>
        <w:tblLayout w:type="fixed"/>
        <w:tblLook w:val="04A0" w:firstRow="1" w:lastRow="0" w:firstColumn="1" w:lastColumn="0" w:noHBand="0" w:noVBand="1"/>
      </w:tblPr>
      <w:tblGrid>
        <w:gridCol w:w="2430"/>
        <w:gridCol w:w="2160"/>
      </w:tblGrid>
      <w:tr w:rsidR="008E00F6" w14:paraId="372DFA5D" w14:textId="77777777" w:rsidTr="008E00F6">
        <w:tc>
          <w:tcPr>
            <w:tcW w:w="2430" w:type="dxa"/>
            <w:hideMark/>
          </w:tcPr>
          <w:p w14:paraId="30F47D35" w14:textId="77777777" w:rsidR="008E00F6" w:rsidRDefault="008E00F6">
            <w:pPr>
              <w:pStyle w:val="tch10"/>
              <w:rPr>
                <w:sz w:val="20"/>
                <w:szCs w:val="20"/>
              </w:rPr>
            </w:pPr>
            <w:r>
              <w:rPr>
                <w:sz w:val="20"/>
                <w:szCs w:val="20"/>
              </w:rPr>
              <w:t>No. of Items</w:t>
            </w:r>
          </w:p>
        </w:tc>
        <w:tc>
          <w:tcPr>
            <w:tcW w:w="2160" w:type="dxa"/>
            <w:hideMark/>
          </w:tcPr>
          <w:p w14:paraId="2E741A9E" w14:textId="77777777" w:rsidR="008E00F6" w:rsidRDefault="008E00F6">
            <w:pPr>
              <w:pStyle w:val="tch10"/>
              <w:rPr>
                <w:sz w:val="20"/>
                <w:szCs w:val="20"/>
              </w:rPr>
            </w:pPr>
            <w:r>
              <w:rPr>
                <w:sz w:val="20"/>
                <w:szCs w:val="20"/>
              </w:rPr>
              <w:t>Percent Frequency</w:t>
            </w:r>
          </w:p>
        </w:tc>
      </w:tr>
      <w:tr w:rsidR="008E00F6" w14:paraId="4F8A74D5" w14:textId="77777777" w:rsidTr="008E00F6">
        <w:tc>
          <w:tcPr>
            <w:tcW w:w="2430" w:type="dxa"/>
            <w:hideMark/>
          </w:tcPr>
          <w:p w14:paraId="79EA88E4" w14:textId="77777777" w:rsidR="008E00F6" w:rsidRDefault="008E00F6">
            <w:pPr>
              <w:pStyle w:val="tb0"/>
              <w:rPr>
                <w:sz w:val="20"/>
                <w:szCs w:val="20"/>
              </w:rPr>
            </w:pPr>
            <w:r>
              <w:rPr>
                <w:sz w:val="20"/>
                <w:szCs w:val="20"/>
              </w:rPr>
              <w:t>1</w:t>
            </w:r>
          </w:p>
        </w:tc>
        <w:tc>
          <w:tcPr>
            <w:tcW w:w="2160" w:type="dxa"/>
            <w:hideMark/>
          </w:tcPr>
          <w:p w14:paraId="35927B21" w14:textId="77777777" w:rsidR="008E00F6" w:rsidRDefault="008E00F6">
            <w:pPr>
              <w:pStyle w:val="tb0"/>
              <w:rPr>
                <w:sz w:val="20"/>
                <w:szCs w:val="20"/>
              </w:rPr>
            </w:pPr>
            <w:r>
              <w:rPr>
                <w:sz w:val="20"/>
                <w:szCs w:val="20"/>
              </w:rPr>
              <w:t>29</w:t>
            </w:r>
          </w:p>
        </w:tc>
      </w:tr>
      <w:tr w:rsidR="008E00F6" w14:paraId="38BA3185" w14:textId="77777777" w:rsidTr="008E00F6">
        <w:tc>
          <w:tcPr>
            <w:tcW w:w="2430" w:type="dxa"/>
            <w:hideMark/>
          </w:tcPr>
          <w:p w14:paraId="0DB0F309" w14:textId="77777777" w:rsidR="008E00F6" w:rsidRDefault="008E00F6">
            <w:pPr>
              <w:pStyle w:val="tb0"/>
              <w:rPr>
                <w:sz w:val="20"/>
                <w:szCs w:val="20"/>
              </w:rPr>
            </w:pPr>
            <w:r>
              <w:rPr>
                <w:sz w:val="20"/>
                <w:szCs w:val="20"/>
              </w:rPr>
              <w:t>2</w:t>
            </w:r>
          </w:p>
        </w:tc>
        <w:tc>
          <w:tcPr>
            <w:tcW w:w="2160" w:type="dxa"/>
            <w:hideMark/>
          </w:tcPr>
          <w:p w14:paraId="58686A13" w14:textId="77777777" w:rsidR="008E00F6" w:rsidRDefault="008E00F6">
            <w:pPr>
              <w:pStyle w:val="tb0"/>
              <w:rPr>
                <w:sz w:val="20"/>
                <w:szCs w:val="20"/>
              </w:rPr>
            </w:pPr>
            <w:r>
              <w:rPr>
                <w:sz w:val="20"/>
                <w:szCs w:val="20"/>
              </w:rPr>
              <w:t>27</w:t>
            </w:r>
          </w:p>
        </w:tc>
      </w:tr>
      <w:tr w:rsidR="008E00F6" w14:paraId="3DCD3A98" w14:textId="77777777" w:rsidTr="008E00F6">
        <w:tc>
          <w:tcPr>
            <w:tcW w:w="2430" w:type="dxa"/>
            <w:hideMark/>
          </w:tcPr>
          <w:p w14:paraId="5A0A9441" w14:textId="77777777" w:rsidR="008E00F6" w:rsidRDefault="008E00F6">
            <w:pPr>
              <w:pStyle w:val="tb0"/>
              <w:rPr>
                <w:sz w:val="20"/>
                <w:szCs w:val="20"/>
              </w:rPr>
            </w:pPr>
            <w:r>
              <w:rPr>
                <w:sz w:val="20"/>
                <w:szCs w:val="20"/>
              </w:rPr>
              <w:t>3</w:t>
            </w:r>
          </w:p>
        </w:tc>
        <w:tc>
          <w:tcPr>
            <w:tcW w:w="2160" w:type="dxa"/>
            <w:hideMark/>
          </w:tcPr>
          <w:p w14:paraId="62E672C1" w14:textId="77777777" w:rsidR="008E00F6" w:rsidRDefault="008E00F6">
            <w:pPr>
              <w:pStyle w:val="tb0"/>
              <w:rPr>
                <w:sz w:val="20"/>
                <w:szCs w:val="20"/>
              </w:rPr>
            </w:pPr>
            <w:r>
              <w:rPr>
                <w:sz w:val="20"/>
                <w:szCs w:val="20"/>
              </w:rPr>
              <w:t>10</w:t>
            </w:r>
          </w:p>
        </w:tc>
      </w:tr>
      <w:tr w:rsidR="008E00F6" w14:paraId="23164829" w14:textId="77777777" w:rsidTr="008E00F6">
        <w:tc>
          <w:tcPr>
            <w:tcW w:w="2430" w:type="dxa"/>
            <w:hideMark/>
          </w:tcPr>
          <w:p w14:paraId="054DA2F4" w14:textId="77777777" w:rsidR="008E00F6" w:rsidRDefault="008E00F6">
            <w:pPr>
              <w:pStyle w:val="tb0"/>
              <w:rPr>
                <w:sz w:val="20"/>
                <w:szCs w:val="20"/>
              </w:rPr>
            </w:pPr>
            <w:r>
              <w:rPr>
                <w:sz w:val="20"/>
                <w:szCs w:val="20"/>
              </w:rPr>
              <w:t>4</w:t>
            </w:r>
          </w:p>
        </w:tc>
        <w:tc>
          <w:tcPr>
            <w:tcW w:w="2160" w:type="dxa"/>
            <w:hideMark/>
          </w:tcPr>
          <w:p w14:paraId="0E7113EE" w14:textId="77777777" w:rsidR="008E00F6" w:rsidRDefault="008E00F6">
            <w:pPr>
              <w:pStyle w:val="tb0"/>
              <w:rPr>
                <w:sz w:val="20"/>
                <w:szCs w:val="20"/>
              </w:rPr>
            </w:pPr>
            <w:r>
              <w:rPr>
                <w:sz w:val="20"/>
                <w:szCs w:val="20"/>
              </w:rPr>
              <w:t>10</w:t>
            </w:r>
          </w:p>
        </w:tc>
      </w:tr>
      <w:tr w:rsidR="008E00F6" w14:paraId="0B198D03" w14:textId="77777777" w:rsidTr="008E00F6">
        <w:tc>
          <w:tcPr>
            <w:tcW w:w="2430" w:type="dxa"/>
            <w:hideMark/>
          </w:tcPr>
          <w:p w14:paraId="28DB174D" w14:textId="77777777" w:rsidR="008E00F6" w:rsidRDefault="008E00F6">
            <w:pPr>
              <w:pStyle w:val="tb0"/>
              <w:rPr>
                <w:sz w:val="20"/>
                <w:szCs w:val="20"/>
              </w:rPr>
            </w:pPr>
            <w:r>
              <w:rPr>
                <w:sz w:val="20"/>
                <w:szCs w:val="20"/>
              </w:rPr>
              <w:t>5</w:t>
            </w:r>
          </w:p>
        </w:tc>
        <w:tc>
          <w:tcPr>
            <w:tcW w:w="2160" w:type="dxa"/>
            <w:hideMark/>
          </w:tcPr>
          <w:p w14:paraId="7819A69B" w14:textId="77777777" w:rsidR="008E00F6" w:rsidRDefault="008E00F6">
            <w:pPr>
              <w:pStyle w:val="tb0"/>
              <w:rPr>
                <w:sz w:val="20"/>
                <w:szCs w:val="20"/>
              </w:rPr>
            </w:pPr>
            <w:r>
              <w:rPr>
                <w:sz w:val="20"/>
                <w:szCs w:val="20"/>
              </w:rPr>
              <w:t>9</w:t>
            </w:r>
          </w:p>
        </w:tc>
      </w:tr>
      <w:tr w:rsidR="008E00F6" w14:paraId="5C75745D" w14:textId="77777777" w:rsidTr="008E00F6">
        <w:tc>
          <w:tcPr>
            <w:tcW w:w="2430" w:type="dxa"/>
            <w:hideMark/>
          </w:tcPr>
          <w:p w14:paraId="6E435393" w14:textId="77777777" w:rsidR="008E00F6" w:rsidRDefault="008E00F6">
            <w:pPr>
              <w:pStyle w:val="tb0"/>
              <w:rPr>
                <w:sz w:val="20"/>
                <w:szCs w:val="20"/>
              </w:rPr>
            </w:pPr>
            <w:r>
              <w:rPr>
                <w:sz w:val="20"/>
                <w:szCs w:val="20"/>
              </w:rPr>
              <w:t>6</w:t>
            </w:r>
          </w:p>
        </w:tc>
        <w:tc>
          <w:tcPr>
            <w:tcW w:w="2160" w:type="dxa"/>
            <w:hideMark/>
          </w:tcPr>
          <w:p w14:paraId="27EA240B" w14:textId="77777777" w:rsidR="008E00F6" w:rsidRDefault="008E00F6">
            <w:pPr>
              <w:pStyle w:val="tb0"/>
              <w:rPr>
                <w:sz w:val="20"/>
                <w:szCs w:val="20"/>
              </w:rPr>
            </w:pPr>
            <w:r>
              <w:rPr>
                <w:sz w:val="20"/>
                <w:szCs w:val="20"/>
              </w:rPr>
              <w:t>7</w:t>
            </w:r>
          </w:p>
        </w:tc>
      </w:tr>
      <w:tr w:rsidR="008E00F6" w14:paraId="7826B99D" w14:textId="77777777" w:rsidTr="008E00F6">
        <w:tc>
          <w:tcPr>
            <w:tcW w:w="2430" w:type="dxa"/>
            <w:hideMark/>
          </w:tcPr>
          <w:p w14:paraId="20FE00BC" w14:textId="77777777" w:rsidR="008E00F6" w:rsidRDefault="008E00F6">
            <w:pPr>
              <w:pStyle w:val="tb0"/>
              <w:rPr>
                <w:sz w:val="20"/>
                <w:szCs w:val="20"/>
              </w:rPr>
            </w:pPr>
            <w:r>
              <w:rPr>
                <w:sz w:val="20"/>
                <w:szCs w:val="20"/>
              </w:rPr>
              <w:t>7 or more</w:t>
            </w:r>
          </w:p>
        </w:tc>
        <w:tc>
          <w:tcPr>
            <w:tcW w:w="2160" w:type="dxa"/>
            <w:hideMark/>
          </w:tcPr>
          <w:p w14:paraId="4B6EE3D2" w14:textId="77777777" w:rsidR="008E00F6" w:rsidRDefault="008E00F6">
            <w:pPr>
              <w:pStyle w:val="tb0"/>
              <w:rPr>
                <w:sz w:val="20"/>
                <w:szCs w:val="20"/>
                <w:u w:val="single"/>
              </w:rPr>
            </w:pPr>
            <w:r>
              <w:rPr>
                <w:sz w:val="20"/>
                <w:szCs w:val="20"/>
                <w:u w:val="single"/>
              </w:rPr>
              <w:t>8</w:t>
            </w:r>
          </w:p>
        </w:tc>
      </w:tr>
      <w:tr w:rsidR="008E00F6" w14:paraId="2391F725" w14:textId="77777777" w:rsidTr="008E00F6">
        <w:tc>
          <w:tcPr>
            <w:tcW w:w="2430" w:type="dxa"/>
            <w:hideMark/>
          </w:tcPr>
          <w:p w14:paraId="00ABC36F" w14:textId="77777777" w:rsidR="008E00F6" w:rsidRDefault="008E00F6">
            <w:pPr>
              <w:pStyle w:val="tb0"/>
              <w:rPr>
                <w:sz w:val="20"/>
                <w:szCs w:val="20"/>
              </w:rPr>
            </w:pPr>
            <w:r>
              <w:rPr>
                <w:sz w:val="20"/>
                <w:szCs w:val="20"/>
              </w:rPr>
              <w:t>Total:</w:t>
            </w:r>
          </w:p>
        </w:tc>
        <w:tc>
          <w:tcPr>
            <w:tcW w:w="2160" w:type="dxa"/>
            <w:hideMark/>
          </w:tcPr>
          <w:p w14:paraId="5875357E" w14:textId="77777777" w:rsidR="008E00F6" w:rsidRDefault="008E00F6">
            <w:pPr>
              <w:pStyle w:val="tb0"/>
              <w:rPr>
                <w:sz w:val="20"/>
                <w:szCs w:val="20"/>
              </w:rPr>
            </w:pPr>
            <w:r>
              <w:rPr>
                <w:sz w:val="20"/>
                <w:szCs w:val="20"/>
              </w:rPr>
              <w:t>100</w:t>
            </w:r>
          </w:p>
        </w:tc>
      </w:tr>
    </w:tbl>
    <w:p w14:paraId="31C3199D" w14:textId="77777777" w:rsidR="008E00F6" w:rsidRDefault="008E00F6" w:rsidP="008E00F6">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sz w:val="12"/>
        </w:rPr>
      </w:pPr>
    </w:p>
    <w:tbl>
      <w:tblPr>
        <w:tblW w:w="0" w:type="auto"/>
        <w:tblInd w:w="85" w:type="dxa"/>
        <w:tblLayout w:type="fixed"/>
        <w:tblLook w:val="04A0" w:firstRow="1" w:lastRow="0" w:firstColumn="1" w:lastColumn="0" w:noHBand="0" w:noVBand="1"/>
      </w:tblPr>
      <w:tblGrid>
        <w:gridCol w:w="2160"/>
        <w:gridCol w:w="2160"/>
      </w:tblGrid>
      <w:tr w:rsidR="008E00F6" w14:paraId="16053AF7" w14:textId="77777777" w:rsidTr="008E00F6">
        <w:tc>
          <w:tcPr>
            <w:tcW w:w="2160" w:type="dxa"/>
            <w:hideMark/>
          </w:tcPr>
          <w:p w14:paraId="24BA6757" w14:textId="77777777" w:rsidR="008E00F6" w:rsidRDefault="008E00F6">
            <w:pPr>
              <w:pStyle w:val="tch10"/>
              <w:rPr>
                <w:sz w:val="20"/>
                <w:szCs w:val="20"/>
              </w:rPr>
            </w:pPr>
            <w:r>
              <w:rPr>
                <w:sz w:val="20"/>
                <w:szCs w:val="20"/>
              </w:rPr>
              <w:t>Net Sales</w:t>
            </w:r>
          </w:p>
        </w:tc>
        <w:tc>
          <w:tcPr>
            <w:tcW w:w="2160" w:type="dxa"/>
            <w:hideMark/>
          </w:tcPr>
          <w:p w14:paraId="1E1B3D23" w14:textId="77777777" w:rsidR="008E00F6" w:rsidRDefault="008E00F6">
            <w:pPr>
              <w:pStyle w:val="tch10"/>
              <w:rPr>
                <w:sz w:val="20"/>
                <w:szCs w:val="20"/>
              </w:rPr>
            </w:pPr>
            <w:r>
              <w:rPr>
                <w:sz w:val="20"/>
                <w:szCs w:val="20"/>
              </w:rPr>
              <w:t>Percent Frequency</w:t>
            </w:r>
          </w:p>
        </w:tc>
      </w:tr>
      <w:tr w:rsidR="008E00F6" w14:paraId="6D4CE187" w14:textId="77777777" w:rsidTr="008E00F6">
        <w:tc>
          <w:tcPr>
            <w:tcW w:w="2160" w:type="dxa"/>
            <w:hideMark/>
          </w:tcPr>
          <w:p w14:paraId="61B3C1A3" w14:textId="77777777" w:rsidR="008E00F6" w:rsidRDefault="008E00F6">
            <w:pPr>
              <w:pStyle w:val="tb0"/>
              <w:rPr>
                <w:sz w:val="20"/>
                <w:szCs w:val="20"/>
              </w:rPr>
            </w:pPr>
            <w:r>
              <w:rPr>
                <w:sz w:val="20"/>
                <w:szCs w:val="20"/>
              </w:rPr>
              <w:t>0.00–24.99</w:t>
            </w:r>
          </w:p>
        </w:tc>
        <w:tc>
          <w:tcPr>
            <w:tcW w:w="2160" w:type="dxa"/>
            <w:hideMark/>
          </w:tcPr>
          <w:p w14:paraId="481874FD" w14:textId="77777777" w:rsidR="008E00F6" w:rsidRDefault="008E00F6">
            <w:pPr>
              <w:pStyle w:val="tb0"/>
              <w:rPr>
                <w:sz w:val="20"/>
                <w:szCs w:val="20"/>
              </w:rPr>
            </w:pPr>
            <w:r>
              <w:rPr>
                <w:sz w:val="20"/>
                <w:szCs w:val="20"/>
              </w:rPr>
              <w:t>9</w:t>
            </w:r>
          </w:p>
        </w:tc>
      </w:tr>
      <w:tr w:rsidR="008E00F6" w14:paraId="7F40A163" w14:textId="77777777" w:rsidTr="008E00F6">
        <w:tc>
          <w:tcPr>
            <w:tcW w:w="2160" w:type="dxa"/>
            <w:hideMark/>
          </w:tcPr>
          <w:p w14:paraId="3974ED28" w14:textId="77777777" w:rsidR="008E00F6" w:rsidRDefault="008E00F6">
            <w:pPr>
              <w:pStyle w:val="tb0"/>
              <w:rPr>
                <w:sz w:val="20"/>
                <w:szCs w:val="20"/>
              </w:rPr>
            </w:pPr>
            <w:r>
              <w:rPr>
                <w:sz w:val="20"/>
                <w:szCs w:val="20"/>
              </w:rPr>
              <w:t>25.00–49.99</w:t>
            </w:r>
          </w:p>
        </w:tc>
        <w:tc>
          <w:tcPr>
            <w:tcW w:w="2160" w:type="dxa"/>
            <w:hideMark/>
          </w:tcPr>
          <w:p w14:paraId="55BAEDC6" w14:textId="77777777" w:rsidR="008E00F6" w:rsidRDefault="008E00F6">
            <w:pPr>
              <w:pStyle w:val="tb0"/>
              <w:rPr>
                <w:sz w:val="20"/>
                <w:szCs w:val="20"/>
              </w:rPr>
            </w:pPr>
            <w:r>
              <w:rPr>
                <w:sz w:val="20"/>
                <w:szCs w:val="20"/>
              </w:rPr>
              <w:t>30</w:t>
            </w:r>
          </w:p>
        </w:tc>
      </w:tr>
      <w:tr w:rsidR="008E00F6" w14:paraId="5A4B147D" w14:textId="77777777" w:rsidTr="008E00F6">
        <w:tc>
          <w:tcPr>
            <w:tcW w:w="2160" w:type="dxa"/>
            <w:hideMark/>
          </w:tcPr>
          <w:p w14:paraId="6D7C58B6" w14:textId="77777777" w:rsidR="008E00F6" w:rsidRDefault="008E00F6">
            <w:pPr>
              <w:pStyle w:val="tb0"/>
              <w:rPr>
                <w:sz w:val="20"/>
                <w:szCs w:val="20"/>
              </w:rPr>
            </w:pPr>
            <w:r>
              <w:rPr>
                <w:sz w:val="20"/>
                <w:szCs w:val="20"/>
              </w:rPr>
              <w:t>50.00–74.99</w:t>
            </w:r>
          </w:p>
        </w:tc>
        <w:tc>
          <w:tcPr>
            <w:tcW w:w="2160" w:type="dxa"/>
            <w:hideMark/>
          </w:tcPr>
          <w:p w14:paraId="566420CC" w14:textId="77777777" w:rsidR="008E00F6" w:rsidRDefault="008E00F6">
            <w:pPr>
              <w:pStyle w:val="tb0"/>
              <w:rPr>
                <w:sz w:val="20"/>
                <w:szCs w:val="20"/>
              </w:rPr>
            </w:pPr>
            <w:r>
              <w:rPr>
                <w:sz w:val="20"/>
                <w:szCs w:val="20"/>
              </w:rPr>
              <w:t>25</w:t>
            </w:r>
          </w:p>
        </w:tc>
      </w:tr>
      <w:tr w:rsidR="008E00F6" w14:paraId="703F0676" w14:textId="77777777" w:rsidTr="008E00F6">
        <w:tc>
          <w:tcPr>
            <w:tcW w:w="2160" w:type="dxa"/>
            <w:hideMark/>
          </w:tcPr>
          <w:p w14:paraId="0D5DEC36" w14:textId="77777777" w:rsidR="008E00F6" w:rsidRDefault="008E00F6">
            <w:pPr>
              <w:pStyle w:val="tb0"/>
              <w:rPr>
                <w:sz w:val="20"/>
                <w:szCs w:val="20"/>
              </w:rPr>
            </w:pPr>
            <w:r>
              <w:rPr>
                <w:sz w:val="20"/>
                <w:szCs w:val="20"/>
              </w:rPr>
              <w:t>75.00–99.99</w:t>
            </w:r>
          </w:p>
        </w:tc>
        <w:tc>
          <w:tcPr>
            <w:tcW w:w="2160" w:type="dxa"/>
            <w:hideMark/>
          </w:tcPr>
          <w:p w14:paraId="673B7D33" w14:textId="77777777" w:rsidR="008E00F6" w:rsidRDefault="008E00F6">
            <w:pPr>
              <w:pStyle w:val="tb0"/>
              <w:rPr>
                <w:sz w:val="20"/>
                <w:szCs w:val="20"/>
              </w:rPr>
            </w:pPr>
            <w:r>
              <w:rPr>
                <w:sz w:val="20"/>
                <w:szCs w:val="20"/>
              </w:rPr>
              <w:t>10</w:t>
            </w:r>
          </w:p>
        </w:tc>
      </w:tr>
      <w:tr w:rsidR="008E00F6" w14:paraId="1F5C1475" w14:textId="77777777" w:rsidTr="008E00F6">
        <w:tc>
          <w:tcPr>
            <w:tcW w:w="2160" w:type="dxa"/>
            <w:hideMark/>
          </w:tcPr>
          <w:p w14:paraId="3CE7BD27" w14:textId="77777777" w:rsidR="008E00F6" w:rsidRDefault="008E00F6">
            <w:pPr>
              <w:pStyle w:val="tb0"/>
              <w:rPr>
                <w:sz w:val="20"/>
                <w:szCs w:val="20"/>
              </w:rPr>
            </w:pPr>
            <w:r>
              <w:rPr>
                <w:sz w:val="20"/>
                <w:szCs w:val="20"/>
              </w:rPr>
              <w:t>100.00–124.99</w:t>
            </w:r>
          </w:p>
        </w:tc>
        <w:tc>
          <w:tcPr>
            <w:tcW w:w="2160" w:type="dxa"/>
            <w:hideMark/>
          </w:tcPr>
          <w:p w14:paraId="21504461" w14:textId="77777777" w:rsidR="008E00F6" w:rsidRDefault="008E00F6">
            <w:pPr>
              <w:pStyle w:val="tb0"/>
              <w:rPr>
                <w:sz w:val="20"/>
                <w:szCs w:val="20"/>
              </w:rPr>
            </w:pPr>
            <w:r>
              <w:rPr>
                <w:sz w:val="20"/>
                <w:szCs w:val="20"/>
              </w:rPr>
              <w:t>12</w:t>
            </w:r>
          </w:p>
        </w:tc>
      </w:tr>
      <w:tr w:rsidR="008E00F6" w14:paraId="670E57E4" w14:textId="77777777" w:rsidTr="008E00F6">
        <w:tc>
          <w:tcPr>
            <w:tcW w:w="2160" w:type="dxa"/>
            <w:hideMark/>
          </w:tcPr>
          <w:p w14:paraId="2A899077" w14:textId="77777777" w:rsidR="008E00F6" w:rsidRDefault="008E00F6">
            <w:pPr>
              <w:pStyle w:val="tb0"/>
              <w:rPr>
                <w:sz w:val="20"/>
                <w:szCs w:val="20"/>
              </w:rPr>
            </w:pPr>
            <w:r>
              <w:rPr>
                <w:sz w:val="20"/>
                <w:szCs w:val="20"/>
              </w:rPr>
              <w:t>125.00–149.99</w:t>
            </w:r>
          </w:p>
        </w:tc>
        <w:tc>
          <w:tcPr>
            <w:tcW w:w="2160" w:type="dxa"/>
            <w:hideMark/>
          </w:tcPr>
          <w:p w14:paraId="7A77F567" w14:textId="77777777" w:rsidR="008E00F6" w:rsidRDefault="008E00F6">
            <w:pPr>
              <w:pStyle w:val="tb0"/>
              <w:rPr>
                <w:sz w:val="20"/>
                <w:szCs w:val="20"/>
              </w:rPr>
            </w:pPr>
            <w:r>
              <w:rPr>
                <w:sz w:val="20"/>
                <w:szCs w:val="20"/>
              </w:rPr>
              <w:t>4</w:t>
            </w:r>
          </w:p>
        </w:tc>
      </w:tr>
      <w:tr w:rsidR="008E00F6" w14:paraId="1665ADB0" w14:textId="77777777" w:rsidTr="008E00F6">
        <w:tc>
          <w:tcPr>
            <w:tcW w:w="2160" w:type="dxa"/>
            <w:hideMark/>
          </w:tcPr>
          <w:p w14:paraId="2C4EC030" w14:textId="77777777" w:rsidR="008E00F6" w:rsidRDefault="008E00F6">
            <w:pPr>
              <w:pStyle w:val="tb0"/>
              <w:rPr>
                <w:sz w:val="20"/>
                <w:szCs w:val="20"/>
              </w:rPr>
            </w:pPr>
            <w:r>
              <w:rPr>
                <w:sz w:val="20"/>
                <w:szCs w:val="20"/>
              </w:rPr>
              <w:t>150.00–174.99</w:t>
            </w:r>
          </w:p>
        </w:tc>
        <w:tc>
          <w:tcPr>
            <w:tcW w:w="2160" w:type="dxa"/>
            <w:hideMark/>
          </w:tcPr>
          <w:p w14:paraId="642FBCAA" w14:textId="77777777" w:rsidR="008E00F6" w:rsidRDefault="008E00F6">
            <w:pPr>
              <w:pStyle w:val="tb0"/>
              <w:rPr>
                <w:sz w:val="20"/>
                <w:szCs w:val="20"/>
              </w:rPr>
            </w:pPr>
            <w:r>
              <w:rPr>
                <w:sz w:val="20"/>
                <w:szCs w:val="20"/>
              </w:rPr>
              <w:t>3</w:t>
            </w:r>
          </w:p>
        </w:tc>
      </w:tr>
      <w:tr w:rsidR="008E00F6" w14:paraId="4DFEC7B5" w14:textId="77777777" w:rsidTr="008E00F6">
        <w:tc>
          <w:tcPr>
            <w:tcW w:w="2160" w:type="dxa"/>
            <w:hideMark/>
          </w:tcPr>
          <w:p w14:paraId="55C4E9F1" w14:textId="77777777" w:rsidR="008E00F6" w:rsidRDefault="008E00F6">
            <w:pPr>
              <w:pStyle w:val="tb0"/>
              <w:rPr>
                <w:sz w:val="20"/>
                <w:szCs w:val="20"/>
              </w:rPr>
            </w:pPr>
            <w:r>
              <w:rPr>
                <w:sz w:val="20"/>
                <w:szCs w:val="20"/>
              </w:rPr>
              <w:t>175.00–199.99</w:t>
            </w:r>
          </w:p>
        </w:tc>
        <w:tc>
          <w:tcPr>
            <w:tcW w:w="2160" w:type="dxa"/>
            <w:hideMark/>
          </w:tcPr>
          <w:p w14:paraId="7E4F9472" w14:textId="77777777" w:rsidR="008E00F6" w:rsidRDefault="008E00F6">
            <w:pPr>
              <w:pStyle w:val="tb0"/>
              <w:rPr>
                <w:sz w:val="20"/>
                <w:szCs w:val="20"/>
              </w:rPr>
            </w:pPr>
            <w:r>
              <w:rPr>
                <w:sz w:val="20"/>
                <w:szCs w:val="20"/>
              </w:rPr>
              <w:t>3</w:t>
            </w:r>
          </w:p>
        </w:tc>
      </w:tr>
      <w:tr w:rsidR="008E00F6" w14:paraId="27260B3A" w14:textId="77777777" w:rsidTr="008E00F6">
        <w:tc>
          <w:tcPr>
            <w:tcW w:w="2160" w:type="dxa"/>
            <w:hideMark/>
          </w:tcPr>
          <w:p w14:paraId="424052FB" w14:textId="77777777" w:rsidR="008E00F6" w:rsidRDefault="008E00F6">
            <w:pPr>
              <w:pStyle w:val="tb0"/>
              <w:rPr>
                <w:sz w:val="20"/>
                <w:szCs w:val="20"/>
              </w:rPr>
            </w:pPr>
            <w:r>
              <w:rPr>
                <w:sz w:val="20"/>
                <w:szCs w:val="20"/>
              </w:rPr>
              <w:t>200 or more</w:t>
            </w:r>
          </w:p>
        </w:tc>
        <w:tc>
          <w:tcPr>
            <w:tcW w:w="2160" w:type="dxa"/>
            <w:hideMark/>
          </w:tcPr>
          <w:p w14:paraId="38BC3410" w14:textId="77777777" w:rsidR="008E00F6" w:rsidRDefault="008E00F6">
            <w:pPr>
              <w:pStyle w:val="tb0"/>
              <w:rPr>
                <w:sz w:val="20"/>
                <w:szCs w:val="20"/>
                <w:u w:val="single"/>
              </w:rPr>
            </w:pPr>
            <w:r>
              <w:rPr>
                <w:sz w:val="20"/>
                <w:szCs w:val="20"/>
                <w:u w:val="single"/>
              </w:rPr>
              <w:t>4</w:t>
            </w:r>
          </w:p>
        </w:tc>
      </w:tr>
      <w:tr w:rsidR="008E00F6" w14:paraId="693D43D5" w14:textId="77777777" w:rsidTr="008E00F6">
        <w:tc>
          <w:tcPr>
            <w:tcW w:w="2160" w:type="dxa"/>
            <w:hideMark/>
          </w:tcPr>
          <w:p w14:paraId="7989797F" w14:textId="77777777" w:rsidR="008E00F6" w:rsidRDefault="008E00F6">
            <w:pPr>
              <w:pStyle w:val="tb0"/>
              <w:rPr>
                <w:sz w:val="20"/>
                <w:szCs w:val="20"/>
              </w:rPr>
            </w:pPr>
            <w:r>
              <w:rPr>
                <w:sz w:val="20"/>
                <w:szCs w:val="20"/>
              </w:rPr>
              <w:t>Total:</w:t>
            </w:r>
          </w:p>
        </w:tc>
        <w:tc>
          <w:tcPr>
            <w:tcW w:w="2160" w:type="dxa"/>
            <w:hideMark/>
          </w:tcPr>
          <w:p w14:paraId="2A06FDA4" w14:textId="77777777" w:rsidR="008E00F6" w:rsidRDefault="008E00F6">
            <w:pPr>
              <w:pStyle w:val="tb0"/>
              <w:rPr>
                <w:sz w:val="20"/>
                <w:szCs w:val="20"/>
              </w:rPr>
            </w:pPr>
            <w:r>
              <w:rPr>
                <w:sz w:val="20"/>
                <w:szCs w:val="20"/>
              </w:rPr>
              <w:t>100</w:t>
            </w:r>
          </w:p>
        </w:tc>
      </w:tr>
    </w:tbl>
    <w:p w14:paraId="6E60389D" w14:textId="77777777" w:rsidR="008E00F6" w:rsidRDefault="008E00F6" w:rsidP="008E00F6">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sz w:val="12"/>
        </w:rPr>
      </w:pPr>
    </w:p>
    <w:tbl>
      <w:tblPr>
        <w:tblW w:w="0" w:type="auto"/>
        <w:tblInd w:w="175" w:type="dxa"/>
        <w:tblLayout w:type="fixed"/>
        <w:tblLook w:val="04A0" w:firstRow="1" w:lastRow="0" w:firstColumn="1" w:lastColumn="0" w:noHBand="0" w:noVBand="1"/>
      </w:tblPr>
      <w:tblGrid>
        <w:gridCol w:w="3060"/>
        <w:gridCol w:w="2250"/>
      </w:tblGrid>
      <w:tr w:rsidR="008E00F6" w14:paraId="583F257D" w14:textId="77777777" w:rsidTr="008E00F6">
        <w:tc>
          <w:tcPr>
            <w:tcW w:w="3060" w:type="dxa"/>
            <w:hideMark/>
          </w:tcPr>
          <w:p w14:paraId="7C68D0FF" w14:textId="77777777" w:rsidR="008E00F6" w:rsidRDefault="008E00F6">
            <w:pPr>
              <w:pStyle w:val="tch10"/>
              <w:rPr>
                <w:sz w:val="20"/>
                <w:szCs w:val="20"/>
              </w:rPr>
            </w:pPr>
            <w:r>
              <w:rPr>
                <w:sz w:val="20"/>
                <w:szCs w:val="20"/>
              </w:rPr>
              <w:t>Method of Payment</w:t>
            </w:r>
          </w:p>
        </w:tc>
        <w:tc>
          <w:tcPr>
            <w:tcW w:w="2250" w:type="dxa"/>
            <w:hideMark/>
          </w:tcPr>
          <w:p w14:paraId="5C26D17A" w14:textId="77777777" w:rsidR="008E00F6" w:rsidRDefault="008E00F6">
            <w:pPr>
              <w:pStyle w:val="tch10"/>
              <w:rPr>
                <w:sz w:val="20"/>
                <w:szCs w:val="20"/>
              </w:rPr>
            </w:pPr>
            <w:r>
              <w:rPr>
                <w:sz w:val="20"/>
                <w:szCs w:val="20"/>
              </w:rPr>
              <w:t>Percent Frequency</w:t>
            </w:r>
          </w:p>
        </w:tc>
      </w:tr>
      <w:tr w:rsidR="008E00F6" w14:paraId="14E0EBD4" w14:textId="77777777" w:rsidTr="008E00F6">
        <w:tc>
          <w:tcPr>
            <w:tcW w:w="3060" w:type="dxa"/>
            <w:hideMark/>
          </w:tcPr>
          <w:p w14:paraId="098E0308" w14:textId="77777777" w:rsidR="008E00F6" w:rsidRDefault="008E00F6">
            <w:pPr>
              <w:pStyle w:val="tb0"/>
              <w:rPr>
                <w:sz w:val="20"/>
                <w:szCs w:val="20"/>
              </w:rPr>
            </w:pPr>
            <w:r>
              <w:rPr>
                <w:sz w:val="20"/>
                <w:szCs w:val="20"/>
              </w:rPr>
              <w:t>American Express</w:t>
            </w:r>
          </w:p>
        </w:tc>
        <w:tc>
          <w:tcPr>
            <w:tcW w:w="2250" w:type="dxa"/>
            <w:hideMark/>
          </w:tcPr>
          <w:p w14:paraId="2816FC7C" w14:textId="77777777" w:rsidR="008E00F6" w:rsidRDefault="008E00F6">
            <w:pPr>
              <w:pStyle w:val="tb0"/>
              <w:rPr>
                <w:sz w:val="20"/>
                <w:szCs w:val="20"/>
              </w:rPr>
            </w:pPr>
            <w:r>
              <w:rPr>
                <w:sz w:val="20"/>
                <w:szCs w:val="20"/>
              </w:rPr>
              <w:t>2</w:t>
            </w:r>
          </w:p>
        </w:tc>
      </w:tr>
      <w:tr w:rsidR="008E00F6" w14:paraId="58C18147" w14:textId="77777777" w:rsidTr="008E00F6">
        <w:tc>
          <w:tcPr>
            <w:tcW w:w="3060" w:type="dxa"/>
            <w:hideMark/>
          </w:tcPr>
          <w:p w14:paraId="13C3E222" w14:textId="77777777" w:rsidR="008E00F6" w:rsidRDefault="008E00F6">
            <w:pPr>
              <w:pStyle w:val="tb0"/>
              <w:rPr>
                <w:sz w:val="20"/>
                <w:szCs w:val="20"/>
              </w:rPr>
            </w:pPr>
            <w:r>
              <w:rPr>
                <w:sz w:val="20"/>
                <w:szCs w:val="20"/>
              </w:rPr>
              <w:t>Discover</w:t>
            </w:r>
          </w:p>
        </w:tc>
        <w:tc>
          <w:tcPr>
            <w:tcW w:w="2250" w:type="dxa"/>
            <w:hideMark/>
          </w:tcPr>
          <w:p w14:paraId="5CC6FC14" w14:textId="77777777" w:rsidR="008E00F6" w:rsidRDefault="008E00F6">
            <w:pPr>
              <w:pStyle w:val="tb0"/>
              <w:rPr>
                <w:sz w:val="20"/>
                <w:szCs w:val="20"/>
              </w:rPr>
            </w:pPr>
            <w:r>
              <w:rPr>
                <w:sz w:val="20"/>
                <w:szCs w:val="20"/>
              </w:rPr>
              <w:t>4</w:t>
            </w:r>
          </w:p>
        </w:tc>
      </w:tr>
      <w:tr w:rsidR="008E00F6" w14:paraId="1A48195F" w14:textId="77777777" w:rsidTr="008E00F6">
        <w:tc>
          <w:tcPr>
            <w:tcW w:w="3060" w:type="dxa"/>
            <w:hideMark/>
          </w:tcPr>
          <w:p w14:paraId="12895DDB" w14:textId="77777777" w:rsidR="008E00F6" w:rsidRDefault="008E00F6">
            <w:pPr>
              <w:pStyle w:val="tb0"/>
              <w:rPr>
                <w:sz w:val="20"/>
                <w:szCs w:val="20"/>
              </w:rPr>
            </w:pPr>
            <w:r>
              <w:rPr>
                <w:sz w:val="20"/>
                <w:szCs w:val="20"/>
              </w:rPr>
              <w:t>MasterCard</w:t>
            </w:r>
          </w:p>
        </w:tc>
        <w:tc>
          <w:tcPr>
            <w:tcW w:w="2250" w:type="dxa"/>
            <w:hideMark/>
          </w:tcPr>
          <w:p w14:paraId="3AE264F7" w14:textId="77777777" w:rsidR="008E00F6" w:rsidRDefault="008E00F6">
            <w:pPr>
              <w:pStyle w:val="tb0"/>
              <w:rPr>
                <w:sz w:val="20"/>
                <w:szCs w:val="20"/>
              </w:rPr>
            </w:pPr>
            <w:r>
              <w:rPr>
                <w:sz w:val="20"/>
                <w:szCs w:val="20"/>
              </w:rPr>
              <w:t>14</w:t>
            </w:r>
          </w:p>
        </w:tc>
      </w:tr>
      <w:tr w:rsidR="008E00F6" w14:paraId="4A5D11F5" w14:textId="77777777" w:rsidTr="008E00F6">
        <w:tc>
          <w:tcPr>
            <w:tcW w:w="3060" w:type="dxa"/>
            <w:hideMark/>
          </w:tcPr>
          <w:p w14:paraId="5B02097B" w14:textId="77777777" w:rsidR="008E00F6" w:rsidRDefault="008E00F6">
            <w:pPr>
              <w:pStyle w:val="tb0"/>
              <w:rPr>
                <w:sz w:val="20"/>
                <w:szCs w:val="20"/>
              </w:rPr>
            </w:pPr>
            <w:r>
              <w:rPr>
                <w:sz w:val="20"/>
                <w:szCs w:val="20"/>
              </w:rPr>
              <w:t>Proprietary Card</w:t>
            </w:r>
          </w:p>
        </w:tc>
        <w:tc>
          <w:tcPr>
            <w:tcW w:w="2250" w:type="dxa"/>
            <w:hideMark/>
          </w:tcPr>
          <w:p w14:paraId="7832A7D2" w14:textId="77777777" w:rsidR="008E00F6" w:rsidRDefault="008E00F6">
            <w:pPr>
              <w:pStyle w:val="tb0"/>
              <w:rPr>
                <w:sz w:val="20"/>
                <w:szCs w:val="20"/>
              </w:rPr>
            </w:pPr>
            <w:r>
              <w:rPr>
                <w:sz w:val="20"/>
                <w:szCs w:val="20"/>
              </w:rPr>
              <w:t>70</w:t>
            </w:r>
          </w:p>
        </w:tc>
      </w:tr>
      <w:tr w:rsidR="008E00F6" w14:paraId="21187782" w14:textId="77777777" w:rsidTr="008E00F6">
        <w:tc>
          <w:tcPr>
            <w:tcW w:w="3060" w:type="dxa"/>
            <w:hideMark/>
          </w:tcPr>
          <w:p w14:paraId="6F86C8C8" w14:textId="77777777" w:rsidR="008E00F6" w:rsidRDefault="008E00F6">
            <w:pPr>
              <w:pStyle w:val="tb0"/>
              <w:rPr>
                <w:sz w:val="20"/>
                <w:szCs w:val="20"/>
              </w:rPr>
            </w:pPr>
            <w:r>
              <w:rPr>
                <w:sz w:val="20"/>
                <w:szCs w:val="20"/>
              </w:rPr>
              <w:t>Visa</w:t>
            </w:r>
          </w:p>
        </w:tc>
        <w:tc>
          <w:tcPr>
            <w:tcW w:w="2250" w:type="dxa"/>
            <w:hideMark/>
          </w:tcPr>
          <w:p w14:paraId="20D18643" w14:textId="77777777" w:rsidR="008E00F6" w:rsidRDefault="008E00F6">
            <w:pPr>
              <w:pStyle w:val="tb0"/>
              <w:rPr>
                <w:sz w:val="20"/>
                <w:szCs w:val="20"/>
                <w:u w:val="single"/>
              </w:rPr>
            </w:pPr>
            <w:r>
              <w:rPr>
                <w:sz w:val="20"/>
                <w:szCs w:val="20"/>
                <w:u w:val="single"/>
              </w:rPr>
              <w:t>10</w:t>
            </w:r>
          </w:p>
        </w:tc>
      </w:tr>
      <w:tr w:rsidR="008E00F6" w14:paraId="3BA67E50" w14:textId="77777777" w:rsidTr="008E00F6">
        <w:tc>
          <w:tcPr>
            <w:tcW w:w="3060" w:type="dxa"/>
            <w:hideMark/>
          </w:tcPr>
          <w:p w14:paraId="42AD6E6C" w14:textId="77777777" w:rsidR="008E00F6" w:rsidRDefault="008E00F6">
            <w:pPr>
              <w:pStyle w:val="tb0"/>
              <w:rPr>
                <w:sz w:val="20"/>
                <w:szCs w:val="20"/>
              </w:rPr>
            </w:pPr>
            <w:r>
              <w:rPr>
                <w:sz w:val="20"/>
                <w:szCs w:val="20"/>
              </w:rPr>
              <w:t>Total:</w:t>
            </w:r>
          </w:p>
        </w:tc>
        <w:tc>
          <w:tcPr>
            <w:tcW w:w="2250" w:type="dxa"/>
            <w:hideMark/>
          </w:tcPr>
          <w:p w14:paraId="127207EB" w14:textId="77777777" w:rsidR="008E00F6" w:rsidRDefault="008E00F6">
            <w:pPr>
              <w:pStyle w:val="tb0"/>
              <w:rPr>
                <w:sz w:val="20"/>
                <w:szCs w:val="20"/>
              </w:rPr>
            </w:pPr>
            <w:r>
              <w:rPr>
                <w:sz w:val="20"/>
                <w:szCs w:val="20"/>
              </w:rPr>
              <w:t>100</w:t>
            </w:r>
          </w:p>
        </w:tc>
      </w:tr>
    </w:tbl>
    <w:p w14:paraId="7D48A8E3" w14:textId="77777777" w:rsidR="008E00F6" w:rsidRDefault="008E00F6" w:rsidP="008E00F6">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sz w:val="12"/>
        </w:rPr>
      </w:pPr>
    </w:p>
    <w:tbl>
      <w:tblPr>
        <w:tblW w:w="0" w:type="auto"/>
        <w:tblInd w:w="175" w:type="dxa"/>
        <w:tblLayout w:type="fixed"/>
        <w:tblLook w:val="04A0" w:firstRow="1" w:lastRow="0" w:firstColumn="1" w:lastColumn="0" w:noHBand="0" w:noVBand="1"/>
      </w:tblPr>
      <w:tblGrid>
        <w:gridCol w:w="1890"/>
        <w:gridCol w:w="2070"/>
      </w:tblGrid>
      <w:tr w:rsidR="008E00F6" w14:paraId="3949A44C" w14:textId="77777777" w:rsidTr="008E00F6">
        <w:tc>
          <w:tcPr>
            <w:tcW w:w="1890" w:type="dxa"/>
            <w:hideMark/>
          </w:tcPr>
          <w:p w14:paraId="678406E5" w14:textId="77777777" w:rsidR="008E00F6" w:rsidRDefault="008E00F6">
            <w:pPr>
              <w:pStyle w:val="tch10"/>
              <w:rPr>
                <w:sz w:val="20"/>
                <w:szCs w:val="20"/>
              </w:rPr>
            </w:pPr>
            <w:r>
              <w:rPr>
                <w:sz w:val="20"/>
                <w:szCs w:val="20"/>
              </w:rPr>
              <w:t>Gender</w:t>
            </w:r>
          </w:p>
        </w:tc>
        <w:tc>
          <w:tcPr>
            <w:tcW w:w="2070" w:type="dxa"/>
            <w:hideMark/>
          </w:tcPr>
          <w:p w14:paraId="4F0977E6" w14:textId="77777777" w:rsidR="008E00F6" w:rsidRDefault="008E00F6">
            <w:pPr>
              <w:pStyle w:val="tch10"/>
              <w:rPr>
                <w:sz w:val="20"/>
                <w:szCs w:val="20"/>
              </w:rPr>
            </w:pPr>
            <w:r>
              <w:rPr>
                <w:sz w:val="20"/>
                <w:szCs w:val="20"/>
              </w:rPr>
              <w:t>Percent Frequency</w:t>
            </w:r>
          </w:p>
        </w:tc>
      </w:tr>
      <w:tr w:rsidR="008E00F6" w14:paraId="79A2D241" w14:textId="77777777" w:rsidTr="008E00F6">
        <w:tc>
          <w:tcPr>
            <w:tcW w:w="1890" w:type="dxa"/>
            <w:hideMark/>
          </w:tcPr>
          <w:p w14:paraId="5930C71B" w14:textId="77777777" w:rsidR="008E00F6" w:rsidRDefault="008E00F6">
            <w:pPr>
              <w:pStyle w:val="tb0"/>
              <w:rPr>
                <w:sz w:val="20"/>
                <w:szCs w:val="20"/>
              </w:rPr>
            </w:pPr>
            <w:r>
              <w:rPr>
                <w:sz w:val="20"/>
                <w:szCs w:val="20"/>
              </w:rPr>
              <w:t>Female</w:t>
            </w:r>
          </w:p>
        </w:tc>
        <w:tc>
          <w:tcPr>
            <w:tcW w:w="2070" w:type="dxa"/>
            <w:hideMark/>
          </w:tcPr>
          <w:p w14:paraId="3F534C4C" w14:textId="77777777" w:rsidR="008E00F6" w:rsidRDefault="008E00F6">
            <w:pPr>
              <w:pStyle w:val="tb0"/>
              <w:rPr>
                <w:sz w:val="20"/>
                <w:szCs w:val="20"/>
              </w:rPr>
            </w:pPr>
            <w:r>
              <w:rPr>
                <w:sz w:val="20"/>
                <w:szCs w:val="20"/>
              </w:rPr>
              <w:t>93</w:t>
            </w:r>
          </w:p>
        </w:tc>
      </w:tr>
      <w:tr w:rsidR="008E00F6" w14:paraId="516DFF32" w14:textId="77777777" w:rsidTr="008E00F6">
        <w:tc>
          <w:tcPr>
            <w:tcW w:w="1890" w:type="dxa"/>
            <w:hideMark/>
          </w:tcPr>
          <w:p w14:paraId="7668EEDD" w14:textId="77777777" w:rsidR="008E00F6" w:rsidRDefault="008E00F6">
            <w:pPr>
              <w:pStyle w:val="tb0"/>
              <w:rPr>
                <w:sz w:val="20"/>
                <w:szCs w:val="20"/>
              </w:rPr>
            </w:pPr>
            <w:r>
              <w:rPr>
                <w:sz w:val="20"/>
                <w:szCs w:val="20"/>
              </w:rPr>
              <w:t>Male</w:t>
            </w:r>
          </w:p>
        </w:tc>
        <w:tc>
          <w:tcPr>
            <w:tcW w:w="2070" w:type="dxa"/>
            <w:hideMark/>
          </w:tcPr>
          <w:p w14:paraId="32A079D0" w14:textId="77777777" w:rsidR="008E00F6" w:rsidRDefault="008E00F6">
            <w:pPr>
              <w:pStyle w:val="tb0"/>
              <w:rPr>
                <w:sz w:val="20"/>
                <w:szCs w:val="20"/>
                <w:u w:val="single"/>
              </w:rPr>
            </w:pPr>
            <w:r>
              <w:rPr>
                <w:sz w:val="20"/>
                <w:szCs w:val="20"/>
                <w:u w:val="single"/>
              </w:rPr>
              <w:t>7</w:t>
            </w:r>
          </w:p>
        </w:tc>
      </w:tr>
      <w:tr w:rsidR="008E00F6" w14:paraId="62ECA496" w14:textId="77777777" w:rsidTr="008E00F6">
        <w:tc>
          <w:tcPr>
            <w:tcW w:w="1890" w:type="dxa"/>
            <w:hideMark/>
          </w:tcPr>
          <w:p w14:paraId="03E40AD1" w14:textId="77777777" w:rsidR="008E00F6" w:rsidRDefault="008E00F6">
            <w:pPr>
              <w:pStyle w:val="tb0"/>
              <w:rPr>
                <w:sz w:val="20"/>
                <w:szCs w:val="20"/>
              </w:rPr>
            </w:pPr>
            <w:r>
              <w:rPr>
                <w:sz w:val="20"/>
                <w:szCs w:val="20"/>
              </w:rPr>
              <w:t>Total:</w:t>
            </w:r>
          </w:p>
        </w:tc>
        <w:tc>
          <w:tcPr>
            <w:tcW w:w="2070" w:type="dxa"/>
            <w:hideMark/>
          </w:tcPr>
          <w:p w14:paraId="5E7FABBF" w14:textId="77777777" w:rsidR="008E00F6" w:rsidRDefault="008E00F6">
            <w:pPr>
              <w:pStyle w:val="tb0"/>
              <w:rPr>
                <w:sz w:val="20"/>
                <w:szCs w:val="20"/>
              </w:rPr>
            </w:pPr>
            <w:r>
              <w:rPr>
                <w:sz w:val="20"/>
                <w:szCs w:val="20"/>
              </w:rPr>
              <w:t>100</w:t>
            </w:r>
          </w:p>
        </w:tc>
      </w:tr>
    </w:tbl>
    <w:p w14:paraId="2B730568" w14:textId="77777777" w:rsidR="008E00F6" w:rsidRDefault="008E00F6" w:rsidP="008E00F6">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sz w:val="12"/>
        </w:rPr>
      </w:pPr>
    </w:p>
    <w:tbl>
      <w:tblPr>
        <w:tblW w:w="0" w:type="auto"/>
        <w:tblInd w:w="175" w:type="dxa"/>
        <w:tblLayout w:type="fixed"/>
        <w:tblLook w:val="04A0" w:firstRow="1" w:lastRow="0" w:firstColumn="1" w:lastColumn="0" w:noHBand="0" w:noVBand="1"/>
      </w:tblPr>
      <w:tblGrid>
        <w:gridCol w:w="2520"/>
        <w:gridCol w:w="2070"/>
      </w:tblGrid>
      <w:tr w:rsidR="008E00F6" w14:paraId="6EA6BC02" w14:textId="77777777" w:rsidTr="008E00F6">
        <w:tc>
          <w:tcPr>
            <w:tcW w:w="2520" w:type="dxa"/>
            <w:hideMark/>
          </w:tcPr>
          <w:p w14:paraId="76A3245F" w14:textId="77777777" w:rsidR="008E00F6" w:rsidRDefault="008E00F6">
            <w:pPr>
              <w:pStyle w:val="tb0"/>
              <w:rPr>
                <w:sz w:val="20"/>
                <w:szCs w:val="20"/>
              </w:rPr>
            </w:pPr>
            <w:proofErr w:type="spellStart"/>
            <w:r>
              <w:rPr>
                <w:sz w:val="20"/>
                <w:szCs w:val="20"/>
              </w:rPr>
              <w:t>Martial</w:t>
            </w:r>
            <w:proofErr w:type="spellEnd"/>
            <w:r>
              <w:rPr>
                <w:sz w:val="20"/>
                <w:szCs w:val="20"/>
              </w:rPr>
              <w:t xml:space="preserve"> Status</w:t>
            </w:r>
          </w:p>
        </w:tc>
        <w:tc>
          <w:tcPr>
            <w:tcW w:w="2070" w:type="dxa"/>
            <w:hideMark/>
          </w:tcPr>
          <w:p w14:paraId="6BB73630" w14:textId="77777777" w:rsidR="008E00F6" w:rsidRDefault="008E00F6">
            <w:pPr>
              <w:pStyle w:val="tb0"/>
              <w:rPr>
                <w:sz w:val="20"/>
                <w:szCs w:val="20"/>
              </w:rPr>
            </w:pPr>
            <w:r>
              <w:rPr>
                <w:sz w:val="20"/>
                <w:szCs w:val="20"/>
              </w:rPr>
              <w:t>Percent Frequency</w:t>
            </w:r>
          </w:p>
        </w:tc>
      </w:tr>
      <w:tr w:rsidR="008E00F6" w14:paraId="34029E71" w14:textId="77777777" w:rsidTr="008E00F6">
        <w:tc>
          <w:tcPr>
            <w:tcW w:w="2520" w:type="dxa"/>
            <w:hideMark/>
          </w:tcPr>
          <w:p w14:paraId="0D877A36" w14:textId="77777777" w:rsidR="008E00F6" w:rsidRDefault="008E00F6">
            <w:pPr>
              <w:pStyle w:val="tb0"/>
              <w:rPr>
                <w:sz w:val="20"/>
                <w:szCs w:val="20"/>
              </w:rPr>
            </w:pPr>
            <w:r>
              <w:rPr>
                <w:sz w:val="20"/>
                <w:szCs w:val="20"/>
              </w:rPr>
              <w:t>Married</w:t>
            </w:r>
          </w:p>
        </w:tc>
        <w:tc>
          <w:tcPr>
            <w:tcW w:w="2070" w:type="dxa"/>
            <w:hideMark/>
          </w:tcPr>
          <w:p w14:paraId="2168293C" w14:textId="77777777" w:rsidR="008E00F6" w:rsidRDefault="008E00F6">
            <w:pPr>
              <w:pStyle w:val="tb0"/>
              <w:rPr>
                <w:sz w:val="20"/>
                <w:szCs w:val="20"/>
              </w:rPr>
            </w:pPr>
            <w:r>
              <w:rPr>
                <w:sz w:val="20"/>
                <w:szCs w:val="20"/>
              </w:rPr>
              <w:t>84</w:t>
            </w:r>
          </w:p>
        </w:tc>
      </w:tr>
      <w:tr w:rsidR="008E00F6" w14:paraId="6AD10111" w14:textId="77777777" w:rsidTr="008E00F6">
        <w:tc>
          <w:tcPr>
            <w:tcW w:w="2520" w:type="dxa"/>
            <w:hideMark/>
          </w:tcPr>
          <w:p w14:paraId="63851F01" w14:textId="77777777" w:rsidR="008E00F6" w:rsidRDefault="008E00F6">
            <w:pPr>
              <w:pStyle w:val="tb0"/>
              <w:rPr>
                <w:sz w:val="20"/>
                <w:szCs w:val="20"/>
              </w:rPr>
            </w:pPr>
            <w:r>
              <w:rPr>
                <w:sz w:val="20"/>
                <w:szCs w:val="20"/>
              </w:rPr>
              <w:t>Single</w:t>
            </w:r>
          </w:p>
        </w:tc>
        <w:tc>
          <w:tcPr>
            <w:tcW w:w="2070" w:type="dxa"/>
            <w:hideMark/>
          </w:tcPr>
          <w:p w14:paraId="05034DEC" w14:textId="77777777" w:rsidR="008E00F6" w:rsidRDefault="008E00F6">
            <w:pPr>
              <w:pStyle w:val="tb0"/>
              <w:rPr>
                <w:sz w:val="20"/>
                <w:szCs w:val="20"/>
                <w:u w:val="single"/>
              </w:rPr>
            </w:pPr>
            <w:r>
              <w:rPr>
                <w:sz w:val="20"/>
                <w:szCs w:val="20"/>
                <w:u w:val="single"/>
              </w:rPr>
              <w:t>16</w:t>
            </w:r>
          </w:p>
        </w:tc>
      </w:tr>
      <w:tr w:rsidR="008E00F6" w14:paraId="1C6065FF" w14:textId="77777777" w:rsidTr="008E00F6">
        <w:tc>
          <w:tcPr>
            <w:tcW w:w="2520" w:type="dxa"/>
            <w:hideMark/>
          </w:tcPr>
          <w:p w14:paraId="6F22DB10" w14:textId="77777777" w:rsidR="008E00F6" w:rsidRDefault="008E00F6">
            <w:pPr>
              <w:pStyle w:val="tb0"/>
              <w:rPr>
                <w:sz w:val="20"/>
                <w:szCs w:val="20"/>
              </w:rPr>
            </w:pPr>
            <w:r>
              <w:rPr>
                <w:sz w:val="20"/>
                <w:szCs w:val="20"/>
              </w:rPr>
              <w:t>Total:</w:t>
            </w:r>
          </w:p>
        </w:tc>
        <w:tc>
          <w:tcPr>
            <w:tcW w:w="2070" w:type="dxa"/>
            <w:hideMark/>
          </w:tcPr>
          <w:p w14:paraId="273AF89D" w14:textId="77777777" w:rsidR="008E00F6" w:rsidRDefault="008E00F6">
            <w:pPr>
              <w:pStyle w:val="tb0"/>
              <w:rPr>
                <w:sz w:val="20"/>
                <w:szCs w:val="20"/>
              </w:rPr>
            </w:pPr>
            <w:r>
              <w:rPr>
                <w:sz w:val="20"/>
                <w:szCs w:val="20"/>
              </w:rPr>
              <w:t>100</w:t>
            </w:r>
          </w:p>
        </w:tc>
      </w:tr>
    </w:tbl>
    <w:p w14:paraId="39359BA3" w14:textId="77777777" w:rsidR="008E00F6" w:rsidRDefault="008E00F6" w:rsidP="008E00F6">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sz w:val="12"/>
        </w:rPr>
      </w:pPr>
    </w:p>
    <w:tbl>
      <w:tblPr>
        <w:tblW w:w="0" w:type="auto"/>
        <w:tblInd w:w="175" w:type="dxa"/>
        <w:tblLayout w:type="fixed"/>
        <w:tblLook w:val="04A0" w:firstRow="1" w:lastRow="0" w:firstColumn="1" w:lastColumn="0" w:noHBand="0" w:noVBand="1"/>
      </w:tblPr>
      <w:tblGrid>
        <w:gridCol w:w="1530"/>
        <w:gridCol w:w="2070"/>
      </w:tblGrid>
      <w:tr w:rsidR="008E00F6" w14:paraId="21651C97" w14:textId="77777777" w:rsidTr="008E00F6">
        <w:tc>
          <w:tcPr>
            <w:tcW w:w="1530" w:type="dxa"/>
            <w:hideMark/>
          </w:tcPr>
          <w:p w14:paraId="58A0984D" w14:textId="77777777" w:rsidR="008E00F6" w:rsidRDefault="008E00F6">
            <w:pPr>
              <w:pStyle w:val="tch10"/>
              <w:rPr>
                <w:sz w:val="20"/>
                <w:szCs w:val="20"/>
              </w:rPr>
            </w:pPr>
            <w:r>
              <w:rPr>
                <w:sz w:val="20"/>
                <w:szCs w:val="20"/>
              </w:rPr>
              <w:t>Age</w:t>
            </w:r>
          </w:p>
        </w:tc>
        <w:tc>
          <w:tcPr>
            <w:tcW w:w="2070" w:type="dxa"/>
            <w:hideMark/>
          </w:tcPr>
          <w:p w14:paraId="23FFA4E1" w14:textId="77777777" w:rsidR="008E00F6" w:rsidRDefault="008E00F6">
            <w:pPr>
              <w:pStyle w:val="tch10"/>
              <w:rPr>
                <w:sz w:val="20"/>
                <w:szCs w:val="20"/>
              </w:rPr>
            </w:pPr>
            <w:r>
              <w:rPr>
                <w:sz w:val="20"/>
                <w:szCs w:val="20"/>
              </w:rPr>
              <w:t>Percent Frequency</w:t>
            </w:r>
          </w:p>
        </w:tc>
      </w:tr>
      <w:tr w:rsidR="008E00F6" w14:paraId="5FB8FF28" w14:textId="77777777" w:rsidTr="008E00F6">
        <w:tc>
          <w:tcPr>
            <w:tcW w:w="1530" w:type="dxa"/>
            <w:hideMark/>
          </w:tcPr>
          <w:p w14:paraId="3F067FF5" w14:textId="77777777" w:rsidR="008E00F6" w:rsidRDefault="008E00F6">
            <w:pPr>
              <w:pStyle w:val="tb0"/>
              <w:rPr>
                <w:sz w:val="20"/>
                <w:szCs w:val="20"/>
              </w:rPr>
            </w:pPr>
            <w:r>
              <w:rPr>
                <w:sz w:val="20"/>
                <w:szCs w:val="20"/>
              </w:rPr>
              <w:t>20–29</w:t>
            </w:r>
          </w:p>
        </w:tc>
        <w:tc>
          <w:tcPr>
            <w:tcW w:w="2070" w:type="dxa"/>
            <w:hideMark/>
          </w:tcPr>
          <w:p w14:paraId="7767AF32" w14:textId="77777777" w:rsidR="008E00F6" w:rsidRDefault="008E00F6">
            <w:pPr>
              <w:pStyle w:val="tb0"/>
              <w:rPr>
                <w:sz w:val="20"/>
                <w:szCs w:val="20"/>
              </w:rPr>
            </w:pPr>
            <w:r>
              <w:rPr>
                <w:sz w:val="20"/>
                <w:szCs w:val="20"/>
              </w:rPr>
              <w:t>10</w:t>
            </w:r>
          </w:p>
        </w:tc>
      </w:tr>
      <w:tr w:rsidR="008E00F6" w14:paraId="6165E12A" w14:textId="77777777" w:rsidTr="008E00F6">
        <w:tc>
          <w:tcPr>
            <w:tcW w:w="1530" w:type="dxa"/>
            <w:hideMark/>
          </w:tcPr>
          <w:p w14:paraId="5721943F" w14:textId="77777777" w:rsidR="008E00F6" w:rsidRDefault="008E00F6">
            <w:pPr>
              <w:pStyle w:val="tb0"/>
              <w:rPr>
                <w:sz w:val="20"/>
                <w:szCs w:val="20"/>
              </w:rPr>
            </w:pPr>
            <w:r>
              <w:rPr>
                <w:sz w:val="20"/>
                <w:szCs w:val="20"/>
              </w:rPr>
              <w:t>30–39</w:t>
            </w:r>
          </w:p>
        </w:tc>
        <w:tc>
          <w:tcPr>
            <w:tcW w:w="2070" w:type="dxa"/>
            <w:hideMark/>
          </w:tcPr>
          <w:p w14:paraId="3E41123F" w14:textId="77777777" w:rsidR="008E00F6" w:rsidRDefault="008E00F6">
            <w:pPr>
              <w:pStyle w:val="tb0"/>
              <w:rPr>
                <w:sz w:val="20"/>
                <w:szCs w:val="20"/>
              </w:rPr>
            </w:pPr>
            <w:r>
              <w:rPr>
                <w:sz w:val="20"/>
                <w:szCs w:val="20"/>
              </w:rPr>
              <w:t>30</w:t>
            </w:r>
          </w:p>
        </w:tc>
      </w:tr>
      <w:tr w:rsidR="008E00F6" w14:paraId="7C25B4E4" w14:textId="77777777" w:rsidTr="008E00F6">
        <w:tc>
          <w:tcPr>
            <w:tcW w:w="1530" w:type="dxa"/>
            <w:hideMark/>
          </w:tcPr>
          <w:p w14:paraId="1C7BDFC7" w14:textId="77777777" w:rsidR="008E00F6" w:rsidRDefault="008E00F6">
            <w:pPr>
              <w:pStyle w:val="tb0"/>
              <w:rPr>
                <w:sz w:val="20"/>
                <w:szCs w:val="20"/>
              </w:rPr>
            </w:pPr>
            <w:r>
              <w:rPr>
                <w:sz w:val="20"/>
                <w:szCs w:val="20"/>
              </w:rPr>
              <w:lastRenderedPageBreak/>
              <w:t>40–49</w:t>
            </w:r>
          </w:p>
        </w:tc>
        <w:tc>
          <w:tcPr>
            <w:tcW w:w="2070" w:type="dxa"/>
            <w:hideMark/>
          </w:tcPr>
          <w:p w14:paraId="57448EC3" w14:textId="77777777" w:rsidR="008E00F6" w:rsidRDefault="008E00F6">
            <w:pPr>
              <w:pStyle w:val="tb0"/>
              <w:rPr>
                <w:sz w:val="20"/>
                <w:szCs w:val="20"/>
              </w:rPr>
            </w:pPr>
            <w:r>
              <w:rPr>
                <w:sz w:val="20"/>
                <w:szCs w:val="20"/>
              </w:rPr>
              <w:t>33</w:t>
            </w:r>
          </w:p>
        </w:tc>
      </w:tr>
      <w:tr w:rsidR="008E00F6" w14:paraId="77B567EB" w14:textId="77777777" w:rsidTr="008E00F6">
        <w:tc>
          <w:tcPr>
            <w:tcW w:w="1530" w:type="dxa"/>
            <w:hideMark/>
          </w:tcPr>
          <w:p w14:paraId="4D9977CD" w14:textId="77777777" w:rsidR="008E00F6" w:rsidRDefault="008E00F6">
            <w:pPr>
              <w:pStyle w:val="tb0"/>
              <w:rPr>
                <w:sz w:val="20"/>
                <w:szCs w:val="20"/>
              </w:rPr>
            </w:pPr>
            <w:r>
              <w:rPr>
                <w:sz w:val="20"/>
                <w:szCs w:val="20"/>
              </w:rPr>
              <w:t>50–59</w:t>
            </w:r>
          </w:p>
        </w:tc>
        <w:tc>
          <w:tcPr>
            <w:tcW w:w="2070" w:type="dxa"/>
            <w:hideMark/>
          </w:tcPr>
          <w:p w14:paraId="1395DFBF" w14:textId="77777777" w:rsidR="008E00F6" w:rsidRDefault="008E00F6">
            <w:pPr>
              <w:pStyle w:val="tb0"/>
              <w:rPr>
                <w:sz w:val="20"/>
                <w:szCs w:val="20"/>
              </w:rPr>
            </w:pPr>
            <w:r>
              <w:rPr>
                <w:sz w:val="20"/>
                <w:szCs w:val="20"/>
              </w:rPr>
              <w:t>16</w:t>
            </w:r>
          </w:p>
        </w:tc>
      </w:tr>
      <w:tr w:rsidR="008E00F6" w14:paraId="13CDF1A8" w14:textId="77777777" w:rsidTr="008E00F6">
        <w:tc>
          <w:tcPr>
            <w:tcW w:w="1530" w:type="dxa"/>
            <w:hideMark/>
          </w:tcPr>
          <w:p w14:paraId="056091CB" w14:textId="77777777" w:rsidR="008E00F6" w:rsidRDefault="008E00F6">
            <w:pPr>
              <w:pStyle w:val="tb0"/>
              <w:rPr>
                <w:sz w:val="20"/>
                <w:szCs w:val="20"/>
              </w:rPr>
            </w:pPr>
            <w:r>
              <w:rPr>
                <w:sz w:val="20"/>
                <w:szCs w:val="20"/>
              </w:rPr>
              <w:t>60–69</w:t>
            </w:r>
          </w:p>
        </w:tc>
        <w:tc>
          <w:tcPr>
            <w:tcW w:w="2070" w:type="dxa"/>
            <w:hideMark/>
          </w:tcPr>
          <w:p w14:paraId="64C5D01E" w14:textId="77777777" w:rsidR="008E00F6" w:rsidRDefault="008E00F6">
            <w:pPr>
              <w:pStyle w:val="tb0"/>
              <w:rPr>
                <w:sz w:val="20"/>
                <w:szCs w:val="20"/>
              </w:rPr>
            </w:pPr>
            <w:r>
              <w:rPr>
                <w:sz w:val="20"/>
                <w:szCs w:val="20"/>
              </w:rPr>
              <w:t>7</w:t>
            </w:r>
          </w:p>
        </w:tc>
      </w:tr>
      <w:tr w:rsidR="008E00F6" w14:paraId="4F46B76C" w14:textId="77777777" w:rsidTr="008E00F6">
        <w:tc>
          <w:tcPr>
            <w:tcW w:w="1530" w:type="dxa"/>
            <w:hideMark/>
          </w:tcPr>
          <w:p w14:paraId="5EBC7CF1" w14:textId="77777777" w:rsidR="008E00F6" w:rsidRDefault="008E00F6">
            <w:pPr>
              <w:pStyle w:val="tb0"/>
              <w:rPr>
                <w:sz w:val="20"/>
                <w:szCs w:val="20"/>
              </w:rPr>
            </w:pPr>
            <w:r>
              <w:rPr>
                <w:sz w:val="20"/>
                <w:szCs w:val="20"/>
              </w:rPr>
              <w:t>70–79</w:t>
            </w:r>
          </w:p>
        </w:tc>
        <w:tc>
          <w:tcPr>
            <w:tcW w:w="2070" w:type="dxa"/>
            <w:hideMark/>
          </w:tcPr>
          <w:p w14:paraId="00120B43" w14:textId="77777777" w:rsidR="008E00F6" w:rsidRDefault="008E00F6">
            <w:pPr>
              <w:pStyle w:val="tb0"/>
              <w:rPr>
                <w:sz w:val="20"/>
                <w:szCs w:val="20"/>
                <w:u w:val="single"/>
              </w:rPr>
            </w:pPr>
            <w:r>
              <w:rPr>
                <w:sz w:val="20"/>
                <w:szCs w:val="20"/>
                <w:u w:val="single"/>
              </w:rPr>
              <w:tab/>
              <w:t>4</w:t>
            </w:r>
          </w:p>
        </w:tc>
      </w:tr>
      <w:tr w:rsidR="008E00F6" w14:paraId="26E9CD8C" w14:textId="77777777" w:rsidTr="008E00F6">
        <w:tc>
          <w:tcPr>
            <w:tcW w:w="1530" w:type="dxa"/>
            <w:hideMark/>
          </w:tcPr>
          <w:p w14:paraId="66F778E9" w14:textId="77777777" w:rsidR="008E00F6" w:rsidRDefault="008E00F6">
            <w:pPr>
              <w:pStyle w:val="tb0"/>
              <w:rPr>
                <w:sz w:val="20"/>
                <w:szCs w:val="20"/>
              </w:rPr>
            </w:pPr>
            <w:r>
              <w:rPr>
                <w:sz w:val="20"/>
                <w:szCs w:val="20"/>
              </w:rPr>
              <w:t>Total:</w:t>
            </w:r>
          </w:p>
        </w:tc>
        <w:tc>
          <w:tcPr>
            <w:tcW w:w="2070" w:type="dxa"/>
            <w:hideMark/>
          </w:tcPr>
          <w:p w14:paraId="3EE65F7B" w14:textId="77777777" w:rsidR="008E00F6" w:rsidRDefault="008E00F6">
            <w:pPr>
              <w:pStyle w:val="tb0"/>
              <w:rPr>
                <w:sz w:val="20"/>
                <w:szCs w:val="20"/>
              </w:rPr>
            </w:pPr>
            <w:r>
              <w:rPr>
                <w:sz w:val="20"/>
                <w:szCs w:val="20"/>
              </w:rPr>
              <w:t>100</w:t>
            </w:r>
          </w:p>
        </w:tc>
      </w:tr>
    </w:tbl>
    <w:p w14:paraId="727F41DB" w14:textId="77777777" w:rsidR="008E00F6" w:rsidRDefault="008E00F6" w:rsidP="008E00F6">
      <w:pPr>
        <w:pStyle w:val="cpnl2"/>
      </w:pPr>
      <w:r>
        <w:t>These percent frequency distributions provide a profile of Pelican's customers. Many observations are possible, including:</w:t>
      </w:r>
    </w:p>
    <w:p w14:paraId="170E7223" w14:textId="77777777" w:rsidR="008E00F6" w:rsidRDefault="008E00F6" w:rsidP="008E00F6">
      <w:pPr>
        <w:pStyle w:val="cpnlbl"/>
      </w:pPr>
      <w:bookmarkStart w:id="24" w:name="_Hlk523039815"/>
      <w:r>
        <w:t>•</w:t>
      </w:r>
      <w:r>
        <w:tab/>
      </w:r>
      <w:bookmarkEnd w:id="24"/>
      <w:r>
        <w:t>A large majority of the customers use National Clothing’s proprietary credit card.</w:t>
      </w:r>
    </w:p>
    <w:p w14:paraId="203D5AB2" w14:textId="77777777" w:rsidR="008E00F6" w:rsidRDefault="008E00F6" w:rsidP="008E00F6">
      <w:pPr>
        <w:pStyle w:val="cpnlbl"/>
      </w:pPr>
      <w:r>
        <w:t>•</w:t>
      </w:r>
      <w:r>
        <w:tab/>
        <w:t>More than half of the customers purchase one or two items, but a few make numerous purchases.</w:t>
      </w:r>
    </w:p>
    <w:p w14:paraId="6CCD180F" w14:textId="77777777" w:rsidR="008E00F6" w:rsidRDefault="008E00F6" w:rsidP="008E00F6">
      <w:pPr>
        <w:pStyle w:val="cpnlbl"/>
      </w:pPr>
      <w:r>
        <w:t>•</w:t>
      </w:r>
      <w:r>
        <w:tab/>
        <w:t>The percent frequency distribution of net sales shows that 61% of the customers spent $50 or more.</w:t>
      </w:r>
    </w:p>
    <w:p w14:paraId="1320D689" w14:textId="77777777" w:rsidR="008E00F6" w:rsidRDefault="008E00F6" w:rsidP="008E00F6">
      <w:pPr>
        <w:pStyle w:val="cpnlbl"/>
      </w:pPr>
      <w:r>
        <w:t>•</w:t>
      </w:r>
      <w:r>
        <w:tab/>
        <w:t>Customers are distributed across all adult age groups.</w:t>
      </w:r>
    </w:p>
    <w:p w14:paraId="6DD30C93" w14:textId="77777777" w:rsidR="008E00F6" w:rsidRDefault="008E00F6" w:rsidP="008E00F6">
      <w:pPr>
        <w:pStyle w:val="cpnlbl"/>
      </w:pPr>
      <w:r>
        <w:t>•</w:t>
      </w:r>
      <w:r>
        <w:tab/>
        <w:t>The overwhelming majority of customers are female.</w:t>
      </w:r>
    </w:p>
    <w:p w14:paraId="54965631" w14:textId="77777777" w:rsidR="008E00F6" w:rsidRDefault="008E00F6" w:rsidP="008E00F6">
      <w:pPr>
        <w:pStyle w:val="cpnlbl"/>
      </w:pPr>
      <w:r>
        <w:t>•</w:t>
      </w:r>
      <w:r>
        <w:tab/>
        <w:t>Most of the customers are married.</w:t>
      </w:r>
    </w:p>
    <w:p w14:paraId="26757A22" w14:textId="77777777" w:rsidR="008E00F6" w:rsidRDefault="008E00F6" w:rsidP="008E00F6">
      <w:pPr>
        <w:pStyle w:val="cpnl"/>
      </w:pPr>
      <w:r>
        <w:t>2.</w:t>
      </w:r>
    </w:p>
    <w:p w14:paraId="03DB2626" w14:textId="1D1C3ADD" w:rsidR="008E00F6" w:rsidRDefault="008E00F6" w:rsidP="008E00F6">
      <w:pPr>
        <w:pStyle w:val="cpnl"/>
        <w:jc w:val="center"/>
      </w:pPr>
      <w:r>
        <w:rPr>
          <w:noProof/>
        </w:rPr>
        <w:drawing>
          <wp:inline distT="0" distB="0" distL="0" distR="0" wp14:anchorId="51163DEE" wp14:editId="35C336DB">
            <wp:extent cx="4352925" cy="2495550"/>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352925" cy="2495550"/>
                    </a:xfrm>
                    <a:prstGeom prst="rect">
                      <a:avLst/>
                    </a:prstGeom>
                    <a:noFill/>
                    <a:ln>
                      <a:noFill/>
                    </a:ln>
                  </pic:spPr>
                </pic:pic>
              </a:graphicData>
            </a:graphic>
          </wp:inline>
        </w:drawing>
      </w:r>
    </w:p>
    <w:p w14:paraId="09533156" w14:textId="77777777" w:rsidR="008E00F6" w:rsidRDefault="008E00F6" w:rsidP="008E00F6">
      <w:pPr>
        <w:pStyle w:val="cpnl"/>
        <w:rPr>
          <w:highlight w:val="cyan"/>
        </w:rPr>
      </w:pPr>
    </w:p>
    <w:p w14:paraId="57986630" w14:textId="77777777" w:rsidR="008E00F6" w:rsidRDefault="008E00F6" w:rsidP="008E00F6">
      <w:pPr>
        <w:rPr>
          <w:highlight w:val="cyan"/>
        </w:rPr>
        <w:sectPr w:rsidR="008E00F6">
          <w:pgSz w:w="12240" w:h="15840"/>
          <w:pgMar w:top="1440" w:right="1440" w:bottom="1440" w:left="1440" w:header="720" w:footer="720" w:gutter="0"/>
          <w:cols w:space="720"/>
        </w:sectPr>
      </w:pPr>
    </w:p>
    <w:p w14:paraId="0C953740" w14:textId="77777777" w:rsidR="008E00F6" w:rsidRDefault="008E00F6" w:rsidP="008E00F6">
      <w:pPr>
        <w:pStyle w:val="cpnl"/>
      </w:pPr>
      <w:r>
        <w:lastRenderedPageBreak/>
        <w:t>3.</w:t>
      </w:r>
      <w:r>
        <w:tab/>
        <w:t>A crosstabulation of type of customer versus net sales is shown.</w:t>
      </w:r>
    </w:p>
    <w:tbl>
      <w:tblPr>
        <w:tblW w:w="13050" w:type="dxa"/>
        <w:tblLayout w:type="fixed"/>
        <w:tblCellMar>
          <w:left w:w="0" w:type="dxa"/>
          <w:right w:w="0" w:type="dxa"/>
        </w:tblCellMar>
        <w:tblLook w:val="04A0" w:firstRow="1" w:lastRow="0" w:firstColumn="1" w:lastColumn="0" w:noHBand="0" w:noVBand="1"/>
      </w:tblPr>
      <w:tblGrid>
        <w:gridCol w:w="1987"/>
        <w:gridCol w:w="1171"/>
        <w:gridCol w:w="811"/>
        <w:gridCol w:w="811"/>
        <w:gridCol w:w="900"/>
        <w:gridCol w:w="990"/>
        <w:gridCol w:w="900"/>
        <w:gridCol w:w="990"/>
        <w:gridCol w:w="990"/>
        <w:gridCol w:w="900"/>
        <w:gridCol w:w="900"/>
        <w:gridCol w:w="890"/>
        <w:gridCol w:w="810"/>
      </w:tblGrid>
      <w:tr w:rsidR="008E00F6" w14:paraId="32EA0643" w14:textId="77777777" w:rsidTr="008E00F6">
        <w:tc>
          <w:tcPr>
            <w:tcW w:w="1985" w:type="dxa"/>
          </w:tcPr>
          <w:p w14:paraId="537556BC" w14:textId="77777777" w:rsidR="008E00F6" w:rsidRDefault="008E00F6">
            <w:pPr>
              <w:pStyle w:val="tb0"/>
              <w:rPr>
                <w:sz w:val="20"/>
                <w:szCs w:val="20"/>
              </w:rPr>
            </w:pPr>
          </w:p>
        </w:tc>
        <w:tc>
          <w:tcPr>
            <w:tcW w:w="10250" w:type="dxa"/>
            <w:gridSpan w:val="11"/>
            <w:hideMark/>
          </w:tcPr>
          <w:p w14:paraId="578D44E2" w14:textId="77777777" w:rsidR="008E00F6" w:rsidRDefault="008E00F6">
            <w:pPr>
              <w:pStyle w:val="tch10"/>
              <w:jc w:val="center"/>
              <w:rPr>
                <w:sz w:val="20"/>
                <w:szCs w:val="20"/>
              </w:rPr>
            </w:pPr>
            <w:r>
              <w:rPr>
                <w:sz w:val="20"/>
                <w:szCs w:val="20"/>
              </w:rPr>
              <w:t>Net Sales</w:t>
            </w:r>
          </w:p>
        </w:tc>
        <w:tc>
          <w:tcPr>
            <w:tcW w:w="810" w:type="dxa"/>
          </w:tcPr>
          <w:p w14:paraId="61988317" w14:textId="77777777" w:rsidR="008E00F6" w:rsidRDefault="008E00F6">
            <w:pPr>
              <w:pStyle w:val="tb0"/>
              <w:rPr>
                <w:sz w:val="20"/>
                <w:szCs w:val="20"/>
              </w:rPr>
            </w:pPr>
          </w:p>
        </w:tc>
      </w:tr>
      <w:tr w:rsidR="008E00F6" w14:paraId="6671CEA0" w14:textId="77777777" w:rsidTr="008E00F6">
        <w:tc>
          <w:tcPr>
            <w:tcW w:w="1985" w:type="dxa"/>
            <w:hideMark/>
          </w:tcPr>
          <w:p w14:paraId="56FF0A4F" w14:textId="77777777" w:rsidR="008E00F6" w:rsidRDefault="008E00F6">
            <w:pPr>
              <w:pStyle w:val="tsh10"/>
              <w:rPr>
                <w:sz w:val="20"/>
                <w:szCs w:val="20"/>
              </w:rPr>
            </w:pPr>
            <w:r>
              <w:rPr>
                <w:sz w:val="20"/>
                <w:szCs w:val="20"/>
              </w:rPr>
              <w:t>Customer</w:t>
            </w:r>
          </w:p>
        </w:tc>
        <w:tc>
          <w:tcPr>
            <w:tcW w:w="1170" w:type="dxa"/>
            <w:hideMark/>
          </w:tcPr>
          <w:p w14:paraId="113B6DF7" w14:textId="77777777" w:rsidR="008E00F6" w:rsidRDefault="008E00F6">
            <w:pPr>
              <w:pStyle w:val="tb0"/>
              <w:rPr>
                <w:sz w:val="20"/>
                <w:szCs w:val="20"/>
              </w:rPr>
            </w:pPr>
            <w:r>
              <w:rPr>
                <w:sz w:val="20"/>
                <w:szCs w:val="20"/>
              </w:rPr>
              <w:t>0–25</w:t>
            </w:r>
          </w:p>
        </w:tc>
        <w:tc>
          <w:tcPr>
            <w:tcW w:w="810" w:type="dxa"/>
            <w:hideMark/>
          </w:tcPr>
          <w:p w14:paraId="2FF65A79" w14:textId="77777777" w:rsidR="008E00F6" w:rsidRDefault="008E00F6">
            <w:pPr>
              <w:pStyle w:val="tb0"/>
              <w:rPr>
                <w:sz w:val="20"/>
                <w:szCs w:val="20"/>
              </w:rPr>
            </w:pPr>
            <w:r>
              <w:rPr>
                <w:sz w:val="20"/>
                <w:szCs w:val="20"/>
              </w:rPr>
              <w:t>25–50</w:t>
            </w:r>
          </w:p>
        </w:tc>
        <w:tc>
          <w:tcPr>
            <w:tcW w:w="810" w:type="dxa"/>
            <w:hideMark/>
          </w:tcPr>
          <w:p w14:paraId="18F9A136" w14:textId="77777777" w:rsidR="008E00F6" w:rsidRDefault="008E00F6">
            <w:pPr>
              <w:pStyle w:val="tb0"/>
              <w:rPr>
                <w:sz w:val="20"/>
                <w:szCs w:val="20"/>
              </w:rPr>
            </w:pPr>
            <w:r>
              <w:rPr>
                <w:sz w:val="20"/>
                <w:szCs w:val="20"/>
              </w:rPr>
              <w:t>50–75</w:t>
            </w:r>
          </w:p>
        </w:tc>
        <w:tc>
          <w:tcPr>
            <w:tcW w:w="900" w:type="dxa"/>
            <w:hideMark/>
          </w:tcPr>
          <w:p w14:paraId="3BAA5282" w14:textId="77777777" w:rsidR="008E00F6" w:rsidRDefault="008E00F6">
            <w:pPr>
              <w:pStyle w:val="tb0"/>
              <w:rPr>
                <w:sz w:val="20"/>
                <w:szCs w:val="20"/>
              </w:rPr>
            </w:pPr>
            <w:r>
              <w:rPr>
                <w:sz w:val="20"/>
                <w:szCs w:val="20"/>
              </w:rPr>
              <w:t>75–100</w:t>
            </w:r>
          </w:p>
        </w:tc>
        <w:tc>
          <w:tcPr>
            <w:tcW w:w="990" w:type="dxa"/>
            <w:hideMark/>
          </w:tcPr>
          <w:p w14:paraId="102C206B" w14:textId="77777777" w:rsidR="008E00F6" w:rsidRDefault="008E00F6">
            <w:pPr>
              <w:pStyle w:val="tb0"/>
              <w:rPr>
                <w:sz w:val="20"/>
                <w:szCs w:val="20"/>
              </w:rPr>
            </w:pPr>
            <w:r>
              <w:rPr>
                <w:sz w:val="20"/>
                <w:szCs w:val="20"/>
              </w:rPr>
              <w:t>100–125</w:t>
            </w:r>
          </w:p>
        </w:tc>
        <w:tc>
          <w:tcPr>
            <w:tcW w:w="900" w:type="dxa"/>
            <w:hideMark/>
          </w:tcPr>
          <w:p w14:paraId="07E45E86" w14:textId="77777777" w:rsidR="008E00F6" w:rsidRDefault="008E00F6">
            <w:pPr>
              <w:pStyle w:val="tb0"/>
              <w:rPr>
                <w:sz w:val="20"/>
                <w:szCs w:val="20"/>
              </w:rPr>
            </w:pPr>
            <w:r>
              <w:rPr>
                <w:sz w:val="20"/>
                <w:szCs w:val="20"/>
              </w:rPr>
              <w:t>125–175</w:t>
            </w:r>
          </w:p>
        </w:tc>
        <w:tc>
          <w:tcPr>
            <w:tcW w:w="990" w:type="dxa"/>
            <w:hideMark/>
          </w:tcPr>
          <w:p w14:paraId="5F0AF040" w14:textId="77777777" w:rsidR="008E00F6" w:rsidRDefault="008E00F6">
            <w:pPr>
              <w:pStyle w:val="tb0"/>
              <w:rPr>
                <w:sz w:val="20"/>
                <w:szCs w:val="20"/>
              </w:rPr>
            </w:pPr>
            <w:r>
              <w:rPr>
                <w:sz w:val="20"/>
                <w:szCs w:val="20"/>
              </w:rPr>
              <w:t>175–200</w:t>
            </w:r>
          </w:p>
        </w:tc>
        <w:tc>
          <w:tcPr>
            <w:tcW w:w="990" w:type="dxa"/>
            <w:hideMark/>
          </w:tcPr>
          <w:p w14:paraId="41AFC295" w14:textId="77777777" w:rsidR="008E00F6" w:rsidRDefault="008E00F6">
            <w:pPr>
              <w:pStyle w:val="tb0"/>
              <w:rPr>
                <w:sz w:val="20"/>
                <w:szCs w:val="20"/>
              </w:rPr>
            </w:pPr>
            <w:r>
              <w:rPr>
                <w:sz w:val="20"/>
                <w:szCs w:val="20"/>
              </w:rPr>
              <w:t>200–225</w:t>
            </w:r>
          </w:p>
        </w:tc>
        <w:tc>
          <w:tcPr>
            <w:tcW w:w="900" w:type="dxa"/>
            <w:hideMark/>
          </w:tcPr>
          <w:p w14:paraId="0EC8A739" w14:textId="77777777" w:rsidR="008E00F6" w:rsidRDefault="008E00F6">
            <w:pPr>
              <w:pStyle w:val="tb0"/>
              <w:rPr>
                <w:sz w:val="20"/>
                <w:szCs w:val="20"/>
              </w:rPr>
            </w:pPr>
            <w:r>
              <w:rPr>
                <w:sz w:val="20"/>
                <w:szCs w:val="20"/>
              </w:rPr>
              <w:t>225–250</w:t>
            </w:r>
          </w:p>
        </w:tc>
        <w:tc>
          <w:tcPr>
            <w:tcW w:w="900" w:type="dxa"/>
            <w:hideMark/>
          </w:tcPr>
          <w:p w14:paraId="42C3E80F" w14:textId="77777777" w:rsidR="008E00F6" w:rsidRDefault="008E00F6">
            <w:pPr>
              <w:pStyle w:val="tb0"/>
              <w:rPr>
                <w:sz w:val="20"/>
                <w:szCs w:val="20"/>
              </w:rPr>
            </w:pPr>
            <w:r>
              <w:rPr>
                <w:sz w:val="20"/>
                <w:szCs w:val="20"/>
              </w:rPr>
              <w:t>250–275</w:t>
            </w:r>
          </w:p>
        </w:tc>
        <w:tc>
          <w:tcPr>
            <w:tcW w:w="890" w:type="dxa"/>
            <w:hideMark/>
          </w:tcPr>
          <w:p w14:paraId="70AA63AF" w14:textId="77777777" w:rsidR="008E00F6" w:rsidRDefault="008E00F6">
            <w:pPr>
              <w:pStyle w:val="tb0"/>
              <w:rPr>
                <w:sz w:val="20"/>
                <w:szCs w:val="20"/>
              </w:rPr>
            </w:pPr>
            <w:r>
              <w:rPr>
                <w:sz w:val="20"/>
                <w:szCs w:val="20"/>
              </w:rPr>
              <w:t>275–300</w:t>
            </w:r>
          </w:p>
        </w:tc>
        <w:tc>
          <w:tcPr>
            <w:tcW w:w="810" w:type="dxa"/>
            <w:hideMark/>
          </w:tcPr>
          <w:p w14:paraId="53BF216A" w14:textId="77777777" w:rsidR="008E00F6" w:rsidRDefault="008E00F6">
            <w:pPr>
              <w:pStyle w:val="tb0"/>
              <w:rPr>
                <w:sz w:val="20"/>
                <w:szCs w:val="20"/>
              </w:rPr>
            </w:pPr>
            <w:r>
              <w:rPr>
                <w:sz w:val="20"/>
                <w:szCs w:val="20"/>
              </w:rPr>
              <w:t>Total</w:t>
            </w:r>
          </w:p>
        </w:tc>
      </w:tr>
      <w:tr w:rsidR="008E00F6" w14:paraId="524AC7C5" w14:textId="77777777" w:rsidTr="008E00F6">
        <w:tc>
          <w:tcPr>
            <w:tcW w:w="1985" w:type="dxa"/>
            <w:hideMark/>
          </w:tcPr>
          <w:p w14:paraId="3710B847" w14:textId="77777777" w:rsidR="008E00F6" w:rsidRDefault="008E00F6">
            <w:pPr>
              <w:pStyle w:val="tsh10"/>
              <w:rPr>
                <w:sz w:val="20"/>
                <w:szCs w:val="20"/>
              </w:rPr>
            </w:pPr>
            <w:r>
              <w:rPr>
                <w:sz w:val="20"/>
                <w:szCs w:val="20"/>
              </w:rPr>
              <w:t>Promotional</w:t>
            </w:r>
          </w:p>
        </w:tc>
        <w:tc>
          <w:tcPr>
            <w:tcW w:w="1170" w:type="dxa"/>
            <w:vAlign w:val="bottom"/>
            <w:hideMark/>
          </w:tcPr>
          <w:p w14:paraId="177A41B4" w14:textId="77777777" w:rsidR="008E00F6" w:rsidRDefault="008E00F6">
            <w:pPr>
              <w:pStyle w:val="tb0"/>
              <w:rPr>
                <w:sz w:val="20"/>
                <w:szCs w:val="20"/>
              </w:rPr>
            </w:pPr>
            <w:r>
              <w:rPr>
                <w:sz w:val="20"/>
                <w:szCs w:val="20"/>
              </w:rPr>
              <w:t>7</w:t>
            </w:r>
          </w:p>
        </w:tc>
        <w:tc>
          <w:tcPr>
            <w:tcW w:w="810" w:type="dxa"/>
            <w:vAlign w:val="bottom"/>
            <w:hideMark/>
          </w:tcPr>
          <w:p w14:paraId="48375BED" w14:textId="77777777" w:rsidR="008E00F6" w:rsidRDefault="008E00F6">
            <w:pPr>
              <w:pStyle w:val="tb0"/>
              <w:rPr>
                <w:sz w:val="20"/>
                <w:szCs w:val="20"/>
              </w:rPr>
            </w:pPr>
            <w:r>
              <w:rPr>
                <w:sz w:val="20"/>
                <w:szCs w:val="20"/>
              </w:rPr>
              <w:t>17</w:t>
            </w:r>
          </w:p>
        </w:tc>
        <w:tc>
          <w:tcPr>
            <w:tcW w:w="810" w:type="dxa"/>
            <w:vAlign w:val="bottom"/>
            <w:hideMark/>
          </w:tcPr>
          <w:p w14:paraId="0ECE5C28" w14:textId="77777777" w:rsidR="008E00F6" w:rsidRDefault="008E00F6">
            <w:pPr>
              <w:pStyle w:val="tb0"/>
              <w:rPr>
                <w:sz w:val="20"/>
                <w:szCs w:val="20"/>
              </w:rPr>
            </w:pPr>
            <w:r>
              <w:rPr>
                <w:sz w:val="20"/>
                <w:szCs w:val="20"/>
              </w:rPr>
              <w:t>17</w:t>
            </w:r>
          </w:p>
        </w:tc>
        <w:tc>
          <w:tcPr>
            <w:tcW w:w="900" w:type="dxa"/>
            <w:vAlign w:val="bottom"/>
            <w:hideMark/>
          </w:tcPr>
          <w:p w14:paraId="1DB221D5" w14:textId="77777777" w:rsidR="008E00F6" w:rsidRDefault="008E00F6">
            <w:pPr>
              <w:pStyle w:val="tb0"/>
              <w:rPr>
                <w:sz w:val="20"/>
                <w:szCs w:val="20"/>
              </w:rPr>
            </w:pPr>
            <w:r>
              <w:rPr>
                <w:sz w:val="20"/>
                <w:szCs w:val="20"/>
              </w:rPr>
              <w:t>8</w:t>
            </w:r>
          </w:p>
        </w:tc>
        <w:tc>
          <w:tcPr>
            <w:tcW w:w="990" w:type="dxa"/>
            <w:vAlign w:val="bottom"/>
            <w:hideMark/>
          </w:tcPr>
          <w:p w14:paraId="55C89DCD" w14:textId="77777777" w:rsidR="008E00F6" w:rsidRDefault="008E00F6">
            <w:pPr>
              <w:pStyle w:val="tb0"/>
              <w:rPr>
                <w:sz w:val="20"/>
                <w:szCs w:val="20"/>
              </w:rPr>
            </w:pPr>
            <w:r>
              <w:rPr>
                <w:sz w:val="20"/>
                <w:szCs w:val="20"/>
              </w:rPr>
              <w:t>9</w:t>
            </w:r>
          </w:p>
        </w:tc>
        <w:tc>
          <w:tcPr>
            <w:tcW w:w="900" w:type="dxa"/>
            <w:vAlign w:val="bottom"/>
            <w:hideMark/>
          </w:tcPr>
          <w:p w14:paraId="0C5AAEDF" w14:textId="77777777" w:rsidR="008E00F6" w:rsidRDefault="008E00F6">
            <w:pPr>
              <w:pStyle w:val="tb0"/>
              <w:rPr>
                <w:sz w:val="20"/>
                <w:szCs w:val="20"/>
              </w:rPr>
            </w:pPr>
            <w:r>
              <w:rPr>
                <w:sz w:val="20"/>
                <w:szCs w:val="20"/>
              </w:rPr>
              <w:t>3</w:t>
            </w:r>
          </w:p>
        </w:tc>
        <w:tc>
          <w:tcPr>
            <w:tcW w:w="990" w:type="dxa"/>
            <w:vAlign w:val="bottom"/>
            <w:hideMark/>
          </w:tcPr>
          <w:p w14:paraId="0DF35BFC" w14:textId="77777777" w:rsidR="008E00F6" w:rsidRDefault="008E00F6">
            <w:pPr>
              <w:pStyle w:val="tb0"/>
              <w:rPr>
                <w:sz w:val="20"/>
                <w:szCs w:val="20"/>
              </w:rPr>
            </w:pPr>
            <w:r>
              <w:rPr>
                <w:sz w:val="20"/>
                <w:szCs w:val="20"/>
              </w:rPr>
              <w:t>2</w:t>
            </w:r>
          </w:p>
        </w:tc>
        <w:tc>
          <w:tcPr>
            <w:tcW w:w="990" w:type="dxa"/>
            <w:vAlign w:val="bottom"/>
            <w:hideMark/>
          </w:tcPr>
          <w:p w14:paraId="4C1C8426" w14:textId="77777777" w:rsidR="008E00F6" w:rsidRDefault="008E00F6">
            <w:pPr>
              <w:pStyle w:val="tb0"/>
              <w:rPr>
                <w:sz w:val="20"/>
                <w:szCs w:val="20"/>
              </w:rPr>
            </w:pPr>
            <w:r>
              <w:rPr>
                <w:sz w:val="20"/>
                <w:szCs w:val="20"/>
              </w:rPr>
              <w:t>3</w:t>
            </w:r>
          </w:p>
        </w:tc>
        <w:tc>
          <w:tcPr>
            <w:tcW w:w="900" w:type="dxa"/>
            <w:vAlign w:val="bottom"/>
            <w:hideMark/>
          </w:tcPr>
          <w:p w14:paraId="7D068915" w14:textId="77777777" w:rsidR="008E00F6" w:rsidRDefault="008E00F6">
            <w:pPr>
              <w:pStyle w:val="tb0"/>
              <w:rPr>
                <w:sz w:val="20"/>
                <w:szCs w:val="20"/>
              </w:rPr>
            </w:pPr>
            <w:r>
              <w:rPr>
                <w:sz w:val="20"/>
                <w:szCs w:val="20"/>
              </w:rPr>
              <w:t>1</w:t>
            </w:r>
          </w:p>
        </w:tc>
        <w:tc>
          <w:tcPr>
            <w:tcW w:w="900" w:type="dxa"/>
            <w:vAlign w:val="bottom"/>
            <w:hideMark/>
          </w:tcPr>
          <w:p w14:paraId="7EC5DE51" w14:textId="77777777" w:rsidR="008E00F6" w:rsidRDefault="008E00F6">
            <w:pPr>
              <w:pStyle w:val="tb0"/>
              <w:rPr>
                <w:sz w:val="20"/>
                <w:szCs w:val="20"/>
              </w:rPr>
            </w:pPr>
            <w:r>
              <w:rPr>
                <w:sz w:val="20"/>
                <w:szCs w:val="20"/>
              </w:rPr>
              <w:t>2</w:t>
            </w:r>
          </w:p>
        </w:tc>
        <w:tc>
          <w:tcPr>
            <w:tcW w:w="890" w:type="dxa"/>
            <w:vAlign w:val="bottom"/>
            <w:hideMark/>
          </w:tcPr>
          <w:p w14:paraId="07EEB4A7" w14:textId="77777777" w:rsidR="008E00F6" w:rsidRDefault="008E00F6">
            <w:pPr>
              <w:pStyle w:val="tb0"/>
              <w:rPr>
                <w:sz w:val="20"/>
                <w:szCs w:val="20"/>
              </w:rPr>
            </w:pPr>
            <w:r>
              <w:rPr>
                <w:sz w:val="20"/>
                <w:szCs w:val="20"/>
              </w:rPr>
              <w:t>1</w:t>
            </w:r>
          </w:p>
        </w:tc>
        <w:tc>
          <w:tcPr>
            <w:tcW w:w="810" w:type="dxa"/>
            <w:vAlign w:val="bottom"/>
            <w:hideMark/>
          </w:tcPr>
          <w:p w14:paraId="6B951B72" w14:textId="77777777" w:rsidR="008E00F6" w:rsidRDefault="008E00F6">
            <w:pPr>
              <w:pStyle w:val="tb0"/>
              <w:rPr>
                <w:sz w:val="20"/>
                <w:szCs w:val="20"/>
              </w:rPr>
            </w:pPr>
            <w:r>
              <w:rPr>
                <w:sz w:val="20"/>
                <w:szCs w:val="20"/>
              </w:rPr>
              <w:t>70</w:t>
            </w:r>
          </w:p>
        </w:tc>
      </w:tr>
      <w:tr w:rsidR="008E00F6" w14:paraId="25778142" w14:textId="77777777" w:rsidTr="008E00F6">
        <w:tc>
          <w:tcPr>
            <w:tcW w:w="1985" w:type="dxa"/>
            <w:hideMark/>
          </w:tcPr>
          <w:p w14:paraId="19DEA503" w14:textId="77777777" w:rsidR="008E00F6" w:rsidRDefault="008E00F6">
            <w:pPr>
              <w:pStyle w:val="tsh10"/>
              <w:rPr>
                <w:sz w:val="20"/>
                <w:szCs w:val="20"/>
              </w:rPr>
            </w:pPr>
            <w:r>
              <w:rPr>
                <w:sz w:val="20"/>
                <w:szCs w:val="20"/>
              </w:rPr>
              <w:t>Regular</w:t>
            </w:r>
          </w:p>
        </w:tc>
        <w:tc>
          <w:tcPr>
            <w:tcW w:w="1170" w:type="dxa"/>
            <w:vAlign w:val="bottom"/>
            <w:hideMark/>
          </w:tcPr>
          <w:p w14:paraId="0D6D32C5" w14:textId="77777777" w:rsidR="008E00F6" w:rsidRDefault="008E00F6">
            <w:pPr>
              <w:pStyle w:val="tb0"/>
              <w:rPr>
                <w:sz w:val="20"/>
                <w:szCs w:val="20"/>
              </w:rPr>
            </w:pPr>
            <w:r>
              <w:rPr>
                <w:sz w:val="20"/>
                <w:szCs w:val="20"/>
              </w:rPr>
              <w:t>2</w:t>
            </w:r>
          </w:p>
        </w:tc>
        <w:tc>
          <w:tcPr>
            <w:tcW w:w="810" w:type="dxa"/>
            <w:vAlign w:val="bottom"/>
            <w:hideMark/>
          </w:tcPr>
          <w:p w14:paraId="31415867" w14:textId="77777777" w:rsidR="008E00F6" w:rsidRDefault="008E00F6">
            <w:pPr>
              <w:pStyle w:val="tb0"/>
              <w:rPr>
                <w:sz w:val="20"/>
                <w:szCs w:val="20"/>
              </w:rPr>
            </w:pPr>
            <w:r>
              <w:rPr>
                <w:sz w:val="20"/>
                <w:szCs w:val="20"/>
              </w:rPr>
              <w:t>13</w:t>
            </w:r>
          </w:p>
        </w:tc>
        <w:tc>
          <w:tcPr>
            <w:tcW w:w="810" w:type="dxa"/>
            <w:vAlign w:val="bottom"/>
            <w:hideMark/>
          </w:tcPr>
          <w:p w14:paraId="32E94109" w14:textId="77777777" w:rsidR="008E00F6" w:rsidRDefault="008E00F6">
            <w:pPr>
              <w:pStyle w:val="tb0"/>
              <w:rPr>
                <w:sz w:val="20"/>
                <w:szCs w:val="20"/>
              </w:rPr>
            </w:pPr>
            <w:r>
              <w:rPr>
                <w:sz w:val="20"/>
                <w:szCs w:val="20"/>
              </w:rPr>
              <w:t>8</w:t>
            </w:r>
          </w:p>
        </w:tc>
        <w:tc>
          <w:tcPr>
            <w:tcW w:w="900" w:type="dxa"/>
            <w:vAlign w:val="bottom"/>
            <w:hideMark/>
          </w:tcPr>
          <w:p w14:paraId="3970B309" w14:textId="77777777" w:rsidR="008E00F6" w:rsidRDefault="008E00F6">
            <w:pPr>
              <w:pStyle w:val="tb0"/>
              <w:rPr>
                <w:sz w:val="20"/>
                <w:szCs w:val="20"/>
              </w:rPr>
            </w:pPr>
            <w:r>
              <w:rPr>
                <w:sz w:val="20"/>
                <w:szCs w:val="20"/>
              </w:rPr>
              <w:t>2</w:t>
            </w:r>
          </w:p>
        </w:tc>
        <w:tc>
          <w:tcPr>
            <w:tcW w:w="990" w:type="dxa"/>
            <w:vAlign w:val="bottom"/>
            <w:hideMark/>
          </w:tcPr>
          <w:p w14:paraId="33914606" w14:textId="77777777" w:rsidR="008E00F6" w:rsidRDefault="008E00F6">
            <w:pPr>
              <w:pStyle w:val="tb0"/>
              <w:rPr>
                <w:sz w:val="20"/>
                <w:szCs w:val="20"/>
              </w:rPr>
            </w:pPr>
            <w:r>
              <w:rPr>
                <w:sz w:val="20"/>
                <w:szCs w:val="20"/>
              </w:rPr>
              <w:t>3</w:t>
            </w:r>
          </w:p>
        </w:tc>
        <w:tc>
          <w:tcPr>
            <w:tcW w:w="900" w:type="dxa"/>
            <w:vAlign w:val="bottom"/>
            <w:hideMark/>
          </w:tcPr>
          <w:p w14:paraId="67382147" w14:textId="77777777" w:rsidR="008E00F6" w:rsidRDefault="008E00F6">
            <w:pPr>
              <w:pStyle w:val="tb0"/>
              <w:rPr>
                <w:sz w:val="20"/>
                <w:szCs w:val="20"/>
              </w:rPr>
            </w:pPr>
            <w:r>
              <w:rPr>
                <w:sz w:val="20"/>
                <w:szCs w:val="20"/>
              </w:rPr>
              <w:t>1</w:t>
            </w:r>
          </w:p>
        </w:tc>
        <w:tc>
          <w:tcPr>
            <w:tcW w:w="990" w:type="dxa"/>
            <w:vAlign w:val="bottom"/>
            <w:hideMark/>
          </w:tcPr>
          <w:p w14:paraId="6F619D79" w14:textId="77777777" w:rsidR="008E00F6" w:rsidRDefault="008E00F6">
            <w:pPr>
              <w:pStyle w:val="tb0"/>
              <w:rPr>
                <w:sz w:val="20"/>
                <w:szCs w:val="20"/>
              </w:rPr>
            </w:pPr>
            <w:r>
              <w:rPr>
                <w:sz w:val="20"/>
                <w:szCs w:val="20"/>
              </w:rPr>
              <w:t>1</w:t>
            </w:r>
          </w:p>
        </w:tc>
        <w:tc>
          <w:tcPr>
            <w:tcW w:w="990" w:type="dxa"/>
            <w:vAlign w:val="bottom"/>
          </w:tcPr>
          <w:p w14:paraId="0EE30E64" w14:textId="77777777" w:rsidR="008E00F6" w:rsidRDefault="008E00F6">
            <w:pPr>
              <w:pStyle w:val="tb0"/>
              <w:rPr>
                <w:sz w:val="20"/>
                <w:szCs w:val="20"/>
              </w:rPr>
            </w:pPr>
          </w:p>
        </w:tc>
        <w:tc>
          <w:tcPr>
            <w:tcW w:w="900" w:type="dxa"/>
            <w:vAlign w:val="bottom"/>
          </w:tcPr>
          <w:p w14:paraId="37ABC74E" w14:textId="77777777" w:rsidR="008E00F6" w:rsidRDefault="008E00F6">
            <w:pPr>
              <w:pStyle w:val="tb0"/>
              <w:rPr>
                <w:sz w:val="20"/>
                <w:szCs w:val="20"/>
              </w:rPr>
            </w:pPr>
          </w:p>
        </w:tc>
        <w:tc>
          <w:tcPr>
            <w:tcW w:w="900" w:type="dxa"/>
            <w:vAlign w:val="bottom"/>
          </w:tcPr>
          <w:p w14:paraId="5409BEEC" w14:textId="77777777" w:rsidR="008E00F6" w:rsidRDefault="008E00F6">
            <w:pPr>
              <w:pStyle w:val="tb0"/>
              <w:rPr>
                <w:sz w:val="20"/>
                <w:szCs w:val="20"/>
              </w:rPr>
            </w:pPr>
          </w:p>
        </w:tc>
        <w:tc>
          <w:tcPr>
            <w:tcW w:w="890" w:type="dxa"/>
            <w:vAlign w:val="bottom"/>
          </w:tcPr>
          <w:p w14:paraId="14EE376F" w14:textId="77777777" w:rsidR="008E00F6" w:rsidRDefault="008E00F6">
            <w:pPr>
              <w:pStyle w:val="tb0"/>
              <w:rPr>
                <w:sz w:val="20"/>
                <w:szCs w:val="20"/>
              </w:rPr>
            </w:pPr>
          </w:p>
        </w:tc>
        <w:tc>
          <w:tcPr>
            <w:tcW w:w="810" w:type="dxa"/>
            <w:vAlign w:val="bottom"/>
            <w:hideMark/>
          </w:tcPr>
          <w:p w14:paraId="11D14CAF" w14:textId="77777777" w:rsidR="008E00F6" w:rsidRDefault="008E00F6">
            <w:pPr>
              <w:pStyle w:val="tb0"/>
              <w:rPr>
                <w:sz w:val="20"/>
                <w:szCs w:val="20"/>
              </w:rPr>
            </w:pPr>
            <w:r>
              <w:rPr>
                <w:sz w:val="20"/>
                <w:szCs w:val="20"/>
              </w:rPr>
              <w:t>30</w:t>
            </w:r>
          </w:p>
        </w:tc>
      </w:tr>
      <w:tr w:rsidR="008E00F6" w14:paraId="63109EEF" w14:textId="77777777" w:rsidTr="008E00F6">
        <w:tc>
          <w:tcPr>
            <w:tcW w:w="1985" w:type="dxa"/>
            <w:hideMark/>
          </w:tcPr>
          <w:p w14:paraId="74A696D7" w14:textId="77777777" w:rsidR="008E00F6" w:rsidRDefault="008E00F6">
            <w:pPr>
              <w:pStyle w:val="tsh10"/>
              <w:rPr>
                <w:sz w:val="20"/>
                <w:szCs w:val="20"/>
              </w:rPr>
            </w:pPr>
            <w:r>
              <w:rPr>
                <w:sz w:val="20"/>
                <w:szCs w:val="20"/>
              </w:rPr>
              <w:t>Total</w:t>
            </w:r>
          </w:p>
        </w:tc>
        <w:tc>
          <w:tcPr>
            <w:tcW w:w="1170" w:type="dxa"/>
            <w:vAlign w:val="bottom"/>
            <w:hideMark/>
          </w:tcPr>
          <w:p w14:paraId="35F5BC74" w14:textId="77777777" w:rsidR="008E00F6" w:rsidRDefault="008E00F6">
            <w:pPr>
              <w:pStyle w:val="tb0"/>
              <w:rPr>
                <w:sz w:val="20"/>
                <w:szCs w:val="20"/>
              </w:rPr>
            </w:pPr>
            <w:r>
              <w:rPr>
                <w:sz w:val="20"/>
                <w:szCs w:val="20"/>
              </w:rPr>
              <w:t>9</w:t>
            </w:r>
          </w:p>
        </w:tc>
        <w:tc>
          <w:tcPr>
            <w:tcW w:w="810" w:type="dxa"/>
            <w:vAlign w:val="bottom"/>
            <w:hideMark/>
          </w:tcPr>
          <w:p w14:paraId="2F4B7BD8" w14:textId="77777777" w:rsidR="008E00F6" w:rsidRDefault="008E00F6">
            <w:pPr>
              <w:pStyle w:val="tb0"/>
              <w:rPr>
                <w:sz w:val="20"/>
                <w:szCs w:val="20"/>
              </w:rPr>
            </w:pPr>
            <w:r>
              <w:rPr>
                <w:sz w:val="20"/>
                <w:szCs w:val="20"/>
              </w:rPr>
              <w:t>30</w:t>
            </w:r>
          </w:p>
        </w:tc>
        <w:tc>
          <w:tcPr>
            <w:tcW w:w="810" w:type="dxa"/>
            <w:vAlign w:val="bottom"/>
            <w:hideMark/>
          </w:tcPr>
          <w:p w14:paraId="7DDACECE" w14:textId="77777777" w:rsidR="008E00F6" w:rsidRDefault="008E00F6">
            <w:pPr>
              <w:pStyle w:val="tb0"/>
              <w:rPr>
                <w:sz w:val="20"/>
                <w:szCs w:val="20"/>
              </w:rPr>
            </w:pPr>
            <w:r>
              <w:rPr>
                <w:sz w:val="20"/>
                <w:szCs w:val="20"/>
              </w:rPr>
              <w:t>25</w:t>
            </w:r>
          </w:p>
        </w:tc>
        <w:tc>
          <w:tcPr>
            <w:tcW w:w="900" w:type="dxa"/>
            <w:vAlign w:val="bottom"/>
            <w:hideMark/>
          </w:tcPr>
          <w:p w14:paraId="4E3C9DA9" w14:textId="77777777" w:rsidR="008E00F6" w:rsidRDefault="008E00F6">
            <w:pPr>
              <w:pStyle w:val="tb0"/>
              <w:rPr>
                <w:sz w:val="20"/>
                <w:szCs w:val="20"/>
              </w:rPr>
            </w:pPr>
            <w:r>
              <w:rPr>
                <w:sz w:val="20"/>
                <w:szCs w:val="20"/>
              </w:rPr>
              <w:t>10</w:t>
            </w:r>
          </w:p>
        </w:tc>
        <w:tc>
          <w:tcPr>
            <w:tcW w:w="990" w:type="dxa"/>
            <w:vAlign w:val="bottom"/>
            <w:hideMark/>
          </w:tcPr>
          <w:p w14:paraId="06793ABC" w14:textId="77777777" w:rsidR="008E00F6" w:rsidRDefault="008E00F6">
            <w:pPr>
              <w:pStyle w:val="tb0"/>
              <w:rPr>
                <w:sz w:val="20"/>
                <w:szCs w:val="20"/>
              </w:rPr>
            </w:pPr>
            <w:r>
              <w:rPr>
                <w:sz w:val="20"/>
                <w:szCs w:val="20"/>
              </w:rPr>
              <w:t>12</w:t>
            </w:r>
          </w:p>
        </w:tc>
        <w:tc>
          <w:tcPr>
            <w:tcW w:w="900" w:type="dxa"/>
            <w:vAlign w:val="bottom"/>
            <w:hideMark/>
          </w:tcPr>
          <w:p w14:paraId="73CEE5B5" w14:textId="77777777" w:rsidR="008E00F6" w:rsidRDefault="008E00F6">
            <w:pPr>
              <w:pStyle w:val="tb0"/>
              <w:rPr>
                <w:sz w:val="20"/>
                <w:szCs w:val="20"/>
              </w:rPr>
            </w:pPr>
            <w:r>
              <w:rPr>
                <w:sz w:val="20"/>
                <w:szCs w:val="20"/>
              </w:rPr>
              <w:t>4</w:t>
            </w:r>
          </w:p>
        </w:tc>
        <w:tc>
          <w:tcPr>
            <w:tcW w:w="990" w:type="dxa"/>
            <w:vAlign w:val="bottom"/>
            <w:hideMark/>
          </w:tcPr>
          <w:p w14:paraId="634F3F6C" w14:textId="77777777" w:rsidR="008E00F6" w:rsidRDefault="008E00F6">
            <w:pPr>
              <w:pStyle w:val="tb0"/>
              <w:rPr>
                <w:sz w:val="20"/>
                <w:szCs w:val="20"/>
              </w:rPr>
            </w:pPr>
            <w:r>
              <w:rPr>
                <w:sz w:val="20"/>
                <w:szCs w:val="20"/>
              </w:rPr>
              <w:t>3</w:t>
            </w:r>
          </w:p>
        </w:tc>
        <w:tc>
          <w:tcPr>
            <w:tcW w:w="990" w:type="dxa"/>
            <w:vAlign w:val="bottom"/>
            <w:hideMark/>
          </w:tcPr>
          <w:p w14:paraId="7240F703" w14:textId="77777777" w:rsidR="008E00F6" w:rsidRDefault="008E00F6">
            <w:pPr>
              <w:pStyle w:val="tb0"/>
              <w:rPr>
                <w:sz w:val="20"/>
                <w:szCs w:val="20"/>
              </w:rPr>
            </w:pPr>
            <w:r>
              <w:rPr>
                <w:sz w:val="20"/>
                <w:szCs w:val="20"/>
              </w:rPr>
              <w:t>3</w:t>
            </w:r>
          </w:p>
        </w:tc>
        <w:tc>
          <w:tcPr>
            <w:tcW w:w="900" w:type="dxa"/>
            <w:vAlign w:val="bottom"/>
            <w:hideMark/>
          </w:tcPr>
          <w:p w14:paraId="415113B1" w14:textId="77777777" w:rsidR="008E00F6" w:rsidRDefault="008E00F6">
            <w:pPr>
              <w:pStyle w:val="tb0"/>
              <w:rPr>
                <w:sz w:val="20"/>
                <w:szCs w:val="20"/>
              </w:rPr>
            </w:pPr>
            <w:r>
              <w:rPr>
                <w:sz w:val="20"/>
                <w:szCs w:val="20"/>
              </w:rPr>
              <w:t>1</w:t>
            </w:r>
          </w:p>
        </w:tc>
        <w:tc>
          <w:tcPr>
            <w:tcW w:w="900" w:type="dxa"/>
            <w:vAlign w:val="bottom"/>
            <w:hideMark/>
          </w:tcPr>
          <w:p w14:paraId="5E6D52D4" w14:textId="77777777" w:rsidR="008E00F6" w:rsidRDefault="008E00F6">
            <w:pPr>
              <w:pStyle w:val="tb0"/>
              <w:rPr>
                <w:sz w:val="20"/>
                <w:szCs w:val="20"/>
              </w:rPr>
            </w:pPr>
            <w:r>
              <w:rPr>
                <w:sz w:val="20"/>
                <w:szCs w:val="20"/>
              </w:rPr>
              <w:t>2</w:t>
            </w:r>
          </w:p>
        </w:tc>
        <w:tc>
          <w:tcPr>
            <w:tcW w:w="890" w:type="dxa"/>
            <w:vAlign w:val="bottom"/>
            <w:hideMark/>
          </w:tcPr>
          <w:p w14:paraId="230F6D94" w14:textId="77777777" w:rsidR="008E00F6" w:rsidRDefault="008E00F6">
            <w:pPr>
              <w:pStyle w:val="tb0"/>
              <w:rPr>
                <w:sz w:val="20"/>
                <w:szCs w:val="20"/>
              </w:rPr>
            </w:pPr>
            <w:r>
              <w:rPr>
                <w:sz w:val="20"/>
                <w:szCs w:val="20"/>
              </w:rPr>
              <w:t>1</w:t>
            </w:r>
          </w:p>
        </w:tc>
        <w:tc>
          <w:tcPr>
            <w:tcW w:w="810" w:type="dxa"/>
            <w:vAlign w:val="bottom"/>
            <w:hideMark/>
          </w:tcPr>
          <w:p w14:paraId="21EB8316" w14:textId="77777777" w:rsidR="008E00F6" w:rsidRDefault="008E00F6">
            <w:pPr>
              <w:pStyle w:val="tb0"/>
              <w:rPr>
                <w:sz w:val="20"/>
                <w:szCs w:val="20"/>
              </w:rPr>
            </w:pPr>
            <w:r>
              <w:rPr>
                <w:sz w:val="20"/>
                <w:szCs w:val="20"/>
              </w:rPr>
              <w:t>100</w:t>
            </w:r>
          </w:p>
        </w:tc>
      </w:tr>
    </w:tbl>
    <w:p w14:paraId="0FAE1CA8" w14:textId="77777777" w:rsidR="008E00F6" w:rsidRDefault="008E00F6" w:rsidP="008E00F6">
      <w:pPr>
        <w:pStyle w:val="cpnl2"/>
      </w:pPr>
      <w:r>
        <w:t>From the crosstabulation it appears that net sales are larger for promotional customers.</w:t>
      </w:r>
    </w:p>
    <w:p w14:paraId="258E06BD" w14:textId="77777777" w:rsidR="008E00F6" w:rsidRDefault="008E00F6" w:rsidP="008E00F6">
      <w:pPr>
        <w:sectPr w:rsidR="008E00F6">
          <w:pgSz w:w="12240" w:h="15840"/>
          <w:pgMar w:top="1440" w:right="1440" w:bottom="1440" w:left="1440" w:header="720" w:footer="720" w:gutter="0"/>
          <w:cols w:space="720"/>
        </w:sectPr>
      </w:pPr>
    </w:p>
    <w:p w14:paraId="54A552DB" w14:textId="77777777" w:rsidR="008E00F6" w:rsidRDefault="008E00F6" w:rsidP="008E00F6">
      <w:pPr>
        <w:pStyle w:val="cpnl"/>
      </w:pPr>
      <w:r>
        <w:lastRenderedPageBreak/>
        <w:t>4.</w:t>
      </w:r>
      <w:r>
        <w:tab/>
        <w:t>A scatter diagram of Net Sales versus Age is shown as follows. A trend line has been fitted to the data. From this, it appears that there is no relationship between net sales and age.</w:t>
      </w:r>
    </w:p>
    <w:p w14:paraId="65687F5C" w14:textId="023FE3F1" w:rsidR="008E00F6" w:rsidRDefault="008E00F6" w:rsidP="008E00F6">
      <w:pPr>
        <w:pStyle w:val="cpnl"/>
        <w:jc w:val="center"/>
      </w:pPr>
      <w:r>
        <w:rPr>
          <w:noProof/>
        </w:rPr>
        <w:drawing>
          <wp:inline distT="0" distB="0" distL="0" distR="0" wp14:anchorId="5D52A462" wp14:editId="59BEA800">
            <wp:extent cx="5086350" cy="3095625"/>
            <wp:effectExtent l="0" t="0" r="0" b="0"/>
            <wp:docPr id="60" name="Chart 6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74EAEA86" w14:textId="77777777" w:rsidR="008E00F6" w:rsidRDefault="008E00F6" w:rsidP="008E00F6">
      <w:pPr>
        <w:pStyle w:val="cpnl2"/>
      </w:pPr>
      <w:r>
        <w:t>Age is not a factor in determining net sales.</w:t>
      </w:r>
    </w:p>
    <w:p w14:paraId="73340B6A" w14:textId="77777777" w:rsidR="008E00F6" w:rsidRDefault="008E00F6" w:rsidP="008E00F6">
      <w:pPr>
        <w:pStyle w:val="cph"/>
      </w:pPr>
      <w:r>
        <w:t>Case Problem 2 Movie Theater Releases</w:t>
      </w:r>
    </w:p>
    <w:p w14:paraId="2EA6E1B6" w14:textId="77777777" w:rsidR="008E00F6" w:rsidRDefault="008E00F6" w:rsidP="008E00F6">
      <w:pPr>
        <w:pStyle w:val="cptx1"/>
      </w:pPr>
      <w:r>
        <w:t>This case provides the student with the opportunity to use tabular and graphical presentations to analyze data from the movie industry. Developing and interpreting frequency distributions, percent frequency distributions and scatter diagrams are emphasized. The interpretations and insights can be quite varied. We illustrate some below.</w:t>
      </w:r>
    </w:p>
    <w:p w14:paraId="532DD4DD" w14:textId="77777777" w:rsidR="008E00F6" w:rsidRDefault="008E00F6" w:rsidP="008E00F6">
      <w:pPr>
        <w:pStyle w:val="cph2"/>
      </w:pPr>
      <w:r>
        <w:t>Frequency Distribution and Percent Frequency Distribution</w:t>
      </w:r>
    </w:p>
    <w:p w14:paraId="204C02A5" w14:textId="77777777" w:rsidR="008E00F6" w:rsidRDefault="008E00F6" w:rsidP="008E00F6">
      <w:pPr>
        <w:pStyle w:val="cptx1"/>
      </w:pPr>
      <w:r>
        <w:t>The choice of the classes for frequency distributions or percent frequency distributions can be expected to vary. The frequency distributions we developed are as follows:</w:t>
      </w:r>
    </w:p>
    <w:tbl>
      <w:tblPr>
        <w:tblW w:w="0" w:type="auto"/>
        <w:tblInd w:w="-12" w:type="dxa"/>
        <w:tblLayout w:type="fixed"/>
        <w:tblLook w:val="01E0" w:firstRow="1" w:lastRow="1" w:firstColumn="1" w:lastColumn="1" w:noHBand="0" w:noVBand="0"/>
      </w:tblPr>
      <w:tblGrid>
        <w:gridCol w:w="4230"/>
        <w:gridCol w:w="2790"/>
      </w:tblGrid>
      <w:tr w:rsidR="008E00F6" w14:paraId="41F169DE" w14:textId="77777777" w:rsidTr="008E00F6">
        <w:tc>
          <w:tcPr>
            <w:tcW w:w="4230" w:type="dxa"/>
            <w:hideMark/>
          </w:tcPr>
          <w:p w14:paraId="1F0E3E0C" w14:textId="77777777" w:rsidR="008E00F6" w:rsidRDefault="008E00F6">
            <w:pPr>
              <w:pStyle w:val="tb0"/>
              <w:rPr>
                <w:sz w:val="20"/>
                <w:szCs w:val="20"/>
              </w:rPr>
            </w:pPr>
            <w:r>
              <w:rPr>
                <w:sz w:val="20"/>
                <w:szCs w:val="20"/>
              </w:rPr>
              <w:t>Opening Gross Sales (Millions)</w:t>
            </w:r>
          </w:p>
        </w:tc>
        <w:tc>
          <w:tcPr>
            <w:tcW w:w="2790" w:type="dxa"/>
            <w:hideMark/>
          </w:tcPr>
          <w:p w14:paraId="006F1E7E" w14:textId="77777777" w:rsidR="008E00F6" w:rsidRDefault="008E00F6">
            <w:pPr>
              <w:pStyle w:val="tb0"/>
              <w:rPr>
                <w:sz w:val="20"/>
                <w:szCs w:val="20"/>
              </w:rPr>
            </w:pPr>
            <w:r>
              <w:rPr>
                <w:sz w:val="20"/>
                <w:szCs w:val="20"/>
              </w:rPr>
              <w:t>Frequency (or Percentage)</w:t>
            </w:r>
          </w:p>
        </w:tc>
      </w:tr>
      <w:tr w:rsidR="008E00F6" w14:paraId="627DC105" w14:textId="77777777" w:rsidTr="008E00F6">
        <w:tc>
          <w:tcPr>
            <w:tcW w:w="4230" w:type="dxa"/>
            <w:hideMark/>
          </w:tcPr>
          <w:p w14:paraId="657735ED" w14:textId="77777777" w:rsidR="008E00F6" w:rsidRDefault="008E00F6">
            <w:pPr>
              <w:pStyle w:val="tb0"/>
              <w:rPr>
                <w:sz w:val="20"/>
                <w:szCs w:val="20"/>
              </w:rPr>
            </w:pPr>
            <w:r>
              <w:rPr>
                <w:sz w:val="20"/>
                <w:szCs w:val="20"/>
              </w:rPr>
              <w:t>$0–9.99</w:t>
            </w:r>
          </w:p>
        </w:tc>
        <w:tc>
          <w:tcPr>
            <w:tcW w:w="2790" w:type="dxa"/>
            <w:hideMark/>
          </w:tcPr>
          <w:p w14:paraId="295CA6F5" w14:textId="77777777" w:rsidR="008E00F6" w:rsidRDefault="008E00F6">
            <w:pPr>
              <w:pStyle w:val="tb0"/>
              <w:rPr>
                <w:sz w:val="20"/>
                <w:szCs w:val="20"/>
              </w:rPr>
            </w:pPr>
            <w:r>
              <w:rPr>
                <w:sz w:val="20"/>
                <w:szCs w:val="20"/>
              </w:rPr>
              <w:t>14</w:t>
            </w:r>
          </w:p>
        </w:tc>
      </w:tr>
      <w:tr w:rsidR="008E00F6" w14:paraId="441EA51E" w14:textId="77777777" w:rsidTr="008E00F6">
        <w:tc>
          <w:tcPr>
            <w:tcW w:w="4230" w:type="dxa"/>
            <w:hideMark/>
          </w:tcPr>
          <w:p w14:paraId="0D62C99E" w14:textId="77777777" w:rsidR="008E00F6" w:rsidRDefault="008E00F6">
            <w:pPr>
              <w:pStyle w:val="tb0"/>
              <w:rPr>
                <w:sz w:val="20"/>
                <w:szCs w:val="20"/>
              </w:rPr>
            </w:pPr>
            <w:r>
              <w:rPr>
                <w:sz w:val="20"/>
                <w:szCs w:val="20"/>
              </w:rPr>
              <w:t>10–19.99</w:t>
            </w:r>
          </w:p>
        </w:tc>
        <w:tc>
          <w:tcPr>
            <w:tcW w:w="2790" w:type="dxa"/>
            <w:hideMark/>
          </w:tcPr>
          <w:p w14:paraId="21DD5BFC" w14:textId="77777777" w:rsidR="008E00F6" w:rsidRDefault="008E00F6">
            <w:pPr>
              <w:pStyle w:val="tb0"/>
              <w:rPr>
                <w:sz w:val="20"/>
                <w:szCs w:val="20"/>
              </w:rPr>
            </w:pPr>
            <w:r>
              <w:rPr>
                <w:sz w:val="20"/>
                <w:szCs w:val="20"/>
              </w:rPr>
              <w:t>34</w:t>
            </w:r>
          </w:p>
        </w:tc>
      </w:tr>
      <w:tr w:rsidR="008E00F6" w14:paraId="1B228DDE" w14:textId="77777777" w:rsidTr="008E00F6">
        <w:tc>
          <w:tcPr>
            <w:tcW w:w="4230" w:type="dxa"/>
            <w:hideMark/>
          </w:tcPr>
          <w:p w14:paraId="66B1502E" w14:textId="77777777" w:rsidR="008E00F6" w:rsidRDefault="008E00F6">
            <w:pPr>
              <w:pStyle w:val="tb0"/>
              <w:rPr>
                <w:sz w:val="20"/>
                <w:szCs w:val="20"/>
              </w:rPr>
            </w:pPr>
            <w:r>
              <w:rPr>
                <w:sz w:val="20"/>
                <w:szCs w:val="20"/>
              </w:rPr>
              <w:t>20–29.99</w:t>
            </w:r>
          </w:p>
        </w:tc>
        <w:tc>
          <w:tcPr>
            <w:tcW w:w="2790" w:type="dxa"/>
            <w:hideMark/>
          </w:tcPr>
          <w:p w14:paraId="3B5DDE36" w14:textId="77777777" w:rsidR="008E00F6" w:rsidRDefault="008E00F6">
            <w:pPr>
              <w:pStyle w:val="tb0"/>
              <w:rPr>
                <w:sz w:val="20"/>
                <w:szCs w:val="20"/>
              </w:rPr>
            </w:pPr>
            <w:r>
              <w:rPr>
                <w:sz w:val="20"/>
                <w:szCs w:val="20"/>
              </w:rPr>
              <w:t>22</w:t>
            </w:r>
          </w:p>
        </w:tc>
      </w:tr>
      <w:tr w:rsidR="008E00F6" w14:paraId="0F747EEF" w14:textId="77777777" w:rsidTr="008E00F6">
        <w:tc>
          <w:tcPr>
            <w:tcW w:w="4230" w:type="dxa"/>
            <w:hideMark/>
          </w:tcPr>
          <w:p w14:paraId="17A945BB" w14:textId="77777777" w:rsidR="008E00F6" w:rsidRDefault="008E00F6">
            <w:pPr>
              <w:pStyle w:val="tb0"/>
              <w:rPr>
                <w:sz w:val="20"/>
                <w:szCs w:val="20"/>
              </w:rPr>
            </w:pPr>
            <w:r>
              <w:rPr>
                <w:sz w:val="20"/>
                <w:szCs w:val="20"/>
              </w:rPr>
              <w:t>30–39.99</w:t>
            </w:r>
          </w:p>
        </w:tc>
        <w:tc>
          <w:tcPr>
            <w:tcW w:w="2790" w:type="dxa"/>
            <w:hideMark/>
          </w:tcPr>
          <w:p w14:paraId="53E4E6BB" w14:textId="77777777" w:rsidR="008E00F6" w:rsidRDefault="008E00F6">
            <w:pPr>
              <w:pStyle w:val="tb0"/>
              <w:rPr>
                <w:sz w:val="20"/>
                <w:szCs w:val="20"/>
              </w:rPr>
            </w:pPr>
            <w:r>
              <w:rPr>
                <w:sz w:val="20"/>
                <w:szCs w:val="20"/>
              </w:rPr>
              <w:t>10</w:t>
            </w:r>
          </w:p>
        </w:tc>
      </w:tr>
      <w:tr w:rsidR="008E00F6" w14:paraId="4EABCEE7" w14:textId="77777777" w:rsidTr="008E00F6">
        <w:tc>
          <w:tcPr>
            <w:tcW w:w="4230" w:type="dxa"/>
            <w:hideMark/>
          </w:tcPr>
          <w:p w14:paraId="033658FD" w14:textId="77777777" w:rsidR="008E00F6" w:rsidRDefault="008E00F6">
            <w:pPr>
              <w:pStyle w:val="tb0"/>
              <w:rPr>
                <w:sz w:val="20"/>
                <w:szCs w:val="20"/>
              </w:rPr>
            </w:pPr>
            <w:r>
              <w:rPr>
                <w:sz w:val="20"/>
                <w:szCs w:val="20"/>
              </w:rPr>
              <w:t>40–49.99</w:t>
            </w:r>
          </w:p>
        </w:tc>
        <w:tc>
          <w:tcPr>
            <w:tcW w:w="2790" w:type="dxa"/>
            <w:hideMark/>
          </w:tcPr>
          <w:p w14:paraId="5700A44C" w14:textId="77777777" w:rsidR="008E00F6" w:rsidRDefault="008E00F6">
            <w:pPr>
              <w:pStyle w:val="tb0"/>
              <w:rPr>
                <w:sz w:val="20"/>
                <w:szCs w:val="20"/>
              </w:rPr>
            </w:pPr>
            <w:r>
              <w:rPr>
                <w:sz w:val="20"/>
                <w:szCs w:val="20"/>
              </w:rPr>
              <w:t>5</w:t>
            </w:r>
          </w:p>
        </w:tc>
      </w:tr>
      <w:tr w:rsidR="008E00F6" w14:paraId="6F418062" w14:textId="77777777" w:rsidTr="008E00F6">
        <w:tc>
          <w:tcPr>
            <w:tcW w:w="4230" w:type="dxa"/>
            <w:hideMark/>
          </w:tcPr>
          <w:p w14:paraId="302D55DA" w14:textId="77777777" w:rsidR="008E00F6" w:rsidRDefault="008E00F6">
            <w:pPr>
              <w:pStyle w:val="tb0"/>
              <w:rPr>
                <w:sz w:val="20"/>
                <w:szCs w:val="20"/>
              </w:rPr>
            </w:pPr>
            <w:r>
              <w:rPr>
                <w:sz w:val="20"/>
                <w:szCs w:val="20"/>
              </w:rPr>
              <w:t>50–59.99</w:t>
            </w:r>
          </w:p>
        </w:tc>
        <w:tc>
          <w:tcPr>
            <w:tcW w:w="2790" w:type="dxa"/>
            <w:hideMark/>
          </w:tcPr>
          <w:p w14:paraId="56434F2E" w14:textId="77777777" w:rsidR="008E00F6" w:rsidRDefault="008E00F6">
            <w:pPr>
              <w:pStyle w:val="tb0"/>
              <w:rPr>
                <w:sz w:val="20"/>
                <w:szCs w:val="20"/>
              </w:rPr>
            </w:pPr>
            <w:r>
              <w:rPr>
                <w:sz w:val="20"/>
                <w:szCs w:val="20"/>
              </w:rPr>
              <w:t>3</w:t>
            </w:r>
          </w:p>
        </w:tc>
      </w:tr>
      <w:tr w:rsidR="008E00F6" w14:paraId="6367A380" w14:textId="77777777" w:rsidTr="008E00F6">
        <w:tc>
          <w:tcPr>
            <w:tcW w:w="4230" w:type="dxa"/>
            <w:hideMark/>
          </w:tcPr>
          <w:p w14:paraId="3EE7264A" w14:textId="77777777" w:rsidR="008E00F6" w:rsidRDefault="008E00F6">
            <w:pPr>
              <w:pStyle w:val="tb0"/>
              <w:rPr>
                <w:sz w:val="20"/>
                <w:szCs w:val="20"/>
              </w:rPr>
            </w:pPr>
            <w:r>
              <w:rPr>
                <w:sz w:val="20"/>
                <w:szCs w:val="20"/>
              </w:rPr>
              <w:t>60–69.99</w:t>
            </w:r>
          </w:p>
        </w:tc>
        <w:tc>
          <w:tcPr>
            <w:tcW w:w="2790" w:type="dxa"/>
            <w:hideMark/>
          </w:tcPr>
          <w:p w14:paraId="44B4B3EF" w14:textId="77777777" w:rsidR="008E00F6" w:rsidRDefault="008E00F6">
            <w:pPr>
              <w:pStyle w:val="tb0"/>
              <w:rPr>
                <w:sz w:val="20"/>
                <w:szCs w:val="20"/>
              </w:rPr>
            </w:pPr>
            <w:r>
              <w:rPr>
                <w:sz w:val="20"/>
                <w:szCs w:val="20"/>
              </w:rPr>
              <w:t>1</w:t>
            </w:r>
          </w:p>
        </w:tc>
      </w:tr>
      <w:tr w:rsidR="008E00F6" w14:paraId="41C74D99" w14:textId="77777777" w:rsidTr="008E00F6">
        <w:tc>
          <w:tcPr>
            <w:tcW w:w="4230" w:type="dxa"/>
            <w:hideMark/>
          </w:tcPr>
          <w:p w14:paraId="19F850E0" w14:textId="77777777" w:rsidR="008E00F6" w:rsidRDefault="008E00F6">
            <w:pPr>
              <w:pStyle w:val="tb0"/>
              <w:rPr>
                <w:sz w:val="20"/>
                <w:szCs w:val="20"/>
              </w:rPr>
            </w:pPr>
            <w:r>
              <w:rPr>
                <w:sz w:val="20"/>
                <w:szCs w:val="20"/>
              </w:rPr>
              <w:t>70–79.99</w:t>
            </w:r>
          </w:p>
        </w:tc>
        <w:tc>
          <w:tcPr>
            <w:tcW w:w="2790" w:type="dxa"/>
            <w:hideMark/>
          </w:tcPr>
          <w:p w14:paraId="66436003" w14:textId="77777777" w:rsidR="008E00F6" w:rsidRDefault="008E00F6">
            <w:pPr>
              <w:pStyle w:val="tb0"/>
              <w:rPr>
                <w:sz w:val="20"/>
                <w:szCs w:val="20"/>
              </w:rPr>
            </w:pPr>
            <w:r>
              <w:rPr>
                <w:sz w:val="20"/>
                <w:szCs w:val="20"/>
              </w:rPr>
              <w:t>2</w:t>
            </w:r>
          </w:p>
        </w:tc>
      </w:tr>
      <w:tr w:rsidR="008E00F6" w14:paraId="084DA4A9" w14:textId="77777777" w:rsidTr="008E00F6">
        <w:tc>
          <w:tcPr>
            <w:tcW w:w="4230" w:type="dxa"/>
            <w:hideMark/>
          </w:tcPr>
          <w:p w14:paraId="15F8BFC0" w14:textId="77777777" w:rsidR="008E00F6" w:rsidRDefault="008E00F6">
            <w:pPr>
              <w:pStyle w:val="tb0"/>
              <w:rPr>
                <w:sz w:val="20"/>
                <w:szCs w:val="20"/>
              </w:rPr>
            </w:pPr>
            <w:r>
              <w:rPr>
                <w:sz w:val="20"/>
                <w:szCs w:val="20"/>
              </w:rPr>
              <w:t>80–89.99</w:t>
            </w:r>
          </w:p>
        </w:tc>
        <w:tc>
          <w:tcPr>
            <w:tcW w:w="2790" w:type="dxa"/>
            <w:hideMark/>
          </w:tcPr>
          <w:p w14:paraId="02E0E213" w14:textId="77777777" w:rsidR="008E00F6" w:rsidRDefault="008E00F6">
            <w:pPr>
              <w:pStyle w:val="tb0"/>
              <w:rPr>
                <w:sz w:val="20"/>
                <w:szCs w:val="20"/>
              </w:rPr>
            </w:pPr>
            <w:r>
              <w:rPr>
                <w:sz w:val="20"/>
                <w:szCs w:val="20"/>
              </w:rPr>
              <w:t>1</w:t>
            </w:r>
          </w:p>
        </w:tc>
      </w:tr>
      <w:tr w:rsidR="008E00F6" w14:paraId="0F372B28" w14:textId="77777777" w:rsidTr="008E00F6">
        <w:tc>
          <w:tcPr>
            <w:tcW w:w="4230" w:type="dxa"/>
            <w:hideMark/>
          </w:tcPr>
          <w:p w14:paraId="25B28BE4" w14:textId="77777777" w:rsidR="008E00F6" w:rsidRDefault="008E00F6">
            <w:pPr>
              <w:pStyle w:val="tb0"/>
              <w:rPr>
                <w:sz w:val="20"/>
                <w:szCs w:val="20"/>
              </w:rPr>
            </w:pPr>
            <w:r>
              <w:rPr>
                <w:sz w:val="20"/>
                <w:szCs w:val="20"/>
              </w:rPr>
              <w:t>90–99.99</w:t>
            </w:r>
          </w:p>
        </w:tc>
        <w:tc>
          <w:tcPr>
            <w:tcW w:w="2790" w:type="dxa"/>
            <w:hideMark/>
          </w:tcPr>
          <w:p w14:paraId="4DAD5F8B" w14:textId="77777777" w:rsidR="008E00F6" w:rsidRDefault="008E00F6">
            <w:pPr>
              <w:pStyle w:val="tb0"/>
              <w:rPr>
                <w:sz w:val="20"/>
                <w:szCs w:val="20"/>
              </w:rPr>
            </w:pPr>
            <w:r>
              <w:rPr>
                <w:sz w:val="20"/>
                <w:szCs w:val="20"/>
              </w:rPr>
              <w:t>0</w:t>
            </w:r>
          </w:p>
        </w:tc>
      </w:tr>
      <w:tr w:rsidR="008E00F6" w14:paraId="59B9BE7F" w14:textId="77777777" w:rsidTr="008E00F6">
        <w:tc>
          <w:tcPr>
            <w:tcW w:w="4230" w:type="dxa"/>
            <w:hideMark/>
          </w:tcPr>
          <w:p w14:paraId="527F5C9F" w14:textId="77777777" w:rsidR="008E00F6" w:rsidRDefault="008E00F6">
            <w:pPr>
              <w:pStyle w:val="tb0"/>
              <w:rPr>
                <w:sz w:val="20"/>
                <w:szCs w:val="20"/>
              </w:rPr>
            </w:pPr>
            <w:r>
              <w:rPr>
                <w:sz w:val="20"/>
                <w:szCs w:val="20"/>
              </w:rPr>
              <w:t>100–109.99</w:t>
            </w:r>
          </w:p>
        </w:tc>
        <w:tc>
          <w:tcPr>
            <w:tcW w:w="2790" w:type="dxa"/>
            <w:hideMark/>
          </w:tcPr>
          <w:p w14:paraId="7B11175A" w14:textId="77777777" w:rsidR="008E00F6" w:rsidRDefault="008E00F6">
            <w:pPr>
              <w:pStyle w:val="tb0"/>
              <w:rPr>
                <w:sz w:val="20"/>
                <w:szCs w:val="20"/>
              </w:rPr>
            </w:pPr>
            <w:r>
              <w:rPr>
                <w:sz w:val="20"/>
                <w:szCs w:val="20"/>
              </w:rPr>
              <w:t>2</w:t>
            </w:r>
          </w:p>
        </w:tc>
      </w:tr>
      <w:tr w:rsidR="008E00F6" w14:paraId="23FDEE5B" w14:textId="77777777" w:rsidTr="008E00F6">
        <w:tc>
          <w:tcPr>
            <w:tcW w:w="4230" w:type="dxa"/>
            <w:hideMark/>
          </w:tcPr>
          <w:p w14:paraId="45CDF011" w14:textId="77777777" w:rsidR="008E00F6" w:rsidRDefault="008E00F6">
            <w:pPr>
              <w:pStyle w:val="tb0"/>
              <w:rPr>
                <w:sz w:val="20"/>
                <w:szCs w:val="20"/>
              </w:rPr>
            </w:pPr>
            <w:r>
              <w:rPr>
                <w:sz w:val="20"/>
                <w:szCs w:val="20"/>
              </w:rPr>
              <w:lastRenderedPageBreak/>
              <w:t>110–119.99</w:t>
            </w:r>
          </w:p>
        </w:tc>
        <w:tc>
          <w:tcPr>
            <w:tcW w:w="2790" w:type="dxa"/>
            <w:hideMark/>
          </w:tcPr>
          <w:p w14:paraId="087FA587" w14:textId="77777777" w:rsidR="008E00F6" w:rsidRDefault="008E00F6">
            <w:pPr>
              <w:pStyle w:val="tb0"/>
              <w:rPr>
                <w:sz w:val="20"/>
                <w:szCs w:val="20"/>
              </w:rPr>
            </w:pPr>
            <w:r>
              <w:rPr>
                <w:sz w:val="20"/>
                <w:szCs w:val="20"/>
              </w:rPr>
              <w:t>0</w:t>
            </w:r>
          </w:p>
        </w:tc>
      </w:tr>
      <w:tr w:rsidR="008E00F6" w14:paraId="64678958" w14:textId="77777777" w:rsidTr="008E00F6">
        <w:tc>
          <w:tcPr>
            <w:tcW w:w="4230" w:type="dxa"/>
            <w:hideMark/>
          </w:tcPr>
          <w:p w14:paraId="5FADE961" w14:textId="77777777" w:rsidR="008E00F6" w:rsidRDefault="008E00F6">
            <w:pPr>
              <w:pStyle w:val="tb0"/>
              <w:rPr>
                <w:sz w:val="20"/>
                <w:szCs w:val="20"/>
              </w:rPr>
            </w:pPr>
            <w:r>
              <w:rPr>
                <w:sz w:val="20"/>
                <w:szCs w:val="20"/>
              </w:rPr>
              <w:t>120–129.99</w:t>
            </w:r>
          </w:p>
        </w:tc>
        <w:tc>
          <w:tcPr>
            <w:tcW w:w="2790" w:type="dxa"/>
            <w:hideMark/>
          </w:tcPr>
          <w:p w14:paraId="2DDF23A7" w14:textId="77777777" w:rsidR="008E00F6" w:rsidRDefault="008E00F6">
            <w:pPr>
              <w:pStyle w:val="tb0"/>
              <w:rPr>
                <w:sz w:val="20"/>
                <w:szCs w:val="20"/>
              </w:rPr>
            </w:pPr>
            <w:r>
              <w:rPr>
                <w:sz w:val="20"/>
                <w:szCs w:val="20"/>
              </w:rPr>
              <w:t>0</w:t>
            </w:r>
          </w:p>
        </w:tc>
      </w:tr>
      <w:tr w:rsidR="008E00F6" w14:paraId="435F8AD1" w14:textId="77777777" w:rsidTr="008E00F6">
        <w:tc>
          <w:tcPr>
            <w:tcW w:w="4230" w:type="dxa"/>
            <w:hideMark/>
          </w:tcPr>
          <w:p w14:paraId="730CE057" w14:textId="77777777" w:rsidR="008E00F6" w:rsidRDefault="008E00F6">
            <w:pPr>
              <w:pStyle w:val="tb0"/>
              <w:rPr>
                <w:sz w:val="20"/>
                <w:szCs w:val="20"/>
              </w:rPr>
            </w:pPr>
            <w:r>
              <w:rPr>
                <w:sz w:val="20"/>
                <w:szCs w:val="20"/>
              </w:rPr>
              <w:t>130–139.99</w:t>
            </w:r>
          </w:p>
        </w:tc>
        <w:tc>
          <w:tcPr>
            <w:tcW w:w="2790" w:type="dxa"/>
            <w:hideMark/>
          </w:tcPr>
          <w:p w14:paraId="50074E9C" w14:textId="77777777" w:rsidR="008E00F6" w:rsidRDefault="008E00F6">
            <w:pPr>
              <w:pStyle w:val="tb0"/>
              <w:rPr>
                <w:sz w:val="20"/>
                <w:szCs w:val="20"/>
              </w:rPr>
            </w:pPr>
            <w:r>
              <w:rPr>
                <w:sz w:val="20"/>
                <w:szCs w:val="20"/>
              </w:rPr>
              <w:t>3</w:t>
            </w:r>
          </w:p>
        </w:tc>
      </w:tr>
      <w:tr w:rsidR="008E00F6" w14:paraId="154296C0" w14:textId="77777777" w:rsidTr="008E00F6">
        <w:tc>
          <w:tcPr>
            <w:tcW w:w="4230" w:type="dxa"/>
            <w:hideMark/>
          </w:tcPr>
          <w:p w14:paraId="435D4D17" w14:textId="77777777" w:rsidR="008E00F6" w:rsidRDefault="008E00F6">
            <w:pPr>
              <w:pStyle w:val="tb0"/>
              <w:rPr>
                <w:sz w:val="20"/>
                <w:szCs w:val="20"/>
              </w:rPr>
            </w:pPr>
            <w:r>
              <w:rPr>
                <w:sz w:val="20"/>
                <w:szCs w:val="20"/>
              </w:rPr>
              <w:t>140–149.99</w:t>
            </w:r>
          </w:p>
        </w:tc>
        <w:tc>
          <w:tcPr>
            <w:tcW w:w="2790" w:type="dxa"/>
            <w:hideMark/>
          </w:tcPr>
          <w:p w14:paraId="6D634B09" w14:textId="77777777" w:rsidR="008E00F6" w:rsidRDefault="008E00F6">
            <w:pPr>
              <w:pStyle w:val="tb0"/>
              <w:rPr>
                <w:sz w:val="20"/>
                <w:szCs w:val="20"/>
              </w:rPr>
            </w:pPr>
            <w:r>
              <w:rPr>
                <w:sz w:val="20"/>
                <w:szCs w:val="20"/>
              </w:rPr>
              <w:t>0</w:t>
            </w:r>
          </w:p>
        </w:tc>
      </w:tr>
      <w:tr w:rsidR="008E00F6" w14:paraId="5378894D" w14:textId="77777777" w:rsidTr="008E00F6">
        <w:tc>
          <w:tcPr>
            <w:tcW w:w="4230" w:type="dxa"/>
            <w:hideMark/>
          </w:tcPr>
          <w:p w14:paraId="369E0E9B" w14:textId="77777777" w:rsidR="008E00F6" w:rsidRDefault="008E00F6">
            <w:pPr>
              <w:pStyle w:val="tb0"/>
              <w:rPr>
                <w:sz w:val="20"/>
                <w:szCs w:val="20"/>
              </w:rPr>
            </w:pPr>
            <w:r>
              <w:rPr>
                <w:sz w:val="20"/>
                <w:szCs w:val="20"/>
              </w:rPr>
              <w:t>150–159.99</w:t>
            </w:r>
          </w:p>
        </w:tc>
        <w:tc>
          <w:tcPr>
            <w:tcW w:w="2790" w:type="dxa"/>
            <w:hideMark/>
          </w:tcPr>
          <w:p w14:paraId="68A31564" w14:textId="77777777" w:rsidR="008E00F6" w:rsidRDefault="008E00F6">
            <w:pPr>
              <w:pStyle w:val="tb0"/>
              <w:rPr>
                <w:sz w:val="20"/>
                <w:szCs w:val="20"/>
              </w:rPr>
            </w:pPr>
            <w:r>
              <w:rPr>
                <w:sz w:val="20"/>
                <w:szCs w:val="20"/>
              </w:rPr>
              <w:t>1</w:t>
            </w:r>
          </w:p>
        </w:tc>
      </w:tr>
      <w:tr w:rsidR="008E00F6" w14:paraId="6F35F882" w14:textId="77777777" w:rsidTr="008E00F6">
        <w:tc>
          <w:tcPr>
            <w:tcW w:w="4230" w:type="dxa"/>
            <w:hideMark/>
          </w:tcPr>
          <w:p w14:paraId="52381EFF" w14:textId="77777777" w:rsidR="008E00F6" w:rsidRDefault="008E00F6">
            <w:pPr>
              <w:pStyle w:val="tb0"/>
              <w:rPr>
                <w:sz w:val="20"/>
                <w:szCs w:val="20"/>
              </w:rPr>
            </w:pPr>
            <w:r>
              <w:rPr>
                <w:sz w:val="20"/>
                <w:szCs w:val="20"/>
              </w:rPr>
              <w:t>160–169.99</w:t>
            </w:r>
          </w:p>
        </w:tc>
        <w:tc>
          <w:tcPr>
            <w:tcW w:w="2790" w:type="dxa"/>
            <w:hideMark/>
          </w:tcPr>
          <w:p w14:paraId="4E09F62D" w14:textId="77777777" w:rsidR="008E00F6" w:rsidRDefault="008E00F6">
            <w:pPr>
              <w:pStyle w:val="tb0"/>
              <w:rPr>
                <w:sz w:val="20"/>
                <w:szCs w:val="20"/>
              </w:rPr>
            </w:pPr>
            <w:r>
              <w:rPr>
                <w:sz w:val="20"/>
                <w:szCs w:val="20"/>
              </w:rPr>
              <w:t>1</w:t>
            </w:r>
          </w:p>
        </w:tc>
      </w:tr>
      <w:tr w:rsidR="008E00F6" w14:paraId="3A6120B2" w14:textId="77777777" w:rsidTr="008E00F6">
        <w:tc>
          <w:tcPr>
            <w:tcW w:w="4230" w:type="dxa"/>
            <w:hideMark/>
          </w:tcPr>
          <w:p w14:paraId="048B7D1B" w14:textId="77777777" w:rsidR="008E00F6" w:rsidRDefault="008E00F6">
            <w:pPr>
              <w:pStyle w:val="tb0"/>
              <w:rPr>
                <w:sz w:val="20"/>
                <w:szCs w:val="20"/>
              </w:rPr>
            </w:pPr>
            <w:r>
              <w:rPr>
                <w:sz w:val="20"/>
                <w:szCs w:val="20"/>
              </w:rPr>
              <w:t>170–179.99</w:t>
            </w:r>
          </w:p>
        </w:tc>
        <w:tc>
          <w:tcPr>
            <w:tcW w:w="2790" w:type="dxa"/>
            <w:hideMark/>
          </w:tcPr>
          <w:p w14:paraId="764B1B3E" w14:textId="77777777" w:rsidR="008E00F6" w:rsidRDefault="008E00F6">
            <w:pPr>
              <w:pStyle w:val="tb0"/>
              <w:rPr>
                <w:sz w:val="20"/>
                <w:szCs w:val="20"/>
                <w:u w:val="single"/>
              </w:rPr>
            </w:pPr>
            <w:r>
              <w:rPr>
                <w:sz w:val="20"/>
                <w:szCs w:val="20"/>
                <w:u w:val="single"/>
              </w:rPr>
              <w:tab/>
              <w:t>1</w:t>
            </w:r>
          </w:p>
        </w:tc>
      </w:tr>
    </w:tbl>
    <w:p w14:paraId="3B301A37" w14:textId="77777777" w:rsidR="008E00F6" w:rsidRDefault="008E00F6" w:rsidP="008E00F6">
      <w:pPr>
        <w:pStyle w:val="tb0"/>
        <w:tabs>
          <w:tab w:val="left" w:pos="4218"/>
        </w:tabs>
        <w:ind w:left="-12" w:firstLine="12"/>
        <w:rPr>
          <w:u w:val="single"/>
        </w:rPr>
      </w:pPr>
    </w:p>
    <w:tbl>
      <w:tblPr>
        <w:tblW w:w="0" w:type="auto"/>
        <w:tblInd w:w="-12" w:type="dxa"/>
        <w:tblLayout w:type="fixed"/>
        <w:tblLook w:val="01E0" w:firstRow="1" w:lastRow="1" w:firstColumn="1" w:lastColumn="1" w:noHBand="0" w:noVBand="0"/>
      </w:tblPr>
      <w:tblGrid>
        <w:gridCol w:w="3960"/>
        <w:gridCol w:w="2880"/>
      </w:tblGrid>
      <w:tr w:rsidR="008E00F6" w14:paraId="47A262DE" w14:textId="77777777" w:rsidTr="008E00F6">
        <w:tc>
          <w:tcPr>
            <w:tcW w:w="3960" w:type="dxa"/>
            <w:hideMark/>
          </w:tcPr>
          <w:p w14:paraId="3F6A89BF" w14:textId="77777777" w:rsidR="008E00F6" w:rsidRDefault="008E00F6">
            <w:pPr>
              <w:pStyle w:val="tch10"/>
              <w:rPr>
                <w:sz w:val="20"/>
                <w:szCs w:val="20"/>
              </w:rPr>
            </w:pPr>
            <w:r>
              <w:rPr>
                <w:sz w:val="20"/>
                <w:szCs w:val="20"/>
              </w:rPr>
              <w:t>Total Gross Sales (Millions)</w:t>
            </w:r>
          </w:p>
        </w:tc>
        <w:tc>
          <w:tcPr>
            <w:tcW w:w="2880" w:type="dxa"/>
            <w:hideMark/>
          </w:tcPr>
          <w:p w14:paraId="75332F16" w14:textId="77777777" w:rsidR="008E00F6" w:rsidRDefault="008E00F6">
            <w:pPr>
              <w:pStyle w:val="tch10"/>
              <w:rPr>
                <w:sz w:val="20"/>
                <w:szCs w:val="20"/>
              </w:rPr>
            </w:pPr>
            <w:r>
              <w:rPr>
                <w:sz w:val="20"/>
                <w:szCs w:val="20"/>
              </w:rPr>
              <w:t>Frequency (or Percentage)</w:t>
            </w:r>
          </w:p>
        </w:tc>
      </w:tr>
      <w:tr w:rsidR="008E00F6" w14:paraId="06898184" w14:textId="77777777" w:rsidTr="008E00F6">
        <w:tc>
          <w:tcPr>
            <w:tcW w:w="3960" w:type="dxa"/>
            <w:hideMark/>
          </w:tcPr>
          <w:p w14:paraId="3BB7AC80" w14:textId="77777777" w:rsidR="008E00F6" w:rsidRDefault="008E00F6">
            <w:pPr>
              <w:pStyle w:val="tb0"/>
              <w:rPr>
                <w:sz w:val="20"/>
                <w:szCs w:val="20"/>
              </w:rPr>
            </w:pPr>
            <w:r>
              <w:rPr>
                <w:sz w:val="20"/>
                <w:szCs w:val="20"/>
              </w:rPr>
              <w:t>$0–49.99</w:t>
            </w:r>
          </w:p>
        </w:tc>
        <w:tc>
          <w:tcPr>
            <w:tcW w:w="2880" w:type="dxa"/>
            <w:hideMark/>
          </w:tcPr>
          <w:p w14:paraId="106179C7" w14:textId="77777777" w:rsidR="008E00F6" w:rsidRDefault="008E00F6">
            <w:pPr>
              <w:pStyle w:val="tb0"/>
              <w:rPr>
                <w:sz w:val="20"/>
                <w:szCs w:val="20"/>
              </w:rPr>
            </w:pPr>
            <w:r>
              <w:rPr>
                <w:sz w:val="20"/>
                <w:szCs w:val="20"/>
              </w:rPr>
              <w:t>34</w:t>
            </w:r>
          </w:p>
        </w:tc>
      </w:tr>
      <w:tr w:rsidR="008E00F6" w14:paraId="73F9BBB2" w14:textId="77777777" w:rsidTr="008E00F6">
        <w:tc>
          <w:tcPr>
            <w:tcW w:w="3960" w:type="dxa"/>
            <w:hideMark/>
          </w:tcPr>
          <w:p w14:paraId="643A5D99" w14:textId="77777777" w:rsidR="008E00F6" w:rsidRDefault="008E00F6">
            <w:pPr>
              <w:pStyle w:val="tb0"/>
              <w:rPr>
                <w:sz w:val="20"/>
                <w:szCs w:val="20"/>
              </w:rPr>
            </w:pPr>
            <w:r>
              <w:rPr>
                <w:sz w:val="20"/>
                <w:szCs w:val="20"/>
              </w:rPr>
              <w:t>50–99.99</w:t>
            </w:r>
          </w:p>
        </w:tc>
        <w:tc>
          <w:tcPr>
            <w:tcW w:w="2880" w:type="dxa"/>
            <w:hideMark/>
          </w:tcPr>
          <w:p w14:paraId="2E259CB6" w14:textId="77777777" w:rsidR="008E00F6" w:rsidRDefault="008E00F6">
            <w:pPr>
              <w:pStyle w:val="tb0"/>
              <w:rPr>
                <w:sz w:val="20"/>
                <w:szCs w:val="20"/>
              </w:rPr>
            </w:pPr>
            <w:r>
              <w:rPr>
                <w:sz w:val="20"/>
                <w:szCs w:val="20"/>
              </w:rPr>
              <w:t>36</w:t>
            </w:r>
          </w:p>
        </w:tc>
      </w:tr>
      <w:tr w:rsidR="008E00F6" w14:paraId="0CA78342" w14:textId="77777777" w:rsidTr="008E00F6">
        <w:tc>
          <w:tcPr>
            <w:tcW w:w="3960" w:type="dxa"/>
            <w:hideMark/>
          </w:tcPr>
          <w:p w14:paraId="4EA283BD" w14:textId="77777777" w:rsidR="008E00F6" w:rsidRDefault="008E00F6">
            <w:pPr>
              <w:pStyle w:val="tb0"/>
              <w:rPr>
                <w:sz w:val="20"/>
                <w:szCs w:val="20"/>
              </w:rPr>
            </w:pPr>
            <w:r>
              <w:rPr>
                <w:sz w:val="20"/>
                <w:szCs w:val="20"/>
              </w:rPr>
              <w:t>100–149.99</w:t>
            </w:r>
          </w:p>
        </w:tc>
        <w:tc>
          <w:tcPr>
            <w:tcW w:w="2880" w:type="dxa"/>
            <w:hideMark/>
          </w:tcPr>
          <w:p w14:paraId="4BA4CF0A" w14:textId="77777777" w:rsidR="008E00F6" w:rsidRDefault="008E00F6">
            <w:pPr>
              <w:pStyle w:val="tb0"/>
              <w:rPr>
                <w:sz w:val="20"/>
                <w:szCs w:val="20"/>
              </w:rPr>
            </w:pPr>
            <w:r>
              <w:rPr>
                <w:sz w:val="20"/>
                <w:szCs w:val="20"/>
              </w:rPr>
              <w:t>11</w:t>
            </w:r>
          </w:p>
        </w:tc>
      </w:tr>
      <w:tr w:rsidR="008E00F6" w14:paraId="5941F906" w14:textId="77777777" w:rsidTr="008E00F6">
        <w:tc>
          <w:tcPr>
            <w:tcW w:w="3960" w:type="dxa"/>
            <w:hideMark/>
          </w:tcPr>
          <w:p w14:paraId="11633F8A" w14:textId="77777777" w:rsidR="008E00F6" w:rsidRDefault="008E00F6">
            <w:pPr>
              <w:pStyle w:val="tb0"/>
              <w:rPr>
                <w:sz w:val="20"/>
                <w:szCs w:val="20"/>
              </w:rPr>
            </w:pPr>
            <w:r>
              <w:rPr>
                <w:sz w:val="20"/>
                <w:szCs w:val="20"/>
              </w:rPr>
              <w:t>150–199.99</w:t>
            </w:r>
          </w:p>
        </w:tc>
        <w:tc>
          <w:tcPr>
            <w:tcW w:w="2880" w:type="dxa"/>
            <w:hideMark/>
          </w:tcPr>
          <w:p w14:paraId="27894C54" w14:textId="77777777" w:rsidR="008E00F6" w:rsidRDefault="008E00F6">
            <w:pPr>
              <w:pStyle w:val="tb0"/>
              <w:rPr>
                <w:sz w:val="20"/>
                <w:szCs w:val="20"/>
              </w:rPr>
            </w:pPr>
            <w:r>
              <w:rPr>
                <w:sz w:val="20"/>
                <w:szCs w:val="20"/>
              </w:rPr>
              <w:t>6</w:t>
            </w:r>
          </w:p>
        </w:tc>
      </w:tr>
      <w:tr w:rsidR="008E00F6" w14:paraId="4E36BD10" w14:textId="77777777" w:rsidTr="008E00F6">
        <w:tc>
          <w:tcPr>
            <w:tcW w:w="3960" w:type="dxa"/>
            <w:hideMark/>
          </w:tcPr>
          <w:p w14:paraId="52FB3218" w14:textId="77777777" w:rsidR="008E00F6" w:rsidRDefault="008E00F6">
            <w:pPr>
              <w:pStyle w:val="tb0"/>
              <w:rPr>
                <w:sz w:val="20"/>
                <w:szCs w:val="20"/>
              </w:rPr>
            </w:pPr>
            <w:r>
              <w:rPr>
                <w:sz w:val="20"/>
                <w:szCs w:val="20"/>
              </w:rPr>
              <w:t>200–249.99</w:t>
            </w:r>
          </w:p>
        </w:tc>
        <w:tc>
          <w:tcPr>
            <w:tcW w:w="2880" w:type="dxa"/>
            <w:hideMark/>
          </w:tcPr>
          <w:p w14:paraId="09BDB789" w14:textId="77777777" w:rsidR="008E00F6" w:rsidRDefault="008E00F6">
            <w:pPr>
              <w:pStyle w:val="tb0"/>
              <w:rPr>
                <w:sz w:val="20"/>
                <w:szCs w:val="20"/>
              </w:rPr>
            </w:pPr>
            <w:r>
              <w:rPr>
                <w:sz w:val="20"/>
                <w:szCs w:val="20"/>
              </w:rPr>
              <w:t>3</w:t>
            </w:r>
          </w:p>
        </w:tc>
      </w:tr>
      <w:tr w:rsidR="008E00F6" w14:paraId="71AD8548" w14:textId="77777777" w:rsidTr="008E00F6">
        <w:tc>
          <w:tcPr>
            <w:tcW w:w="3960" w:type="dxa"/>
            <w:hideMark/>
          </w:tcPr>
          <w:p w14:paraId="24FFF4CB" w14:textId="77777777" w:rsidR="008E00F6" w:rsidRDefault="008E00F6">
            <w:pPr>
              <w:pStyle w:val="tb0"/>
              <w:rPr>
                <w:sz w:val="20"/>
                <w:szCs w:val="20"/>
              </w:rPr>
            </w:pPr>
            <w:r>
              <w:rPr>
                <w:sz w:val="20"/>
                <w:szCs w:val="20"/>
              </w:rPr>
              <w:t>250–299.99</w:t>
            </w:r>
          </w:p>
        </w:tc>
        <w:tc>
          <w:tcPr>
            <w:tcW w:w="2880" w:type="dxa"/>
            <w:hideMark/>
          </w:tcPr>
          <w:p w14:paraId="0A5ECB65" w14:textId="77777777" w:rsidR="008E00F6" w:rsidRDefault="008E00F6">
            <w:pPr>
              <w:pStyle w:val="tb0"/>
              <w:rPr>
                <w:sz w:val="20"/>
                <w:szCs w:val="20"/>
              </w:rPr>
            </w:pPr>
            <w:r>
              <w:rPr>
                <w:sz w:val="20"/>
                <w:szCs w:val="20"/>
              </w:rPr>
              <w:t>1</w:t>
            </w:r>
          </w:p>
        </w:tc>
      </w:tr>
      <w:tr w:rsidR="008E00F6" w14:paraId="665F1231" w14:textId="77777777" w:rsidTr="008E00F6">
        <w:tc>
          <w:tcPr>
            <w:tcW w:w="3960" w:type="dxa"/>
            <w:hideMark/>
          </w:tcPr>
          <w:p w14:paraId="28DEFFB6" w14:textId="77777777" w:rsidR="008E00F6" w:rsidRDefault="008E00F6">
            <w:pPr>
              <w:pStyle w:val="tb0"/>
              <w:rPr>
                <w:sz w:val="20"/>
                <w:szCs w:val="20"/>
              </w:rPr>
            </w:pPr>
            <w:r>
              <w:rPr>
                <w:sz w:val="20"/>
                <w:szCs w:val="20"/>
              </w:rPr>
              <w:t>300–349.99</w:t>
            </w:r>
          </w:p>
        </w:tc>
        <w:tc>
          <w:tcPr>
            <w:tcW w:w="2880" w:type="dxa"/>
            <w:hideMark/>
          </w:tcPr>
          <w:p w14:paraId="0E04B9F8" w14:textId="77777777" w:rsidR="008E00F6" w:rsidRDefault="008E00F6">
            <w:pPr>
              <w:pStyle w:val="tb0"/>
              <w:rPr>
                <w:sz w:val="20"/>
                <w:szCs w:val="20"/>
              </w:rPr>
            </w:pPr>
            <w:r>
              <w:rPr>
                <w:sz w:val="20"/>
                <w:szCs w:val="20"/>
              </w:rPr>
              <w:t>3</w:t>
            </w:r>
          </w:p>
        </w:tc>
      </w:tr>
      <w:tr w:rsidR="008E00F6" w14:paraId="32631770" w14:textId="77777777" w:rsidTr="008E00F6">
        <w:tc>
          <w:tcPr>
            <w:tcW w:w="3960" w:type="dxa"/>
            <w:hideMark/>
          </w:tcPr>
          <w:p w14:paraId="6849DD5B" w14:textId="77777777" w:rsidR="008E00F6" w:rsidRDefault="008E00F6">
            <w:pPr>
              <w:pStyle w:val="tb0"/>
              <w:rPr>
                <w:sz w:val="20"/>
                <w:szCs w:val="20"/>
              </w:rPr>
            </w:pPr>
            <w:r>
              <w:rPr>
                <w:sz w:val="20"/>
                <w:szCs w:val="20"/>
              </w:rPr>
              <w:t>350–399.99</w:t>
            </w:r>
          </w:p>
        </w:tc>
        <w:tc>
          <w:tcPr>
            <w:tcW w:w="2880" w:type="dxa"/>
            <w:hideMark/>
          </w:tcPr>
          <w:p w14:paraId="74BDDA0D" w14:textId="77777777" w:rsidR="008E00F6" w:rsidRDefault="008E00F6">
            <w:pPr>
              <w:pStyle w:val="tb0"/>
              <w:rPr>
                <w:sz w:val="20"/>
                <w:szCs w:val="20"/>
              </w:rPr>
            </w:pPr>
            <w:r>
              <w:rPr>
                <w:sz w:val="20"/>
                <w:szCs w:val="20"/>
              </w:rPr>
              <w:t>3</w:t>
            </w:r>
          </w:p>
        </w:tc>
      </w:tr>
      <w:tr w:rsidR="008E00F6" w14:paraId="6EEB219F" w14:textId="77777777" w:rsidTr="008E00F6">
        <w:tc>
          <w:tcPr>
            <w:tcW w:w="3960" w:type="dxa"/>
            <w:hideMark/>
          </w:tcPr>
          <w:p w14:paraId="1E870120" w14:textId="77777777" w:rsidR="008E00F6" w:rsidRDefault="008E00F6">
            <w:pPr>
              <w:pStyle w:val="tb0"/>
              <w:rPr>
                <w:sz w:val="20"/>
                <w:szCs w:val="20"/>
              </w:rPr>
            </w:pPr>
            <w:r>
              <w:rPr>
                <w:sz w:val="20"/>
                <w:szCs w:val="20"/>
              </w:rPr>
              <w:t>400–449.99</w:t>
            </w:r>
          </w:p>
        </w:tc>
        <w:tc>
          <w:tcPr>
            <w:tcW w:w="2880" w:type="dxa"/>
            <w:hideMark/>
          </w:tcPr>
          <w:p w14:paraId="3C42EF82" w14:textId="77777777" w:rsidR="008E00F6" w:rsidRDefault="008E00F6">
            <w:pPr>
              <w:pStyle w:val="tb0"/>
              <w:rPr>
                <w:sz w:val="20"/>
                <w:szCs w:val="20"/>
              </w:rPr>
            </w:pPr>
            <w:r>
              <w:rPr>
                <w:sz w:val="20"/>
                <w:szCs w:val="20"/>
              </w:rPr>
              <w:t>1</w:t>
            </w:r>
          </w:p>
        </w:tc>
      </w:tr>
      <w:tr w:rsidR="008E00F6" w14:paraId="6E725A7E" w14:textId="77777777" w:rsidTr="008E00F6">
        <w:tc>
          <w:tcPr>
            <w:tcW w:w="3960" w:type="dxa"/>
            <w:hideMark/>
          </w:tcPr>
          <w:p w14:paraId="4D75B0F8" w14:textId="77777777" w:rsidR="008E00F6" w:rsidRDefault="008E00F6">
            <w:pPr>
              <w:pStyle w:val="tb0"/>
              <w:rPr>
                <w:sz w:val="20"/>
                <w:szCs w:val="20"/>
              </w:rPr>
            </w:pPr>
            <w:r>
              <w:rPr>
                <w:sz w:val="20"/>
                <w:szCs w:val="20"/>
              </w:rPr>
              <w:t>450–499.99</w:t>
            </w:r>
          </w:p>
        </w:tc>
        <w:tc>
          <w:tcPr>
            <w:tcW w:w="2880" w:type="dxa"/>
            <w:hideMark/>
          </w:tcPr>
          <w:p w14:paraId="3712FCA0" w14:textId="77777777" w:rsidR="008E00F6" w:rsidRDefault="008E00F6">
            <w:pPr>
              <w:pStyle w:val="tb0"/>
              <w:rPr>
                <w:sz w:val="20"/>
                <w:szCs w:val="20"/>
              </w:rPr>
            </w:pPr>
            <w:r>
              <w:rPr>
                <w:sz w:val="20"/>
                <w:szCs w:val="20"/>
              </w:rPr>
              <w:t>1</w:t>
            </w:r>
          </w:p>
        </w:tc>
      </w:tr>
      <w:tr w:rsidR="008E00F6" w14:paraId="1537147F" w14:textId="77777777" w:rsidTr="008E00F6">
        <w:tc>
          <w:tcPr>
            <w:tcW w:w="3960" w:type="dxa"/>
            <w:hideMark/>
          </w:tcPr>
          <w:p w14:paraId="340681D8" w14:textId="77777777" w:rsidR="008E00F6" w:rsidRDefault="008E00F6">
            <w:pPr>
              <w:pStyle w:val="tb0"/>
              <w:rPr>
                <w:sz w:val="20"/>
                <w:szCs w:val="20"/>
              </w:rPr>
            </w:pPr>
            <w:r>
              <w:rPr>
                <w:sz w:val="20"/>
                <w:szCs w:val="20"/>
              </w:rPr>
              <w:t>500–549.99</w:t>
            </w:r>
          </w:p>
        </w:tc>
        <w:tc>
          <w:tcPr>
            <w:tcW w:w="2880" w:type="dxa"/>
            <w:hideMark/>
          </w:tcPr>
          <w:p w14:paraId="78B00EDC" w14:textId="77777777" w:rsidR="008E00F6" w:rsidRDefault="008E00F6">
            <w:pPr>
              <w:pStyle w:val="tb0"/>
              <w:rPr>
                <w:sz w:val="20"/>
                <w:szCs w:val="20"/>
                <w:u w:val="single"/>
              </w:rPr>
            </w:pPr>
            <w:r>
              <w:rPr>
                <w:sz w:val="20"/>
                <w:szCs w:val="20"/>
                <w:u w:val="single"/>
              </w:rPr>
              <w:t>1</w:t>
            </w:r>
          </w:p>
        </w:tc>
      </w:tr>
      <w:tr w:rsidR="008E00F6" w14:paraId="0000239D" w14:textId="77777777" w:rsidTr="008E00F6">
        <w:tc>
          <w:tcPr>
            <w:tcW w:w="3960" w:type="dxa"/>
            <w:hideMark/>
          </w:tcPr>
          <w:p w14:paraId="7D1A084D" w14:textId="77777777" w:rsidR="008E00F6" w:rsidRDefault="008E00F6">
            <w:pPr>
              <w:pStyle w:val="tb0"/>
              <w:rPr>
                <w:sz w:val="20"/>
                <w:szCs w:val="20"/>
              </w:rPr>
            </w:pPr>
            <w:r>
              <w:rPr>
                <w:sz w:val="20"/>
                <w:szCs w:val="20"/>
              </w:rPr>
              <w:t>Total</w:t>
            </w:r>
          </w:p>
        </w:tc>
        <w:tc>
          <w:tcPr>
            <w:tcW w:w="2880" w:type="dxa"/>
            <w:hideMark/>
          </w:tcPr>
          <w:p w14:paraId="6ABD6CB4" w14:textId="77777777" w:rsidR="008E00F6" w:rsidRDefault="008E00F6">
            <w:pPr>
              <w:pStyle w:val="tb0"/>
              <w:rPr>
                <w:sz w:val="20"/>
                <w:szCs w:val="20"/>
                <w:u w:val="single"/>
              </w:rPr>
            </w:pPr>
            <w:r>
              <w:rPr>
                <w:sz w:val="20"/>
                <w:szCs w:val="20"/>
              </w:rPr>
              <w:t>100</w:t>
            </w:r>
          </w:p>
        </w:tc>
      </w:tr>
    </w:tbl>
    <w:p w14:paraId="2062F8EE" w14:textId="77777777" w:rsidR="008E00F6" w:rsidRDefault="008E00F6" w:rsidP="008E00F6">
      <w:pPr>
        <w:rPr>
          <w:sz w:val="12"/>
        </w:rPr>
      </w:pPr>
    </w:p>
    <w:tbl>
      <w:tblPr>
        <w:tblW w:w="0" w:type="auto"/>
        <w:tblInd w:w="-5" w:type="dxa"/>
        <w:tblLayout w:type="fixed"/>
        <w:tblLook w:val="01E0" w:firstRow="1" w:lastRow="1" w:firstColumn="1" w:lastColumn="1" w:noHBand="0" w:noVBand="0"/>
      </w:tblPr>
      <w:tblGrid>
        <w:gridCol w:w="3060"/>
        <w:gridCol w:w="2497"/>
        <w:gridCol w:w="383"/>
      </w:tblGrid>
      <w:tr w:rsidR="008E00F6" w14:paraId="40573770" w14:textId="77777777" w:rsidTr="008E00F6">
        <w:tc>
          <w:tcPr>
            <w:tcW w:w="3060" w:type="dxa"/>
            <w:hideMark/>
          </w:tcPr>
          <w:p w14:paraId="0FF49377" w14:textId="77777777" w:rsidR="008E00F6" w:rsidRDefault="008E00F6">
            <w:pPr>
              <w:pStyle w:val="tch10"/>
              <w:rPr>
                <w:sz w:val="20"/>
                <w:szCs w:val="20"/>
              </w:rPr>
            </w:pPr>
            <w:r>
              <w:rPr>
                <w:sz w:val="20"/>
                <w:szCs w:val="20"/>
              </w:rPr>
              <w:t>Number of Theaters</w:t>
            </w:r>
          </w:p>
        </w:tc>
        <w:tc>
          <w:tcPr>
            <w:tcW w:w="2880" w:type="dxa"/>
            <w:gridSpan w:val="2"/>
            <w:hideMark/>
          </w:tcPr>
          <w:p w14:paraId="34C9E4B1" w14:textId="77777777" w:rsidR="008E00F6" w:rsidRDefault="008E00F6">
            <w:pPr>
              <w:pStyle w:val="tch10"/>
              <w:rPr>
                <w:sz w:val="20"/>
                <w:szCs w:val="20"/>
              </w:rPr>
            </w:pPr>
            <w:r>
              <w:rPr>
                <w:sz w:val="20"/>
                <w:szCs w:val="20"/>
              </w:rPr>
              <w:t>Frequency (or Percentage)</w:t>
            </w:r>
          </w:p>
        </w:tc>
      </w:tr>
      <w:tr w:rsidR="008E00F6" w14:paraId="7367294C" w14:textId="77777777" w:rsidTr="008E00F6">
        <w:tc>
          <w:tcPr>
            <w:tcW w:w="3060" w:type="dxa"/>
            <w:hideMark/>
          </w:tcPr>
          <w:p w14:paraId="6CF6950F" w14:textId="77777777" w:rsidR="008E00F6" w:rsidRDefault="008E00F6">
            <w:pPr>
              <w:pStyle w:val="tb0"/>
              <w:rPr>
                <w:sz w:val="20"/>
                <w:szCs w:val="20"/>
              </w:rPr>
            </w:pPr>
            <w:r>
              <w:rPr>
                <w:sz w:val="20"/>
                <w:szCs w:val="20"/>
              </w:rPr>
              <w:t>0–499</w:t>
            </w:r>
          </w:p>
        </w:tc>
        <w:tc>
          <w:tcPr>
            <w:tcW w:w="2880" w:type="dxa"/>
            <w:gridSpan w:val="2"/>
            <w:hideMark/>
          </w:tcPr>
          <w:p w14:paraId="4AC14454" w14:textId="77777777" w:rsidR="008E00F6" w:rsidRDefault="008E00F6">
            <w:pPr>
              <w:pStyle w:val="tb0"/>
              <w:rPr>
                <w:sz w:val="20"/>
                <w:szCs w:val="20"/>
              </w:rPr>
            </w:pPr>
            <w:r>
              <w:rPr>
                <w:sz w:val="20"/>
                <w:szCs w:val="20"/>
              </w:rPr>
              <w:t>0</w:t>
            </w:r>
          </w:p>
        </w:tc>
      </w:tr>
      <w:tr w:rsidR="008E00F6" w14:paraId="4045B6C3" w14:textId="77777777" w:rsidTr="008E00F6">
        <w:tc>
          <w:tcPr>
            <w:tcW w:w="3060" w:type="dxa"/>
            <w:hideMark/>
          </w:tcPr>
          <w:p w14:paraId="57A84032" w14:textId="77777777" w:rsidR="008E00F6" w:rsidRDefault="008E00F6">
            <w:pPr>
              <w:pStyle w:val="tb0"/>
              <w:rPr>
                <w:sz w:val="20"/>
                <w:szCs w:val="20"/>
              </w:rPr>
            </w:pPr>
            <w:r>
              <w:rPr>
                <w:sz w:val="20"/>
                <w:szCs w:val="20"/>
              </w:rPr>
              <w:t>500–999</w:t>
            </w:r>
          </w:p>
        </w:tc>
        <w:tc>
          <w:tcPr>
            <w:tcW w:w="2880" w:type="dxa"/>
            <w:gridSpan w:val="2"/>
            <w:hideMark/>
          </w:tcPr>
          <w:p w14:paraId="6CB3941B" w14:textId="77777777" w:rsidR="008E00F6" w:rsidRDefault="008E00F6">
            <w:pPr>
              <w:pStyle w:val="tb0"/>
              <w:rPr>
                <w:sz w:val="20"/>
                <w:szCs w:val="20"/>
              </w:rPr>
            </w:pPr>
            <w:r>
              <w:rPr>
                <w:sz w:val="20"/>
                <w:szCs w:val="20"/>
              </w:rPr>
              <w:t>0</w:t>
            </w:r>
          </w:p>
        </w:tc>
      </w:tr>
      <w:tr w:rsidR="008E00F6" w14:paraId="3D9CE31C" w14:textId="77777777" w:rsidTr="008E00F6">
        <w:tc>
          <w:tcPr>
            <w:tcW w:w="3060" w:type="dxa"/>
            <w:hideMark/>
          </w:tcPr>
          <w:p w14:paraId="4D81207E" w14:textId="77777777" w:rsidR="008E00F6" w:rsidRDefault="008E00F6">
            <w:pPr>
              <w:pStyle w:val="tb0"/>
              <w:rPr>
                <w:sz w:val="20"/>
                <w:szCs w:val="20"/>
              </w:rPr>
            </w:pPr>
            <w:r>
              <w:rPr>
                <w:sz w:val="20"/>
                <w:szCs w:val="20"/>
              </w:rPr>
              <w:t>1,000–1,499</w:t>
            </w:r>
          </w:p>
        </w:tc>
        <w:tc>
          <w:tcPr>
            <w:tcW w:w="2880" w:type="dxa"/>
            <w:gridSpan w:val="2"/>
            <w:hideMark/>
          </w:tcPr>
          <w:p w14:paraId="6DC870D1" w14:textId="77777777" w:rsidR="008E00F6" w:rsidRDefault="008E00F6">
            <w:pPr>
              <w:pStyle w:val="tb0"/>
              <w:rPr>
                <w:sz w:val="20"/>
                <w:szCs w:val="20"/>
              </w:rPr>
            </w:pPr>
            <w:r>
              <w:rPr>
                <w:sz w:val="20"/>
                <w:szCs w:val="20"/>
              </w:rPr>
              <w:t>1</w:t>
            </w:r>
          </w:p>
        </w:tc>
      </w:tr>
      <w:tr w:rsidR="008E00F6" w14:paraId="19F7C431" w14:textId="77777777" w:rsidTr="008E00F6">
        <w:tc>
          <w:tcPr>
            <w:tcW w:w="3060" w:type="dxa"/>
            <w:hideMark/>
          </w:tcPr>
          <w:p w14:paraId="46C17347" w14:textId="77777777" w:rsidR="008E00F6" w:rsidRDefault="008E00F6">
            <w:pPr>
              <w:pStyle w:val="tb0"/>
              <w:rPr>
                <w:sz w:val="20"/>
                <w:szCs w:val="20"/>
              </w:rPr>
            </w:pPr>
            <w:r>
              <w:rPr>
                <w:sz w:val="20"/>
                <w:szCs w:val="20"/>
              </w:rPr>
              <w:t>1,500–1,999</w:t>
            </w:r>
          </w:p>
        </w:tc>
        <w:tc>
          <w:tcPr>
            <w:tcW w:w="2880" w:type="dxa"/>
            <w:gridSpan w:val="2"/>
            <w:hideMark/>
          </w:tcPr>
          <w:p w14:paraId="067036ED" w14:textId="77777777" w:rsidR="008E00F6" w:rsidRDefault="008E00F6">
            <w:pPr>
              <w:pStyle w:val="tb0"/>
              <w:rPr>
                <w:sz w:val="20"/>
                <w:szCs w:val="20"/>
              </w:rPr>
            </w:pPr>
            <w:r>
              <w:rPr>
                <w:sz w:val="20"/>
                <w:szCs w:val="20"/>
              </w:rPr>
              <w:t>4</w:t>
            </w:r>
          </w:p>
        </w:tc>
      </w:tr>
      <w:tr w:rsidR="008E00F6" w14:paraId="65DF906D" w14:textId="77777777" w:rsidTr="008E00F6">
        <w:tc>
          <w:tcPr>
            <w:tcW w:w="3060" w:type="dxa"/>
            <w:hideMark/>
          </w:tcPr>
          <w:p w14:paraId="512E5814" w14:textId="77777777" w:rsidR="008E00F6" w:rsidRDefault="008E00F6">
            <w:pPr>
              <w:pStyle w:val="tb0"/>
              <w:rPr>
                <w:sz w:val="20"/>
                <w:szCs w:val="20"/>
              </w:rPr>
            </w:pPr>
            <w:r>
              <w:rPr>
                <w:sz w:val="20"/>
                <w:szCs w:val="20"/>
              </w:rPr>
              <w:t>2,000–2,499</w:t>
            </w:r>
          </w:p>
        </w:tc>
        <w:tc>
          <w:tcPr>
            <w:tcW w:w="2880" w:type="dxa"/>
            <w:gridSpan w:val="2"/>
            <w:hideMark/>
          </w:tcPr>
          <w:p w14:paraId="79F5CDA8" w14:textId="77777777" w:rsidR="008E00F6" w:rsidRDefault="008E00F6">
            <w:pPr>
              <w:pStyle w:val="tb0"/>
              <w:rPr>
                <w:sz w:val="20"/>
                <w:szCs w:val="20"/>
              </w:rPr>
            </w:pPr>
            <w:r>
              <w:rPr>
                <w:sz w:val="20"/>
                <w:szCs w:val="20"/>
              </w:rPr>
              <w:t>6</w:t>
            </w:r>
          </w:p>
        </w:tc>
      </w:tr>
      <w:tr w:rsidR="008E00F6" w14:paraId="211F2FC5" w14:textId="77777777" w:rsidTr="008E00F6">
        <w:tc>
          <w:tcPr>
            <w:tcW w:w="3060" w:type="dxa"/>
            <w:hideMark/>
          </w:tcPr>
          <w:p w14:paraId="4CB4A31A" w14:textId="77777777" w:rsidR="008E00F6" w:rsidRDefault="008E00F6">
            <w:pPr>
              <w:pStyle w:val="tb0"/>
              <w:rPr>
                <w:sz w:val="20"/>
                <w:szCs w:val="20"/>
              </w:rPr>
            </w:pPr>
            <w:r>
              <w:rPr>
                <w:sz w:val="20"/>
                <w:szCs w:val="20"/>
              </w:rPr>
              <w:t>2,500–2,999</w:t>
            </w:r>
          </w:p>
        </w:tc>
        <w:tc>
          <w:tcPr>
            <w:tcW w:w="2880" w:type="dxa"/>
            <w:gridSpan w:val="2"/>
            <w:hideMark/>
          </w:tcPr>
          <w:p w14:paraId="48E1FFCD" w14:textId="77777777" w:rsidR="008E00F6" w:rsidRDefault="008E00F6">
            <w:pPr>
              <w:pStyle w:val="tb0"/>
              <w:rPr>
                <w:sz w:val="20"/>
                <w:szCs w:val="20"/>
              </w:rPr>
            </w:pPr>
            <w:r>
              <w:rPr>
                <w:sz w:val="20"/>
                <w:szCs w:val="20"/>
              </w:rPr>
              <w:t>17</w:t>
            </w:r>
          </w:p>
        </w:tc>
      </w:tr>
      <w:tr w:rsidR="008E00F6" w14:paraId="1A509729" w14:textId="77777777" w:rsidTr="008E00F6">
        <w:tc>
          <w:tcPr>
            <w:tcW w:w="3060" w:type="dxa"/>
            <w:hideMark/>
          </w:tcPr>
          <w:p w14:paraId="4478594E" w14:textId="77777777" w:rsidR="008E00F6" w:rsidRDefault="008E00F6">
            <w:pPr>
              <w:pStyle w:val="tb0"/>
              <w:rPr>
                <w:sz w:val="20"/>
                <w:szCs w:val="20"/>
              </w:rPr>
            </w:pPr>
            <w:r>
              <w:rPr>
                <w:sz w:val="20"/>
                <w:szCs w:val="20"/>
              </w:rPr>
              <w:t>3,000–3,499</w:t>
            </w:r>
          </w:p>
        </w:tc>
        <w:tc>
          <w:tcPr>
            <w:tcW w:w="2880" w:type="dxa"/>
            <w:gridSpan w:val="2"/>
            <w:hideMark/>
          </w:tcPr>
          <w:p w14:paraId="5806DCC7" w14:textId="77777777" w:rsidR="008E00F6" w:rsidRDefault="008E00F6">
            <w:pPr>
              <w:pStyle w:val="tb0"/>
              <w:rPr>
                <w:sz w:val="20"/>
                <w:szCs w:val="20"/>
              </w:rPr>
            </w:pPr>
            <w:r>
              <w:rPr>
                <w:sz w:val="20"/>
                <w:szCs w:val="20"/>
              </w:rPr>
              <w:t>37</w:t>
            </w:r>
          </w:p>
        </w:tc>
      </w:tr>
      <w:tr w:rsidR="008E00F6" w14:paraId="21C0B1A1" w14:textId="77777777" w:rsidTr="008E00F6">
        <w:tc>
          <w:tcPr>
            <w:tcW w:w="3060" w:type="dxa"/>
            <w:hideMark/>
          </w:tcPr>
          <w:p w14:paraId="20C3C3B5" w14:textId="77777777" w:rsidR="008E00F6" w:rsidRDefault="008E00F6">
            <w:pPr>
              <w:pStyle w:val="tb0"/>
              <w:rPr>
                <w:sz w:val="20"/>
                <w:szCs w:val="20"/>
              </w:rPr>
            </w:pPr>
            <w:r>
              <w:rPr>
                <w:sz w:val="20"/>
                <w:szCs w:val="20"/>
              </w:rPr>
              <w:t>3,500–3,999</w:t>
            </w:r>
          </w:p>
        </w:tc>
        <w:tc>
          <w:tcPr>
            <w:tcW w:w="2880" w:type="dxa"/>
            <w:gridSpan w:val="2"/>
            <w:hideMark/>
          </w:tcPr>
          <w:p w14:paraId="1137B8FE" w14:textId="77777777" w:rsidR="008E00F6" w:rsidRDefault="008E00F6">
            <w:pPr>
              <w:pStyle w:val="tb0"/>
              <w:rPr>
                <w:sz w:val="20"/>
                <w:szCs w:val="20"/>
              </w:rPr>
            </w:pPr>
            <w:r>
              <w:rPr>
                <w:sz w:val="20"/>
                <w:szCs w:val="20"/>
              </w:rPr>
              <w:t>21</w:t>
            </w:r>
          </w:p>
        </w:tc>
      </w:tr>
      <w:tr w:rsidR="008E00F6" w14:paraId="1AE9C1A3" w14:textId="77777777" w:rsidTr="008E00F6">
        <w:tc>
          <w:tcPr>
            <w:tcW w:w="3060" w:type="dxa"/>
            <w:hideMark/>
          </w:tcPr>
          <w:p w14:paraId="786B40A8" w14:textId="77777777" w:rsidR="008E00F6" w:rsidRDefault="008E00F6">
            <w:pPr>
              <w:pStyle w:val="tb0"/>
              <w:rPr>
                <w:sz w:val="20"/>
                <w:szCs w:val="20"/>
              </w:rPr>
            </w:pPr>
            <w:r>
              <w:rPr>
                <w:sz w:val="20"/>
                <w:szCs w:val="20"/>
              </w:rPr>
              <w:t>4,000–4,499</w:t>
            </w:r>
          </w:p>
        </w:tc>
        <w:tc>
          <w:tcPr>
            <w:tcW w:w="2880" w:type="dxa"/>
            <w:gridSpan w:val="2"/>
            <w:hideMark/>
          </w:tcPr>
          <w:p w14:paraId="459C5EB3" w14:textId="77777777" w:rsidR="008E00F6" w:rsidRDefault="008E00F6">
            <w:pPr>
              <w:pStyle w:val="tb0"/>
              <w:rPr>
                <w:sz w:val="20"/>
                <w:szCs w:val="20"/>
                <w:u w:val="single"/>
              </w:rPr>
            </w:pPr>
            <w:r>
              <w:rPr>
                <w:sz w:val="20"/>
                <w:szCs w:val="20"/>
                <w:u w:val="single"/>
              </w:rPr>
              <w:t>14</w:t>
            </w:r>
          </w:p>
        </w:tc>
      </w:tr>
      <w:tr w:rsidR="008E00F6" w14:paraId="2E77E054" w14:textId="77777777" w:rsidTr="008E00F6">
        <w:trPr>
          <w:gridAfter w:val="1"/>
          <w:wAfter w:w="383" w:type="dxa"/>
        </w:trPr>
        <w:tc>
          <w:tcPr>
            <w:tcW w:w="5557" w:type="dxa"/>
            <w:gridSpan w:val="2"/>
            <w:hideMark/>
          </w:tcPr>
          <w:p w14:paraId="14B63E11" w14:textId="77777777" w:rsidR="008E00F6" w:rsidRDefault="008E00F6">
            <w:pPr>
              <w:pStyle w:val="tb0"/>
              <w:rPr>
                <w:sz w:val="20"/>
                <w:szCs w:val="20"/>
              </w:rPr>
            </w:pPr>
            <w:r>
              <w:rPr>
                <w:sz w:val="20"/>
                <w:szCs w:val="20"/>
              </w:rPr>
              <w:t>100</w:t>
            </w:r>
          </w:p>
        </w:tc>
      </w:tr>
    </w:tbl>
    <w:p w14:paraId="47E5BB4D" w14:textId="77777777" w:rsidR="008E00F6" w:rsidRDefault="008E00F6" w:rsidP="008E00F6">
      <w:pPr>
        <w:rPr>
          <w:sz w:val="12"/>
        </w:rPr>
      </w:pPr>
    </w:p>
    <w:tbl>
      <w:tblPr>
        <w:tblW w:w="0" w:type="auto"/>
        <w:tblInd w:w="85" w:type="dxa"/>
        <w:tblLayout w:type="fixed"/>
        <w:tblLook w:val="01E0" w:firstRow="1" w:lastRow="1" w:firstColumn="1" w:lastColumn="1" w:noHBand="0" w:noVBand="0"/>
      </w:tblPr>
      <w:tblGrid>
        <w:gridCol w:w="3960"/>
        <w:gridCol w:w="2880"/>
      </w:tblGrid>
      <w:tr w:rsidR="008E00F6" w14:paraId="28AE5C67" w14:textId="77777777" w:rsidTr="008E00F6">
        <w:tc>
          <w:tcPr>
            <w:tcW w:w="3960" w:type="dxa"/>
            <w:hideMark/>
          </w:tcPr>
          <w:p w14:paraId="534F4912" w14:textId="77777777" w:rsidR="008E00F6" w:rsidRDefault="008E00F6">
            <w:pPr>
              <w:pStyle w:val="tch10"/>
              <w:rPr>
                <w:sz w:val="20"/>
                <w:szCs w:val="20"/>
              </w:rPr>
            </w:pPr>
            <w:r>
              <w:rPr>
                <w:sz w:val="20"/>
                <w:szCs w:val="20"/>
              </w:rPr>
              <w:t>Number of Weeks in Release</w:t>
            </w:r>
          </w:p>
        </w:tc>
        <w:tc>
          <w:tcPr>
            <w:tcW w:w="2880" w:type="dxa"/>
            <w:hideMark/>
          </w:tcPr>
          <w:p w14:paraId="23B3180C" w14:textId="77777777" w:rsidR="008E00F6" w:rsidRDefault="008E00F6">
            <w:pPr>
              <w:pStyle w:val="tch10"/>
              <w:rPr>
                <w:sz w:val="20"/>
                <w:szCs w:val="20"/>
              </w:rPr>
            </w:pPr>
            <w:r>
              <w:rPr>
                <w:sz w:val="20"/>
                <w:szCs w:val="20"/>
              </w:rPr>
              <w:t>Frequency (or Percentage)</w:t>
            </w:r>
          </w:p>
        </w:tc>
      </w:tr>
      <w:tr w:rsidR="008E00F6" w14:paraId="140E65BC" w14:textId="77777777" w:rsidTr="008E00F6">
        <w:tc>
          <w:tcPr>
            <w:tcW w:w="3960" w:type="dxa"/>
            <w:hideMark/>
          </w:tcPr>
          <w:p w14:paraId="441B9F4E" w14:textId="77777777" w:rsidR="008E00F6" w:rsidRDefault="008E00F6">
            <w:pPr>
              <w:pStyle w:val="tb0"/>
              <w:rPr>
                <w:sz w:val="20"/>
                <w:szCs w:val="20"/>
              </w:rPr>
            </w:pPr>
            <w:r>
              <w:rPr>
                <w:sz w:val="20"/>
                <w:szCs w:val="20"/>
              </w:rPr>
              <w:t>0–4</w:t>
            </w:r>
          </w:p>
        </w:tc>
        <w:tc>
          <w:tcPr>
            <w:tcW w:w="2880" w:type="dxa"/>
            <w:hideMark/>
          </w:tcPr>
          <w:p w14:paraId="72BB3C8A" w14:textId="77777777" w:rsidR="008E00F6" w:rsidRDefault="008E00F6">
            <w:pPr>
              <w:pStyle w:val="tb0"/>
              <w:rPr>
                <w:sz w:val="20"/>
                <w:szCs w:val="20"/>
              </w:rPr>
            </w:pPr>
            <w:r>
              <w:rPr>
                <w:sz w:val="20"/>
                <w:szCs w:val="20"/>
              </w:rPr>
              <w:t>0</w:t>
            </w:r>
          </w:p>
        </w:tc>
      </w:tr>
      <w:tr w:rsidR="008E00F6" w14:paraId="5BF0A785" w14:textId="77777777" w:rsidTr="008E00F6">
        <w:tc>
          <w:tcPr>
            <w:tcW w:w="3960" w:type="dxa"/>
            <w:hideMark/>
          </w:tcPr>
          <w:p w14:paraId="07618A7B" w14:textId="77777777" w:rsidR="008E00F6" w:rsidRDefault="008E00F6">
            <w:pPr>
              <w:pStyle w:val="tb0"/>
              <w:rPr>
                <w:sz w:val="20"/>
                <w:szCs w:val="20"/>
              </w:rPr>
            </w:pPr>
            <w:r>
              <w:rPr>
                <w:sz w:val="20"/>
                <w:szCs w:val="20"/>
              </w:rPr>
              <w:t>5–9</w:t>
            </w:r>
          </w:p>
        </w:tc>
        <w:tc>
          <w:tcPr>
            <w:tcW w:w="2880" w:type="dxa"/>
            <w:hideMark/>
          </w:tcPr>
          <w:p w14:paraId="440A5877" w14:textId="77777777" w:rsidR="008E00F6" w:rsidRDefault="008E00F6">
            <w:pPr>
              <w:pStyle w:val="tb0"/>
              <w:rPr>
                <w:sz w:val="20"/>
                <w:szCs w:val="20"/>
              </w:rPr>
            </w:pPr>
            <w:r>
              <w:rPr>
                <w:sz w:val="20"/>
                <w:szCs w:val="20"/>
              </w:rPr>
              <w:t>15</w:t>
            </w:r>
          </w:p>
        </w:tc>
      </w:tr>
      <w:tr w:rsidR="008E00F6" w14:paraId="4406702B" w14:textId="77777777" w:rsidTr="008E00F6">
        <w:tc>
          <w:tcPr>
            <w:tcW w:w="3960" w:type="dxa"/>
            <w:hideMark/>
          </w:tcPr>
          <w:p w14:paraId="3A576E70" w14:textId="77777777" w:rsidR="008E00F6" w:rsidRDefault="008E00F6">
            <w:pPr>
              <w:pStyle w:val="tb0"/>
              <w:rPr>
                <w:sz w:val="20"/>
                <w:szCs w:val="20"/>
              </w:rPr>
            </w:pPr>
            <w:r>
              <w:rPr>
                <w:sz w:val="20"/>
                <w:szCs w:val="20"/>
              </w:rPr>
              <w:t>10–14</w:t>
            </w:r>
          </w:p>
        </w:tc>
        <w:tc>
          <w:tcPr>
            <w:tcW w:w="2880" w:type="dxa"/>
            <w:hideMark/>
          </w:tcPr>
          <w:p w14:paraId="47347F5A" w14:textId="77777777" w:rsidR="008E00F6" w:rsidRDefault="008E00F6">
            <w:pPr>
              <w:pStyle w:val="tb0"/>
              <w:rPr>
                <w:sz w:val="20"/>
                <w:szCs w:val="20"/>
              </w:rPr>
            </w:pPr>
            <w:r>
              <w:rPr>
                <w:sz w:val="20"/>
                <w:szCs w:val="20"/>
              </w:rPr>
              <w:t>43</w:t>
            </w:r>
          </w:p>
        </w:tc>
      </w:tr>
      <w:tr w:rsidR="008E00F6" w14:paraId="34E879EE" w14:textId="77777777" w:rsidTr="008E00F6">
        <w:tc>
          <w:tcPr>
            <w:tcW w:w="3960" w:type="dxa"/>
            <w:hideMark/>
          </w:tcPr>
          <w:p w14:paraId="4609FE9B" w14:textId="77777777" w:rsidR="008E00F6" w:rsidRDefault="008E00F6">
            <w:pPr>
              <w:pStyle w:val="tb0"/>
              <w:rPr>
                <w:sz w:val="20"/>
                <w:szCs w:val="20"/>
              </w:rPr>
            </w:pPr>
            <w:r>
              <w:rPr>
                <w:sz w:val="20"/>
                <w:szCs w:val="20"/>
              </w:rPr>
              <w:t>15–19</w:t>
            </w:r>
          </w:p>
        </w:tc>
        <w:tc>
          <w:tcPr>
            <w:tcW w:w="2880" w:type="dxa"/>
            <w:hideMark/>
          </w:tcPr>
          <w:p w14:paraId="08796A1C" w14:textId="77777777" w:rsidR="008E00F6" w:rsidRDefault="008E00F6">
            <w:pPr>
              <w:pStyle w:val="tb0"/>
              <w:rPr>
                <w:sz w:val="20"/>
                <w:szCs w:val="20"/>
              </w:rPr>
            </w:pPr>
            <w:r>
              <w:rPr>
                <w:sz w:val="20"/>
                <w:szCs w:val="20"/>
              </w:rPr>
              <w:t>23</w:t>
            </w:r>
          </w:p>
        </w:tc>
      </w:tr>
      <w:tr w:rsidR="008E00F6" w14:paraId="4A3F6351" w14:textId="77777777" w:rsidTr="008E00F6">
        <w:tc>
          <w:tcPr>
            <w:tcW w:w="3960" w:type="dxa"/>
            <w:hideMark/>
          </w:tcPr>
          <w:p w14:paraId="559A7D6C" w14:textId="77777777" w:rsidR="008E00F6" w:rsidRDefault="008E00F6">
            <w:pPr>
              <w:pStyle w:val="tb0"/>
              <w:rPr>
                <w:sz w:val="20"/>
                <w:szCs w:val="20"/>
              </w:rPr>
            </w:pPr>
            <w:r>
              <w:rPr>
                <w:sz w:val="20"/>
                <w:szCs w:val="20"/>
              </w:rPr>
              <w:t>20–24</w:t>
            </w:r>
          </w:p>
        </w:tc>
        <w:tc>
          <w:tcPr>
            <w:tcW w:w="2880" w:type="dxa"/>
            <w:hideMark/>
          </w:tcPr>
          <w:p w14:paraId="22CA6989" w14:textId="77777777" w:rsidR="008E00F6" w:rsidRDefault="008E00F6">
            <w:pPr>
              <w:pStyle w:val="tb0"/>
              <w:rPr>
                <w:sz w:val="20"/>
                <w:szCs w:val="20"/>
              </w:rPr>
            </w:pPr>
            <w:r>
              <w:rPr>
                <w:sz w:val="20"/>
                <w:szCs w:val="20"/>
              </w:rPr>
              <w:t>14</w:t>
            </w:r>
          </w:p>
        </w:tc>
      </w:tr>
      <w:tr w:rsidR="008E00F6" w14:paraId="1BC12D4C" w14:textId="77777777" w:rsidTr="008E00F6">
        <w:tc>
          <w:tcPr>
            <w:tcW w:w="3960" w:type="dxa"/>
            <w:hideMark/>
          </w:tcPr>
          <w:p w14:paraId="7CD1FD41" w14:textId="77777777" w:rsidR="008E00F6" w:rsidRDefault="008E00F6">
            <w:pPr>
              <w:pStyle w:val="tb0"/>
              <w:rPr>
                <w:sz w:val="20"/>
                <w:szCs w:val="20"/>
              </w:rPr>
            </w:pPr>
            <w:r>
              <w:rPr>
                <w:sz w:val="20"/>
                <w:szCs w:val="20"/>
              </w:rPr>
              <w:t>25–29</w:t>
            </w:r>
          </w:p>
        </w:tc>
        <w:tc>
          <w:tcPr>
            <w:tcW w:w="2880" w:type="dxa"/>
            <w:hideMark/>
          </w:tcPr>
          <w:p w14:paraId="1EED96DC" w14:textId="77777777" w:rsidR="008E00F6" w:rsidRDefault="008E00F6">
            <w:pPr>
              <w:pStyle w:val="tb0"/>
              <w:rPr>
                <w:sz w:val="20"/>
                <w:szCs w:val="20"/>
              </w:rPr>
            </w:pPr>
            <w:r>
              <w:rPr>
                <w:sz w:val="20"/>
                <w:szCs w:val="20"/>
              </w:rPr>
              <w:t>4</w:t>
            </w:r>
          </w:p>
        </w:tc>
      </w:tr>
      <w:tr w:rsidR="008E00F6" w14:paraId="5BDD0523" w14:textId="77777777" w:rsidTr="008E00F6">
        <w:tc>
          <w:tcPr>
            <w:tcW w:w="3960" w:type="dxa"/>
            <w:hideMark/>
          </w:tcPr>
          <w:p w14:paraId="5CF37900" w14:textId="77777777" w:rsidR="008E00F6" w:rsidRDefault="008E00F6">
            <w:pPr>
              <w:pStyle w:val="tb0"/>
              <w:rPr>
                <w:sz w:val="20"/>
                <w:szCs w:val="20"/>
              </w:rPr>
            </w:pPr>
            <w:r>
              <w:rPr>
                <w:sz w:val="20"/>
                <w:szCs w:val="20"/>
              </w:rPr>
              <w:t>30–34</w:t>
            </w:r>
          </w:p>
        </w:tc>
        <w:tc>
          <w:tcPr>
            <w:tcW w:w="2880" w:type="dxa"/>
            <w:hideMark/>
          </w:tcPr>
          <w:p w14:paraId="0375DE47" w14:textId="77777777" w:rsidR="008E00F6" w:rsidRDefault="008E00F6">
            <w:pPr>
              <w:pStyle w:val="tb0"/>
              <w:rPr>
                <w:sz w:val="20"/>
                <w:szCs w:val="20"/>
              </w:rPr>
            </w:pPr>
            <w:r>
              <w:rPr>
                <w:sz w:val="20"/>
                <w:szCs w:val="20"/>
              </w:rPr>
              <w:t>0</w:t>
            </w:r>
          </w:p>
        </w:tc>
      </w:tr>
      <w:tr w:rsidR="008E00F6" w14:paraId="1D87FB3E" w14:textId="77777777" w:rsidTr="008E00F6">
        <w:tc>
          <w:tcPr>
            <w:tcW w:w="3960" w:type="dxa"/>
            <w:hideMark/>
          </w:tcPr>
          <w:p w14:paraId="491AE429" w14:textId="77777777" w:rsidR="008E00F6" w:rsidRDefault="008E00F6">
            <w:pPr>
              <w:pStyle w:val="tb0"/>
              <w:rPr>
                <w:sz w:val="20"/>
                <w:szCs w:val="20"/>
              </w:rPr>
            </w:pPr>
            <w:r>
              <w:rPr>
                <w:sz w:val="20"/>
                <w:szCs w:val="20"/>
              </w:rPr>
              <w:t>35–39</w:t>
            </w:r>
          </w:p>
        </w:tc>
        <w:tc>
          <w:tcPr>
            <w:tcW w:w="2880" w:type="dxa"/>
            <w:hideMark/>
          </w:tcPr>
          <w:p w14:paraId="27AFC792" w14:textId="77777777" w:rsidR="008E00F6" w:rsidRDefault="008E00F6">
            <w:pPr>
              <w:pStyle w:val="tb0"/>
              <w:rPr>
                <w:sz w:val="20"/>
                <w:szCs w:val="20"/>
              </w:rPr>
            </w:pPr>
            <w:r>
              <w:rPr>
                <w:sz w:val="20"/>
                <w:szCs w:val="20"/>
              </w:rPr>
              <w:t>0</w:t>
            </w:r>
          </w:p>
        </w:tc>
      </w:tr>
      <w:tr w:rsidR="008E00F6" w14:paraId="3E8BA434" w14:textId="77777777" w:rsidTr="008E00F6">
        <w:tc>
          <w:tcPr>
            <w:tcW w:w="3960" w:type="dxa"/>
            <w:hideMark/>
          </w:tcPr>
          <w:p w14:paraId="04BE2CC7" w14:textId="77777777" w:rsidR="008E00F6" w:rsidRDefault="008E00F6">
            <w:pPr>
              <w:pStyle w:val="tb0"/>
              <w:rPr>
                <w:sz w:val="20"/>
                <w:szCs w:val="20"/>
              </w:rPr>
            </w:pPr>
            <w:r>
              <w:rPr>
                <w:sz w:val="20"/>
                <w:szCs w:val="20"/>
              </w:rPr>
              <w:t>40–44</w:t>
            </w:r>
          </w:p>
        </w:tc>
        <w:tc>
          <w:tcPr>
            <w:tcW w:w="2880" w:type="dxa"/>
            <w:hideMark/>
          </w:tcPr>
          <w:p w14:paraId="0EC88B10" w14:textId="77777777" w:rsidR="008E00F6" w:rsidRDefault="008E00F6">
            <w:pPr>
              <w:pStyle w:val="tb0"/>
              <w:rPr>
                <w:sz w:val="20"/>
                <w:szCs w:val="20"/>
              </w:rPr>
            </w:pPr>
            <w:r>
              <w:rPr>
                <w:sz w:val="20"/>
                <w:szCs w:val="20"/>
              </w:rPr>
              <w:t>0</w:t>
            </w:r>
          </w:p>
        </w:tc>
      </w:tr>
      <w:tr w:rsidR="008E00F6" w14:paraId="2744D54A" w14:textId="77777777" w:rsidTr="008E00F6">
        <w:tc>
          <w:tcPr>
            <w:tcW w:w="3960" w:type="dxa"/>
            <w:hideMark/>
          </w:tcPr>
          <w:p w14:paraId="0E272BFF" w14:textId="77777777" w:rsidR="008E00F6" w:rsidRDefault="008E00F6">
            <w:pPr>
              <w:pStyle w:val="tb0"/>
              <w:rPr>
                <w:sz w:val="20"/>
                <w:szCs w:val="20"/>
              </w:rPr>
            </w:pPr>
            <w:r>
              <w:rPr>
                <w:sz w:val="20"/>
                <w:szCs w:val="20"/>
              </w:rPr>
              <w:t>45–49</w:t>
            </w:r>
          </w:p>
        </w:tc>
        <w:tc>
          <w:tcPr>
            <w:tcW w:w="2880" w:type="dxa"/>
            <w:hideMark/>
          </w:tcPr>
          <w:p w14:paraId="0FCF8598" w14:textId="77777777" w:rsidR="008E00F6" w:rsidRDefault="008E00F6">
            <w:pPr>
              <w:pStyle w:val="tb0"/>
              <w:rPr>
                <w:sz w:val="20"/>
                <w:szCs w:val="20"/>
                <w:u w:val="single"/>
              </w:rPr>
            </w:pPr>
            <w:r>
              <w:rPr>
                <w:sz w:val="20"/>
                <w:szCs w:val="20"/>
                <w:u w:val="single"/>
              </w:rPr>
              <w:t>1</w:t>
            </w:r>
          </w:p>
        </w:tc>
      </w:tr>
      <w:tr w:rsidR="008E00F6" w14:paraId="0C3DD7A4" w14:textId="77777777" w:rsidTr="008E00F6">
        <w:trPr>
          <w:gridAfter w:val="1"/>
          <w:wAfter w:w="2880" w:type="dxa"/>
        </w:trPr>
        <w:tc>
          <w:tcPr>
            <w:tcW w:w="3960" w:type="dxa"/>
            <w:hideMark/>
          </w:tcPr>
          <w:p w14:paraId="16B72CC9" w14:textId="77777777" w:rsidR="008E00F6" w:rsidRDefault="008E00F6">
            <w:pPr>
              <w:pStyle w:val="tb0"/>
              <w:rPr>
                <w:sz w:val="20"/>
                <w:szCs w:val="20"/>
              </w:rPr>
            </w:pPr>
            <w:r>
              <w:rPr>
                <w:sz w:val="20"/>
                <w:szCs w:val="20"/>
              </w:rPr>
              <w:t>100</w:t>
            </w:r>
          </w:p>
        </w:tc>
      </w:tr>
    </w:tbl>
    <w:p w14:paraId="3B866008" w14:textId="77777777" w:rsidR="008E00F6" w:rsidRDefault="008E00F6" w:rsidP="008E00F6">
      <w:pPr>
        <w:pStyle w:val="cph2"/>
      </w:pPr>
      <w:r>
        <w:t>Histograms</w:t>
      </w:r>
    </w:p>
    <w:p w14:paraId="2D1EE840" w14:textId="2B0BC88E" w:rsidR="008E00F6" w:rsidRDefault="008E00F6" w:rsidP="008E00F6">
      <w:pPr>
        <w:pStyle w:val="cptx1"/>
      </w:pPr>
      <w:r>
        <w:rPr>
          <w:noProof/>
        </w:rPr>
        <w:lastRenderedPageBreak/>
        <w:drawing>
          <wp:inline distT="0" distB="0" distL="0" distR="0" wp14:anchorId="46792409" wp14:editId="4D68081B">
            <wp:extent cx="3333750" cy="2219325"/>
            <wp:effectExtent l="0" t="0" r="0"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333750" cy="2219325"/>
                    </a:xfrm>
                    <a:prstGeom prst="rect">
                      <a:avLst/>
                    </a:prstGeom>
                    <a:noFill/>
                    <a:ln>
                      <a:noFill/>
                    </a:ln>
                  </pic:spPr>
                </pic:pic>
              </a:graphicData>
            </a:graphic>
          </wp:inline>
        </w:drawing>
      </w:r>
    </w:p>
    <w:p w14:paraId="15C0B4D2" w14:textId="0963A6F6" w:rsidR="008E00F6" w:rsidRDefault="008E00F6" w:rsidP="008E00F6">
      <w:pPr>
        <w:pStyle w:val="cptx1"/>
      </w:pPr>
      <w:r>
        <w:rPr>
          <w:noProof/>
        </w:rPr>
        <w:drawing>
          <wp:inline distT="0" distB="0" distL="0" distR="0" wp14:anchorId="30683E58" wp14:editId="130030FA">
            <wp:extent cx="3714750" cy="24765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714750" cy="2476500"/>
                    </a:xfrm>
                    <a:prstGeom prst="rect">
                      <a:avLst/>
                    </a:prstGeom>
                    <a:noFill/>
                    <a:ln>
                      <a:noFill/>
                    </a:ln>
                  </pic:spPr>
                </pic:pic>
              </a:graphicData>
            </a:graphic>
          </wp:inline>
        </w:drawing>
      </w:r>
    </w:p>
    <w:p w14:paraId="1CE5A067" w14:textId="4E159FA6" w:rsidR="008E00F6" w:rsidRDefault="008E00F6" w:rsidP="008E00F6">
      <w:pPr>
        <w:pStyle w:val="cptx1"/>
      </w:pPr>
      <w:r>
        <w:rPr>
          <w:noProof/>
        </w:rPr>
        <w:drawing>
          <wp:inline distT="0" distB="0" distL="0" distR="0" wp14:anchorId="2A2C7DFA" wp14:editId="093B96D2">
            <wp:extent cx="3638550" cy="2428875"/>
            <wp:effectExtent l="0" t="0" r="0"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638550" cy="2428875"/>
                    </a:xfrm>
                    <a:prstGeom prst="rect">
                      <a:avLst/>
                    </a:prstGeom>
                    <a:noFill/>
                    <a:ln>
                      <a:noFill/>
                    </a:ln>
                  </pic:spPr>
                </pic:pic>
              </a:graphicData>
            </a:graphic>
          </wp:inline>
        </w:drawing>
      </w:r>
    </w:p>
    <w:p w14:paraId="3047472A" w14:textId="77777777" w:rsidR="008E00F6" w:rsidRDefault="008E00F6" w:rsidP="008E00F6">
      <w:pPr>
        <w:pStyle w:val="cptx1"/>
      </w:pPr>
      <w:r>
        <w:t>The following histograms are based on the frequency distributions shown above.</w:t>
      </w:r>
    </w:p>
    <w:p w14:paraId="3981F57E" w14:textId="3100A617" w:rsidR="008E00F6" w:rsidRDefault="008E00F6" w:rsidP="008E00F6">
      <w:pPr>
        <w:pStyle w:val="cph2"/>
      </w:pPr>
      <w:bookmarkStart w:id="25" w:name="_Hlk523066293"/>
      <w:r>
        <w:rPr>
          <w:noProof/>
        </w:rPr>
        <w:lastRenderedPageBreak/>
        <w:drawing>
          <wp:inline distT="0" distB="0" distL="0" distR="0" wp14:anchorId="07E9A8A8" wp14:editId="2A30E652">
            <wp:extent cx="4095750" cy="24574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095750" cy="2457450"/>
                    </a:xfrm>
                    <a:prstGeom prst="rect">
                      <a:avLst/>
                    </a:prstGeom>
                    <a:noFill/>
                    <a:ln>
                      <a:noFill/>
                    </a:ln>
                  </pic:spPr>
                </pic:pic>
              </a:graphicData>
            </a:graphic>
          </wp:inline>
        </w:drawing>
      </w:r>
    </w:p>
    <w:p w14:paraId="49B3B771" w14:textId="77777777" w:rsidR="008E00F6" w:rsidRDefault="008E00F6" w:rsidP="008E00F6">
      <w:pPr>
        <w:pStyle w:val="cph2"/>
      </w:pPr>
      <w:r>
        <w:t>Interpretation</w:t>
      </w:r>
    </w:p>
    <w:p w14:paraId="0E914DA2" w14:textId="77777777" w:rsidR="008E00F6" w:rsidRDefault="008E00F6" w:rsidP="008E00F6">
      <w:pPr>
        <w:pStyle w:val="cph3"/>
        <w:spacing w:before="0" w:beforeAutospacing="0"/>
      </w:pPr>
      <w:bookmarkStart w:id="26" w:name="_Hlk523066363"/>
      <w:bookmarkEnd w:id="25"/>
      <w:r>
        <w:rPr>
          <w:b/>
        </w:rPr>
        <w:t>Opening Weekend Gross Sales</w:t>
      </w:r>
      <w:r>
        <w:t> The distribution is skewed to the right. Numerous movies have somewhat low opening weekend gross sales, while a relatively few (8%) have an opening weekend gross sales of $100 million or more. Only 3% had opening weekend gross sales of $150 million or more. Eighty percent of the movies had opening weekend gross sales less than $40 million, and 92% of the movies had opening weekend gross sales less than $100 million.</w:t>
      </w:r>
    </w:p>
    <w:bookmarkEnd w:id="26"/>
    <w:p w14:paraId="775C02AF" w14:textId="77777777" w:rsidR="008E00F6" w:rsidRDefault="008E00F6" w:rsidP="008E00F6">
      <w:pPr>
        <w:pStyle w:val="cph3"/>
      </w:pPr>
      <w:r>
        <w:rPr>
          <w:b/>
        </w:rPr>
        <w:t>Total Gross Sales</w:t>
      </w:r>
      <w:r>
        <w:t> This distribution is also skewed to the right. Again, the majority of the movies have relatively low total gross sales with 70% of movies having gross sales less than $100 million and 91% less than $300 million. Highly successful blockbuster movies are rare. Total gross sales of more than $400 million occurred only 3% of the time, and gross sales of more than $500 million occurred only 1% of the time. Unless there is something unusually attractive about the movie, a total gross sales less than $100 million appears typical.</w:t>
      </w:r>
    </w:p>
    <w:p w14:paraId="1FDFF4AE" w14:textId="77777777" w:rsidR="008E00F6" w:rsidRDefault="008E00F6" w:rsidP="008E00F6">
      <w:pPr>
        <w:pStyle w:val="cph3"/>
      </w:pPr>
      <w:r>
        <w:rPr>
          <w:b/>
        </w:rPr>
        <w:t>Number of Theaters</w:t>
      </w:r>
      <w:r>
        <w:t> This distribution is skewed to the left. The number of theaters range from slightly more than 1,000 to almost 4,500. Eighty-nine percent of the movies had large market exposure, playing in 2,500 or more theaters. No movies were in fewer than 1,000 theaters, and only 11% were in fewer than 2,500 theaters. Most top movies in 2016 appeared to receive large market exposure in 2,500 or more theaters.</w:t>
      </w:r>
    </w:p>
    <w:p w14:paraId="6DBA697C" w14:textId="77777777" w:rsidR="008E00F6" w:rsidRDefault="008E00F6" w:rsidP="008E00F6">
      <w:pPr>
        <w:pStyle w:val="cph3"/>
      </w:pPr>
      <w:r>
        <w:rPr>
          <w:b/>
        </w:rPr>
        <w:t>Number of Weeks in Release</w:t>
      </w:r>
      <w:r>
        <w:t> This distribution is skewed to the right, but not as much as the distributions on sales. Almost all movies in 2016 spent at least 10 weeks in release. Only 15% of movies in 2016 spent fewer than 10 weeks in release. One movie (</w:t>
      </w:r>
      <w:r>
        <w:rPr>
          <w:i/>
        </w:rPr>
        <w:t>Hidden Figures</w:t>
      </w:r>
      <w:r>
        <w:t>) spent much longer in release than any other movie at 46 weeks.</w:t>
      </w:r>
    </w:p>
    <w:p w14:paraId="236DB5AE" w14:textId="77777777" w:rsidR="008E00F6" w:rsidRDefault="008E00F6" w:rsidP="008E00F6">
      <w:pPr>
        <w:pStyle w:val="cph3"/>
      </w:pPr>
      <w:r>
        <w:rPr>
          <w:b/>
        </w:rPr>
        <w:t>General Observations</w:t>
      </w:r>
      <w:r>
        <w:t> The data show there are relatively few high-end, highly successful movies. The financial rewards are there for the pictures that make the blockbuster level. But the majority of movies will have relatively low opening weekend gross sales and low total gross sales. Movies being shown in more than 2500 theaters and movies that spend at least 10 weeks in release are common.</w:t>
      </w:r>
    </w:p>
    <w:p w14:paraId="42DFA2F6" w14:textId="77777777" w:rsidR="008E00F6" w:rsidRDefault="008E00F6" w:rsidP="008E00F6">
      <w:pPr>
        <w:pStyle w:val="cph2"/>
      </w:pPr>
      <w:r>
        <w:lastRenderedPageBreak/>
        <w:t>Scatter Diagrams</w:t>
      </w:r>
    </w:p>
    <w:p w14:paraId="187B8D8A" w14:textId="77777777" w:rsidR="008E00F6" w:rsidRDefault="008E00F6" w:rsidP="008E00F6">
      <w:pPr>
        <w:pStyle w:val="cph2"/>
      </w:pPr>
      <w:r>
        <w:t>Three scatter diagrams are suggested to show how Total Gross Sales is related to each of the other three variables.</w:t>
      </w:r>
    </w:p>
    <w:p w14:paraId="56F19643" w14:textId="389F07D9" w:rsidR="008E00F6" w:rsidRDefault="008E00F6" w:rsidP="008E00F6">
      <w:pPr>
        <w:pStyle w:val="cph2"/>
      </w:pPr>
      <w:r>
        <w:rPr>
          <w:noProof/>
        </w:rPr>
        <w:drawing>
          <wp:inline distT="0" distB="0" distL="0" distR="0" wp14:anchorId="29F7D76D" wp14:editId="6887B105">
            <wp:extent cx="2990850" cy="18002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990850" cy="1800225"/>
                    </a:xfrm>
                    <a:prstGeom prst="rect">
                      <a:avLst/>
                    </a:prstGeom>
                    <a:noFill/>
                    <a:ln>
                      <a:noFill/>
                    </a:ln>
                  </pic:spPr>
                </pic:pic>
              </a:graphicData>
            </a:graphic>
          </wp:inline>
        </w:drawing>
      </w:r>
    </w:p>
    <w:p w14:paraId="0D1E6BD9" w14:textId="3825D548" w:rsidR="008E00F6" w:rsidRDefault="008E00F6" w:rsidP="008E00F6">
      <w:pPr>
        <w:pStyle w:val="cptx1"/>
      </w:pPr>
      <w:r>
        <w:rPr>
          <w:noProof/>
        </w:rPr>
        <w:drawing>
          <wp:inline distT="0" distB="0" distL="0" distR="0" wp14:anchorId="24103263" wp14:editId="2FCF20B0">
            <wp:extent cx="3609975" cy="2171700"/>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609975" cy="2171700"/>
                    </a:xfrm>
                    <a:prstGeom prst="rect">
                      <a:avLst/>
                    </a:prstGeom>
                    <a:noFill/>
                    <a:ln>
                      <a:noFill/>
                    </a:ln>
                  </pic:spPr>
                </pic:pic>
              </a:graphicData>
            </a:graphic>
          </wp:inline>
        </w:drawing>
      </w:r>
    </w:p>
    <w:p w14:paraId="631C1FB3" w14:textId="40A98DBF" w:rsidR="008E00F6" w:rsidRDefault="008E00F6" w:rsidP="008E00F6">
      <w:pPr>
        <w:pStyle w:val="cptx1"/>
      </w:pPr>
      <w:r>
        <w:rPr>
          <w:noProof/>
        </w:rPr>
        <w:drawing>
          <wp:inline distT="0" distB="0" distL="0" distR="0" wp14:anchorId="1C69C5E0" wp14:editId="2B038246">
            <wp:extent cx="3486150" cy="208597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486150" cy="2085975"/>
                    </a:xfrm>
                    <a:prstGeom prst="rect">
                      <a:avLst/>
                    </a:prstGeom>
                    <a:noFill/>
                    <a:ln>
                      <a:noFill/>
                    </a:ln>
                  </pic:spPr>
                </pic:pic>
              </a:graphicData>
            </a:graphic>
          </wp:inline>
        </w:drawing>
      </w:r>
      <w:r>
        <w:t xml:space="preserve"> </w:t>
      </w:r>
    </w:p>
    <w:p w14:paraId="48F8F4E3" w14:textId="77777777" w:rsidR="008E00F6" w:rsidRDefault="008E00F6" w:rsidP="008E00F6">
      <w:pPr>
        <w:pStyle w:val="cptx1"/>
      </w:pPr>
      <w:r>
        <w:t>Interpretation</w:t>
      </w:r>
    </w:p>
    <w:p w14:paraId="11D780A9" w14:textId="77777777" w:rsidR="008E00F6" w:rsidRDefault="008E00F6" w:rsidP="008E00F6">
      <w:pPr>
        <w:pStyle w:val="cph3"/>
        <w:spacing w:before="0" w:beforeAutospacing="0"/>
      </w:pPr>
      <w:r>
        <w:rPr>
          <w:b/>
        </w:rPr>
        <w:t>Opening Weekend Gross Sales</w:t>
      </w:r>
      <w:r>
        <w:t xml:space="preserve"> The scatter plot of total gross sales and opening weekend gross sales shows a strong positive relationship. Movies with the highest total gross sales were </w:t>
      </w:r>
      <w:r>
        <w:lastRenderedPageBreak/>
        <w:t>those with the highest opening gross sales. How a movie does during its opening weekend should be a strong predictor of how the movie will do in terms of total gross sales. Note in the scatter diagram that the majority of the movies show a low opening weekend gross sales and a low total gross sales.</w:t>
      </w:r>
    </w:p>
    <w:p w14:paraId="136F7EDB" w14:textId="77777777" w:rsidR="008E00F6" w:rsidRDefault="008E00F6" w:rsidP="008E00F6">
      <w:pPr>
        <w:pStyle w:val="cph3"/>
      </w:pPr>
      <w:r>
        <w:rPr>
          <w:b/>
        </w:rPr>
        <w:t>Number of Theaters</w:t>
      </w:r>
      <w:r>
        <w:t> The scatter plot of the total gross sales and number of theaters also shows a positive relationship. For movies playing in fewer than 3,500 theaters, the total gross sales were significantly less than those movies playing in more than 3,500 theaters. If the movie is shown in more theaters, higher total gross sales are anticipated. For movies playing in more than 3,500 theaters, the positive relationship is especially strong. This scatter chart also appears to show a nonlinear relationship because movies playing in the most theaters increase in total gross sales rapidly compared to those playing in fewer theaters.</w:t>
      </w:r>
    </w:p>
    <w:p w14:paraId="37625886" w14:textId="77777777" w:rsidR="008E00F6" w:rsidRDefault="008E00F6" w:rsidP="008E00F6">
      <w:pPr>
        <w:pStyle w:val="cph3"/>
      </w:pPr>
      <w:r>
        <w:rPr>
          <w:b/>
        </w:rPr>
        <w:t>Number of Weeks in Release</w:t>
      </w:r>
      <w:r>
        <w:t> The scatter plot of the total gross sales and number of weeks in release shows a positive relationship, but this relationship appears to be the weakest of the three relationships studied. Generally, the more successful movies with higher gross sales are in release for more weeks. However, this is not always the case. The longest released movie (</w:t>
      </w:r>
      <w:r>
        <w:rPr>
          <w:i/>
        </w:rPr>
        <w:t>Hidden Figures</w:t>
      </w:r>
      <w:r>
        <w:t>) had less in total gross sales than many movies that had shorter release times. And many movies that were in release for more than 20 weeks had less total gross revenue than those with fewer than 20 weeks in release. This suggests that in some cases blockbuster movies with high gross sales may run their course quickly and not have an excessively long run in release. At the same time, perhaps quality movies with a limited audience may not generate the high total gross sales but may still show a run of 20 or more weeks. The number of weeks in release does not appear to the best predictor of total gross sales.</w:t>
      </w:r>
    </w:p>
    <w:p w14:paraId="52EAD2A9" w14:textId="77777777" w:rsidR="008E00F6" w:rsidRDefault="008E00F6" w:rsidP="008E00F6">
      <w:pPr>
        <w:pStyle w:val="cph"/>
      </w:pPr>
      <w:r>
        <w:t>Case Problem 3 Queen City</w:t>
      </w:r>
    </w:p>
    <w:p w14:paraId="15A09043" w14:textId="77777777" w:rsidR="008E00F6" w:rsidRDefault="008E00F6" w:rsidP="008E00F6">
      <w:pPr>
        <w:pStyle w:val="cptx1"/>
      </w:pPr>
      <w:r>
        <w:t>This case provides the student with the opportunity to use basic tabular and graphical presentations to describe data from the annual expenditures for the city of Cincinnati, Ohio. The data set is large relative to others in the text. It contains 5,427 records of expenditures. As such, one point of this case is to expose students to a larger data set and help them understand that the pivot tables and charts can be used on a larger data set. In some cases, the student will have to copy, paste, and aggregate data to create the desired tables and charts. Style of presentation may vary by student (for example, vertical versus horizontal bar charts may be used). We illustrate with results and comments below.</w:t>
      </w:r>
    </w:p>
    <w:p w14:paraId="4BCB1F46" w14:textId="77777777" w:rsidR="008E00F6" w:rsidRDefault="008E00F6" w:rsidP="008E00F6">
      <w:pPr>
        <w:pStyle w:val="cph2"/>
      </w:pPr>
      <w:r>
        <w:t>Expenditures by Category</w:t>
      </w:r>
    </w:p>
    <w:p w14:paraId="4A7B9E77" w14:textId="77777777" w:rsidR="008E00F6" w:rsidRDefault="008E00F6" w:rsidP="008E00F6">
      <w:pPr>
        <w:pStyle w:val="cptx1"/>
      </w:pPr>
      <w:r>
        <w:t>The pivot table shows expenditures and percentage of total expenditures by category. The bar chart shows percentage of total expenditures by category (both the table and the bar chart are sorted in descending order). Capital expenditures and payroll account for more than 50% of all expenditures. Total expenditures are more than $660 million. Debt Service seems somewhat high with more than 10% of total expenditures.</w:t>
      </w:r>
    </w:p>
    <w:tbl>
      <w:tblPr>
        <w:tblW w:w="0" w:type="auto"/>
        <w:tblInd w:w="-12" w:type="dxa"/>
        <w:tblLayout w:type="fixed"/>
        <w:tblLook w:val="04A0" w:firstRow="1" w:lastRow="0" w:firstColumn="1" w:lastColumn="0" w:noHBand="0" w:noVBand="1"/>
      </w:tblPr>
      <w:tblGrid>
        <w:gridCol w:w="2512"/>
        <w:gridCol w:w="2443"/>
        <w:gridCol w:w="4405"/>
      </w:tblGrid>
      <w:tr w:rsidR="008E00F6" w14:paraId="009E20B3" w14:textId="77777777" w:rsidTr="008E00F6">
        <w:trPr>
          <w:trHeight w:val="290"/>
        </w:trPr>
        <w:tc>
          <w:tcPr>
            <w:tcW w:w="2512" w:type="dxa"/>
            <w:hideMark/>
          </w:tcPr>
          <w:p w14:paraId="037B1380" w14:textId="77777777" w:rsidR="008E00F6" w:rsidRDefault="008E00F6">
            <w:pPr>
              <w:pStyle w:val="tch10"/>
              <w:rPr>
                <w:sz w:val="20"/>
                <w:szCs w:val="20"/>
              </w:rPr>
            </w:pPr>
            <w:r>
              <w:rPr>
                <w:sz w:val="20"/>
                <w:szCs w:val="20"/>
              </w:rPr>
              <w:t>Category</w:t>
            </w:r>
          </w:p>
        </w:tc>
        <w:tc>
          <w:tcPr>
            <w:tcW w:w="2443" w:type="dxa"/>
            <w:hideMark/>
          </w:tcPr>
          <w:p w14:paraId="23A7C7EE" w14:textId="77777777" w:rsidR="008E00F6" w:rsidRDefault="008E00F6">
            <w:pPr>
              <w:pStyle w:val="tch10"/>
              <w:rPr>
                <w:sz w:val="20"/>
                <w:szCs w:val="20"/>
              </w:rPr>
            </w:pPr>
            <w:r>
              <w:rPr>
                <w:sz w:val="20"/>
                <w:szCs w:val="20"/>
              </w:rPr>
              <w:t>Total Expenditures ($)</w:t>
            </w:r>
          </w:p>
        </w:tc>
        <w:tc>
          <w:tcPr>
            <w:tcW w:w="4405" w:type="dxa"/>
            <w:hideMark/>
          </w:tcPr>
          <w:p w14:paraId="76ADB24D" w14:textId="77777777" w:rsidR="008E00F6" w:rsidRDefault="008E00F6">
            <w:pPr>
              <w:pStyle w:val="tch10"/>
              <w:rPr>
                <w:sz w:val="20"/>
                <w:szCs w:val="20"/>
              </w:rPr>
            </w:pPr>
            <w:r>
              <w:rPr>
                <w:sz w:val="20"/>
                <w:szCs w:val="20"/>
              </w:rPr>
              <w:t>% of Total Expenditures</w:t>
            </w:r>
          </w:p>
        </w:tc>
      </w:tr>
      <w:tr w:rsidR="008E00F6" w14:paraId="66446310" w14:textId="77777777" w:rsidTr="008E00F6">
        <w:trPr>
          <w:trHeight w:val="290"/>
        </w:trPr>
        <w:tc>
          <w:tcPr>
            <w:tcW w:w="2512" w:type="dxa"/>
            <w:hideMark/>
          </w:tcPr>
          <w:p w14:paraId="4D5915B8" w14:textId="77777777" w:rsidR="008E00F6" w:rsidRDefault="008E00F6">
            <w:pPr>
              <w:pStyle w:val="tb0"/>
              <w:rPr>
                <w:sz w:val="20"/>
                <w:szCs w:val="20"/>
              </w:rPr>
            </w:pPr>
            <w:r>
              <w:rPr>
                <w:sz w:val="20"/>
                <w:szCs w:val="20"/>
              </w:rPr>
              <w:t>Capital</w:t>
            </w:r>
          </w:p>
        </w:tc>
        <w:tc>
          <w:tcPr>
            <w:tcW w:w="2443" w:type="dxa"/>
            <w:hideMark/>
          </w:tcPr>
          <w:p w14:paraId="6DA31181" w14:textId="77777777" w:rsidR="008E00F6" w:rsidRDefault="008E00F6">
            <w:pPr>
              <w:pStyle w:val="tb0"/>
              <w:rPr>
                <w:sz w:val="20"/>
                <w:szCs w:val="20"/>
              </w:rPr>
            </w:pPr>
            <w:r>
              <w:rPr>
                <w:sz w:val="20"/>
                <w:szCs w:val="20"/>
              </w:rPr>
              <w:t>198,365,854</w:t>
            </w:r>
          </w:p>
        </w:tc>
        <w:tc>
          <w:tcPr>
            <w:tcW w:w="4405" w:type="dxa"/>
            <w:hideMark/>
          </w:tcPr>
          <w:p w14:paraId="23E3691E" w14:textId="77777777" w:rsidR="008E00F6" w:rsidRDefault="008E00F6">
            <w:pPr>
              <w:pStyle w:val="tb0"/>
              <w:rPr>
                <w:sz w:val="20"/>
                <w:szCs w:val="20"/>
              </w:rPr>
            </w:pPr>
            <w:r>
              <w:rPr>
                <w:sz w:val="20"/>
                <w:szCs w:val="20"/>
              </w:rPr>
              <w:t>29.98</w:t>
            </w:r>
          </w:p>
        </w:tc>
      </w:tr>
      <w:tr w:rsidR="008E00F6" w14:paraId="434A81A3" w14:textId="77777777" w:rsidTr="008E00F6">
        <w:trPr>
          <w:trHeight w:val="290"/>
        </w:trPr>
        <w:tc>
          <w:tcPr>
            <w:tcW w:w="2512" w:type="dxa"/>
            <w:hideMark/>
          </w:tcPr>
          <w:p w14:paraId="68993B5F" w14:textId="77777777" w:rsidR="008E00F6" w:rsidRDefault="008E00F6">
            <w:pPr>
              <w:pStyle w:val="tb0"/>
              <w:rPr>
                <w:sz w:val="20"/>
                <w:szCs w:val="20"/>
              </w:rPr>
            </w:pPr>
            <w:r>
              <w:rPr>
                <w:sz w:val="20"/>
                <w:szCs w:val="20"/>
              </w:rPr>
              <w:lastRenderedPageBreak/>
              <w:t>Payroll</w:t>
            </w:r>
          </w:p>
        </w:tc>
        <w:tc>
          <w:tcPr>
            <w:tcW w:w="2443" w:type="dxa"/>
            <w:hideMark/>
          </w:tcPr>
          <w:p w14:paraId="59878E31" w14:textId="77777777" w:rsidR="008E00F6" w:rsidRDefault="008E00F6">
            <w:pPr>
              <w:pStyle w:val="tb0"/>
              <w:rPr>
                <w:sz w:val="20"/>
                <w:szCs w:val="20"/>
              </w:rPr>
            </w:pPr>
            <w:r>
              <w:rPr>
                <w:sz w:val="20"/>
                <w:szCs w:val="20"/>
              </w:rPr>
              <w:t>145,017,555</w:t>
            </w:r>
          </w:p>
        </w:tc>
        <w:tc>
          <w:tcPr>
            <w:tcW w:w="4405" w:type="dxa"/>
            <w:hideMark/>
          </w:tcPr>
          <w:p w14:paraId="4066D01B" w14:textId="77777777" w:rsidR="008E00F6" w:rsidRDefault="008E00F6">
            <w:pPr>
              <w:pStyle w:val="tb0"/>
              <w:rPr>
                <w:sz w:val="20"/>
                <w:szCs w:val="20"/>
              </w:rPr>
            </w:pPr>
            <w:r>
              <w:rPr>
                <w:sz w:val="20"/>
                <w:szCs w:val="20"/>
              </w:rPr>
              <w:t>21.92</w:t>
            </w:r>
          </w:p>
        </w:tc>
      </w:tr>
      <w:tr w:rsidR="008E00F6" w14:paraId="41BAC043" w14:textId="77777777" w:rsidTr="008E00F6">
        <w:trPr>
          <w:trHeight w:val="290"/>
        </w:trPr>
        <w:tc>
          <w:tcPr>
            <w:tcW w:w="2512" w:type="dxa"/>
            <w:hideMark/>
          </w:tcPr>
          <w:p w14:paraId="1C5C1E49" w14:textId="77777777" w:rsidR="008E00F6" w:rsidRDefault="008E00F6">
            <w:pPr>
              <w:pStyle w:val="tb0"/>
              <w:rPr>
                <w:sz w:val="20"/>
                <w:szCs w:val="20"/>
              </w:rPr>
            </w:pPr>
            <w:r>
              <w:rPr>
                <w:sz w:val="20"/>
                <w:szCs w:val="20"/>
              </w:rPr>
              <w:t>Debt Service</w:t>
            </w:r>
          </w:p>
        </w:tc>
        <w:tc>
          <w:tcPr>
            <w:tcW w:w="2443" w:type="dxa"/>
            <w:hideMark/>
          </w:tcPr>
          <w:p w14:paraId="1502A8B8" w14:textId="77777777" w:rsidR="008E00F6" w:rsidRDefault="008E00F6">
            <w:pPr>
              <w:pStyle w:val="tb0"/>
              <w:rPr>
                <w:sz w:val="20"/>
                <w:szCs w:val="20"/>
              </w:rPr>
            </w:pPr>
            <w:r>
              <w:rPr>
                <w:sz w:val="20"/>
                <w:szCs w:val="20"/>
              </w:rPr>
              <w:t>86,913,978</w:t>
            </w:r>
          </w:p>
        </w:tc>
        <w:tc>
          <w:tcPr>
            <w:tcW w:w="4405" w:type="dxa"/>
            <w:hideMark/>
          </w:tcPr>
          <w:p w14:paraId="220F5849" w14:textId="77777777" w:rsidR="008E00F6" w:rsidRDefault="008E00F6">
            <w:pPr>
              <w:pStyle w:val="tb0"/>
              <w:rPr>
                <w:sz w:val="20"/>
                <w:szCs w:val="20"/>
              </w:rPr>
            </w:pPr>
            <w:r>
              <w:rPr>
                <w:sz w:val="20"/>
                <w:szCs w:val="20"/>
              </w:rPr>
              <w:t>13.14</w:t>
            </w:r>
          </w:p>
        </w:tc>
      </w:tr>
      <w:tr w:rsidR="008E00F6" w14:paraId="4DE8717A" w14:textId="77777777" w:rsidTr="008E00F6">
        <w:trPr>
          <w:trHeight w:val="290"/>
        </w:trPr>
        <w:tc>
          <w:tcPr>
            <w:tcW w:w="2512" w:type="dxa"/>
            <w:hideMark/>
          </w:tcPr>
          <w:p w14:paraId="346E98B7" w14:textId="77777777" w:rsidR="008E00F6" w:rsidRDefault="008E00F6">
            <w:pPr>
              <w:pStyle w:val="tb0"/>
              <w:rPr>
                <w:sz w:val="20"/>
                <w:szCs w:val="20"/>
              </w:rPr>
            </w:pPr>
            <w:r>
              <w:rPr>
                <w:sz w:val="20"/>
                <w:szCs w:val="20"/>
              </w:rPr>
              <w:t>Contractual Services</w:t>
            </w:r>
          </w:p>
        </w:tc>
        <w:tc>
          <w:tcPr>
            <w:tcW w:w="2443" w:type="dxa"/>
            <w:hideMark/>
          </w:tcPr>
          <w:p w14:paraId="11E57E2C" w14:textId="77777777" w:rsidR="008E00F6" w:rsidRDefault="008E00F6">
            <w:pPr>
              <w:pStyle w:val="tb0"/>
              <w:rPr>
                <w:sz w:val="20"/>
                <w:szCs w:val="20"/>
              </w:rPr>
            </w:pPr>
            <w:r>
              <w:rPr>
                <w:sz w:val="20"/>
                <w:szCs w:val="20"/>
              </w:rPr>
              <w:t>85,043,249</w:t>
            </w:r>
          </w:p>
        </w:tc>
        <w:tc>
          <w:tcPr>
            <w:tcW w:w="4405" w:type="dxa"/>
            <w:hideMark/>
          </w:tcPr>
          <w:p w14:paraId="2C2621B9" w14:textId="77777777" w:rsidR="008E00F6" w:rsidRDefault="008E00F6">
            <w:pPr>
              <w:pStyle w:val="tb0"/>
              <w:rPr>
                <w:sz w:val="20"/>
                <w:szCs w:val="20"/>
              </w:rPr>
            </w:pPr>
            <w:r>
              <w:rPr>
                <w:sz w:val="20"/>
                <w:szCs w:val="20"/>
              </w:rPr>
              <w:t>12.85</w:t>
            </w:r>
          </w:p>
        </w:tc>
      </w:tr>
      <w:tr w:rsidR="008E00F6" w14:paraId="644F7DF1" w14:textId="77777777" w:rsidTr="008E00F6">
        <w:trPr>
          <w:trHeight w:val="290"/>
        </w:trPr>
        <w:tc>
          <w:tcPr>
            <w:tcW w:w="2512" w:type="dxa"/>
            <w:hideMark/>
          </w:tcPr>
          <w:p w14:paraId="695622CB" w14:textId="77777777" w:rsidR="008E00F6" w:rsidRDefault="008E00F6">
            <w:pPr>
              <w:pStyle w:val="tb0"/>
              <w:rPr>
                <w:sz w:val="20"/>
                <w:szCs w:val="20"/>
              </w:rPr>
            </w:pPr>
            <w:r>
              <w:rPr>
                <w:sz w:val="20"/>
                <w:szCs w:val="20"/>
              </w:rPr>
              <w:t>Fringe Benefits</w:t>
            </w:r>
          </w:p>
        </w:tc>
        <w:tc>
          <w:tcPr>
            <w:tcW w:w="2443" w:type="dxa"/>
            <w:hideMark/>
          </w:tcPr>
          <w:p w14:paraId="2881BEE8" w14:textId="77777777" w:rsidR="008E00F6" w:rsidRDefault="008E00F6">
            <w:pPr>
              <w:pStyle w:val="tb0"/>
              <w:rPr>
                <w:sz w:val="20"/>
                <w:szCs w:val="20"/>
              </w:rPr>
            </w:pPr>
            <w:r>
              <w:rPr>
                <w:sz w:val="20"/>
                <w:szCs w:val="20"/>
              </w:rPr>
              <w:t>66,053,340</w:t>
            </w:r>
          </w:p>
        </w:tc>
        <w:tc>
          <w:tcPr>
            <w:tcW w:w="4405" w:type="dxa"/>
            <w:hideMark/>
          </w:tcPr>
          <w:p w14:paraId="1485991C" w14:textId="77777777" w:rsidR="008E00F6" w:rsidRDefault="008E00F6">
            <w:pPr>
              <w:pStyle w:val="tb0"/>
              <w:rPr>
                <w:sz w:val="20"/>
                <w:szCs w:val="20"/>
              </w:rPr>
            </w:pPr>
            <w:r>
              <w:rPr>
                <w:sz w:val="20"/>
                <w:szCs w:val="20"/>
              </w:rPr>
              <w:t>9.98</w:t>
            </w:r>
          </w:p>
        </w:tc>
      </w:tr>
      <w:tr w:rsidR="008E00F6" w14:paraId="5AF53E75" w14:textId="77777777" w:rsidTr="008E00F6">
        <w:trPr>
          <w:trHeight w:val="290"/>
        </w:trPr>
        <w:tc>
          <w:tcPr>
            <w:tcW w:w="2512" w:type="dxa"/>
            <w:hideMark/>
          </w:tcPr>
          <w:p w14:paraId="589F7E49" w14:textId="77777777" w:rsidR="008E00F6" w:rsidRDefault="008E00F6">
            <w:pPr>
              <w:pStyle w:val="tb0"/>
              <w:rPr>
                <w:sz w:val="20"/>
                <w:szCs w:val="20"/>
              </w:rPr>
            </w:pPr>
            <w:r>
              <w:rPr>
                <w:sz w:val="20"/>
                <w:szCs w:val="20"/>
              </w:rPr>
              <w:t>Fixed Costs</w:t>
            </w:r>
          </w:p>
        </w:tc>
        <w:tc>
          <w:tcPr>
            <w:tcW w:w="2443" w:type="dxa"/>
            <w:hideMark/>
          </w:tcPr>
          <w:p w14:paraId="79BC9A65" w14:textId="77777777" w:rsidR="008E00F6" w:rsidRDefault="008E00F6">
            <w:pPr>
              <w:pStyle w:val="tb0"/>
              <w:rPr>
                <w:sz w:val="20"/>
                <w:szCs w:val="20"/>
              </w:rPr>
            </w:pPr>
            <w:r>
              <w:rPr>
                <w:sz w:val="20"/>
                <w:szCs w:val="20"/>
              </w:rPr>
              <w:t>53,732,177</w:t>
            </w:r>
          </w:p>
        </w:tc>
        <w:tc>
          <w:tcPr>
            <w:tcW w:w="4405" w:type="dxa"/>
            <w:hideMark/>
          </w:tcPr>
          <w:p w14:paraId="537C19C3" w14:textId="77777777" w:rsidR="008E00F6" w:rsidRDefault="008E00F6">
            <w:pPr>
              <w:pStyle w:val="tb0"/>
              <w:rPr>
                <w:sz w:val="20"/>
                <w:szCs w:val="20"/>
              </w:rPr>
            </w:pPr>
            <w:r>
              <w:rPr>
                <w:sz w:val="20"/>
                <w:szCs w:val="20"/>
              </w:rPr>
              <w:t>8.12</w:t>
            </w:r>
          </w:p>
        </w:tc>
      </w:tr>
      <w:tr w:rsidR="008E00F6" w14:paraId="013075EE" w14:textId="77777777" w:rsidTr="008E00F6">
        <w:trPr>
          <w:trHeight w:val="290"/>
        </w:trPr>
        <w:tc>
          <w:tcPr>
            <w:tcW w:w="2512" w:type="dxa"/>
            <w:hideMark/>
          </w:tcPr>
          <w:p w14:paraId="0D69E892" w14:textId="77777777" w:rsidR="008E00F6" w:rsidRDefault="008E00F6">
            <w:pPr>
              <w:pStyle w:val="tb0"/>
              <w:rPr>
                <w:sz w:val="20"/>
                <w:szCs w:val="20"/>
              </w:rPr>
            </w:pPr>
            <w:r>
              <w:rPr>
                <w:sz w:val="20"/>
                <w:szCs w:val="20"/>
              </w:rPr>
              <w:t>Materials and Supplies</w:t>
            </w:r>
          </w:p>
        </w:tc>
        <w:tc>
          <w:tcPr>
            <w:tcW w:w="2443" w:type="dxa"/>
            <w:hideMark/>
          </w:tcPr>
          <w:p w14:paraId="330BE941" w14:textId="77777777" w:rsidR="008E00F6" w:rsidRDefault="008E00F6">
            <w:pPr>
              <w:pStyle w:val="tb0"/>
              <w:rPr>
                <w:sz w:val="20"/>
                <w:szCs w:val="20"/>
              </w:rPr>
            </w:pPr>
            <w:r>
              <w:rPr>
                <w:sz w:val="20"/>
                <w:szCs w:val="20"/>
              </w:rPr>
              <w:t>19,934,710</w:t>
            </w:r>
          </w:p>
        </w:tc>
        <w:tc>
          <w:tcPr>
            <w:tcW w:w="4405" w:type="dxa"/>
            <w:hideMark/>
          </w:tcPr>
          <w:p w14:paraId="6B002FA3" w14:textId="77777777" w:rsidR="008E00F6" w:rsidRDefault="008E00F6">
            <w:pPr>
              <w:pStyle w:val="tb0"/>
              <w:rPr>
                <w:sz w:val="20"/>
                <w:szCs w:val="20"/>
              </w:rPr>
            </w:pPr>
            <w:r>
              <w:rPr>
                <w:sz w:val="20"/>
                <w:szCs w:val="20"/>
              </w:rPr>
              <w:t>3.01</w:t>
            </w:r>
          </w:p>
        </w:tc>
      </w:tr>
      <w:tr w:rsidR="008E00F6" w14:paraId="4C8687CF" w14:textId="77777777" w:rsidTr="008E00F6">
        <w:trPr>
          <w:trHeight w:val="290"/>
        </w:trPr>
        <w:tc>
          <w:tcPr>
            <w:tcW w:w="2512" w:type="dxa"/>
            <w:hideMark/>
          </w:tcPr>
          <w:p w14:paraId="3B28ECB9" w14:textId="77777777" w:rsidR="008E00F6" w:rsidRDefault="008E00F6">
            <w:pPr>
              <w:pStyle w:val="tb0"/>
              <w:rPr>
                <w:sz w:val="20"/>
                <w:szCs w:val="20"/>
              </w:rPr>
            </w:pPr>
            <w:r>
              <w:rPr>
                <w:sz w:val="20"/>
                <w:szCs w:val="20"/>
              </w:rPr>
              <w:t>Inventory</w:t>
            </w:r>
          </w:p>
        </w:tc>
        <w:tc>
          <w:tcPr>
            <w:tcW w:w="2443" w:type="dxa"/>
            <w:hideMark/>
          </w:tcPr>
          <w:p w14:paraId="2C0E5711" w14:textId="77777777" w:rsidR="008E00F6" w:rsidRDefault="008E00F6">
            <w:pPr>
              <w:pStyle w:val="tb0"/>
              <w:rPr>
                <w:sz w:val="20"/>
                <w:szCs w:val="20"/>
              </w:rPr>
            </w:pPr>
            <w:r>
              <w:rPr>
                <w:sz w:val="20"/>
                <w:szCs w:val="20"/>
              </w:rPr>
              <w:t>6,393,394</w:t>
            </w:r>
          </w:p>
        </w:tc>
        <w:tc>
          <w:tcPr>
            <w:tcW w:w="4405" w:type="dxa"/>
            <w:hideMark/>
          </w:tcPr>
          <w:p w14:paraId="3D2EEEA8" w14:textId="77777777" w:rsidR="008E00F6" w:rsidRDefault="008E00F6">
            <w:pPr>
              <w:pStyle w:val="tb0"/>
              <w:rPr>
                <w:sz w:val="20"/>
                <w:szCs w:val="20"/>
              </w:rPr>
            </w:pPr>
            <w:r>
              <w:rPr>
                <w:sz w:val="20"/>
                <w:szCs w:val="20"/>
              </w:rPr>
              <w:t>0.97</w:t>
            </w:r>
          </w:p>
        </w:tc>
      </w:tr>
      <w:tr w:rsidR="008E00F6" w14:paraId="7178CDA1" w14:textId="77777777" w:rsidTr="008E00F6">
        <w:trPr>
          <w:trHeight w:val="290"/>
        </w:trPr>
        <w:tc>
          <w:tcPr>
            <w:tcW w:w="2512" w:type="dxa"/>
            <w:hideMark/>
          </w:tcPr>
          <w:p w14:paraId="6014F5CD" w14:textId="77777777" w:rsidR="008E00F6" w:rsidRDefault="008E00F6">
            <w:pPr>
              <w:pStyle w:val="tb0"/>
              <w:rPr>
                <w:sz w:val="20"/>
                <w:szCs w:val="20"/>
              </w:rPr>
            </w:pPr>
            <w:r>
              <w:rPr>
                <w:sz w:val="20"/>
                <w:szCs w:val="20"/>
              </w:rPr>
              <w:t>Payables</w:t>
            </w:r>
          </w:p>
        </w:tc>
        <w:tc>
          <w:tcPr>
            <w:tcW w:w="2443" w:type="dxa"/>
            <w:hideMark/>
          </w:tcPr>
          <w:p w14:paraId="1F269F01" w14:textId="77777777" w:rsidR="008E00F6" w:rsidRDefault="008E00F6">
            <w:pPr>
              <w:pStyle w:val="tb0"/>
              <w:rPr>
                <w:sz w:val="20"/>
                <w:szCs w:val="20"/>
              </w:rPr>
            </w:pPr>
            <w:r>
              <w:rPr>
                <w:sz w:val="20"/>
                <w:szCs w:val="20"/>
              </w:rPr>
              <w:t>180,435</w:t>
            </w:r>
          </w:p>
        </w:tc>
        <w:tc>
          <w:tcPr>
            <w:tcW w:w="4405" w:type="dxa"/>
            <w:hideMark/>
          </w:tcPr>
          <w:p w14:paraId="27AEA190" w14:textId="77777777" w:rsidR="008E00F6" w:rsidRDefault="008E00F6">
            <w:pPr>
              <w:pStyle w:val="tb0"/>
              <w:rPr>
                <w:sz w:val="20"/>
                <w:szCs w:val="20"/>
              </w:rPr>
            </w:pPr>
            <w:r>
              <w:rPr>
                <w:sz w:val="20"/>
                <w:szCs w:val="20"/>
              </w:rPr>
              <w:t>0.03</w:t>
            </w:r>
          </w:p>
        </w:tc>
      </w:tr>
      <w:tr w:rsidR="008E00F6" w14:paraId="577D8327" w14:textId="77777777" w:rsidTr="008E00F6">
        <w:trPr>
          <w:trHeight w:val="290"/>
        </w:trPr>
        <w:tc>
          <w:tcPr>
            <w:tcW w:w="2512" w:type="dxa"/>
            <w:hideMark/>
          </w:tcPr>
          <w:p w14:paraId="42757BCB" w14:textId="77777777" w:rsidR="008E00F6" w:rsidRDefault="008E00F6">
            <w:pPr>
              <w:pStyle w:val="tb0"/>
              <w:rPr>
                <w:sz w:val="20"/>
                <w:szCs w:val="20"/>
              </w:rPr>
            </w:pPr>
            <w:r>
              <w:rPr>
                <w:sz w:val="20"/>
                <w:szCs w:val="20"/>
              </w:rPr>
              <w:t>Grand Total</w:t>
            </w:r>
          </w:p>
        </w:tc>
        <w:tc>
          <w:tcPr>
            <w:tcW w:w="2443" w:type="dxa"/>
            <w:hideMark/>
          </w:tcPr>
          <w:p w14:paraId="301B0093" w14:textId="77777777" w:rsidR="008E00F6" w:rsidRDefault="008E00F6">
            <w:pPr>
              <w:pStyle w:val="tb0"/>
              <w:rPr>
                <w:sz w:val="20"/>
                <w:szCs w:val="20"/>
              </w:rPr>
            </w:pPr>
            <w:r>
              <w:rPr>
                <w:sz w:val="20"/>
                <w:szCs w:val="20"/>
              </w:rPr>
              <w:t>661,634,693</w:t>
            </w:r>
          </w:p>
        </w:tc>
        <w:tc>
          <w:tcPr>
            <w:tcW w:w="4405" w:type="dxa"/>
            <w:hideMark/>
          </w:tcPr>
          <w:p w14:paraId="16F1DB7A" w14:textId="77777777" w:rsidR="008E00F6" w:rsidRDefault="008E00F6">
            <w:pPr>
              <w:pStyle w:val="tb0"/>
              <w:rPr>
                <w:sz w:val="20"/>
                <w:szCs w:val="20"/>
              </w:rPr>
            </w:pPr>
            <w:r>
              <w:rPr>
                <w:sz w:val="20"/>
                <w:szCs w:val="20"/>
              </w:rPr>
              <w:t>100.0</w:t>
            </w:r>
          </w:p>
        </w:tc>
      </w:tr>
    </w:tbl>
    <w:p w14:paraId="051D52FA" w14:textId="77777777" w:rsidR="008E00F6" w:rsidRDefault="008E00F6" w:rsidP="008E00F6">
      <w:pPr>
        <w:pStyle w:val="cph2"/>
      </w:pPr>
      <w:r>
        <w:t>Expenditures by Department</w:t>
      </w:r>
    </w:p>
    <w:p w14:paraId="5104F233" w14:textId="25D94705" w:rsidR="008E00F6" w:rsidRDefault="008E00F6" w:rsidP="008E00F6">
      <w:pPr>
        <w:pStyle w:val="cph2"/>
      </w:pPr>
      <w:r>
        <w:rPr>
          <w:noProof/>
        </w:rPr>
        <w:drawing>
          <wp:inline distT="0" distB="0" distL="0" distR="0" wp14:anchorId="20D8E7E9" wp14:editId="3EB0F5FA">
            <wp:extent cx="5962650" cy="4010025"/>
            <wp:effectExtent l="0" t="0" r="0" b="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14:paraId="45CC5CE7" w14:textId="77777777" w:rsidR="008E00F6" w:rsidRDefault="008E00F6" w:rsidP="008E00F6">
      <w:pPr>
        <w:pStyle w:val="cptx1"/>
      </w:pPr>
      <w:r>
        <w:t>The following table and bar chart show the percentages of total expenditures incurred by department. Note that we have combined all departments that individually incurred less than 1% of the total expenditures. Of all 119 departments, 96 each account for less than 1% of the total expenditures. As shown as follows, only six individual departments incur 5% or more of the total expenditures. These include Police, Sewers, Transportation Engineering (Engineering). Fire, Sewer Debt Service, and Finance and Risk Management. Debt service on sewers as a percentage of total expenditures appears to be especially high.</w:t>
      </w:r>
    </w:p>
    <w:p w14:paraId="4C14E39B" w14:textId="77777777" w:rsidR="008E00F6" w:rsidRDefault="008E00F6" w:rsidP="008E00F6">
      <w:pPr>
        <w:rPr>
          <w:highlight w:val="cyan"/>
        </w:rPr>
      </w:pPr>
      <w:r>
        <w:rPr>
          <w:highlight w:val="cyan"/>
        </w:rPr>
        <w:br w:type="page"/>
      </w:r>
    </w:p>
    <w:tbl>
      <w:tblPr>
        <w:tblW w:w="0" w:type="auto"/>
        <w:tblLook w:val="04A0" w:firstRow="1" w:lastRow="0" w:firstColumn="1" w:lastColumn="0" w:noHBand="0" w:noVBand="1"/>
      </w:tblPr>
      <w:tblGrid>
        <w:gridCol w:w="5130"/>
        <w:gridCol w:w="2785"/>
      </w:tblGrid>
      <w:tr w:rsidR="008E00F6" w14:paraId="6ED29DFB" w14:textId="77777777" w:rsidTr="008E00F6">
        <w:trPr>
          <w:trHeight w:val="255"/>
        </w:trPr>
        <w:tc>
          <w:tcPr>
            <w:tcW w:w="5130" w:type="dxa"/>
            <w:noWrap/>
            <w:vAlign w:val="bottom"/>
            <w:hideMark/>
          </w:tcPr>
          <w:p w14:paraId="586C9B68" w14:textId="77777777" w:rsidR="008E00F6" w:rsidRDefault="008E00F6">
            <w:pPr>
              <w:pStyle w:val="tch10"/>
              <w:rPr>
                <w:sz w:val="20"/>
                <w:szCs w:val="20"/>
              </w:rPr>
            </w:pPr>
            <w:r>
              <w:rPr>
                <w:sz w:val="20"/>
                <w:szCs w:val="20"/>
              </w:rPr>
              <w:lastRenderedPageBreak/>
              <w:t>Department</w:t>
            </w:r>
          </w:p>
        </w:tc>
        <w:tc>
          <w:tcPr>
            <w:tcW w:w="2785" w:type="dxa"/>
            <w:noWrap/>
            <w:vAlign w:val="bottom"/>
            <w:hideMark/>
          </w:tcPr>
          <w:p w14:paraId="5992C669" w14:textId="77777777" w:rsidR="008E00F6" w:rsidRDefault="008E00F6">
            <w:pPr>
              <w:pStyle w:val="tch10"/>
              <w:rPr>
                <w:sz w:val="20"/>
                <w:szCs w:val="20"/>
              </w:rPr>
            </w:pPr>
            <w:r>
              <w:rPr>
                <w:sz w:val="20"/>
                <w:szCs w:val="20"/>
              </w:rPr>
              <w:t>% of Total Expenditures</w:t>
            </w:r>
          </w:p>
        </w:tc>
      </w:tr>
      <w:tr w:rsidR="008E00F6" w14:paraId="088E45C2" w14:textId="77777777" w:rsidTr="008E00F6">
        <w:trPr>
          <w:trHeight w:val="255"/>
        </w:trPr>
        <w:tc>
          <w:tcPr>
            <w:tcW w:w="5130" w:type="dxa"/>
            <w:noWrap/>
            <w:vAlign w:val="bottom"/>
            <w:hideMark/>
          </w:tcPr>
          <w:p w14:paraId="21039F58" w14:textId="77777777" w:rsidR="008E00F6" w:rsidRDefault="008E00F6">
            <w:pPr>
              <w:pStyle w:val="tb0"/>
              <w:rPr>
                <w:sz w:val="20"/>
                <w:szCs w:val="20"/>
              </w:rPr>
            </w:pPr>
            <w:r>
              <w:rPr>
                <w:sz w:val="20"/>
                <w:szCs w:val="20"/>
              </w:rPr>
              <w:t>Department of Police</w:t>
            </w:r>
          </w:p>
        </w:tc>
        <w:tc>
          <w:tcPr>
            <w:tcW w:w="2785" w:type="dxa"/>
            <w:noWrap/>
            <w:vAlign w:val="bottom"/>
            <w:hideMark/>
          </w:tcPr>
          <w:p w14:paraId="2304C1DF" w14:textId="77777777" w:rsidR="008E00F6" w:rsidRDefault="008E00F6">
            <w:pPr>
              <w:pStyle w:val="tb0"/>
              <w:rPr>
                <w:sz w:val="20"/>
                <w:szCs w:val="20"/>
              </w:rPr>
            </w:pPr>
            <w:r>
              <w:rPr>
                <w:sz w:val="20"/>
                <w:szCs w:val="20"/>
              </w:rPr>
              <w:t>9.7</w:t>
            </w:r>
          </w:p>
        </w:tc>
      </w:tr>
      <w:tr w:rsidR="008E00F6" w14:paraId="474BF8D2" w14:textId="77777777" w:rsidTr="008E00F6">
        <w:trPr>
          <w:trHeight w:val="255"/>
        </w:trPr>
        <w:tc>
          <w:tcPr>
            <w:tcW w:w="5130" w:type="dxa"/>
            <w:noWrap/>
            <w:vAlign w:val="bottom"/>
            <w:hideMark/>
          </w:tcPr>
          <w:p w14:paraId="5516CA5D" w14:textId="77777777" w:rsidR="008E00F6" w:rsidRDefault="008E00F6">
            <w:pPr>
              <w:pStyle w:val="tb0"/>
              <w:rPr>
                <w:sz w:val="20"/>
                <w:szCs w:val="20"/>
              </w:rPr>
            </w:pPr>
            <w:r>
              <w:rPr>
                <w:sz w:val="20"/>
                <w:szCs w:val="20"/>
              </w:rPr>
              <w:t>Department of Sewers</w:t>
            </w:r>
          </w:p>
        </w:tc>
        <w:tc>
          <w:tcPr>
            <w:tcW w:w="2785" w:type="dxa"/>
            <w:noWrap/>
            <w:vAlign w:val="bottom"/>
            <w:hideMark/>
          </w:tcPr>
          <w:p w14:paraId="665E360A" w14:textId="77777777" w:rsidR="008E00F6" w:rsidRDefault="008E00F6">
            <w:pPr>
              <w:pStyle w:val="tb0"/>
              <w:rPr>
                <w:sz w:val="20"/>
                <w:szCs w:val="20"/>
              </w:rPr>
            </w:pPr>
            <w:r>
              <w:rPr>
                <w:sz w:val="20"/>
                <w:szCs w:val="20"/>
              </w:rPr>
              <w:t>8.8</w:t>
            </w:r>
          </w:p>
        </w:tc>
      </w:tr>
      <w:tr w:rsidR="008E00F6" w14:paraId="74183C9C" w14:textId="77777777" w:rsidTr="008E00F6">
        <w:trPr>
          <w:trHeight w:val="255"/>
        </w:trPr>
        <w:tc>
          <w:tcPr>
            <w:tcW w:w="5130" w:type="dxa"/>
            <w:noWrap/>
            <w:vAlign w:val="bottom"/>
            <w:hideMark/>
          </w:tcPr>
          <w:p w14:paraId="48956C4D" w14:textId="77777777" w:rsidR="008E00F6" w:rsidRDefault="008E00F6">
            <w:pPr>
              <w:pStyle w:val="tb0"/>
              <w:rPr>
                <w:sz w:val="20"/>
                <w:szCs w:val="20"/>
              </w:rPr>
            </w:pPr>
            <w:r>
              <w:rPr>
                <w:sz w:val="20"/>
                <w:szCs w:val="20"/>
              </w:rPr>
              <w:t>Transportation and Engineering (Engineering)</w:t>
            </w:r>
          </w:p>
        </w:tc>
        <w:tc>
          <w:tcPr>
            <w:tcW w:w="2785" w:type="dxa"/>
            <w:noWrap/>
            <w:vAlign w:val="bottom"/>
            <w:hideMark/>
          </w:tcPr>
          <w:p w14:paraId="2768A1E9" w14:textId="77777777" w:rsidR="008E00F6" w:rsidRDefault="008E00F6">
            <w:pPr>
              <w:pStyle w:val="tb0"/>
              <w:rPr>
                <w:sz w:val="20"/>
                <w:szCs w:val="20"/>
              </w:rPr>
            </w:pPr>
            <w:r>
              <w:rPr>
                <w:sz w:val="20"/>
                <w:szCs w:val="20"/>
              </w:rPr>
              <w:t>8.7</w:t>
            </w:r>
          </w:p>
        </w:tc>
      </w:tr>
      <w:tr w:rsidR="008E00F6" w14:paraId="00A5E5B8" w14:textId="77777777" w:rsidTr="008E00F6">
        <w:trPr>
          <w:trHeight w:val="255"/>
        </w:trPr>
        <w:tc>
          <w:tcPr>
            <w:tcW w:w="5130" w:type="dxa"/>
            <w:noWrap/>
            <w:vAlign w:val="bottom"/>
            <w:hideMark/>
          </w:tcPr>
          <w:p w14:paraId="60DA2C20" w14:textId="77777777" w:rsidR="008E00F6" w:rsidRDefault="008E00F6">
            <w:pPr>
              <w:pStyle w:val="tb0"/>
              <w:rPr>
                <w:sz w:val="20"/>
                <w:szCs w:val="20"/>
              </w:rPr>
            </w:pPr>
            <w:r>
              <w:rPr>
                <w:sz w:val="20"/>
                <w:szCs w:val="20"/>
              </w:rPr>
              <w:t>Department of Fire</w:t>
            </w:r>
          </w:p>
        </w:tc>
        <w:tc>
          <w:tcPr>
            <w:tcW w:w="2785" w:type="dxa"/>
            <w:noWrap/>
            <w:vAlign w:val="bottom"/>
            <w:hideMark/>
          </w:tcPr>
          <w:p w14:paraId="2CDBA06B" w14:textId="77777777" w:rsidR="008E00F6" w:rsidRDefault="008E00F6">
            <w:pPr>
              <w:pStyle w:val="tb0"/>
              <w:rPr>
                <w:sz w:val="20"/>
                <w:szCs w:val="20"/>
              </w:rPr>
            </w:pPr>
            <w:r>
              <w:rPr>
                <w:sz w:val="20"/>
                <w:szCs w:val="20"/>
              </w:rPr>
              <w:t>7.2</w:t>
            </w:r>
          </w:p>
        </w:tc>
      </w:tr>
      <w:tr w:rsidR="008E00F6" w14:paraId="532E4639" w14:textId="77777777" w:rsidTr="008E00F6">
        <w:trPr>
          <w:trHeight w:val="255"/>
        </w:trPr>
        <w:tc>
          <w:tcPr>
            <w:tcW w:w="5130" w:type="dxa"/>
            <w:noWrap/>
            <w:vAlign w:val="bottom"/>
            <w:hideMark/>
          </w:tcPr>
          <w:p w14:paraId="776A63D6" w14:textId="77777777" w:rsidR="008E00F6" w:rsidRDefault="008E00F6">
            <w:pPr>
              <w:pStyle w:val="tb0"/>
              <w:rPr>
                <w:sz w:val="20"/>
                <w:szCs w:val="20"/>
              </w:rPr>
            </w:pPr>
            <w:r>
              <w:rPr>
                <w:sz w:val="20"/>
                <w:szCs w:val="20"/>
              </w:rPr>
              <w:t>Sewer Debt Service</w:t>
            </w:r>
          </w:p>
        </w:tc>
        <w:tc>
          <w:tcPr>
            <w:tcW w:w="2785" w:type="dxa"/>
            <w:noWrap/>
            <w:vAlign w:val="bottom"/>
            <w:hideMark/>
          </w:tcPr>
          <w:p w14:paraId="4784F816" w14:textId="77777777" w:rsidR="008E00F6" w:rsidRDefault="008E00F6">
            <w:pPr>
              <w:pStyle w:val="tb0"/>
              <w:rPr>
                <w:sz w:val="20"/>
                <w:szCs w:val="20"/>
              </w:rPr>
            </w:pPr>
            <w:r>
              <w:rPr>
                <w:sz w:val="20"/>
                <w:szCs w:val="20"/>
              </w:rPr>
              <w:t>6.6</w:t>
            </w:r>
          </w:p>
        </w:tc>
      </w:tr>
      <w:tr w:rsidR="008E00F6" w14:paraId="7A54EF78" w14:textId="77777777" w:rsidTr="008E00F6">
        <w:trPr>
          <w:trHeight w:val="255"/>
        </w:trPr>
        <w:tc>
          <w:tcPr>
            <w:tcW w:w="5130" w:type="dxa"/>
            <w:noWrap/>
            <w:vAlign w:val="bottom"/>
            <w:hideMark/>
          </w:tcPr>
          <w:p w14:paraId="3148D791" w14:textId="77777777" w:rsidR="008E00F6" w:rsidRDefault="008E00F6">
            <w:pPr>
              <w:pStyle w:val="tb0"/>
              <w:rPr>
                <w:sz w:val="20"/>
                <w:szCs w:val="20"/>
              </w:rPr>
            </w:pPr>
            <w:r>
              <w:rPr>
                <w:sz w:val="20"/>
                <w:szCs w:val="20"/>
              </w:rPr>
              <w:t>Finance, Risk Management</w:t>
            </w:r>
          </w:p>
        </w:tc>
        <w:tc>
          <w:tcPr>
            <w:tcW w:w="2785" w:type="dxa"/>
            <w:noWrap/>
            <w:vAlign w:val="bottom"/>
            <w:hideMark/>
          </w:tcPr>
          <w:p w14:paraId="5282ADDE" w14:textId="77777777" w:rsidR="008E00F6" w:rsidRDefault="008E00F6">
            <w:pPr>
              <w:pStyle w:val="tb0"/>
              <w:rPr>
                <w:sz w:val="20"/>
                <w:szCs w:val="20"/>
              </w:rPr>
            </w:pPr>
            <w:r>
              <w:rPr>
                <w:sz w:val="20"/>
                <w:szCs w:val="20"/>
              </w:rPr>
              <w:t>5.4</w:t>
            </w:r>
          </w:p>
        </w:tc>
      </w:tr>
      <w:tr w:rsidR="008E00F6" w14:paraId="12541338" w14:textId="77777777" w:rsidTr="008E00F6">
        <w:trPr>
          <w:trHeight w:val="255"/>
        </w:trPr>
        <w:tc>
          <w:tcPr>
            <w:tcW w:w="5130" w:type="dxa"/>
            <w:noWrap/>
            <w:vAlign w:val="bottom"/>
            <w:hideMark/>
          </w:tcPr>
          <w:p w14:paraId="2773B5EC" w14:textId="77777777" w:rsidR="008E00F6" w:rsidRDefault="008E00F6">
            <w:pPr>
              <w:pStyle w:val="tb0"/>
              <w:rPr>
                <w:sz w:val="20"/>
                <w:szCs w:val="20"/>
              </w:rPr>
            </w:pPr>
            <w:r>
              <w:rPr>
                <w:sz w:val="20"/>
                <w:szCs w:val="20"/>
              </w:rPr>
              <w:t>SORTA Operations</w:t>
            </w:r>
          </w:p>
        </w:tc>
        <w:tc>
          <w:tcPr>
            <w:tcW w:w="2785" w:type="dxa"/>
            <w:noWrap/>
            <w:vAlign w:val="bottom"/>
            <w:hideMark/>
          </w:tcPr>
          <w:p w14:paraId="1D16E4CB" w14:textId="77777777" w:rsidR="008E00F6" w:rsidRDefault="008E00F6">
            <w:pPr>
              <w:pStyle w:val="tb0"/>
              <w:rPr>
                <w:sz w:val="20"/>
                <w:szCs w:val="20"/>
              </w:rPr>
            </w:pPr>
            <w:r>
              <w:rPr>
                <w:sz w:val="20"/>
                <w:szCs w:val="20"/>
              </w:rPr>
              <w:t>3.6</w:t>
            </w:r>
          </w:p>
        </w:tc>
      </w:tr>
      <w:tr w:rsidR="008E00F6" w14:paraId="6C1A4A4B" w14:textId="77777777" w:rsidTr="008E00F6">
        <w:trPr>
          <w:trHeight w:val="255"/>
        </w:trPr>
        <w:tc>
          <w:tcPr>
            <w:tcW w:w="5130" w:type="dxa"/>
            <w:noWrap/>
            <w:vAlign w:val="bottom"/>
            <w:hideMark/>
          </w:tcPr>
          <w:p w14:paraId="3E720C28" w14:textId="77777777" w:rsidR="008E00F6" w:rsidRDefault="008E00F6">
            <w:pPr>
              <w:pStyle w:val="tb0"/>
              <w:rPr>
                <w:sz w:val="20"/>
                <w:szCs w:val="20"/>
              </w:rPr>
            </w:pPr>
            <w:r>
              <w:rPr>
                <w:sz w:val="20"/>
                <w:szCs w:val="20"/>
              </w:rPr>
              <w:t>Water Works, Debt Service</w:t>
            </w:r>
          </w:p>
        </w:tc>
        <w:tc>
          <w:tcPr>
            <w:tcW w:w="2785" w:type="dxa"/>
            <w:noWrap/>
            <w:vAlign w:val="bottom"/>
            <w:hideMark/>
          </w:tcPr>
          <w:p w14:paraId="384938F1" w14:textId="77777777" w:rsidR="008E00F6" w:rsidRDefault="008E00F6">
            <w:pPr>
              <w:pStyle w:val="tb0"/>
              <w:rPr>
                <w:sz w:val="20"/>
                <w:szCs w:val="20"/>
              </w:rPr>
            </w:pPr>
            <w:r>
              <w:rPr>
                <w:sz w:val="20"/>
                <w:szCs w:val="20"/>
              </w:rPr>
              <w:t>3.2</w:t>
            </w:r>
          </w:p>
        </w:tc>
      </w:tr>
      <w:tr w:rsidR="008E00F6" w14:paraId="3FE35A82" w14:textId="77777777" w:rsidTr="008E00F6">
        <w:trPr>
          <w:trHeight w:val="255"/>
        </w:trPr>
        <w:tc>
          <w:tcPr>
            <w:tcW w:w="5130" w:type="dxa"/>
            <w:noWrap/>
            <w:vAlign w:val="bottom"/>
            <w:hideMark/>
          </w:tcPr>
          <w:p w14:paraId="47A109CB" w14:textId="77777777" w:rsidR="008E00F6" w:rsidRDefault="008E00F6">
            <w:pPr>
              <w:pStyle w:val="tb0"/>
              <w:rPr>
                <w:sz w:val="20"/>
                <w:szCs w:val="20"/>
              </w:rPr>
            </w:pPr>
            <w:r>
              <w:rPr>
                <w:sz w:val="20"/>
                <w:szCs w:val="20"/>
              </w:rPr>
              <w:t>Department of Water Works</w:t>
            </w:r>
          </w:p>
        </w:tc>
        <w:tc>
          <w:tcPr>
            <w:tcW w:w="2785" w:type="dxa"/>
            <w:noWrap/>
            <w:vAlign w:val="bottom"/>
            <w:hideMark/>
          </w:tcPr>
          <w:p w14:paraId="080195FA" w14:textId="77777777" w:rsidR="008E00F6" w:rsidRDefault="008E00F6">
            <w:pPr>
              <w:pStyle w:val="tb0"/>
              <w:rPr>
                <w:sz w:val="20"/>
                <w:szCs w:val="20"/>
              </w:rPr>
            </w:pPr>
            <w:r>
              <w:rPr>
                <w:sz w:val="20"/>
                <w:szCs w:val="20"/>
              </w:rPr>
              <w:t>3.1</w:t>
            </w:r>
          </w:p>
        </w:tc>
      </w:tr>
      <w:tr w:rsidR="008E00F6" w14:paraId="6598AD3E" w14:textId="77777777" w:rsidTr="008E00F6">
        <w:trPr>
          <w:trHeight w:val="255"/>
        </w:trPr>
        <w:tc>
          <w:tcPr>
            <w:tcW w:w="5130" w:type="dxa"/>
            <w:noWrap/>
            <w:vAlign w:val="bottom"/>
            <w:hideMark/>
          </w:tcPr>
          <w:p w14:paraId="1013FA08" w14:textId="77777777" w:rsidR="008E00F6" w:rsidRDefault="008E00F6">
            <w:pPr>
              <w:pStyle w:val="tb0"/>
              <w:rPr>
                <w:sz w:val="20"/>
                <w:szCs w:val="20"/>
              </w:rPr>
            </w:pPr>
            <w:r>
              <w:rPr>
                <w:sz w:val="20"/>
                <w:szCs w:val="20"/>
              </w:rPr>
              <w:t>Finance, Treasury</w:t>
            </w:r>
          </w:p>
        </w:tc>
        <w:tc>
          <w:tcPr>
            <w:tcW w:w="2785" w:type="dxa"/>
            <w:noWrap/>
            <w:vAlign w:val="bottom"/>
            <w:hideMark/>
          </w:tcPr>
          <w:p w14:paraId="696BBF59" w14:textId="77777777" w:rsidR="008E00F6" w:rsidRDefault="008E00F6">
            <w:pPr>
              <w:pStyle w:val="tb0"/>
              <w:rPr>
                <w:sz w:val="20"/>
                <w:szCs w:val="20"/>
              </w:rPr>
            </w:pPr>
            <w:r>
              <w:rPr>
                <w:sz w:val="20"/>
                <w:szCs w:val="20"/>
              </w:rPr>
              <w:t>2.8</w:t>
            </w:r>
          </w:p>
        </w:tc>
      </w:tr>
      <w:tr w:rsidR="008E00F6" w14:paraId="5E238205" w14:textId="77777777" w:rsidTr="008E00F6">
        <w:trPr>
          <w:trHeight w:val="255"/>
        </w:trPr>
        <w:tc>
          <w:tcPr>
            <w:tcW w:w="5130" w:type="dxa"/>
            <w:noWrap/>
            <w:vAlign w:val="bottom"/>
            <w:hideMark/>
          </w:tcPr>
          <w:p w14:paraId="2D3B23A7" w14:textId="77777777" w:rsidR="008E00F6" w:rsidRDefault="008E00F6">
            <w:pPr>
              <w:pStyle w:val="tb0"/>
              <w:rPr>
                <w:sz w:val="20"/>
                <w:szCs w:val="20"/>
              </w:rPr>
            </w:pPr>
            <w:r>
              <w:rPr>
                <w:sz w:val="20"/>
                <w:szCs w:val="20"/>
              </w:rPr>
              <w:t>Economic Development</w:t>
            </w:r>
          </w:p>
        </w:tc>
        <w:tc>
          <w:tcPr>
            <w:tcW w:w="2785" w:type="dxa"/>
            <w:noWrap/>
            <w:vAlign w:val="bottom"/>
            <w:hideMark/>
          </w:tcPr>
          <w:p w14:paraId="50D3885F" w14:textId="77777777" w:rsidR="008E00F6" w:rsidRDefault="008E00F6">
            <w:pPr>
              <w:pStyle w:val="tb0"/>
              <w:rPr>
                <w:sz w:val="20"/>
                <w:szCs w:val="20"/>
              </w:rPr>
            </w:pPr>
            <w:r>
              <w:rPr>
                <w:sz w:val="20"/>
                <w:szCs w:val="20"/>
              </w:rPr>
              <w:t>2.1</w:t>
            </w:r>
          </w:p>
        </w:tc>
      </w:tr>
      <w:tr w:rsidR="008E00F6" w14:paraId="655E5D4B" w14:textId="77777777" w:rsidTr="008E00F6">
        <w:trPr>
          <w:trHeight w:val="255"/>
        </w:trPr>
        <w:tc>
          <w:tcPr>
            <w:tcW w:w="5130" w:type="dxa"/>
            <w:noWrap/>
            <w:vAlign w:val="bottom"/>
            <w:hideMark/>
          </w:tcPr>
          <w:p w14:paraId="133FEE09" w14:textId="77777777" w:rsidR="008E00F6" w:rsidRDefault="008E00F6">
            <w:pPr>
              <w:pStyle w:val="tb0"/>
              <w:rPr>
                <w:sz w:val="20"/>
                <w:szCs w:val="20"/>
              </w:rPr>
            </w:pPr>
            <w:r>
              <w:rPr>
                <w:sz w:val="20"/>
                <w:szCs w:val="20"/>
              </w:rPr>
              <w:t>Division of Parking Services</w:t>
            </w:r>
          </w:p>
        </w:tc>
        <w:tc>
          <w:tcPr>
            <w:tcW w:w="2785" w:type="dxa"/>
            <w:noWrap/>
            <w:vAlign w:val="bottom"/>
            <w:hideMark/>
          </w:tcPr>
          <w:p w14:paraId="169B782F" w14:textId="77777777" w:rsidR="008E00F6" w:rsidRDefault="008E00F6">
            <w:pPr>
              <w:pStyle w:val="tb0"/>
              <w:rPr>
                <w:sz w:val="20"/>
                <w:szCs w:val="20"/>
              </w:rPr>
            </w:pPr>
            <w:r>
              <w:rPr>
                <w:sz w:val="20"/>
                <w:szCs w:val="20"/>
              </w:rPr>
              <w:t>1.9</w:t>
            </w:r>
          </w:p>
        </w:tc>
      </w:tr>
      <w:tr w:rsidR="008E00F6" w14:paraId="1FAE46AE" w14:textId="77777777" w:rsidTr="008E00F6">
        <w:trPr>
          <w:trHeight w:val="255"/>
        </w:trPr>
        <w:tc>
          <w:tcPr>
            <w:tcW w:w="5130" w:type="dxa"/>
            <w:noWrap/>
            <w:vAlign w:val="bottom"/>
            <w:hideMark/>
          </w:tcPr>
          <w:p w14:paraId="702DE541" w14:textId="77777777" w:rsidR="008E00F6" w:rsidRDefault="008E00F6">
            <w:pPr>
              <w:pStyle w:val="tb0"/>
              <w:rPr>
                <w:sz w:val="20"/>
                <w:szCs w:val="20"/>
              </w:rPr>
            </w:pPr>
            <w:r>
              <w:rPr>
                <w:sz w:val="20"/>
                <w:szCs w:val="20"/>
              </w:rPr>
              <w:t>Community Development, Housing</w:t>
            </w:r>
          </w:p>
        </w:tc>
        <w:tc>
          <w:tcPr>
            <w:tcW w:w="2785" w:type="dxa"/>
            <w:noWrap/>
            <w:vAlign w:val="bottom"/>
            <w:hideMark/>
          </w:tcPr>
          <w:p w14:paraId="2BC0D4BE" w14:textId="77777777" w:rsidR="008E00F6" w:rsidRDefault="008E00F6">
            <w:pPr>
              <w:pStyle w:val="tb0"/>
              <w:rPr>
                <w:sz w:val="20"/>
                <w:szCs w:val="20"/>
              </w:rPr>
            </w:pPr>
            <w:r>
              <w:rPr>
                <w:sz w:val="20"/>
                <w:szCs w:val="20"/>
              </w:rPr>
              <w:t>1.7</w:t>
            </w:r>
          </w:p>
        </w:tc>
      </w:tr>
      <w:tr w:rsidR="008E00F6" w14:paraId="5434EA31" w14:textId="77777777" w:rsidTr="008E00F6">
        <w:trPr>
          <w:trHeight w:val="255"/>
        </w:trPr>
        <w:tc>
          <w:tcPr>
            <w:tcW w:w="5130" w:type="dxa"/>
            <w:noWrap/>
            <w:vAlign w:val="bottom"/>
            <w:hideMark/>
          </w:tcPr>
          <w:p w14:paraId="7BDA49E3" w14:textId="77777777" w:rsidR="008E00F6" w:rsidRDefault="008E00F6">
            <w:pPr>
              <w:pStyle w:val="tb0"/>
              <w:rPr>
                <w:sz w:val="20"/>
                <w:szCs w:val="20"/>
              </w:rPr>
            </w:pPr>
            <w:r>
              <w:rPr>
                <w:sz w:val="20"/>
                <w:szCs w:val="20"/>
              </w:rPr>
              <w:t>Enterprise Technology Solutions</w:t>
            </w:r>
          </w:p>
        </w:tc>
        <w:tc>
          <w:tcPr>
            <w:tcW w:w="2785" w:type="dxa"/>
            <w:noWrap/>
            <w:vAlign w:val="bottom"/>
            <w:hideMark/>
          </w:tcPr>
          <w:p w14:paraId="00519104" w14:textId="77777777" w:rsidR="008E00F6" w:rsidRDefault="008E00F6">
            <w:pPr>
              <w:pStyle w:val="tb0"/>
              <w:rPr>
                <w:sz w:val="20"/>
                <w:szCs w:val="20"/>
              </w:rPr>
            </w:pPr>
            <w:r>
              <w:rPr>
                <w:sz w:val="20"/>
                <w:szCs w:val="20"/>
              </w:rPr>
              <w:t>1.7</w:t>
            </w:r>
          </w:p>
        </w:tc>
      </w:tr>
      <w:tr w:rsidR="008E00F6" w14:paraId="533029D6" w14:textId="77777777" w:rsidTr="008E00F6">
        <w:trPr>
          <w:trHeight w:val="255"/>
        </w:trPr>
        <w:tc>
          <w:tcPr>
            <w:tcW w:w="5130" w:type="dxa"/>
            <w:noWrap/>
            <w:vAlign w:val="bottom"/>
            <w:hideMark/>
          </w:tcPr>
          <w:p w14:paraId="0D094C4C" w14:textId="77777777" w:rsidR="008E00F6" w:rsidRDefault="008E00F6">
            <w:pPr>
              <w:pStyle w:val="tb0"/>
              <w:rPr>
                <w:sz w:val="20"/>
                <w:szCs w:val="20"/>
              </w:rPr>
            </w:pPr>
            <w:r>
              <w:rPr>
                <w:sz w:val="20"/>
                <w:szCs w:val="20"/>
              </w:rPr>
              <w:t>Public Services, Fleet Services</w:t>
            </w:r>
          </w:p>
        </w:tc>
        <w:tc>
          <w:tcPr>
            <w:tcW w:w="2785" w:type="dxa"/>
            <w:noWrap/>
            <w:vAlign w:val="bottom"/>
            <w:hideMark/>
          </w:tcPr>
          <w:p w14:paraId="38C0B017" w14:textId="77777777" w:rsidR="008E00F6" w:rsidRDefault="008E00F6">
            <w:pPr>
              <w:pStyle w:val="tb0"/>
              <w:rPr>
                <w:sz w:val="20"/>
                <w:szCs w:val="20"/>
              </w:rPr>
            </w:pPr>
            <w:r>
              <w:rPr>
                <w:sz w:val="20"/>
                <w:szCs w:val="20"/>
              </w:rPr>
              <w:t>1.7</w:t>
            </w:r>
          </w:p>
        </w:tc>
      </w:tr>
      <w:tr w:rsidR="008E00F6" w14:paraId="7252B6E5" w14:textId="77777777" w:rsidTr="008E00F6">
        <w:trPr>
          <w:trHeight w:val="255"/>
        </w:trPr>
        <w:tc>
          <w:tcPr>
            <w:tcW w:w="5130" w:type="dxa"/>
            <w:noWrap/>
            <w:vAlign w:val="bottom"/>
            <w:hideMark/>
          </w:tcPr>
          <w:p w14:paraId="79C1DB84" w14:textId="77777777" w:rsidR="008E00F6" w:rsidRDefault="008E00F6">
            <w:pPr>
              <w:pStyle w:val="tb0"/>
              <w:rPr>
                <w:sz w:val="20"/>
                <w:szCs w:val="20"/>
              </w:rPr>
            </w:pPr>
            <w:r>
              <w:rPr>
                <w:sz w:val="20"/>
                <w:szCs w:val="20"/>
              </w:rPr>
              <w:t>Finance, Accounts and Audits</w:t>
            </w:r>
          </w:p>
        </w:tc>
        <w:tc>
          <w:tcPr>
            <w:tcW w:w="2785" w:type="dxa"/>
            <w:noWrap/>
            <w:vAlign w:val="bottom"/>
            <w:hideMark/>
          </w:tcPr>
          <w:p w14:paraId="1D0F62EC" w14:textId="77777777" w:rsidR="008E00F6" w:rsidRDefault="008E00F6">
            <w:pPr>
              <w:pStyle w:val="tb0"/>
              <w:rPr>
                <w:sz w:val="20"/>
                <w:szCs w:val="20"/>
              </w:rPr>
            </w:pPr>
            <w:r>
              <w:rPr>
                <w:sz w:val="20"/>
                <w:szCs w:val="20"/>
              </w:rPr>
              <w:t>1.7</w:t>
            </w:r>
          </w:p>
        </w:tc>
      </w:tr>
      <w:tr w:rsidR="008E00F6" w14:paraId="4F956307" w14:textId="77777777" w:rsidTr="008E00F6">
        <w:trPr>
          <w:trHeight w:val="255"/>
        </w:trPr>
        <w:tc>
          <w:tcPr>
            <w:tcW w:w="5130" w:type="dxa"/>
            <w:noWrap/>
            <w:vAlign w:val="bottom"/>
            <w:hideMark/>
          </w:tcPr>
          <w:p w14:paraId="6A3F741D" w14:textId="77777777" w:rsidR="008E00F6" w:rsidRDefault="008E00F6">
            <w:pPr>
              <w:pStyle w:val="tb0"/>
              <w:rPr>
                <w:sz w:val="20"/>
                <w:szCs w:val="20"/>
              </w:rPr>
            </w:pPr>
            <w:r>
              <w:rPr>
                <w:sz w:val="20"/>
                <w:szCs w:val="20"/>
              </w:rPr>
              <w:t>Transportation and Engineering, Planning</w:t>
            </w:r>
          </w:p>
        </w:tc>
        <w:tc>
          <w:tcPr>
            <w:tcW w:w="2785" w:type="dxa"/>
            <w:noWrap/>
            <w:vAlign w:val="bottom"/>
            <w:hideMark/>
          </w:tcPr>
          <w:p w14:paraId="1F565F5E" w14:textId="77777777" w:rsidR="008E00F6" w:rsidRDefault="008E00F6">
            <w:pPr>
              <w:pStyle w:val="tb0"/>
              <w:rPr>
                <w:sz w:val="20"/>
                <w:szCs w:val="20"/>
              </w:rPr>
            </w:pPr>
            <w:r>
              <w:rPr>
                <w:sz w:val="20"/>
                <w:szCs w:val="20"/>
              </w:rPr>
              <w:t>1.6</w:t>
            </w:r>
          </w:p>
        </w:tc>
      </w:tr>
      <w:tr w:rsidR="008E00F6" w14:paraId="09F6675B" w14:textId="77777777" w:rsidTr="008E00F6">
        <w:trPr>
          <w:trHeight w:val="255"/>
        </w:trPr>
        <w:tc>
          <w:tcPr>
            <w:tcW w:w="5130" w:type="dxa"/>
            <w:noWrap/>
            <w:vAlign w:val="bottom"/>
            <w:hideMark/>
          </w:tcPr>
          <w:p w14:paraId="3104E121" w14:textId="77777777" w:rsidR="008E00F6" w:rsidRDefault="008E00F6">
            <w:pPr>
              <w:pStyle w:val="tb0"/>
              <w:rPr>
                <w:sz w:val="20"/>
                <w:szCs w:val="20"/>
              </w:rPr>
            </w:pPr>
            <w:r>
              <w:rPr>
                <w:sz w:val="20"/>
                <w:szCs w:val="20"/>
              </w:rPr>
              <w:t>Public Services, Neighborhood Operations</w:t>
            </w:r>
          </w:p>
        </w:tc>
        <w:tc>
          <w:tcPr>
            <w:tcW w:w="2785" w:type="dxa"/>
            <w:noWrap/>
            <w:vAlign w:val="bottom"/>
            <w:hideMark/>
          </w:tcPr>
          <w:p w14:paraId="233D83CF" w14:textId="77777777" w:rsidR="008E00F6" w:rsidRDefault="008E00F6">
            <w:pPr>
              <w:pStyle w:val="tb0"/>
              <w:rPr>
                <w:sz w:val="20"/>
                <w:szCs w:val="20"/>
              </w:rPr>
            </w:pPr>
            <w:r>
              <w:rPr>
                <w:sz w:val="20"/>
                <w:szCs w:val="20"/>
              </w:rPr>
              <w:t>1.4</w:t>
            </w:r>
          </w:p>
        </w:tc>
      </w:tr>
      <w:tr w:rsidR="008E00F6" w14:paraId="5005F20D" w14:textId="77777777" w:rsidTr="008E00F6">
        <w:trPr>
          <w:trHeight w:val="255"/>
        </w:trPr>
        <w:tc>
          <w:tcPr>
            <w:tcW w:w="5130" w:type="dxa"/>
            <w:noWrap/>
            <w:vAlign w:val="bottom"/>
            <w:hideMark/>
          </w:tcPr>
          <w:p w14:paraId="4CE7C8A7" w14:textId="77777777" w:rsidR="008E00F6" w:rsidRDefault="008E00F6">
            <w:pPr>
              <w:pStyle w:val="tb0"/>
              <w:rPr>
                <w:sz w:val="20"/>
                <w:szCs w:val="20"/>
              </w:rPr>
            </w:pPr>
            <w:r>
              <w:rPr>
                <w:sz w:val="20"/>
                <w:szCs w:val="20"/>
              </w:rPr>
              <w:t>Sewers, Millcreek</w:t>
            </w:r>
          </w:p>
        </w:tc>
        <w:tc>
          <w:tcPr>
            <w:tcW w:w="2785" w:type="dxa"/>
            <w:noWrap/>
            <w:vAlign w:val="bottom"/>
            <w:hideMark/>
          </w:tcPr>
          <w:p w14:paraId="73098A27" w14:textId="77777777" w:rsidR="008E00F6" w:rsidRDefault="008E00F6">
            <w:pPr>
              <w:pStyle w:val="tb0"/>
              <w:rPr>
                <w:sz w:val="20"/>
                <w:szCs w:val="20"/>
              </w:rPr>
            </w:pPr>
            <w:r>
              <w:rPr>
                <w:sz w:val="20"/>
                <w:szCs w:val="20"/>
              </w:rPr>
              <w:t>1.3</w:t>
            </w:r>
          </w:p>
        </w:tc>
      </w:tr>
      <w:tr w:rsidR="008E00F6" w14:paraId="741B90F2" w14:textId="77777777" w:rsidTr="008E00F6">
        <w:trPr>
          <w:trHeight w:val="255"/>
        </w:trPr>
        <w:tc>
          <w:tcPr>
            <w:tcW w:w="5130" w:type="dxa"/>
            <w:noWrap/>
            <w:vAlign w:val="bottom"/>
            <w:hideMark/>
          </w:tcPr>
          <w:p w14:paraId="0F23CE8B" w14:textId="77777777" w:rsidR="008E00F6" w:rsidRDefault="008E00F6">
            <w:pPr>
              <w:pStyle w:val="tb0"/>
              <w:rPr>
                <w:sz w:val="20"/>
                <w:szCs w:val="20"/>
              </w:rPr>
            </w:pPr>
            <w:r>
              <w:rPr>
                <w:sz w:val="20"/>
                <w:szCs w:val="20"/>
              </w:rPr>
              <w:t>Health, Primary Health Care Centers</w:t>
            </w:r>
          </w:p>
        </w:tc>
        <w:tc>
          <w:tcPr>
            <w:tcW w:w="2785" w:type="dxa"/>
            <w:noWrap/>
            <w:vAlign w:val="bottom"/>
            <w:hideMark/>
          </w:tcPr>
          <w:p w14:paraId="6BB75A99" w14:textId="77777777" w:rsidR="008E00F6" w:rsidRDefault="008E00F6">
            <w:pPr>
              <w:pStyle w:val="tb0"/>
              <w:rPr>
                <w:sz w:val="20"/>
                <w:szCs w:val="20"/>
              </w:rPr>
            </w:pPr>
            <w:r>
              <w:rPr>
                <w:sz w:val="20"/>
                <w:szCs w:val="20"/>
              </w:rPr>
              <w:t>1.2</w:t>
            </w:r>
          </w:p>
        </w:tc>
      </w:tr>
      <w:tr w:rsidR="008E00F6" w14:paraId="2F7AA424" w14:textId="77777777" w:rsidTr="008E00F6">
        <w:trPr>
          <w:trHeight w:val="255"/>
        </w:trPr>
        <w:tc>
          <w:tcPr>
            <w:tcW w:w="5130" w:type="dxa"/>
            <w:noWrap/>
            <w:vAlign w:val="bottom"/>
            <w:hideMark/>
          </w:tcPr>
          <w:p w14:paraId="60948D5F" w14:textId="77777777" w:rsidR="008E00F6" w:rsidRDefault="008E00F6">
            <w:pPr>
              <w:pStyle w:val="tb0"/>
              <w:rPr>
                <w:sz w:val="20"/>
                <w:szCs w:val="20"/>
              </w:rPr>
            </w:pPr>
            <w:r>
              <w:rPr>
                <w:sz w:val="20"/>
                <w:szCs w:val="20"/>
              </w:rPr>
              <w:t>Water Works, Water Supply</w:t>
            </w:r>
          </w:p>
        </w:tc>
        <w:tc>
          <w:tcPr>
            <w:tcW w:w="2785" w:type="dxa"/>
            <w:noWrap/>
            <w:vAlign w:val="bottom"/>
            <w:hideMark/>
          </w:tcPr>
          <w:p w14:paraId="3E006049" w14:textId="77777777" w:rsidR="008E00F6" w:rsidRDefault="008E00F6">
            <w:pPr>
              <w:pStyle w:val="tb0"/>
              <w:rPr>
                <w:sz w:val="20"/>
                <w:szCs w:val="20"/>
              </w:rPr>
            </w:pPr>
            <w:r>
              <w:rPr>
                <w:sz w:val="20"/>
                <w:szCs w:val="20"/>
              </w:rPr>
              <w:t>1.2</w:t>
            </w:r>
          </w:p>
        </w:tc>
      </w:tr>
      <w:tr w:rsidR="008E00F6" w14:paraId="40C06E91" w14:textId="77777777" w:rsidTr="008E00F6">
        <w:trPr>
          <w:trHeight w:val="255"/>
        </w:trPr>
        <w:tc>
          <w:tcPr>
            <w:tcW w:w="5130" w:type="dxa"/>
            <w:noWrap/>
            <w:vAlign w:val="bottom"/>
            <w:hideMark/>
          </w:tcPr>
          <w:p w14:paraId="0EF7C7D5" w14:textId="77777777" w:rsidR="008E00F6" w:rsidRDefault="008E00F6">
            <w:pPr>
              <w:pStyle w:val="tb0"/>
              <w:rPr>
                <w:sz w:val="20"/>
                <w:szCs w:val="20"/>
              </w:rPr>
            </w:pPr>
            <w:r>
              <w:rPr>
                <w:sz w:val="20"/>
                <w:szCs w:val="20"/>
              </w:rPr>
              <w:t>Public Services, Facilities Management</w:t>
            </w:r>
          </w:p>
        </w:tc>
        <w:tc>
          <w:tcPr>
            <w:tcW w:w="2785" w:type="dxa"/>
            <w:noWrap/>
            <w:vAlign w:val="bottom"/>
            <w:hideMark/>
          </w:tcPr>
          <w:p w14:paraId="52B9E62F" w14:textId="77777777" w:rsidR="008E00F6" w:rsidRDefault="008E00F6">
            <w:pPr>
              <w:pStyle w:val="tb0"/>
              <w:rPr>
                <w:sz w:val="20"/>
                <w:szCs w:val="20"/>
              </w:rPr>
            </w:pPr>
            <w:r>
              <w:rPr>
                <w:sz w:val="20"/>
                <w:szCs w:val="20"/>
              </w:rPr>
              <w:t>1.1</w:t>
            </w:r>
          </w:p>
        </w:tc>
      </w:tr>
      <w:tr w:rsidR="008E00F6" w14:paraId="634A1E68" w14:textId="77777777" w:rsidTr="008E00F6">
        <w:trPr>
          <w:trHeight w:val="255"/>
        </w:trPr>
        <w:tc>
          <w:tcPr>
            <w:tcW w:w="5130" w:type="dxa"/>
            <w:noWrap/>
            <w:vAlign w:val="bottom"/>
            <w:hideMark/>
          </w:tcPr>
          <w:p w14:paraId="315E942F" w14:textId="77777777" w:rsidR="008E00F6" w:rsidRDefault="008E00F6">
            <w:pPr>
              <w:pStyle w:val="tb0"/>
              <w:rPr>
                <w:sz w:val="20"/>
                <w:szCs w:val="20"/>
              </w:rPr>
            </w:pPr>
            <w:r>
              <w:rPr>
                <w:sz w:val="20"/>
                <w:szCs w:val="20"/>
              </w:rPr>
              <w:t>Sewers, Wastewater Administration</w:t>
            </w:r>
          </w:p>
        </w:tc>
        <w:tc>
          <w:tcPr>
            <w:tcW w:w="2785" w:type="dxa"/>
            <w:noWrap/>
            <w:vAlign w:val="bottom"/>
            <w:hideMark/>
          </w:tcPr>
          <w:p w14:paraId="14678AF2" w14:textId="77777777" w:rsidR="008E00F6" w:rsidRDefault="008E00F6">
            <w:pPr>
              <w:pStyle w:val="tb0"/>
              <w:rPr>
                <w:sz w:val="20"/>
                <w:szCs w:val="20"/>
              </w:rPr>
            </w:pPr>
            <w:r>
              <w:rPr>
                <w:sz w:val="20"/>
                <w:szCs w:val="20"/>
              </w:rPr>
              <w:t>1.0</w:t>
            </w:r>
          </w:p>
        </w:tc>
      </w:tr>
      <w:tr w:rsidR="008E00F6" w14:paraId="24DAD824" w14:textId="77777777" w:rsidTr="008E00F6">
        <w:trPr>
          <w:trHeight w:val="255"/>
        </w:trPr>
        <w:tc>
          <w:tcPr>
            <w:tcW w:w="5130" w:type="dxa"/>
            <w:noWrap/>
            <w:vAlign w:val="bottom"/>
            <w:hideMark/>
          </w:tcPr>
          <w:p w14:paraId="2D7D7A56" w14:textId="77777777" w:rsidR="008E00F6" w:rsidRDefault="008E00F6">
            <w:pPr>
              <w:pStyle w:val="tb0"/>
              <w:rPr>
                <w:sz w:val="20"/>
                <w:szCs w:val="20"/>
              </w:rPr>
            </w:pPr>
            <w:r>
              <w:rPr>
                <w:sz w:val="20"/>
                <w:szCs w:val="20"/>
              </w:rPr>
              <w:t>Other Depts. (&lt; 1% each)</w:t>
            </w:r>
          </w:p>
        </w:tc>
        <w:tc>
          <w:tcPr>
            <w:tcW w:w="2785" w:type="dxa"/>
            <w:noWrap/>
            <w:vAlign w:val="bottom"/>
            <w:hideMark/>
          </w:tcPr>
          <w:p w14:paraId="41CB0710" w14:textId="77777777" w:rsidR="008E00F6" w:rsidRDefault="008E00F6">
            <w:pPr>
              <w:pStyle w:val="tb0"/>
              <w:rPr>
                <w:sz w:val="20"/>
                <w:szCs w:val="20"/>
              </w:rPr>
            </w:pPr>
            <w:r>
              <w:rPr>
                <w:sz w:val="20"/>
                <w:szCs w:val="20"/>
              </w:rPr>
              <w:t>21.2%</w:t>
            </w:r>
          </w:p>
        </w:tc>
      </w:tr>
      <w:tr w:rsidR="008E00F6" w14:paraId="2A130D70" w14:textId="77777777" w:rsidTr="008E00F6">
        <w:trPr>
          <w:trHeight w:val="255"/>
        </w:trPr>
        <w:tc>
          <w:tcPr>
            <w:tcW w:w="5130" w:type="dxa"/>
            <w:noWrap/>
            <w:vAlign w:val="bottom"/>
            <w:hideMark/>
          </w:tcPr>
          <w:p w14:paraId="7AA2A30F" w14:textId="77777777" w:rsidR="008E00F6" w:rsidRDefault="008E00F6">
            <w:pPr>
              <w:pStyle w:val="tb0"/>
              <w:rPr>
                <w:sz w:val="20"/>
                <w:szCs w:val="20"/>
              </w:rPr>
            </w:pPr>
            <w:r>
              <w:rPr>
                <w:sz w:val="20"/>
                <w:szCs w:val="20"/>
              </w:rPr>
              <w:t>Total</w:t>
            </w:r>
          </w:p>
        </w:tc>
        <w:tc>
          <w:tcPr>
            <w:tcW w:w="2785" w:type="dxa"/>
            <w:noWrap/>
            <w:vAlign w:val="bottom"/>
            <w:hideMark/>
          </w:tcPr>
          <w:p w14:paraId="4C566950" w14:textId="77777777" w:rsidR="008E00F6" w:rsidRDefault="008E00F6">
            <w:pPr>
              <w:pStyle w:val="tb0"/>
              <w:rPr>
                <w:sz w:val="20"/>
                <w:szCs w:val="20"/>
              </w:rPr>
            </w:pPr>
            <w:r>
              <w:rPr>
                <w:sz w:val="20"/>
                <w:szCs w:val="20"/>
              </w:rPr>
              <w:t xml:space="preserve">100.0% </w:t>
            </w:r>
          </w:p>
        </w:tc>
      </w:tr>
    </w:tbl>
    <w:p w14:paraId="37F74054" w14:textId="171442E9" w:rsidR="008E00F6" w:rsidRDefault="008E00F6" w:rsidP="008E00F6">
      <w:pPr>
        <w:pStyle w:val="cph2"/>
        <w:jc w:val="center"/>
      </w:pPr>
      <w:r>
        <w:rPr>
          <w:noProof/>
        </w:rPr>
        <w:drawing>
          <wp:inline distT="0" distB="0" distL="0" distR="0" wp14:anchorId="3C459EB3" wp14:editId="3857B053">
            <wp:extent cx="5419725" cy="3505200"/>
            <wp:effectExtent l="0" t="0" r="9525" b="0"/>
            <wp:docPr id="36" name="Picture 36" descr="Ch_Case_Soluation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_Case_Soluation_0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419725" cy="3505200"/>
                    </a:xfrm>
                    <a:prstGeom prst="rect">
                      <a:avLst/>
                    </a:prstGeom>
                    <a:noFill/>
                    <a:ln>
                      <a:noFill/>
                    </a:ln>
                  </pic:spPr>
                </pic:pic>
              </a:graphicData>
            </a:graphic>
          </wp:inline>
        </w:drawing>
      </w:r>
    </w:p>
    <w:p w14:paraId="236BAAAA" w14:textId="77777777" w:rsidR="008E00F6" w:rsidRDefault="008E00F6" w:rsidP="008E00F6">
      <w:pPr>
        <w:pStyle w:val="cph2"/>
      </w:pPr>
      <w:r>
        <w:lastRenderedPageBreak/>
        <w:t xml:space="preserve">Expenditures by Fund </w:t>
      </w:r>
    </w:p>
    <w:p w14:paraId="747EEE8E" w14:textId="77777777" w:rsidR="008E00F6" w:rsidRDefault="008E00F6" w:rsidP="008E00F6">
      <w:pPr>
        <w:pStyle w:val="cptx1"/>
        <w:rPr>
          <w:spacing w:val="-4"/>
        </w:rPr>
      </w:pPr>
      <w:r>
        <w:rPr>
          <w:spacing w:val="-4"/>
        </w:rPr>
        <w:t>The following table and bar chart show the percentages of total expenditures charged by the fund used to pay. Note that we have combined those funds that each cover less than 1% of the total expenditures. Of 129 funds in the data base, 117 each account for less than 1% of total expenditures.</w:t>
      </w:r>
    </w:p>
    <w:p w14:paraId="4492C3A2" w14:textId="77777777" w:rsidR="008E00F6" w:rsidRDefault="008E00F6" w:rsidP="008E00F6">
      <w:pPr>
        <w:sectPr w:rsidR="008E00F6">
          <w:pgSz w:w="12240" w:h="15840"/>
          <w:pgMar w:top="1440" w:right="1440" w:bottom="1440" w:left="1440" w:header="720" w:footer="720" w:gutter="0"/>
          <w:cols w:space="720"/>
        </w:sectPr>
      </w:pPr>
    </w:p>
    <w:tbl>
      <w:tblPr>
        <w:tblW w:w="12870" w:type="dxa"/>
        <w:tblInd w:w="78" w:type="dxa"/>
        <w:tblLayout w:type="fixed"/>
        <w:tblLook w:val="04A0" w:firstRow="1" w:lastRow="0" w:firstColumn="1" w:lastColumn="0" w:noHBand="0" w:noVBand="1"/>
      </w:tblPr>
      <w:tblGrid>
        <w:gridCol w:w="7832"/>
        <w:gridCol w:w="5038"/>
      </w:tblGrid>
      <w:tr w:rsidR="008E00F6" w14:paraId="26559A41" w14:textId="77777777" w:rsidTr="008E00F6">
        <w:trPr>
          <w:trHeight w:val="290"/>
        </w:trPr>
        <w:tc>
          <w:tcPr>
            <w:tcW w:w="7834" w:type="dxa"/>
            <w:hideMark/>
          </w:tcPr>
          <w:p w14:paraId="4D67F60B" w14:textId="77777777" w:rsidR="008E00F6" w:rsidRDefault="008E00F6">
            <w:pPr>
              <w:pStyle w:val="tch10"/>
              <w:rPr>
                <w:sz w:val="20"/>
                <w:szCs w:val="20"/>
              </w:rPr>
            </w:pPr>
            <w:r>
              <w:rPr>
                <w:sz w:val="20"/>
                <w:szCs w:val="20"/>
              </w:rPr>
              <w:lastRenderedPageBreak/>
              <w:t>Fund</w:t>
            </w:r>
          </w:p>
        </w:tc>
        <w:tc>
          <w:tcPr>
            <w:tcW w:w="5040" w:type="dxa"/>
            <w:hideMark/>
          </w:tcPr>
          <w:p w14:paraId="2856D5D2" w14:textId="77777777" w:rsidR="008E00F6" w:rsidRDefault="008E00F6">
            <w:pPr>
              <w:pStyle w:val="tch10"/>
              <w:rPr>
                <w:sz w:val="20"/>
                <w:szCs w:val="20"/>
              </w:rPr>
            </w:pPr>
            <w:r>
              <w:rPr>
                <w:sz w:val="20"/>
                <w:szCs w:val="20"/>
              </w:rPr>
              <w:t>% of Total Expenditures Covered</w:t>
            </w:r>
          </w:p>
        </w:tc>
      </w:tr>
      <w:tr w:rsidR="008E00F6" w14:paraId="73067FEC" w14:textId="77777777" w:rsidTr="008E00F6">
        <w:trPr>
          <w:trHeight w:val="290"/>
        </w:trPr>
        <w:tc>
          <w:tcPr>
            <w:tcW w:w="7834" w:type="dxa"/>
            <w:hideMark/>
          </w:tcPr>
          <w:p w14:paraId="3D0B7599" w14:textId="77777777" w:rsidR="008E00F6" w:rsidRDefault="008E00F6">
            <w:pPr>
              <w:pStyle w:val="tb0"/>
              <w:rPr>
                <w:sz w:val="20"/>
                <w:szCs w:val="20"/>
              </w:rPr>
            </w:pPr>
            <w:r>
              <w:rPr>
                <w:sz w:val="20"/>
                <w:szCs w:val="20"/>
              </w:rPr>
              <w:t>050–GENERAL FUND</w:t>
            </w:r>
          </w:p>
        </w:tc>
        <w:tc>
          <w:tcPr>
            <w:tcW w:w="5040" w:type="dxa"/>
            <w:hideMark/>
          </w:tcPr>
          <w:p w14:paraId="7BAB3B15" w14:textId="77777777" w:rsidR="008E00F6" w:rsidRDefault="008E00F6">
            <w:pPr>
              <w:pStyle w:val="tb0"/>
              <w:rPr>
                <w:sz w:val="20"/>
                <w:szCs w:val="20"/>
              </w:rPr>
            </w:pPr>
            <w:r>
              <w:rPr>
                <w:sz w:val="20"/>
                <w:szCs w:val="20"/>
              </w:rPr>
              <w:t>25.5</w:t>
            </w:r>
          </w:p>
        </w:tc>
      </w:tr>
      <w:tr w:rsidR="008E00F6" w14:paraId="48FB030F" w14:textId="77777777" w:rsidTr="008E00F6">
        <w:trPr>
          <w:trHeight w:val="290"/>
        </w:trPr>
        <w:tc>
          <w:tcPr>
            <w:tcW w:w="7834" w:type="dxa"/>
            <w:hideMark/>
          </w:tcPr>
          <w:p w14:paraId="5B668522" w14:textId="77777777" w:rsidR="008E00F6" w:rsidRDefault="008E00F6">
            <w:pPr>
              <w:pStyle w:val="tb0"/>
              <w:rPr>
                <w:sz w:val="20"/>
                <w:szCs w:val="20"/>
              </w:rPr>
            </w:pPr>
            <w:r>
              <w:rPr>
                <w:sz w:val="20"/>
                <w:szCs w:val="20"/>
              </w:rPr>
              <w:t>980–CAPITAL PROJECTS</w:t>
            </w:r>
          </w:p>
        </w:tc>
        <w:tc>
          <w:tcPr>
            <w:tcW w:w="5040" w:type="dxa"/>
            <w:hideMark/>
          </w:tcPr>
          <w:p w14:paraId="070E41B2" w14:textId="77777777" w:rsidR="008E00F6" w:rsidRDefault="008E00F6">
            <w:pPr>
              <w:pStyle w:val="tb0"/>
              <w:rPr>
                <w:sz w:val="20"/>
                <w:szCs w:val="20"/>
              </w:rPr>
            </w:pPr>
            <w:r>
              <w:rPr>
                <w:sz w:val="20"/>
                <w:szCs w:val="20"/>
              </w:rPr>
              <w:t>16.0</w:t>
            </w:r>
          </w:p>
        </w:tc>
      </w:tr>
      <w:tr w:rsidR="008E00F6" w14:paraId="32110D53" w14:textId="77777777" w:rsidTr="008E00F6">
        <w:trPr>
          <w:trHeight w:val="290"/>
        </w:trPr>
        <w:tc>
          <w:tcPr>
            <w:tcW w:w="7834" w:type="dxa"/>
            <w:hideMark/>
          </w:tcPr>
          <w:p w14:paraId="60B13588" w14:textId="77777777" w:rsidR="008E00F6" w:rsidRDefault="008E00F6">
            <w:pPr>
              <w:pStyle w:val="tb0"/>
              <w:rPr>
                <w:sz w:val="20"/>
                <w:szCs w:val="20"/>
              </w:rPr>
            </w:pPr>
            <w:r>
              <w:rPr>
                <w:sz w:val="20"/>
                <w:szCs w:val="20"/>
              </w:rPr>
              <w:t>701–METROPOLITAN SEWER DISTRICT OF GREATER CINCINNATI</w:t>
            </w:r>
          </w:p>
        </w:tc>
        <w:tc>
          <w:tcPr>
            <w:tcW w:w="5040" w:type="dxa"/>
            <w:hideMark/>
          </w:tcPr>
          <w:p w14:paraId="095F8F81" w14:textId="77777777" w:rsidR="008E00F6" w:rsidRDefault="008E00F6">
            <w:pPr>
              <w:pStyle w:val="tb0"/>
              <w:rPr>
                <w:sz w:val="20"/>
                <w:szCs w:val="20"/>
              </w:rPr>
            </w:pPr>
            <w:r>
              <w:rPr>
                <w:sz w:val="20"/>
                <w:szCs w:val="20"/>
              </w:rPr>
              <w:t>12.7</w:t>
            </w:r>
          </w:p>
        </w:tc>
      </w:tr>
      <w:tr w:rsidR="008E00F6" w14:paraId="691E4CF6" w14:textId="77777777" w:rsidTr="008E00F6">
        <w:trPr>
          <w:trHeight w:val="290"/>
        </w:trPr>
        <w:tc>
          <w:tcPr>
            <w:tcW w:w="7834" w:type="dxa"/>
            <w:hideMark/>
          </w:tcPr>
          <w:p w14:paraId="5338EB3D" w14:textId="77777777" w:rsidR="008E00F6" w:rsidRDefault="008E00F6">
            <w:pPr>
              <w:pStyle w:val="tb0"/>
              <w:rPr>
                <w:sz w:val="20"/>
                <w:szCs w:val="20"/>
              </w:rPr>
            </w:pPr>
            <w:r>
              <w:rPr>
                <w:sz w:val="20"/>
                <w:szCs w:val="20"/>
              </w:rPr>
              <w:t>704–METROPOLITAN SEWER DISTRICT CAPITAL IMPROVEMENTS</w:t>
            </w:r>
          </w:p>
        </w:tc>
        <w:tc>
          <w:tcPr>
            <w:tcW w:w="5040" w:type="dxa"/>
            <w:hideMark/>
          </w:tcPr>
          <w:p w14:paraId="49A564F1" w14:textId="77777777" w:rsidR="008E00F6" w:rsidRDefault="008E00F6">
            <w:pPr>
              <w:pStyle w:val="tb0"/>
              <w:rPr>
                <w:sz w:val="20"/>
                <w:szCs w:val="20"/>
              </w:rPr>
            </w:pPr>
            <w:r>
              <w:rPr>
                <w:sz w:val="20"/>
                <w:szCs w:val="20"/>
              </w:rPr>
              <w:t>8.8</w:t>
            </w:r>
          </w:p>
        </w:tc>
      </w:tr>
      <w:tr w:rsidR="008E00F6" w14:paraId="275968D0" w14:textId="77777777" w:rsidTr="008E00F6">
        <w:trPr>
          <w:trHeight w:val="290"/>
        </w:trPr>
        <w:tc>
          <w:tcPr>
            <w:tcW w:w="7834" w:type="dxa"/>
            <w:hideMark/>
          </w:tcPr>
          <w:p w14:paraId="4A7B6A49" w14:textId="77777777" w:rsidR="008E00F6" w:rsidRDefault="008E00F6">
            <w:pPr>
              <w:pStyle w:val="tb0"/>
              <w:rPr>
                <w:sz w:val="20"/>
                <w:szCs w:val="20"/>
              </w:rPr>
            </w:pPr>
            <w:r>
              <w:rPr>
                <w:sz w:val="20"/>
                <w:szCs w:val="20"/>
              </w:rPr>
              <w:t>101–WATER WORKS</w:t>
            </w:r>
          </w:p>
        </w:tc>
        <w:tc>
          <w:tcPr>
            <w:tcW w:w="5040" w:type="dxa"/>
            <w:hideMark/>
          </w:tcPr>
          <w:p w14:paraId="7BA94217" w14:textId="77777777" w:rsidR="008E00F6" w:rsidRDefault="008E00F6">
            <w:pPr>
              <w:pStyle w:val="tb0"/>
              <w:rPr>
                <w:sz w:val="20"/>
                <w:szCs w:val="20"/>
              </w:rPr>
            </w:pPr>
            <w:r>
              <w:rPr>
                <w:sz w:val="20"/>
                <w:szCs w:val="20"/>
              </w:rPr>
              <w:t>7.9</w:t>
            </w:r>
          </w:p>
        </w:tc>
      </w:tr>
      <w:tr w:rsidR="008E00F6" w14:paraId="6EF7D225" w14:textId="77777777" w:rsidTr="008E00F6">
        <w:trPr>
          <w:trHeight w:val="290"/>
        </w:trPr>
        <w:tc>
          <w:tcPr>
            <w:tcW w:w="7834" w:type="dxa"/>
            <w:hideMark/>
          </w:tcPr>
          <w:p w14:paraId="2C16C22A" w14:textId="77777777" w:rsidR="008E00F6" w:rsidRDefault="008E00F6">
            <w:pPr>
              <w:pStyle w:val="tb0"/>
              <w:rPr>
                <w:sz w:val="20"/>
                <w:szCs w:val="20"/>
              </w:rPr>
            </w:pPr>
            <w:r>
              <w:rPr>
                <w:sz w:val="20"/>
                <w:szCs w:val="20"/>
              </w:rPr>
              <w:t>711–RISK MANAGEMENT</w:t>
            </w:r>
          </w:p>
        </w:tc>
        <w:tc>
          <w:tcPr>
            <w:tcW w:w="5040" w:type="dxa"/>
            <w:hideMark/>
          </w:tcPr>
          <w:p w14:paraId="00238D7E" w14:textId="77777777" w:rsidR="008E00F6" w:rsidRDefault="008E00F6">
            <w:pPr>
              <w:pStyle w:val="tb0"/>
              <w:rPr>
                <w:sz w:val="20"/>
                <w:szCs w:val="20"/>
              </w:rPr>
            </w:pPr>
            <w:r>
              <w:rPr>
                <w:sz w:val="20"/>
                <w:szCs w:val="20"/>
              </w:rPr>
              <w:t>4.9</w:t>
            </w:r>
          </w:p>
        </w:tc>
      </w:tr>
      <w:tr w:rsidR="008E00F6" w14:paraId="468E7490" w14:textId="77777777" w:rsidTr="008E00F6">
        <w:trPr>
          <w:trHeight w:val="290"/>
        </w:trPr>
        <w:tc>
          <w:tcPr>
            <w:tcW w:w="7834" w:type="dxa"/>
            <w:hideMark/>
          </w:tcPr>
          <w:p w14:paraId="3445B833" w14:textId="77777777" w:rsidR="008E00F6" w:rsidRDefault="008E00F6">
            <w:pPr>
              <w:pStyle w:val="tb0"/>
              <w:rPr>
                <w:sz w:val="20"/>
                <w:szCs w:val="20"/>
              </w:rPr>
            </w:pPr>
            <w:r>
              <w:rPr>
                <w:sz w:val="20"/>
                <w:szCs w:val="20"/>
              </w:rPr>
              <w:t>759–INCOME TAX–TRANSIT</w:t>
            </w:r>
          </w:p>
        </w:tc>
        <w:tc>
          <w:tcPr>
            <w:tcW w:w="5040" w:type="dxa"/>
            <w:hideMark/>
          </w:tcPr>
          <w:p w14:paraId="71B84DD2" w14:textId="77777777" w:rsidR="008E00F6" w:rsidRDefault="008E00F6">
            <w:pPr>
              <w:pStyle w:val="tb0"/>
              <w:rPr>
                <w:sz w:val="20"/>
                <w:szCs w:val="20"/>
              </w:rPr>
            </w:pPr>
            <w:r>
              <w:rPr>
                <w:sz w:val="20"/>
                <w:szCs w:val="20"/>
              </w:rPr>
              <w:t>3.7</w:t>
            </w:r>
          </w:p>
        </w:tc>
      </w:tr>
      <w:tr w:rsidR="008E00F6" w14:paraId="79B2BB5F" w14:textId="77777777" w:rsidTr="008E00F6">
        <w:trPr>
          <w:trHeight w:val="290"/>
        </w:trPr>
        <w:tc>
          <w:tcPr>
            <w:tcW w:w="7834" w:type="dxa"/>
            <w:hideMark/>
          </w:tcPr>
          <w:p w14:paraId="621A9B24" w14:textId="77777777" w:rsidR="008E00F6" w:rsidRDefault="008E00F6">
            <w:pPr>
              <w:pStyle w:val="tb0"/>
              <w:rPr>
                <w:sz w:val="20"/>
                <w:szCs w:val="20"/>
              </w:rPr>
            </w:pPr>
            <w:r>
              <w:rPr>
                <w:sz w:val="20"/>
                <w:szCs w:val="20"/>
              </w:rPr>
              <w:t>151–BOND RETIREMENT–CITY</w:t>
            </w:r>
          </w:p>
        </w:tc>
        <w:tc>
          <w:tcPr>
            <w:tcW w:w="5040" w:type="dxa"/>
            <w:hideMark/>
          </w:tcPr>
          <w:p w14:paraId="31BEA452" w14:textId="77777777" w:rsidR="008E00F6" w:rsidRDefault="008E00F6">
            <w:pPr>
              <w:pStyle w:val="tb0"/>
              <w:rPr>
                <w:sz w:val="20"/>
                <w:szCs w:val="20"/>
              </w:rPr>
            </w:pPr>
            <w:r>
              <w:rPr>
                <w:sz w:val="20"/>
                <w:szCs w:val="20"/>
              </w:rPr>
              <w:t>2.4</w:t>
            </w:r>
          </w:p>
        </w:tc>
      </w:tr>
      <w:tr w:rsidR="008E00F6" w14:paraId="60BB43E2" w14:textId="77777777" w:rsidTr="008E00F6">
        <w:trPr>
          <w:trHeight w:val="290"/>
        </w:trPr>
        <w:tc>
          <w:tcPr>
            <w:tcW w:w="7834" w:type="dxa"/>
            <w:hideMark/>
          </w:tcPr>
          <w:p w14:paraId="58CB26B1" w14:textId="77777777" w:rsidR="008E00F6" w:rsidRDefault="008E00F6">
            <w:pPr>
              <w:pStyle w:val="tb0"/>
              <w:rPr>
                <w:sz w:val="20"/>
                <w:szCs w:val="20"/>
              </w:rPr>
            </w:pPr>
            <w:r>
              <w:rPr>
                <w:sz w:val="20"/>
                <w:szCs w:val="20"/>
              </w:rPr>
              <w:t>202–FLEET SERVICES</w:t>
            </w:r>
          </w:p>
        </w:tc>
        <w:tc>
          <w:tcPr>
            <w:tcW w:w="5040" w:type="dxa"/>
            <w:hideMark/>
          </w:tcPr>
          <w:p w14:paraId="049845D2" w14:textId="77777777" w:rsidR="008E00F6" w:rsidRDefault="008E00F6">
            <w:pPr>
              <w:pStyle w:val="tb0"/>
              <w:rPr>
                <w:sz w:val="20"/>
                <w:szCs w:val="20"/>
              </w:rPr>
            </w:pPr>
            <w:r>
              <w:rPr>
                <w:sz w:val="20"/>
                <w:szCs w:val="20"/>
              </w:rPr>
              <w:t>1.7</w:t>
            </w:r>
          </w:p>
        </w:tc>
      </w:tr>
      <w:tr w:rsidR="008E00F6" w14:paraId="002C4EB2" w14:textId="77777777" w:rsidTr="008E00F6">
        <w:trPr>
          <w:trHeight w:val="290"/>
        </w:trPr>
        <w:tc>
          <w:tcPr>
            <w:tcW w:w="7834" w:type="dxa"/>
            <w:hideMark/>
          </w:tcPr>
          <w:p w14:paraId="0B281098" w14:textId="77777777" w:rsidR="008E00F6" w:rsidRDefault="008E00F6">
            <w:pPr>
              <w:pStyle w:val="tb0"/>
              <w:rPr>
                <w:sz w:val="20"/>
                <w:szCs w:val="20"/>
              </w:rPr>
            </w:pPr>
            <w:r>
              <w:rPr>
                <w:sz w:val="20"/>
                <w:szCs w:val="20"/>
              </w:rPr>
              <w:t>898–WATER WORKS IMPROVEMENT 12</w:t>
            </w:r>
          </w:p>
        </w:tc>
        <w:tc>
          <w:tcPr>
            <w:tcW w:w="5040" w:type="dxa"/>
            <w:hideMark/>
          </w:tcPr>
          <w:p w14:paraId="1B114261" w14:textId="77777777" w:rsidR="008E00F6" w:rsidRDefault="008E00F6">
            <w:pPr>
              <w:pStyle w:val="tb0"/>
              <w:rPr>
                <w:sz w:val="20"/>
                <w:szCs w:val="20"/>
              </w:rPr>
            </w:pPr>
            <w:r>
              <w:rPr>
                <w:sz w:val="20"/>
                <w:szCs w:val="20"/>
              </w:rPr>
              <w:t>1.3</w:t>
            </w:r>
          </w:p>
        </w:tc>
      </w:tr>
      <w:tr w:rsidR="008E00F6" w14:paraId="2E029472" w14:textId="77777777" w:rsidTr="008E00F6">
        <w:trPr>
          <w:trHeight w:val="290"/>
        </w:trPr>
        <w:tc>
          <w:tcPr>
            <w:tcW w:w="7834" w:type="dxa"/>
            <w:hideMark/>
          </w:tcPr>
          <w:p w14:paraId="3ED3B2C5" w14:textId="77777777" w:rsidR="008E00F6" w:rsidRDefault="008E00F6">
            <w:pPr>
              <w:pStyle w:val="tb0"/>
              <w:rPr>
                <w:sz w:val="20"/>
                <w:szCs w:val="20"/>
              </w:rPr>
            </w:pPr>
            <w:r>
              <w:rPr>
                <w:sz w:val="20"/>
                <w:szCs w:val="20"/>
              </w:rPr>
              <w:t>897–WATER WORKS IMPROVEMENT 11</w:t>
            </w:r>
          </w:p>
        </w:tc>
        <w:tc>
          <w:tcPr>
            <w:tcW w:w="5040" w:type="dxa"/>
            <w:hideMark/>
          </w:tcPr>
          <w:p w14:paraId="5A7DFA92" w14:textId="77777777" w:rsidR="008E00F6" w:rsidRDefault="008E00F6">
            <w:pPr>
              <w:pStyle w:val="tb0"/>
              <w:rPr>
                <w:sz w:val="20"/>
                <w:szCs w:val="20"/>
              </w:rPr>
            </w:pPr>
            <w:r>
              <w:rPr>
                <w:sz w:val="20"/>
                <w:szCs w:val="20"/>
              </w:rPr>
              <w:t>1.3</w:t>
            </w:r>
          </w:p>
        </w:tc>
      </w:tr>
      <w:tr w:rsidR="008E00F6" w14:paraId="30D8687A" w14:textId="77777777" w:rsidTr="008E00F6">
        <w:trPr>
          <w:trHeight w:val="290"/>
        </w:trPr>
        <w:tc>
          <w:tcPr>
            <w:tcW w:w="7834" w:type="dxa"/>
            <w:hideMark/>
          </w:tcPr>
          <w:p w14:paraId="3405B859" w14:textId="77777777" w:rsidR="008E00F6" w:rsidRDefault="008E00F6">
            <w:pPr>
              <w:pStyle w:val="tb0"/>
              <w:rPr>
                <w:sz w:val="20"/>
                <w:szCs w:val="20"/>
              </w:rPr>
            </w:pPr>
            <w:r>
              <w:rPr>
                <w:sz w:val="20"/>
                <w:szCs w:val="20"/>
              </w:rPr>
              <w:t>302–INCOME TAX–INFRASTRUCTURE</w:t>
            </w:r>
          </w:p>
        </w:tc>
        <w:tc>
          <w:tcPr>
            <w:tcW w:w="5040" w:type="dxa"/>
            <w:hideMark/>
          </w:tcPr>
          <w:p w14:paraId="5A7E0D7D" w14:textId="77777777" w:rsidR="008E00F6" w:rsidRDefault="008E00F6">
            <w:pPr>
              <w:pStyle w:val="tb0"/>
              <w:rPr>
                <w:sz w:val="20"/>
                <w:szCs w:val="20"/>
              </w:rPr>
            </w:pPr>
            <w:r>
              <w:rPr>
                <w:sz w:val="20"/>
                <w:szCs w:val="20"/>
              </w:rPr>
              <w:t>1.1</w:t>
            </w:r>
          </w:p>
        </w:tc>
      </w:tr>
      <w:tr w:rsidR="008E00F6" w14:paraId="489E69E5" w14:textId="77777777" w:rsidTr="008E00F6">
        <w:trPr>
          <w:trHeight w:val="290"/>
        </w:trPr>
        <w:tc>
          <w:tcPr>
            <w:tcW w:w="7834" w:type="dxa"/>
            <w:hideMark/>
          </w:tcPr>
          <w:p w14:paraId="792CD1A8" w14:textId="77777777" w:rsidR="008E00F6" w:rsidRDefault="008E00F6">
            <w:pPr>
              <w:pStyle w:val="tb0"/>
              <w:rPr>
                <w:sz w:val="20"/>
                <w:szCs w:val="20"/>
              </w:rPr>
            </w:pPr>
            <w:r>
              <w:rPr>
                <w:sz w:val="20"/>
                <w:szCs w:val="20"/>
              </w:rPr>
              <w:t>Other (&lt; 1 % each).</w:t>
            </w:r>
          </w:p>
        </w:tc>
        <w:tc>
          <w:tcPr>
            <w:tcW w:w="5040" w:type="dxa"/>
            <w:hideMark/>
          </w:tcPr>
          <w:p w14:paraId="477402DB" w14:textId="77777777" w:rsidR="008E00F6" w:rsidRDefault="008E00F6">
            <w:pPr>
              <w:pStyle w:val="tb0"/>
              <w:rPr>
                <w:sz w:val="20"/>
                <w:szCs w:val="20"/>
              </w:rPr>
            </w:pPr>
            <w:r>
              <w:rPr>
                <w:sz w:val="20"/>
                <w:szCs w:val="20"/>
              </w:rPr>
              <w:t>12.9</w:t>
            </w:r>
          </w:p>
        </w:tc>
      </w:tr>
      <w:tr w:rsidR="008E00F6" w14:paraId="2171B2C3" w14:textId="77777777" w:rsidTr="008E00F6">
        <w:trPr>
          <w:trHeight w:val="290"/>
        </w:trPr>
        <w:tc>
          <w:tcPr>
            <w:tcW w:w="7834" w:type="dxa"/>
            <w:hideMark/>
          </w:tcPr>
          <w:p w14:paraId="005143F9" w14:textId="77777777" w:rsidR="008E00F6" w:rsidRDefault="008E00F6">
            <w:pPr>
              <w:pStyle w:val="tb0"/>
              <w:rPr>
                <w:sz w:val="20"/>
                <w:szCs w:val="20"/>
              </w:rPr>
            </w:pPr>
            <w:r>
              <w:rPr>
                <w:sz w:val="20"/>
                <w:szCs w:val="20"/>
              </w:rPr>
              <w:t>Total</w:t>
            </w:r>
          </w:p>
        </w:tc>
        <w:tc>
          <w:tcPr>
            <w:tcW w:w="5040" w:type="dxa"/>
            <w:hideMark/>
          </w:tcPr>
          <w:p w14:paraId="48A94966" w14:textId="77777777" w:rsidR="008E00F6" w:rsidRDefault="008E00F6">
            <w:pPr>
              <w:pStyle w:val="tb0"/>
              <w:rPr>
                <w:sz w:val="20"/>
                <w:szCs w:val="20"/>
              </w:rPr>
            </w:pPr>
            <w:r>
              <w:rPr>
                <w:sz w:val="20"/>
                <w:szCs w:val="20"/>
              </w:rPr>
              <w:t>100.0%</w:t>
            </w:r>
          </w:p>
        </w:tc>
      </w:tr>
    </w:tbl>
    <w:p w14:paraId="21E3A980" w14:textId="77777777" w:rsidR="008E00F6" w:rsidRDefault="008E00F6" w:rsidP="008E00F6">
      <w:pPr>
        <w:rPr>
          <w:rFonts w:eastAsiaTheme="minorHAnsi" w:cstheme="minorBidi"/>
          <w:szCs w:val="22"/>
          <w:highlight w:val="yellow"/>
        </w:rPr>
        <w:sectPr w:rsidR="008E00F6">
          <w:pgSz w:w="12240" w:h="15840"/>
          <w:pgMar w:top="1440" w:right="1440" w:bottom="1440" w:left="1440" w:header="720" w:footer="720" w:gutter="0"/>
          <w:cols w:space="720"/>
        </w:sectPr>
      </w:pPr>
    </w:p>
    <w:p w14:paraId="35EA51FE" w14:textId="480347D5" w:rsidR="008E00F6" w:rsidRDefault="008E00F6" w:rsidP="008E00F6">
      <w:pPr>
        <w:pStyle w:val="cph3"/>
        <w:rPr>
          <w:b/>
        </w:rPr>
      </w:pPr>
      <w:r>
        <w:rPr>
          <w:noProof/>
        </w:rPr>
        <w:lastRenderedPageBreak/>
        <w:drawing>
          <wp:inline distT="0" distB="0" distL="0" distR="0" wp14:anchorId="55E616B0" wp14:editId="62E6B6E5">
            <wp:extent cx="5486400" cy="2857500"/>
            <wp:effectExtent l="0" t="0" r="0" b="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14:paraId="7958437A" w14:textId="77777777" w:rsidR="008E00F6" w:rsidRDefault="008E00F6" w:rsidP="008E00F6">
      <w:pPr>
        <w:pStyle w:val="cph3"/>
      </w:pPr>
      <w:r>
        <w:rPr>
          <w:b/>
        </w:rPr>
        <w:t>Other Points</w:t>
      </w:r>
      <w:r>
        <w:t> Of 5,427 records of expenditures in the database, 235 (4.3%) are negative.</w:t>
      </w:r>
    </w:p>
    <w:p w14:paraId="4A21A717" w14:textId="77777777" w:rsidR="008E00F6" w:rsidRDefault="008E00F6" w:rsidP="008E00F6">
      <w:pPr>
        <w:pStyle w:val="cph"/>
      </w:pPr>
      <w:r>
        <w:t xml:space="preserve">Case Problem 4 Cut-Rate Machining, Inc.  </w:t>
      </w:r>
    </w:p>
    <w:p w14:paraId="0813FC4B" w14:textId="0405CE69" w:rsidR="008E00F6" w:rsidRDefault="008E00F6" w:rsidP="008E00F6">
      <w:pPr>
        <w:pStyle w:val="cph"/>
        <w:jc w:val="center"/>
      </w:pPr>
      <w:r>
        <w:rPr>
          <w:noProof/>
        </w:rPr>
        <w:drawing>
          <wp:inline distT="0" distB="0" distL="0" distR="0" wp14:anchorId="770139B9" wp14:editId="1C870CE1">
            <wp:extent cx="5581650" cy="2990850"/>
            <wp:effectExtent l="0" t="0" r="0" b="0"/>
            <wp:docPr id="21" name="Picture 21" descr="Ch_Case_Soluation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_Case_Soluation_0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581650" cy="2990850"/>
                    </a:xfrm>
                    <a:prstGeom prst="rect">
                      <a:avLst/>
                    </a:prstGeom>
                    <a:noFill/>
                    <a:ln>
                      <a:noFill/>
                    </a:ln>
                  </pic:spPr>
                </pic:pic>
              </a:graphicData>
            </a:graphic>
          </wp:inline>
        </w:drawing>
      </w:r>
    </w:p>
    <w:p w14:paraId="01C2820C" w14:textId="77777777" w:rsidR="008E00F6" w:rsidRDefault="008E00F6" w:rsidP="008E00F6">
      <w:pPr>
        <w:pStyle w:val="cptx1"/>
      </w:pPr>
      <w:r>
        <w:t xml:space="preserve">A scatter diagram of the results for Hole-Maker in the order the holes were drilled shows that this machine consistently </w:t>
      </w:r>
      <w:proofErr w:type="spellStart"/>
      <w:r>
        <w:t>overdrills</w:t>
      </w:r>
      <w:proofErr w:type="spellEnd"/>
      <w:r>
        <w:t xml:space="preserve"> and is moderately consistent.</w:t>
      </w:r>
    </w:p>
    <w:p w14:paraId="1E03ADB3" w14:textId="77777777" w:rsidR="008E00F6" w:rsidRDefault="008E00F6" w:rsidP="008E00F6">
      <w:pPr>
        <w:pStyle w:val="cptx2"/>
      </w:pPr>
      <w:r>
        <w:t xml:space="preserve">A scatter diagram of the results for </w:t>
      </w:r>
      <w:bookmarkStart w:id="27" w:name="_Hlk523315512"/>
      <w:r>
        <w:t xml:space="preserve">Shafts &amp; Slips </w:t>
      </w:r>
      <w:bookmarkEnd w:id="27"/>
      <w:r>
        <w:t xml:space="preserve">in the order the holes were drilled shows that this machine consistently </w:t>
      </w:r>
      <w:proofErr w:type="spellStart"/>
      <w:r>
        <w:t>underdrills</w:t>
      </w:r>
      <w:proofErr w:type="spellEnd"/>
      <w:r>
        <w:t xml:space="preserve"> and is moderately consistent. </w:t>
      </w:r>
    </w:p>
    <w:p w14:paraId="0E2B6D5F" w14:textId="3C146836" w:rsidR="008E00F6" w:rsidRDefault="008E00F6" w:rsidP="008E00F6">
      <w:pPr>
        <w:pStyle w:val="cptx2"/>
        <w:jc w:val="center"/>
      </w:pPr>
      <w:r>
        <w:rPr>
          <w:noProof/>
        </w:rPr>
        <w:lastRenderedPageBreak/>
        <w:drawing>
          <wp:inline distT="0" distB="0" distL="0" distR="0" wp14:anchorId="05105B9B" wp14:editId="0DBD8E9A">
            <wp:extent cx="5810250" cy="3086100"/>
            <wp:effectExtent l="0" t="0" r="0" b="0"/>
            <wp:docPr id="20" name="Picture 20" descr="Ch_Case_Soluation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h_Case_Soluation_03"/>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810250" cy="3086100"/>
                    </a:xfrm>
                    <a:prstGeom prst="rect">
                      <a:avLst/>
                    </a:prstGeom>
                    <a:noFill/>
                    <a:ln>
                      <a:noFill/>
                    </a:ln>
                  </pic:spPr>
                </pic:pic>
              </a:graphicData>
            </a:graphic>
          </wp:inline>
        </w:drawing>
      </w:r>
    </w:p>
    <w:p w14:paraId="330F889D" w14:textId="66CA9B29" w:rsidR="008E00F6" w:rsidRDefault="008E00F6" w:rsidP="008E00F6">
      <w:pPr>
        <w:pStyle w:val="cptx2"/>
        <w:jc w:val="center"/>
      </w:pPr>
      <w:r>
        <w:rPr>
          <w:noProof/>
        </w:rPr>
        <w:drawing>
          <wp:inline distT="0" distB="0" distL="0" distR="0" wp14:anchorId="5F970447" wp14:editId="284E817F">
            <wp:extent cx="5495925" cy="2990850"/>
            <wp:effectExtent l="0" t="0" r="9525" b="0"/>
            <wp:docPr id="18" name="Picture 18" descr="Ch_Case_Soluation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_Case_Soluation_0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495925" cy="2990850"/>
                    </a:xfrm>
                    <a:prstGeom prst="rect">
                      <a:avLst/>
                    </a:prstGeom>
                    <a:noFill/>
                    <a:ln>
                      <a:noFill/>
                    </a:ln>
                  </pic:spPr>
                </pic:pic>
              </a:graphicData>
            </a:graphic>
          </wp:inline>
        </w:drawing>
      </w:r>
    </w:p>
    <w:p w14:paraId="75F8C43A" w14:textId="77777777" w:rsidR="008E00F6" w:rsidRDefault="008E00F6" w:rsidP="008E00F6">
      <w:pPr>
        <w:pStyle w:val="cptx2"/>
      </w:pPr>
      <w:r>
        <w:t xml:space="preserve">A scatter diagram of the results for </w:t>
      </w:r>
      <w:bookmarkStart w:id="28" w:name="_Hlk523315531"/>
      <w:r>
        <w:t xml:space="preserve">Judge’s Jigs </w:t>
      </w:r>
      <w:bookmarkEnd w:id="28"/>
      <w:r>
        <w:t xml:space="preserve">in the order the holes were drilled shows that on average this machine this machine consistently </w:t>
      </w:r>
      <w:proofErr w:type="spellStart"/>
      <w:r>
        <w:t>underdrills</w:t>
      </w:r>
      <w:proofErr w:type="spellEnd"/>
      <w:r>
        <w:t xml:space="preserve"> and is extremely consistent.</w:t>
      </w:r>
    </w:p>
    <w:p w14:paraId="638CD310" w14:textId="77777777" w:rsidR="008E00F6" w:rsidRDefault="008E00F6" w:rsidP="008E00F6">
      <w:pPr>
        <w:pStyle w:val="cptx2"/>
      </w:pPr>
      <w:r>
        <w:t>A scatter diagram of the results for Drill-for-Bits in the order the holes were drilled shows that an average diameter of approximately 3 centimeters. However, this machine this machine is extremely inconsistent.</w:t>
      </w:r>
    </w:p>
    <w:p w14:paraId="2C89FF87" w14:textId="6645DF15" w:rsidR="008E00F6" w:rsidRDefault="008E00F6" w:rsidP="008E00F6">
      <w:pPr>
        <w:pStyle w:val="cptx2"/>
        <w:jc w:val="center"/>
      </w:pPr>
      <w:r>
        <w:rPr>
          <w:noProof/>
        </w:rPr>
        <w:lastRenderedPageBreak/>
        <w:drawing>
          <wp:inline distT="0" distB="0" distL="0" distR="0" wp14:anchorId="3F8BEFC2" wp14:editId="3416B5B6">
            <wp:extent cx="5524500" cy="3000375"/>
            <wp:effectExtent l="0" t="0" r="0" b="9525"/>
            <wp:docPr id="6" name="Picture 6" descr="Ch_Case_Soluation_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h_Case_Soluation_05"/>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524500" cy="3000375"/>
                    </a:xfrm>
                    <a:prstGeom prst="rect">
                      <a:avLst/>
                    </a:prstGeom>
                    <a:noFill/>
                    <a:ln>
                      <a:noFill/>
                    </a:ln>
                  </pic:spPr>
                </pic:pic>
              </a:graphicData>
            </a:graphic>
          </wp:inline>
        </w:drawing>
      </w:r>
    </w:p>
    <w:p w14:paraId="451CBB67" w14:textId="77777777" w:rsidR="008E00F6" w:rsidRDefault="008E00F6" w:rsidP="008E00F6">
      <w:pPr>
        <w:pStyle w:val="cptx2"/>
      </w:pPr>
      <w:r>
        <w:t>If we focus solely on the average performance of a drill, we would purchase Drill-for-Bits as the diameters of holes drilled by this vendor’s drill appear to be centered at approximately 3 centimeters. However, the diameters of the holes drilled by Drill-for-Bits’ machine are extremely inconsistent—several are more than ½ centimeter too wide and several are more than ½ centimeter to narrow.</w:t>
      </w:r>
    </w:p>
    <w:p w14:paraId="7A4E44B1" w14:textId="77777777" w:rsidR="008E00F6" w:rsidRDefault="008E00F6" w:rsidP="008E00F6">
      <w:pPr>
        <w:pStyle w:val="cptx2"/>
      </w:pPr>
      <w:r>
        <w:t xml:space="preserve">The diameters of holes drilled by the machine provided by </w:t>
      </w:r>
      <w:bookmarkStart w:id="29" w:name="_Hlk523315463"/>
      <w:r>
        <w:t xml:space="preserve">Hole-Maker </w:t>
      </w:r>
      <w:bookmarkEnd w:id="29"/>
      <w:r>
        <w:t>are more consistent than those drilled by the machine provided by Drill-for-Bits, and this machine did not drill a single hole that is too narrow. If holes that are slightly too wide are acceptable, we should consider purchasing our drill from Hole-Maker.</w:t>
      </w:r>
    </w:p>
    <w:p w14:paraId="27AE382F" w14:textId="77777777" w:rsidR="008E00F6" w:rsidRDefault="008E00F6" w:rsidP="008E00F6">
      <w:pPr>
        <w:pStyle w:val="cptx2"/>
      </w:pPr>
      <w:r>
        <w:t>The diameters of holes drilled by the machine provided by Shafts &amp; Slips are similar in consistency to the holes by the machine provided by Hole-Maker, and this machine did not drill a single hole that is too wide. If holes that are slightly too small are acceptable, we should consider purchasing our drill from Shafts &amp; Slips.</w:t>
      </w:r>
    </w:p>
    <w:p w14:paraId="61AE1C8B" w14:textId="77777777" w:rsidR="008E00F6" w:rsidRDefault="008E00F6" w:rsidP="008E00F6">
      <w:pPr>
        <w:pStyle w:val="cptx2"/>
      </w:pPr>
      <w:r>
        <w:t>The diameters of holes drilled by the machine provided by Judge’s Jigs are far more consistent than holes by the machine provided any of the other vendors, but these holes are far too narrow. We should determine if this drill can be recalibrated to that, then the mean size of holes drilled is approximately 3 centimeters. If this can be done, we should consider purchasing our drill from Judge’s Jigs and recalibrating the drill; this would give us a machine that consistently drills holes of approximately 3 centimeters.</w:t>
      </w:r>
    </w:p>
    <w:p w14:paraId="6F89E68C" w14:textId="77777777" w:rsidR="008E00F6" w:rsidRDefault="008E00F6" w:rsidP="008E00F6">
      <w:pPr>
        <w:pStyle w:val="cptx2"/>
      </w:pPr>
      <w:r>
        <w:t xml:space="preserve">However, we should scrutinize the way these data were collected before we make a decision. We were told that Weideman started all four machines at 8 </w:t>
      </w:r>
      <w:r>
        <w:rPr>
          <w:smallCaps/>
        </w:rPr>
        <w:t>a.m.</w:t>
      </w:r>
      <w:r>
        <w:t xml:space="preserve"> and let them warm up for two hours. We also see from the data that the drill provided by Hole-Maker was tested from 10 </w:t>
      </w:r>
      <w:r>
        <w:rPr>
          <w:smallCaps/>
        </w:rPr>
        <w:t>a.m.</w:t>
      </w:r>
      <w:r>
        <w:t xml:space="preserve"> to noon, the drill provided by Shafts &amp; Slips, Inc. was tested from noon to 2 </w:t>
      </w:r>
      <w:r>
        <w:rPr>
          <w:smallCaps/>
        </w:rPr>
        <w:t>p.m.</w:t>
      </w:r>
      <w:r>
        <w:t xml:space="preserve">, the drill provided by Judge’s Jigs was tested from 2 </w:t>
      </w:r>
      <w:r>
        <w:rPr>
          <w:smallCaps/>
        </w:rPr>
        <w:t>p.m.</w:t>
      </w:r>
      <w:r>
        <w:t xml:space="preserve"> to 4 </w:t>
      </w:r>
      <w:r>
        <w:rPr>
          <w:smallCaps/>
        </w:rPr>
        <w:t>p.m.</w:t>
      </w:r>
      <w:r>
        <w:t xml:space="preserve">, and the drill provided by Drill-for-Bits was </w:t>
      </w:r>
      <w:r>
        <w:lastRenderedPageBreak/>
        <w:t xml:space="preserve">tested from 4 </w:t>
      </w:r>
      <w:r>
        <w:rPr>
          <w:smallCaps/>
        </w:rPr>
        <w:t>p.m.</w:t>
      </w:r>
      <w:r>
        <w:t xml:space="preserve"> to 6 </w:t>
      </w:r>
      <w:r>
        <w:rPr>
          <w:smallCaps/>
        </w:rPr>
        <w:t>p.m</w:t>
      </w:r>
      <w:r>
        <w:t xml:space="preserve">. Were all drills allowed to keep running after the 8 </w:t>
      </w:r>
      <w:r>
        <w:rPr>
          <w:smallCaps/>
        </w:rPr>
        <w:t>a.m.</w:t>
      </w:r>
      <w:r>
        <w:t xml:space="preserve"> to 10 </w:t>
      </w:r>
      <w:r>
        <w:rPr>
          <w:smallCaps/>
        </w:rPr>
        <w:t>a.m.</w:t>
      </w:r>
      <w:r>
        <w:t xml:space="preserve"> warm-up period? Either way, this could bias the results.</w:t>
      </w:r>
    </w:p>
    <w:p w14:paraId="185E71D6" w14:textId="77777777" w:rsidR="008E00F6" w:rsidRDefault="008E00F6" w:rsidP="008E00F6">
      <w:pPr>
        <w:pStyle w:val="cptx2"/>
      </w:pPr>
      <w:r>
        <w:t xml:space="preserve">We also see from the data that Ms. Ames ran the test drills from 10 </w:t>
      </w:r>
      <w:r>
        <w:rPr>
          <w:smallCaps/>
        </w:rPr>
        <w:t>a.m.</w:t>
      </w:r>
      <w:r>
        <w:t xml:space="preserve"> to 4 </w:t>
      </w:r>
      <w:r>
        <w:rPr>
          <w:smallCaps/>
        </w:rPr>
        <w:t>p.m.</w:t>
      </w:r>
      <w:r>
        <w:t xml:space="preserve"> when the drills provided by Hole-Maker, Shafts &amp; Slips, and Judge’s Jigs were tested. Mr. Silver ran the test drill from 4 </w:t>
      </w:r>
      <w:r>
        <w:rPr>
          <w:smallCaps/>
        </w:rPr>
        <w:t>p.m.</w:t>
      </w:r>
      <w:r>
        <w:t xml:space="preserve"> to 6 </w:t>
      </w:r>
      <w:r>
        <w:rPr>
          <w:smallCaps/>
        </w:rPr>
        <w:t>p.m.</w:t>
      </w:r>
      <w:r>
        <w:t xml:space="preserve"> when the drill provided by Drill-for- Bits was tested. If these two employees are not equally competent, then this could bias the results. Furthermore, did Ms. Ames become fatigued as the day progressed? Did she take a break for lunch or take a break at any other time?</w:t>
      </w:r>
    </w:p>
    <w:p w14:paraId="7A41E4A6" w14:textId="77777777" w:rsidR="008E00F6" w:rsidRDefault="008E00F6" w:rsidP="008E00F6">
      <w:pPr>
        <w:pStyle w:val="cptx2"/>
      </w:pPr>
      <w:r>
        <w:t>We also note that we only tested one drill for each vendor. If the drill provided by a vendor is not representative of the drills that vendor produced, then this also could bias the results.</w:t>
      </w:r>
    </w:p>
    <w:p w14:paraId="4CEDA033" w14:textId="77777777" w:rsidR="008E00F6" w:rsidRDefault="008E00F6" w:rsidP="008E00F6">
      <w:pPr>
        <w:pStyle w:val="cptx2"/>
      </w:pPr>
      <w:r>
        <w:t xml:space="preserve">The data for this test should have been collected through an experimental study in which the four machine were all warmed up for the same amount of time and then left running as eight holes were drilled by each employee using the drill provided by each vendor in a random order. A design such as this would have eliminated the potential sources of bias we have identified and led to the collection of more reliable data, which would lead to a superior decision.  </w:t>
      </w:r>
    </w:p>
    <w:p w14:paraId="31E466D2" w14:textId="77777777" w:rsidR="008E00F6" w:rsidRDefault="008E00F6" w:rsidP="00D13CC2">
      <w:pPr>
        <w:pStyle w:val="SOLNLLL"/>
        <w:tabs>
          <w:tab w:val="left" w:pos="2520"/>
        </w:tabs>
      </w:pPr>
    </w:p>
    <w:sectPr w:rsidR="008E00F6" w:rsidSect="00672B66">
      <w:headerReference w:type="even" r:id="rId79"/>
      <w:headerReference w:type="default" r:id="rId80"/>
      <w:footerReference w:type="even" r:id="rId81"/>
      <w:footerReference w:type="default" r:id="rId82"/>
      <w:footerReference w:type="first" r:id="rId83"/>
      <w:endnotePr>
        <w:numFmt w:val="decimal"/>
      </w:endnotePr>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6B821" w14:textId="77777777" w:rsidR="009166A1" w:rsidRDefault="009166A1">
      <w:r>
        <w:separator/>
      </w:r>
    </w:p>
  </w:endnote>
  <w:endnote w:type="continuationSeparator" w:id="0">
    <w:p w14:paraId="687062C8" w14:textId="77777777" w:rsidR="009166A1" w:rsidRDefault="0091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hicago">
    <w:altName w:val="Arial"/>
    <w:charset w:val="4D"/>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38B02" w14:textId="77777777" w:rsidR="00BE0DE8" w:rsidRPr="000D2983" w:rsidRDefault="00BE0DE8" w:rsidP="000D2983">
    <w:pPr>
      <w:pStyle w:val="Footer"/>
      <w:spacing w:line="240" w:lineRule="auto"/>
      <w:rPr>
        <w:rFonts w:ascii="Times New Roman" w:hAnsi="Times New Roman"/>
        <w:sz w:val="15"/>
        <w:szCs w:val="15"/>
      </w:rPr>
    </w:pPr>
    <w:r w:rsidRPr="000D2983">
      <w:rPr>
        <w:rFonts w:ascii="Times New Roman" w:hAnsi="Times New Roman"/>
        <w:sz w:val="15"/>
        <w:szCs w:val="15"/>
      </w:rPr>
      <w:t>© 2019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89275" w14:textId="77777777" w:rsidR="00BE0DE8" w:rsidRPr="000D2983" w:rsidRDefault="00BE0DE8" w:rsidP="000D2983">
    <w:pPr>
      <w:pStyle w:val="Footer"/>
      <w:spacing w:line="240" w:lineRule="auto"/>
      <w:rPr>
        <w:rFonts w:ascii="Times New Roman" w:hAnsi="Times New Roman"/>
        <w:sz w:val="15"/>
        <w:szCs w:val="15"/>
      </w:rPr>
    </w:pPr>
    <w:r w:rsidRPr="000D2983">
      <w:rPr>
        <w:rFonts w:ascii="Times New Roman" w:hAnsi="Times New Roman"/>
        <w:sz w:val="15"/>
        <w:szCs w:val="15"/>
      </w:rPr>
      <w:t>© 2019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442F2" w14:textId="77777777" w:rsidR="00BE0DE8" w:rsidRPr="000D2983" w:rsidRDefault="00BE0DE8" w:rsidP="000D2983">
    <w:pPr>
      <w:pStyle w:val="Footer"/>
      <w:spacing w:line="240" w:lineRule="auto"/>
      <w:rPr>
        <w:rFonts w:ascii="Times New Roman" w:hAnsi="Times New Roman"/>
        <w:sz w:val="15"/>
        <w:szCs w:val="15"/>
      </w:rPr>
    </w:pPr>
    <w:r w:rsidRPr="000D2983">
      <w:rPr>
        <w:rFonts w:ascii="Times New Roman" w:hAnsi="Times New Roman"/>
        <w:sz w:val="15"/>
        <w:szCs w:val="15"/>
      </w:rPr>
      <w:t>© 2019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B0D90" w14:textId="77777777" w:rsidR="00BE0DE8" w:rsidRPr="000D2983" w:rsidRDefault="00BE0DE8" w:rsidP="000D2983">
    <w:pPr>
      <w:pStyle w:val="Footer"/>
      <w:spacing w:line="240" w:lineRule="auto"/>
      <w:rPr>
        <w:rFonts w:ascii="Times New Roman" w:hAnsi="Times New Roman"/>
        <w:sz w:val="15"/>
        <w:szCs w:val="15"/>
      </w:rPr>
    </w:pPr>
    <w:r w:rsidRPr="000D2983">
      <w:rPr>
        <w:rFonts w:ascii="Times New Roman" w:hAnsi="Times New Roman"/>
        <w:sz w:val="15"/>
        <w:szCs w:val="15"/>
      </w:rPr>
      <w:t>© 2019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944DD" w14:textId="77777777" w:rsidR="00BE0DE8" w:rsidRPr="000D2983" w:rsidRDefault="00BE0DE8" w:rsidP="000D2983">
    <w:pPr>
      <w:pStyle w:val="Footer"/>
      <w:spacing w:line="240" w:lineRule="auto"/>
      <w:rPr>
        <w:rFonts w:ascii="Times New Roman" w:hAnsi="Times New Roman"/>
        <w:sz w:val="15"/>
        <w:szCs w:val="15"/>
      </w:rPr>
    </w:pPr>
    <w:r w:rsidRPr="000D2983">
      <w:rPr>
        <w:rFonts w:ascii="Times New Roman" w:hAnsi="Times New Roman"/>
        <w:sz w:val="15"/>
        <w:szCs w:val="15"/>
      </w:rPr>
      <w:t>© 2019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C6B8D" w14:textId="77777777" w:rsidR="009166A1" w:rsidRDefault="009166A1">
      <w:r>
        <w:separator/>
      </w:r>
    </w:p>
  </w:footnote>
  <w:footnote w:type="continuationSeparator" w:id="0">
    <w:p w14:paraId="36856A68" w14:textId="77777777" w:rsidR="009166A1" w:rsidRDefault="009166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7BFDA" w14:textId="1E41CC25" w:rsidR="00BE0DE8" w:rsidRPr="009E5F0F" w:rsidRDefault="00BE0DE8" w:rsidP="009E5F0F"/>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00C59" w14:textId="2722860B" w:rsidR="00BE0DE8" w:rsidRPr="009E5F0F" w:rsidRDefault="00BE0DE8" w:rsidP="009E5F0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C80F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CD05D2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596DB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7885D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CD23E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E7236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508CF2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18A6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5B22C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DC4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E3E35"/>
    <w:multiLevelType w:val="hybridMultilevel"/>
    <w:tmpl w:val="9E8E219A"/>
    <w:lvl w:ilvl="0" w:tplc="B472EB54">
      <w:start w:val="4"/>
      <w:numFmt w:val="lowerLetter"/>
      <w:lvlText w:val="%1."/>
      <w:lvlJc w:val="left"/>
      <w:pPr>
        <w:ind w:left="1254" w:hanging="360"/>
      </w:pPr>
      <w:rPr>
        <w:rFonts w:hint="default"/>
      </w:rPr>
    </w:lvl>
    <w:lvl w:ilvl="1" w:tplc="04090019" w:tentative="1">
      <w:start w:val="1"/>
      <w:numFmt w:val="lowerLetter"/>
      <w:lvlText w:val="%2."/>
      <w:lvlJc w:val="left"/>
      <w:pPr>
        <w:ind w:left="1974" w:hanging="360"/>
      </w:pPr>
    </w:lvl>
    <w:lvl w:ilvl="2" w:tplc="0409001B" w:tentative="1">
      <w:start w:val="1"/>
      <w:numFmt w:val="lowerRoman"/>
      <w:lvlText w:val="%3."/>
      <w:lvlJc w:val="right"/>
      <w:pPr>
        <w:ind w:left="2694" w:hanging="180"/>
      </w:pPr>
    </w:lvl>
    <w:lvl w:ilvl="3" w:tplc="0409000F" w:tentative="1">
      <w:start w:val="1"/>
      <w:numFmt w:val="decimal"/>
      <w:lvlText w:val="%4."/>
      <w:lvlJc w:val="left"/>
      <w:pPr>
        <w:ind w:left="3414" w:hanging="360"/>
      </w:pPr>
    </w:lvl>
    <w:lvl w:ilvl="4" w:tplc="04090019" w:tentative="1">
      <w:start w:val="1"/>
      <w:numFmt w:val="lowerLetter"/>
      <w:lvlText w:val="%5."/>
      <w:lvlJc w:val="left"/>
      <w:pPr>
        <w:ind w:left="4134" w:hanging="360"/>
      </w:pPr>
    </w:lvl>
    <w:lvl w:ilvl="5" w:tplc="0409001B" w:tentative="1">
      <w:start w:val="1"/>
      <w:numFmt w:val="lowerRoman"/>
      <w:lvlText w:val="%6."/>
      <w:lvlJc w:val="right"/>
      <w:pPr>
        <w:ind w:left="4854" w:hanging="180"/>
      </w:pPr>
    </w:lvl>
    <w:lvl w:ilvl="6" w:tplc="0409000F" w:tentative="1">
      <w:start w:val="1"/>
      <w:numFmt w:val="decimal"/>
      <w:lvlText w:val="%7."/>
      <w:lvlJc w:val="left"/>
      <w:pPr>
        <w:ind w:left="5574" w:hanging="360"/>
      </w:pPr>
    </w:lvl>
    <w:lvl w:ilvl="7" w:tplc="04090019" w:tentative="1">
      <w:start w:val="1"/>
      <w:numFmt w:val="lowerLetter"/>
      <w:lvlText w:val="%8."/>
      <w:lvlJc w:val="left"/>
      <w:pPr>
        <w:ind w:left="6294" w:hanging="360"/>
      </w:pPr>
    </w:lvl>
    <w:lvl w:ilvl="8" w:tplc="0409001B" w:tentative="1">
      <w:start w:val="1"/>
      <w:numFmt w:val="lowerRoman"/>
      <w:lvlText w:val="%9."/>
      <w:lvlJc w:val="right"/>
      <w:pPr>
        <w:ind w:left="7014" w:hanging="180"/>
      </w:pPr>
    </w:lvl>
  </w:abstractNum>
  <w:abstractNum w:abstractNumId="11" w15:restartNumberingAfterBreak="0">
    <w:nsid w:val="0CB07198"/>
    <w:multiLevelType w:val="hybridMultilevel"/>
    <w:tmpl w:val="3950023A"/>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E421E5"/>
    <w:multiLevelType w:val="hybridMultilevel"/>
    <w:tmpl w:val="7C46EE76"/>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5022A33"/>
    <w:multiLevelType w:val="hybridMultilevel"/>
    <w:tmpl w:val="2048C40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155872CF"/>
    <w:multiLevelType w:val="hybridMultilevel"/>
    <w:tmpl w:val="C110FB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4F165F3"/>
    <w:multiLevelType w:val="hybridMultilevel"/>
    <w:tmpl w:val="4BC06978"/>
    <w:lvl w:ilvl="0" w:tplc="B234FBD2">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267D3B5B"/>
    <w:multiLevelType w:val="hybridMultilevel"/>
    <w:tmpl w:val="970C267C"/>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74F309C"/>
    <w:multiLevelType w:val="hybridMultilevel"/>
    <w:tmpl w:val="C2BC3C50"/>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85343BC"/>
    <w:multiLevelType w:val="hybridMultilevel"/>
    <w:tmpl w:val="6FE87956"/>
    <w:lvl w:ilvl="0" w:tplc="594AD8D2">
      <w:start w:val="1"/>
      <w:numFmt w:val="lowerLetter"/>
      <w:lvlText w:val="%1."/>
      <w:lvlJc w:val="left"/>
      <w:pPr>
        <w:ind w:left="1269" w:hanging="360"/>
      </w:pPr>
      <w:rPr>
        <w:rFonts w:ascii="Times" w:hAnsi="Times" w:hint="default"/>
        <w:i w:val="0"/>
        <w:color w:val="auto"/>
      </w:rPr>
    </w:lvl>
    <w:lvl w:ilvl="1" w:tplc="04090019" w:tentative="1">
      <w:start w:val="1"/>
      <w:numFmt w:val="lowerLetter"/>
      <w:lvlText w:val="%2."/>
      <w:lvlJc w:val="left"/>
      <w:pPr>
        <w:ind w:left="1989" w:hanging="360"/>
      </w:pPr>
    </w:lvl>
    <w:lvl w:ilvl="2" w:tplc="0409001B" w:tentative="1">
      <w:start w:val="1"/>
      <w:numFmt w:val="lowerRoman"/>
      <w:lvlText w:val="%3."/>
      <w:lvlJc w:val="right"/>
      <w:pPr>
        <w:ind w:left="2709" w:hanging="180"/>
      </w:pPr>
    </w:lvl>
    <w:lvl w:ilvl="3" w:tplc="0409000F" w:tentative="1">
      <w:start w:val="1"/>
      <w:numFmt w:val="decimal"/>
      <w:lvlText w:val="%4."/>
      <w:lvlJc w:val="left"/>
      <w:pPr>
        <w:ind w:left="3429" w:hanging="360"/>
      </w:pPr>
    </w:lvl>
    <w:lvl w:ilvl="4" w:tplc="04090019" w:tentative="1">
      <w:start w:val="1"/>
      <w:numFmt w:val="lowerLetter"/>
      <w:lvlText w:val="%5."/>
      <w:lvlJc w:val="left"/>
      <w:pPr>
        <w:ind w:left="4149" w:hanging="360"/>
      </w:pPr>
    </w:lvl>
    <w:lvl w:ilvl="5" w:tplc="0409001B" w:tentative="1">
      <w:start w:val="1"/>
      <w:numFmt w:val="lowerRoman"/>
      <w:lvlText w:val="%6."/>
      <w:lvlJc w:val="right"/>
      <w:pPr>
        <w:ind w:left="4869" w:hanging="180"/>
      </w:pPr>
    </w:lvl>
    <w:lvl w:ilvl="6" w:tplc="0409000F" w:tentative="1">
      <w:start w:val="1"/>
      <w:numFmt w:val="decimal"/>
      <w:lvlText w:val="%7."/>
      <w:lvlJc w:val="left"/>
      <w:pPr>
        <w:ind w:left="5589" w:hanging="360"/>
      </w:pPr>
    </w:lvl>
    <w:lvl w:ilvl="7" w:tplc="04090019" w:tentative="1">
      <w:start w:val="1"/>
      <w:numFmt w:val="lowerLetter"/>
      <w:lvlText w:val="%8."/>
      <w:lvlJc w:val="left"/>
      <w:pPr>
        <w:ind w:left="6309" w:hanging="360"/>
      </w:pPr>
    </w:lvl>
    <w:lvl w:ilvl="8" w:tplc="0409001B" w:tentative="1">
      <w:start w:val="1"/>
      <w:numFmt w:val="lowerRoman"/>
      <w:lvlText w:val="%9."/>
      <w:lvlJc w:val="right"/>
      <w:pPr>
        <w:ind w:left="7029" w:hanging="180"/>
      </w:pPr>
    </w:lvl>
  </w:abstractNum>
  <w:abstractNum w:abstractNumId="19" w15:restartNumberingAfterBreak="0">
    <w:nsid w:val="2E1F2099"/>
    <w:multiLevelType w:val="hybridMultilevel"/>
    <w:tmpl w:val="59FEDF4C"/>
    <w:lvl w:ilvl="0" w:tplc="78B43316">
      <w:start w:val="4"/>
      <w:numFmt w:val="lowerLetter"/>
      <w:lvlText w:val="%1."/>
      <w:lvlJc w:val="left"/>
      <w:pPr>
        <w:tabs>
          <w:tab w:val="num" w:pos="1254"/>
        </w:tabs>
        <w:ind w:left="1254" w:hanging="360"/>
      </w:pPr>
      <w:rPr>
        <w:rFonts w:hint="default"/>
      </w:rPr>
    </w:lvl>
    <w:lvl w:ilvl="1" w:tplc="04090019" w:tentative="1">
      <w:start w:val="1"/>
      <w:numFmt w:val="lowerLetter"/>
      <w:lvlText w:val="%2."/>
      <w:lvlJc w:val="left"/>
      <w:pPr>
        <w:tabs>
          <w:tab w:val="num" w:pos="1974"/>
        </w:tabs>
        <w:ind w:left="1974" w:hanging="360"/>
      </w:pPr>
    </w:lvl>
    <w:lvl w:ilvl="2" w:tplc="0409001B" w:tentative="1">
      <w:start w:val="1"/>
      <w:numFmt w:val="lowerRoman"/>
      <w:lvlText w:val="%3."/>
      <w:lvlJc w:val="right"/>
      <w:pPr>
        <w:tabs>
          <w:tab w:val="num" w:pos="2694"/>
        </w:tabs>
        <w:ind w:left="2694" w:hanging="180"/>
      </w:pPr>
    </w:lvl>
    <w:lvl w:ilvl="3" w:tplc="0409000F" w:tentative="1">
      <w:start w:val="1"/>
      <w:numFmt w:val="decimal"/>
      <w:lvlText w:val="%4."/>
      <w:lvlJc w:val="left"/>
      <w:pPr>
        <w:tabs>
          <w:tab w:val="num" w:pos="3414"/>
        </w:tabs>
        <w:ind w:left="3414" w:hanging="360"/>
      </w:pPr>
    </w:lvl>
    <w:lvl w:ilvl="4" w:tplc="04090019" w:tentative="1">
      <w:start w:val="1"/>
      <w:numFmt w:val="lowerLetter"/>
      <w:lvlText w:val="%5."/>
      <w:lvlJc w:val="left"/>
      <w:pPr>
        <w:tabs>
          <w:tab w:val="num" w:pos="4134"/>
        </w:tabs>
        <w:ind w:left="4134" w:hanging="360"/>
      </w:pPr>
    </w:lvl>
    <w:lvl w:ilvl="5" w:tplc="0409001B" w:tentative="1">
      <w:start w:val="1"/>
      <w:numFmt w:val="lowerRoman"/>
      <w:lvlText w:val="%6."/>
      <w:lvlJc w:val="right"/>
      <w:pPr>
        <w:tabs>
          <w:tab w:val="num" w:pos="4854"/>
        </w:tabs>
        <w:ind w:left="4854" w:hanging="180"/>
      </w:pPr>
    </w:lvl>
    <w:lvl w:ilvl="6" w:tplc="0409000F" w:tentative="1">
      <w:start w:val="1"/>
      <w:numFmt w:val="decimal"/>
      <w:lvlText w:val="%7."/>
      <w:lvlJc w:val="left"/>
      <w:pPr>
        <w:tabs>
          <w:tab w:val="num" w:pos="5574"/>
        </w:tabs>
        <w:ind w:left="5574" w:hanging="360"/>
      </w:pPr>
    </w:lvl>
    <w:lvl w:ilvl="7" w:tplc="04090019" w:tentative="1">
      <w:start w:val="1"/>
      <w:numFmt w:val="lowerLetter"/>
      <w:lvlText w:val="%8."/>
      <w:lvlJc w:val="left"/>
      <w:pPr>
        <w:tabs>
          <w:tab w:val="num" w:pos="6294"/>
        </w:tabs>
        <w:ind w:left="6294" w:hanging="360"/>
      </w:pPr>
    </w:lvl>
    <w:lvl w:ilvl="8" w:tplc="0409001B" w:tentative="1">
      <w:start w:val="1"/>
      <w:numFmt w:val="lowerRoman"/>
      <w:lvlText w:val="%9."/>
      <w:lvlJc w:val="right"/>
      <w:pPr>
        <w:tabs>
          <w:tab w:val="num" w:pos="7014"/>
        </w:tabs>
        <w:ind w:left="7014" w:hanging="180"/>
      </w:pPr>
    </w:lvl>
  </w:abstractNum>
  <w:abstractNum w:abstractNumId="20" w15:restartNumberingAfterBreak="0">
    <w:nsid w:val="2E4F562B"/>
    <w:multiLevelType w:val="hybridMultilevel"/>
    <w:tmpl w:val="2870DCC2"/>
    <w:lvl w:ilvl="0" w:tplc="FEE89FCE">
      <w:start w:val="2"/>
      <w:numFmt w:val="lowerLetter"/>
      <w:lvlText w:val="%1."/>
      <w:lvlJc w:val="left"/>
      <w:pPr>
        <w:tabs>
          <w:tab w:val="num" w:pos="1254"/>
        </w:tabs>
        <w:ind w:left="1254" w:hanging="360"/>
      </w:pPr>
      <w:rPr>
        <w:rFonts w:hint="default"/>
      </w:rPr>
    </w:lvl>
    <w:lvl w:ilvl="1" w:tplc="04090019" w:tentative="1">
      <w:start w:val="1"/>
      <w:numFmt w:val="lowerLetter"/>
      <w:lvlText w:val="%2."/>
      <w:lvlJc w:val="left"/>
      <w:pPr>
        <w:tabs>
          <w:tab w:val="num" w:pos="1974"/>
        </w:tabs>
        <w:ind w:left="1974" w:hanging="360"/>
      </w:pPr>
    </w:lvl>
    <w:lvl w:ilvl="2" w:tplc="0409001B" w:tentative="1">
      <w:start w:val="1"/>
      <w:numFmt w:val="lowerRoman"/>
      <w:lvlText w:val="%3."/>
      <w:lvlJc w:val="right"/>
      <w:pPr>
        <w:tabs>
          <w:tab w:val="num" w:pos="2694"/>
        </w:tabs>
        <w:ind w:left="2694" w:hanging="180"/>
      </w:pPr>
    </w:lvl>
    <w:lvl w:ilvl="3" w:tplc="0409000F" w:tentative="1">
      <w:start w:val="1"/>
      <w:numFmt w:val="decimal"/>
      <w:lvlText w:val="%4."/>
      <w:lvlJc w:val="left"/>
      <w:pPr>
        <w:tabs>
          <w:tab w:val="num" w:pos="3414"/>
        </w:tabs>
        <w:ind w:left="3414" w:hanging="360"/>
      </w:pPr>
    </w:lvl>
    <w:lvl w:ilvl="4" w:tplc="04090019" w:tentative="1">
      <w:start w:val="1"/>
      <w:numFmt w:val="lowerLetter"/>
      <w:lvlText w:val="%5."/>
      <w:lvlJc w:val="left"/>
      <w:pPr>
        <w:tabs>
          <w:tab w:val="num" w:pos="4134"/>
        </w:tabs>
        <w:ind w:left="4134" w:hanging="360"/>
      </w:pPr>
    </w:lvl>
    <w:lvl w:ilvl="5" w:tplc="0409001B" w:tentative="1">
      <w:start w:val="1"/>
      <w:numFmt w:val="lowerRoman"/>
      <w:lvlText w:val="%6."/>
      <w:lvlJc w:val="right"/>
      <w:pPr>
        <w:tabs>
          <w:tab w:val="num" w:pos="4854"/>
        </w:tabs>
        <w:ind w:left="4854" w:hanging="180"/>
      </w:pPr>
    </w:lvl>
    <w:lvl w:ilvl="6" w:tplc="0409000F" w:tentative="1">
      <w:start w:val="1"/>
      <w:numFmt w:val="decimal"/>
      <w:lvlText w:val="%7."/>
      <w:lvlJc w:val="left"/>
      <w:pPr>
        <w:tabs>
          <w:tab w:val="num" w:pos="5574"/>
        </w:tabs>
        <w:ind w:left="5574" w:hanging="360"/>
      </w:pPr>
    </w:lvl>
    <w:lvl w:ilvl="7" w:tplc="04090019" w:tentative="1">
      <w:start w:val="1"/>
      <w:numFmt w:val="lowerLetter"/>
      <w:lvlText w:val="%8."/>
      <w:lvlJc w:val="left"/>
      <w:pPr>
        <w:tabs>
          <w:tab w:val="num" w:pos="6294"/>
        </w:tabs>
        <w:ind w:left="6294" w:hanging="360"/>
      </w:pPr>
    </w:lvl>
    <w:lvl w:ilvl="8" w:tplc="0409001B" w:tentative="1">
      <w:start w:val="1"/>
      <w:numFmt w:val="lowerRoman"/>
      <w:lvlText w:val="%9."/>
      <w:lvlJc w:val="right"/>
      <w:pPr>
        <w:tabs>
          <w:tab w:val="num" w:pos="7014"/>
        </w:tabs>
        <w:ind w:left="7014" w:hanging="180"/>
      </w:pPr>
    </w:lvl>
  </w:abstractNum>
  <w:abstractNum w:abstractNumId="21" w15:restartNumberingAfterBreak="0">
    <w:nsid w:val="2F796473"/>
    <w:multiLevelType w:val="hybridMultilevel"/>
    <w:tmpl w:val="8DD4A0A0"/>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1467D85"/>
    <w:multiLevelType w:val="hybridMultilevel"/>
    <w:tmpl w:val="420063A6"/>
    <w:lvl w:ilvl="0" w:tplc="2ECCCF24">
      <w:start w:val="3"/>
      <w:numFmt w:val="lowerLetter"/>
      <w:lvlText w:val="%1."/>
      <w:lvlJc w:val="left"/>
      <w:pPr>
        <w:tabs>
          <w:tab w:val="num" w:pos="1254"/>
        </w:tabs>
        <w:ind w:left="1254" w:hanging="360"/>
      </w:pPr>
      <w:rPr>
        <w:rFonts w:hint="default"/>
      </w:rPr>
    </w:lvl>
    <w:lvl w:ilvl="1" w:tplc="04090019" w:tentative="1">
      <w:start w:val="1"/>
      <w:numFmt w:val="lowerLetter"/>
      <w:lvlText w:val="%2."/>
      <w:lvlJc w:val="left"/>
      <w:pPr>
        <w:tabs>
          <w:tab w:val="num" w:pos="1974"/>
        </w:tabs>
        <w:ind w:left="1974" w:hanging="360"/>
      </w:pPr>
    </w:lvl>
    <w:lvl w:ilvl="2" w:tplc="0409001B" w:tentative="1">
      <w:start w:val="1"/>
      <w:numFmt w:val="lowerRoman"/>
      <w:lvlText w:val="%3."/>
      <w:lvlJc w:val="right"/>
      <w:pPr>
        <w:tabs>
          <w:tab w:val="num" w:pos="2694"/>
        </w:tabs>
        <w:ind w:left="2694" w:hanging="180"/>
      </w:pPr>
    </w:lvl>
    <w:lvl w:ilvl="3" w:tplc="0409000F" w:tentative="1">
      <w:start w:val="1"/>
      <w:numFmt w:val="decimal"/>
      <w:lvlText w:val="%4."/>
      <w:lvlJc w:val="left"/>
      <w:pPr>
        <w:tabs>
          <w:tab w:val="num" w:pos="3414"/>
        </w:tabs>
        <w:ind w:left="3414" w:hanging="360"/>
      </w:pPr>
    </w:lvl>
    <w:lvl w:ilvl="4" w:tplc="04090019" w:tentative="1">
      <w:start w:val="1"/>
      <w:numFmt w:val="lowerLetter"/>
      <w:lvlText w:val="%5."/>
      <w:lvlJc w:val="left"/>
      <w:pPr>
        <w:tabs>
          <w:tab w:val="num" w:pos="4134"/>
        </w:tabs>
        <w:ind w:left="4134" w:hanging="360"/>
      </w:pPr>
    </w:lvl>
    <w:lvl w:ilvl="5" w:tplc="0409001B" w:tentative="1">
      <w:start w:val="1"/>
      <w:numFmt w:val="lowerRoman"/>
      <w:lvlText w:val="%6."/>
      <w:lvlJc w:val="right"/>
      <w:pPr>
        <w:tabs>
          <w:tab w:val="num" w:pos="4854"/>
        </w:tabs>
        <w:ind w:left="4854" w:hanging="180"/>
      </w:pPr>
    </w:lvl>
    <w:lvl w:ilvl="6" w:tplc="0409000F" w:tentative="1">
      <w:start w:val="1"/>
      <w:numFmt w:val="decimal"/>
      <w:lvlText w:val="%7."/>
      <w:lvlJc w:val="left"/>
      <w:pPr>
        <w:tabs>
          <w:tab w:val="num" w:pos="5574"/>
        </w:tabs>
        <w:ind w:left="5574" w:hanging="360"/>
      </w:pPr>
    </w:lvl>
    <w:lvl w:ilvl="7" w:tplc="04090019" w:tentative="1">
      <w:start w:val="1"/>
      <w:numFmt w:val="lowerLetter"/>
      <w:lvlText w:val="%8."/>
      <w:lvlJc w:val="left"/>
      <w:pPr>
        <w:tabs>
          <w:tab w:val="num" w:pos="6294"/>
        </w:tabs>
        <w:ind w:left="6294" w:hanging="360"/>
      </w:pPr>
    </w:lvl>
    <w:lvl w:ilvl="8" w:tplc="0409001B" w:tentative="1">
      <w:start w:val="1"/>
      <w:numFmt w:val="lowerRoman"/>
      <w:lvlText w:val="%9."/>
      <w:lvlJc w:val="right"/>
      <w:pPr>
        <w:tabs>
          <w:tab w:val="num" w:pos="7014"/>
        </w:tabs>
        <w:ind w:left="7014" w:hanging="180"/>
      </w:pPr>
    </w:lvl>
  </w:abstractNum>
  <w:abstractNum w:abstractNumId="23" w15:restartNumberingAfterBreak="0">
    <w:nsid w:val="370747CF"/>
    <w:multiLevelType w:val="hybridMultilevel"/>
    <w:tmpl w:val="766435E6"/>
    <w:lvl w:ilvl="0" w:tplc="A53C6FE0">
      <w:start w:val="2"/>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41797B93"/>
    <w:multiLevelType w:val="hybridMultilevel"/>
    <w:tmpl w:val="FECEAF44"/>
    <w:lvl w:ilvl="0" w:tplc="B8DAF320">
      <w:start w:val="3"/>
      <w:numFmt w:val="lowerLetter"/>
      <w:lvlText w:val="%1."/>
      <w:lvlJc w:val="left"/>
      <w:pPr>
        <w:tabs>
          <w:tab w:val="num" w:pos="1254"/>
        </w:tabs>
        <w:ind w:left="1254" w:hanging="360"/>
      </w:pPr>
      <w:rPr>
        <w:rFonts w:hint="default"/>
      </w:rPr>
    </w:lvl>
    <w:lvl w:ilvl="1" w:tplc="A0463942" w:tentative="1">
      <w:start w:val="1"/>
      <w:numFmt w:val="lowerLetter"/>
      <w:lvlText w:val="%2."/>
      <w:lvlJc w:val="left"/>
      <w:pPr>
        <w:tabs>
          <w:tab w:val="num" w:pos="1974"/>
        </w:tabs>
        <w:ind w:left="1974" w:hanging="360"/>
      </w:pPr>
    </w:lvl>
    <w:lvl w:ilvl="2" w:tplc="17A474E2" w:tentative="1">
      <w:start w:val="1"/>
      <w:numFmt w:val="lowerRoman"/>
      <w:lvlText w:val="%3."/>
      <w:lvlJc w:val="right"/>
      <w:pPr>
        <w:tabs>
          <w:tab w:val="num" w:pos="2694"/>
        </w:tabs>
        <w:ind w:left="2694" w:hanging="180"/>
      </w:pPr>
    </w:lvl>
    <w:lvl w:ilvl="3" w:tplc="693C7ACC" w:tentative="1">
      <w:start w:val="1"/>
      <w:numFmt w:val="decimal"/>
      <w:lvlText w:val="%4."/>
      <w:lvlJc w:val="left"/>
      <w:pPr>
        <w:tabs>
          <w:tab w:val="num" w:pos="3414"/>
        </w:tabs>
        <w:ind w:left="3414" w:hanging="360"/>
      </w:pPr>
    </w:lvl>
    <w:lvl w:ilvl="4" w:tplc="70CA90DC" w:tentative="1">
      <w:start w:val="1"/>
      <w:numFmt w:val="lowerLetter"/>
      <w:lvlText w:val="%5."/>
      <w:lvlJc w:val="left"/>
      <w:pPr>
        <w:tabs>
          <w:tab w:val="num" w:pos="4134"/>
        </w:tabs>
        <w:ind w:left="4134" w:hanging="360"/>
      </w:pPr>
    </w:lvl>
    <w:lvl w:ilvl="5" w:tplc="DC2ADEE2" w:tentative="1">
      <w:start w:val="1"/>
      <w:numFmt w:val="lowerRoman"/>
      <w:lvlText w:val="%6."/>
      <w:lvlJc w:val="right"/>
      <w:pPr>
        <w:tabs>
          <w:tab w:val="num" w:pos="4854"/>
        </w:tabs>
        <w:ind w:left="4854" w:hanging="180"/>
      </w:pPr>
    </w:lvl>
    <w:lvl w:ilvl="6" w:tplc="025AAA54" w:tentative="1">
      <w:start w:val="1"/>
      <w:numFmt w:val="decimal"/>
      <w:lvlText w:val="%7."/>
      <w:lvlJc w:val="left"/>
      <w:pPr>
        <w:tabs>
          <w:tab w:val="num" w:pos="5574"/>
        </w:tabs>
        <w:ind w:left="5574" w:hanging="360"/>
      </w:pPr>
    </w:lvl>
    <w:lvl w:ilvl="7" w:tplc="FAF2BE12" w:tentative="1">
      <w:start w:val="1"/>
      <w:numFmt w:val="lowerLetter"/>
      <w:lvlText w:val="%8."/>
      <w:lvlJc w:val="left"/>
      <w:pPr>
        <w:tabs>
          <w:tab w:val="num" w:pos="6294"/>
        </w:tabs>
        <w:ind w:left="6294" w:hanging="360"/>
      </w:pPr>
    </w:lvl>
    <w:lvl w:ilvl="8" w:tplc="5396F726" w:tentative="1">
      <w:start w:val="1"/>
      <w:numFmt w:val="lowerRoman"/>
      <w:lvlText w:val="%9."/>
      <w:lvlJc w:val="right"/>
      <w:pPr>
        <w:tabs>
          <w:tab w:val="num" w:pos="7014"/>
        </w:tabs>
        <w:ind w:left="7014" w:hanging="180"/>
      </w:pPr>
    </w:lvl>
  </w:abstractNum>
  <w:abstractNum w:abstractNumId="25" w15:restartNumberingAfterBreak="0">
    <w:nsid w:val="482D23F4"/>
    <w:multiLevelType w:val="hybridMultilevel"/>
    <w:tmpl w:val="FF1C6D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9CE19A9"/>
    <w:multiLevelType w:val="hybridMultilevel"/>
    <w:tmpl w:val="ABBE4134"/>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B5D059E"/>
    <w:multiLevelType w:val="hybridMultilevel"/>
    <w:tmpl w:val="DCC4D67E"/>
    <w:lvl w:ilvl="0" w:tplc="99003DCA">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0906B3B"/>
    <w:multiLevelType w:val="hybridMultilevel"/>
    <w:tmpl w:val="A2E4783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8402C1"/>
    <w:multiLevelType w:val="hybridMultilevel"/>
    <w:tmpl w:val="34028158"/>
    <w:lvl w:ilvl="0" w:tplc="862A8B72">
      <w:start w:val="1"/>
      <w:numFmt w:val="decimal"/>
      <w:pStyle w:val="MTDisplayEquatio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A968F2"/>
    <w:multiLevelType w:val="hybridMultilevel"/>
    <w:tmpl w:val="1FAED06C"/>
    <w:lvl w:ilvl="0" w:tplc="D10A060A">
      <w:start w:val="2"/>
      <w:numFmt w:val="lowerLetter"/>
      <w:lvlText w:val="%1."/>
      <w:lvlJc w:val="left"/>
      <w:pPr>
        <w:tabs>
          <w:tab w:val="num" w:pos="894"/>
        </w:tabs>
        <w:ind w:left="894" w:hanging="39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31" w15:restartNumberingAfterBreak="0">
    <w:nsid w:val="56E434F5"/>
    <w:multiLevelType w:val="hybridMultilevel"/>
    <w:tmpl w:val="3E5015E8"/>
    <w:lvl w:ilvl="0" w:tplc="C46E3DCC">
      <w:start w:val="3"/>
      <w:numFmt w:val="lowerLetter"/>
      <w:lvlText w:val="%1."/>
      <w:lvlJc w:val="left"/>
      <w:pPr>
        <w:tabs>
          <w:tab w:val="num" w:pos="1254"/>
        </w:tabs>
        <w:ind w:left="1254" w:hanging="360"/>
      </w:pPr>
      <w:rPr>
        <w:rFonts w:hint="default"/>
      </w:rPr>
    </w:lvl>
    <w:lvl w:ilvl="1" w:tplc="04090019" w:tentative="1">
      <w:start w:val="1"/>
      <w:numFmt w:val="lowerLetter"/>
      <w:lvlText w:val="%2."/>
      <w:lvlJc w:val="left"/>
      <w:pPr>
        <w:tabs>
          <w:tab w:val="num" w:pos="1974"/>
        </w:tabs>
        <w:ind w:left="1974" w:hanging="360"/>
      </w:pPr>
    </w:lvl>
    <w:lvl w:ilvl="2" w:tplc="0409001B" w:tentative="1">
      <w:start w:val="1"/>
      <w:numFmt w:val="lowerRoman"/>
      <w:lvlText w:val="%3."/>
      <w:lvlJc w:val="right"/>
      <w:pPr>
        <w:tabs>
          <w:tab w:val="num" w:pos="2694"/>
        </w:tabs>
        <w:ind w:left="2694" w:hanging="180"/>
      </w:pPr>
    </w:lvl>
    <w:lvl w:ilvl="3" w:tplc="0409000F" w:tentative="1">
      <w:start w:val="1"/>
      <w:numFmt w:val="decimal"/>
      <w:lvlText w:val="%4."/>
      <w:lvlJc w:val="left"/>
      <w:pPr>
        <w:tabs>
          <w:tab w:val="num" w:pos="3414"/>
        </w:tabs>
        <w:ind w:left="3414" w:hanging="360"/>
      </w:pPr>
    </w:lvl>
    <w:lvl w:ilvl="4" w:tplc="04090019" w:tentative="1">
      <w:start w:val="1"/>
      <w:numFmt w:val="lowerLetter"/>
      <w:lvlText w:val="%5."/>
      <w:lvlJc w:val="left"/>
      <w:pPr>
        <w:tabs>
          <w:tab w:val="num" w:pos="4134"/>
        </w:tabs>
        <w:ind w:left="4134" w:hanging="360"/>
      </w:pPr>
    </w:lvl>
    <w:lvl w:ilvl="5" w:tplc="0409001B" w:tentative="1">
      <w:start w:val="1"/>
      <w:numFmt w:val="lowerRoman"/>
      <w:lvlText w:val="%6."/>
      <w:lvlJc w:val="right"/>
      <w:pPr>
        <w:tabs>
          <w:tab w:val="num" w:pos="4854"/>
        </w:tabs>
        <w:ind w:left="4854" w:hanging="180"/>
      </w:pPr>
    </w:lvl>
    <w:lvl w:ilvl="6" w:tplc="0409000F" w:tentative="1">
      <w:start w:val="1"/>
      <w:numFmt w:val="decimal"/>
      <w:lvlText w:val="%7."/>
      <w:lvlJc w:val="left"/>
      <w:pPr>
        <w:tabs>
          <w:tab w:val="num" w:pos="5574"/>
        </w:tabs>
        <w:ind w:left="5574" w:hanging="360"/>
      </w:pPr>
    </w:lvl>
    <w:lvl w:ilvl="7" w:tplc="04090019" w:tentative="1">
      <w:start w:val="1"/>
      <w:numFmt w:val="lowerLetter"/>
      <w:lvlText w:val="%8."/>
      <w:lvlJc w:val="left"/>
      <w:pPr>
        <w:tabs>
          <w:tab w:val="num" w:pos="6294"/>
        </w:tabs>
        <w:ind w:left="6294" w:hanging="360"/>
      </w:pPr>
    </w:lvl>
    <w:lvl w:ilvl="8" w:tplc="0409001B" w:tentative="1">
      <w:start w:val="1"/>
      <w:numFmt w:val="lowerRoman"/>
      <w:lvlText w:val="%9."/>
      <w:lvlJc w:val="right"/>
      <w:pPr>
        <w:tabs>
          <w:tab w:val="num" w:pos="7014"/>
        </w:tabs>
        <w:ind w:left="7014" w:hanging="180"/>
      </w:pPr>
    </w:lvl>
  </w:abstractNum>
  <w:abstractNum w:abstractNumId="32" w15:restartNumberingAfterBreak="0">
    <w:nsid w:val="60445F91"/>
    <w:multiLevelType w:val="hybridMultilevel"/>
    <w:tmpl w:val="A15A605E"/>
    <w:lvl w:ilvl="0" w:tplc="ABA8BC3A">
      <w:start w:val="3"/>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3" w15:restartNumberingAfterBreak="0">
    <w:nsid w:val="6D7B515D"/>
    <w:multiLevelType w:val="hybridMultilevel"/>
    <w:tmpl w:val="5B44A0DE"/>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1E35B21"/>
    <w:multiLevelType w:val="hybridMultilevel"/>
    <w:tmpl w:val="F53E0B28"/>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C871EC4"/>
    <w:multiLevelType w:val="hybridMultilevel"/>
    <w:tmpl w:val="B8F62E4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30"/>
  </w:num>
  <w:num w:numId="3">
    <w:abstractNumId w:val="16"/>
  </w:num>
  <w:num w:numId="4">
    <w:abstractNumId w:val="33"/>
  </w:num>
  <w:num w:numId="5">
    <w:abstractNumId w:val="25"/>
  </w:num>
  <w:num w:numId="6">
    <w:abstractNumId w:val="12"/>
  </w:num>
  <w:num w:numId="7">
    <w:abstractNumId w:val="17"/>
  </w:num>
  <w:num w:numId="8">
    <w:abstractNumId w:val="26"/>
  </w:num>
  <w:num w:numId="9">
    <w:abstractNumId w:val="21"/>
  </w:num>
  <w:num w:numId="10">
    <w:abstractNumId w:val="35"/>
  </w:num>
  <w:num w:numId="11">
    <w:abstractNumId w:val="34"/>
  </w:num>
  <w:num w:numId="12">
    <w:abstractNumId w:val="32"/>
  </w:num>
  <w:num w:numId="13">
    <w:abstractNumId w:val="11"/>
  </w:num>
  <w:num w:numId="14">
    <w:abstractNumId w:val="28"/>
  </w:num>
  <w:num w:numId="15">
    <w:abstractNumId w:val="23"/>
  </w:num>
  <w:num w:numId="16">
    <w:abstractNumId w:val="15"/>
  </w:num>
  <w:num w:numId="17">
    <w:abstractNumId w:val="18"/>
  </w:num>
  <w:num w:numId="18">
    <w:abstractNumId w:val="29"/>
  </w:num>
  <w:num w:numId="19">
    <w:abstractNumId w:val="31"/>
  </w:num>
  <w:num w:numId="20">
    <w:abstractNumId w:val="10"/>
  </w:num>
  <w:num w:numId="21">
    <w:abstractNumId w:val="24"/>
  </w:num>
  <w:num w:numId="22">
    <w:abstractNumId w:val="19"/>
  </w:num>
  <w:num w:numId="23">
    <w:abstractNumId w:val="22"/>
  </w:num>
  <w:num w:numId="24">
    <w:abstractNumId w:val="20"/>
  </w:num>
  <w:num w:numId="25">
    <w:abstractNumId w:val="13"/>
  </w:num>
  <w:num w:numId="26">
    <w:abstractNumId w:val="1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Fry">
    <w15:presenceInfo w15:providerId="AD" w15:userId="S-1-5-21-3504670408-3285534400-3312422850-1446"/>
  </w15:person>
  <w15:person w15:author="Mike Fry">
    <w15:presenceInfo w15:providerId="None" w15:userId="Mike F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activeWritingStyle w:appName="MSWord" w:lang="en-US" w:vendorID="8" w:dllVersion="513"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fill="f" fillcolor="window" stroke="f">
      <v:fill color="window" on="f"/>
      <v:stroke on="f"/>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639"/>
    <w:rsid w:val="0000348D"/>
    <w:rsid w:val="000046E4"/>
    <w:rsid w:val="000061CD"/>
    <w:rsid w:val="00010C68"/>
    <w:rsid w:val="00010D43"/>
    <w:rsid w:val="00017027"/>
    <w:rsid w:val="00021C86"/>
    <w:rsid w:val="00022A00"/>
    <w:rsid w:val="00026395"/>
    <w:rsid w:val="000275BF"/>
    <w:rsid w:val="000309D6"/>
    <w:rsid w:val="000401B2"/>
    <w:rsid w:val="000447BD"/>
    <w:rsid w:val="0004794E"/>
    <w:rsid w:val="0006575D"/>
    <w:rsid w:val="000673B5"/>
    <w:rsid w:val="0007052C"/>
    <w:rsid w:val="00075CAC"/>
    <w:rsid w:val="000768CB"/>
    <w:rsid w:val="00082D4B"/>
    <w:rsid w:val="000847AE"/>
    <w:rsid w:val="0008590E"/>
    <w:rsid w:val="00085E25"/>
    <w:rsid w:val="00086252"/>
    <w:rsid w:val="00090BA6"/>
    <w:rsid w:val="00090EF6"/>
    <w:rsid w:val="00093ADD"/>
    <w:rsid w:val="000A0F7D"/>
    <w:rsid w:val="000A2AF9"/>
    <w:rsid w:val="000A79B7"/>
    <w:rsid w:val="000B2A5C"/>
    <w:rsid w:val="000B2BA7"/>
    <w:rsid w:val="000C5AA4"/>
    <w:rsid w:val="000D0868"/>
    <w:rsid w:val="000D2983"/>
    <w:rsid w:val="000D70D3"/>
    <w:rsid w:val="000D740D"/>
    <w:rsid w:val="000E4A8F"/>
    <w:rsid w:val="000E7CC5"/>
    <w:rsid w:val="000F166E"/>
    <w:rsid w:val="000F280F"/>
    <w:rsid w:val="0010011D"/>
    <w:rsid w:val="001048F1"/>
    <w:rsid w:val="00114F50"/>
    <w:rsid w:val="00120B35"/>
    <w:rsid w:val="00121146"/>
    <w:rsid w:val="00131264"/>
    <w:rsid w:val="00134891"/>
    <w:rsid w:val="00141A71"/>
    <w:rsid w:val="00141CA1"/>
    <w:rsid w:val="00147793"/>
    <w:rsid w:val="00151FDC"/>
    <w:rsid w:val="00153B21"/>
    <w:rsid w:val="00180A21"/>
    <w:rsid w:val="00182528"/>
    <w:rsid w:val="00182E99"/>
    <w:rsid w:val="001844EB"/>
    <w:rsid w:val="00185206"/>
    <w:rsid w:val="00191D84"/>
    <w:rsid w:val="00197D85"/>
    <w:rsid w:val="001A034B"/>
    <w:rsid w:val="001A36D4"/>
    <w:rsid w:val="001A4500"/>
    <w:rsid w:val="001B5103"/>
    <w:rsid w:val="001C2020"/>
    <w:rsid w:val="001C30DA"/>
    <w:rsid w:val="001D1EFC"/>
    <w:rsid w:val="001D5D85"/>
    <w:rsid w:val="001D6067"/>
    <w:rsid w:val="001E0031"/>
    <w:rsid w:val="001E2319"/>
    <w:rsid w:val="001E5E9F"/>
    <w:rsid w:val="001F1F46"/>
    <w:rsid w:val="001F219C"/>
    <w:rsid w:val="001F244F"/>
    <w:rsid w:val="001F64DD"/>
    <w:rsid w:val="001F6862"/>
    <w:rsid w:val="002051D9"/>
    <w:rsid w:val="00207662"/>
    <w:rsid w:val="00211360"/>
    <w:rsid w:val="002131C2"/>
    <w:rsid w:val="0022114D"/>
    <w:rsid w:val="00230967"/>
    <w:rsid w:val="00231F17"/>
    <w:rsid w:val="00232691"/>
    <w:rsid w:val="002332C3"/>
    <w:rsid w:val="002340F0"/>
    <w:rsid w:val="00234AD5"/>
    <w:rsid w:val="00235F9B"/>
    <w:rsid w:val="00236891"/>
    <w:rsid w:val="0024059A"/>
    <w:rsid w:val="0025308A"/>
    <w:rsid w:val="00256434"/>
    <w:rsid w:val="0026289F"/>
    <w:rsid w:val="00280052"/>
    <w:rsid w:val="002842CF"/>
    <w:rsid w:val="00287A54"/>
    <w:rsid w:val="00287E68"/>
    <w:rsid w:val="002A18A3"/>
    <w:rsid w:val="002A2BEE"/>
    <w:rsid w:val="002B0A10"/>
    <w:rsid w:val="002B1A89"/>
    <w:rsid w:val="002B5F41"/>
    <w:rsid w:val="002B61BD"/>
    <w:rsid w:val="002B62DC"/>
    <w:rsid w:val="002B68DB"/>
    <w:rsid w:val="002C2DDE"/>
    <w:rsid w:val="002D0A8A"/>
    <w:rsid w:val="002D11A2"/>
    <w:rsid w:val="002D6A7C"/>
    <w:rsid w:val="002F0083"/>
    <w:rsid w:val="00303E6C"/>
    <w:rsid w:val="00305CB3"/>
    <w:rsid w:val="003077AC"/>
    <w:rsid w:val="00313431"/>
    <w:rsid w:val="00315373"/>
    <w:rsid w:val="00320B8E"/>
    <w:rsid w:val="0032361E"/>
    <w:rsid w:val="00326F86"/>
    <w:rsid w:val="0034365B"/>
    <w:rsid w:val="00354099"/>
    <w:rsid w:val="00355B1D"/>
    <w:rsid w:val="00356262"/>
    <w:rsid w:val="0035673C"/>
    <w:rsid w:val="00360134"/>
    <w:rsid w:val="00360DD8"/>
    <w:rsid w:val="0036473B"/>
    <w:rsid w:val="00374365"/>
    <w:rsid w:val="003770D8"/>
    <w:rsid w:val="003802CC"/>
    <w:rsid w:val="0039032F"/>
    <w:rsid w:val="00392817"/>
    <w:rsid w:val="00393909"/>
    <w:rsid w:val="003940F8"/>
    <w:rsid w:val="00395EAB"/>
    <w:rsid w:val="003A295B"/>
    <w:rsid w:val="003B061C"/>
    <w:rsid w:val="003B19D7"/>
    <w:rsid w:val="003B21D7"/>
    <w:rsid w:val="003C4811"/>
    <w:rsid w:val="003C4C89"/>
    <w:rsid w:val="003C5214"/>
    <w:rsid w:val="003C6FBE"/>
    <w:rsid w:val="003D3CC7"/>
    <w:rsid w:val="003E336A"/>
    <w:rsid w:val="003E5837"/>
    <w:rsid w:val="003F6502"/>
    <w:rsid w:val="004046BE"/>
    <w:rsid w:val="004062EF"/>
    <w:rsid w:val="004108B3"/>
    <w:rsid w:val="00412620"/>
    <w:rsid w:val="0042492B"/>
    <w:rsid w:val="00437BCD"/>
    <w:rsid w:val="0044251D"/>
    <w:rsid w:val="00443267"/>
    <w:rsid w:val="00445787"/>
    <w:rsid w:val="00460145"/>
    <w:rsid w:val="0046060E"/>
    <w:rsid w:val="0046633D"/>
    <w:rsid w:val="00473A1B"/>
    <w:rsid w:val="00473A73"/>
    <w:rsid w:val="004754A3"/>
    <w:rsid w:val="00476022"/>
    <w:rsid w:val="00486DD6"/>
    <w:rsid w:val="0048737A"/>
    <w:rsid w:val="00494694"/>
    <w:rsid w:val="00496986"/>
    <w:rsid w:val="004A5DC9"/>
    <w:rsid w:val="004B0651"/>
    <w:rsid w:val="004B1B29"/>
    <w:rsid w:val="004C2740"/>
    <w:rsid w:val="004C367D"/>
    <w:rsid w:val="004C38A8"/>
    <w:rsid w:val="004C75EB"/>
    <w:rsid w:val="00500366"/>
    <w:rsid w:val="00500D4D"/>
    <w:rsid w:val="00502ABF"/>
    <w:rsid w:val="00505A33"/>
    <w:rsid w:val="00507C24"/>
    <w:rsid w:val="005144CB"/>
    <w:rsid w:val="00514C4F"/>
    <w:rsid w:val="00520CB3"/>
    <w:rsid w:val="00526CC8"/>
    <w:rsid w:val="00527425"/>
    <w:rsid w:val="00530554"/>
    <w:rsid w:val="005370E9"/>
    <w:rsid w:val="00546A80"/>
    <w:rsid w:val="00554407"/>
    <w:rsid w:val="00554769"/>
    <w:rsid w:val="00554EC6"/>
    <w:rsid w:val="00567A82"/>
    <w:rsid w:val="00574A1E"/>
    <w:rsid w:val="00576722"/>
    <w:rsid w:val="00580753"/>
    <w:rsid w:val="00585487"/>
    <w:rsid w:val="00587BF9"/>
    <w:rsid w:val="00590425"/>
    <w:rsid w:val="00590E1B"/>
    <w:rsid w:val="00594664"/>
    <w:rsid w:val="00596049"/>
    <w:rsid w:val="005A199F"/>
    <w:rsid w:val="005A23A1"/>
    <w:rsid w:val="005A6BB1"/>
    <w:rsid w:val="005B06AD"/>
    <w:rsid w:val="005C29CB"/>
    <w:rsid w:val="005C4469"/>
    <w:rsid w:val="005D0CA8"/>
    <w:rsid w:val="005D10CB"/>
    <w:rsid w:val="005D6D95"/>
    <w:rsid w:val="005D725A"/>
    <w:rsid w:val="005F188D"/>
    <w:rsid w:val="005F4656"/>
    <w:rsid w:val="006106C5"/>
    <w:rsid w:val="00612E87"/>
    <w:rsid w:val="006150D9"/>
    <w:rsid w:val="006268B9"/>
    <w:rsid w:val="00634D59"/>
    <w:rsid w:val="006460A4"/>
    <w:rsid w:val="0064628C"/>
    <w:rsid w:val="0064673F"/>
    <w:rsid w:val="006618DA"/>
    <w:rsid w:val="00671E4A"/>
    <w:rsid w:val="00672B66"/>
    <w:rsid w:val="00682B2D"/>
    <w:rsid w:val="00694622"/>
    <w:rsid w:val="00696F7D"/>
    <w:rsid w:val="006A43A5"/>
    <w:rsid w:val="006B5AC9"/>
    <w:rsid w:val="006C1A84"/>
    <w:rsid w:val="006D22AF"/>
    <w:rsid w:val="006E5962"/>
    <w:rsid w:val="006E66A4"/>
    <w:rsid w:val="006F19C1"/>
    <w:rsid w:val="006F2942"/>
    <w:rsid w:val="006F3A16"/>
    <w:rsid w:val="006F5690"/>
    <w:rsid w:val="00700320"/>
    <w:rsid w:val="00716A0C"/>
    <w:rsid w:val="007237B1"/>
    <w:rsid w:val="007244A6"/>
    <w:rsid w:val="007265DA"/>
    <w:rsid w:val="00726EAD"/>
    <w:rsid w:val="00727275"/>
    <w:rsid w:val="00731353"/>
    <w:rsid w:val="007341D2"/>
    <w:rsid w:val="00735443"/>
    <w:rsid w:val="00737981"/>
    <w:rsid w:val="00740F67"/>
    <w:rsid w:val="007422E9"/>
    <w:rsid w:val="0074705A"/>
    <w:rsid w:val="007477A0"/>
    <w:rsid w:val="00751014"/>
    <w:rsid w:val="00765ED2"/>
    <w:rsid w:val="00767903"/>
    <w:rsid w:val="00767F22"/>
    <w:rsid w:val="0077160F"/>
    <w:rsid w:val="0077292B"/>
    <w:rsid w:val="0077517C"/>
    <w:rsid w:val="00780C29"/>
    <w:rsid w:val="00783CC4"/>
    <w:rsid w:val="007847A9"/>
    <w:rsid w:val="00790BFF"/>
    <w:rsid w:val="00791538"/>
    <w:rsid w:val="00793CB0"/>
    <w:rsid w:val="00794AE7"/>
    <w:rsid w:val="0079593A"/>
    <w:rsid w:val="00797456"/>
    <w:rsid w:val="007A7946"/>
    <w:rsid w:val="007C183F"/>
    <w:rsid w:val="007C6389"/>
    <w:rsid w:val="007D2F63"/>
    <w:rsid w:val="007D5EB7"/>
    <w:rsid w:val="007E1143"/>
    <w:rsid w:val="007E2D5C"/>
    <w:rsid w:val="007F3511"/>
    <w:rsid w:val="007F37C7"/>
    <w:rsid w:val="007F65AC"/>
    <w:rsid w:val="007F6F90"/>
    <w:rsid w:val="0080422C"/>
    <w:rsid w:val="008111E3"/>
    <w:rsid w:val="00811F5C"/>
    <w:rsid w:val="00813652"/>
    <w:rsid w:val="00817D28"/>
    <w:rsid w:val="00825AE0"/>
    <w:rsid w:val="008309FA"/>
    <w:rsid w:val="0083210E"/>
    <w:rsid w:val="00836A46"/>
    <w:rsid w:val="00843E3B"/>
    <w:rsid w:val="008450B5"/>
    <w:rsid w:val="00852F0F"/>
    <w:rsid w:val="00854C2C"/>
    <w:rsid w:val="008668B6"/>
    <w:rsid w:val="00871117"/>
    <w:rsid w:val="0087356E"/>
    <w:rsid w:val="008771B3"/>
    <w:rsid w:val="00882040"/>
    <w:rsid w:val="00885FE1"/>
    <w:rsid w:val="00896F5A"/>
    <w:rsid w:val="008B2F37"/>
    <w:rsid w:val="008C31AB"/>
    <w:rsid w:val="008C45BC"/>
    <w:rsid w:val="008C6096"/>
    <w:rsid w:val="008C7B65"/>
    <w:rsid w:val="008D56C5"/>
    <w:rsid w:val="008D5849"/>
    <w:rsid w:val="008E00F6"/>
    <w:rsid w:val="008F1DAB"/>
    <w:rsid w:val="008F2686"/>
    <w:rsid w:val="008F3737"/>
    <w:rsid w:val="008F4D73"/>
    <w:rsid w:val="00901D38"/>
    <w:rsid w:val="00912A21"/>
    <w:rsid w:val="009130CB"/>
    <w:rsid w:val="009166A1"/>
    <w:rsid w:val="0092446A"/>
    <w:rsid w:val="009269C4"/>
    <w:rsid w:val="0094277B"/>
    <w:rsid w:val="00942A3F"/>
    <w:rsid w:val="009451C1"/>
    <w:rsid w:val="00951C28"/>
    <w:rsid w:val="009539BD"/>
    <w:rsid w:val="009543F1"/>
    <w:rsid w:val="009568F7"/>
    <w:rsid w:val="00960C2D"/>
    <w:rsid w:val="00964EC4"/>
    <w:rsid w:val="0096726B"/>
    <w:rsid w:val="00967C1B"/>
    <w:rsid w:val="00970C18"/>
    <w:rsid w:val="00972FB8"/>
    <w:rsid w:val="009731EF"/>
    <w:rsid w:val="00974626"/>
    <w:rsid w:val="009834A5"/>
    <w:rsid w:val="00990CDD"/>
    <w:rsid w:val="00992945"/>
    <w:rsid w:val="009B06B8"/>
    <w:rsid w:val="009B6137"/>
    <w:rsid w:val="009C51BF"/>
    <w:rsid w:val="009C70D1"/>
    <w:rsid w:val="009C7C96"/>
    <w:rsid w:val="009D47F9"/>
    <w:rsid w:val="009D4BCF"/>
    <w:rsid w:val="009D68CB"/>
    <w:rsid w:val="009E0D94"/>
    <w:rsid w:val="009E22DE"/>
    <w:rsid w:val="009E5F0F"/>
    <w:rsid w:val="009F2533"/>
    <w:rsid w:val="009F4BEC"/>
    <w:rsid w:val="009F5587"/>
    <w:rsid w:val="009F669C"/>
    <w:rsid w:val="00A012FF"/>
    <w:rsid w:val="00A05065"/>
    <w:rsid w:val="00A0597F"/>
    <w:rsid w:val="00A107E0"/>
    <w:rsid w:val="00A14B61"/>
    <w:rsid w:val="00A17B01"/>
    <w:rsid w:val="00A17FD8"/>
    <w:rsid w:val="00A23649"/>
    <w:rsid w:val="00A24931"/>
    <w:rsid w:val="00A26CD1"/>
    <w:rsid w:val="00A27166"/>
    <w:rsid w:val="00A3146E"/>
    <w:rsid w:val="00A32DD8"/>
    <w:rsid w:val="00A342D2"/>
    <w:rsid w:val="00A3789B"/>
    <w:rsid w:val="00A40B46"/>
    <w:rsid w:val="00A43EE9"/>
    <w:rsid w:val="00A61C34"/>
    <w:rsid w:val="00A76881"/>
    <w:rsid w:val="00A76ED4"/>
    <w:rsid w:val="00A77665"/>
    <w:rsid w:val="00A816A6"/>
    <w:rsid w:val="00A81BCE"/>
    <w:rsid w:val="00A85D0B"/>
    <w:rsid w:val="00A93B59"/>
    <w:rsid w:val="00A95878"/>
    <w:rsid w:val="00A96B8D"/>
    <w:rsid w:val="00AB1CE5"/>
    <w:rsid w:val="00AB3298"/>
    <w:rsid w:val="00AB7AAA"/>
    <w:rsid w:val="00AC0639"/>
    <w:rsid w:val="00AC5F1F"/>
    <w:rsid w:val="00AD5A29"/>
    <w:rsid w:val="00AD5F7F"/>
    <w:rsid w:val="00AE2689"/>
    <w:rsid w:val="00AF6B69"/>
    <w:rsid w:val="00B01B95"/>
    <w:rsid w:val="00B04DAC"/>
    <w:rsid w:val="00B07451"/>
    <w:rsid w:val="00B077AF"/>
    <w:rsid w:val="00B2003D"/>
    <w:rsid w:val="00B23469"/>
    <w:rsid w:val="00B25508"/>
    <w:rsid w:val="00B25D04"/>
    <w:rsid w:val="00B2723A"/>
    <w:rsid w:val="00B30D82"/>
    <w:rsid w:val="00B338D6"/>
    <w:rsid w:val="00B33E1E"/>
    <w:rsid w:val="00B34C7F"/>
    <w:rsid w:val="00B34F32"/>
    <w:rsid w:val="00B4677E"/>
    <w:rsid w:val="00B51751"/>
    <w:rsid w:val="00B531FE"/>
    <w:rsid w:val="00B5594A"/>
    <w:rsid w:val="00B64059"/>
    <w:rsid w:val="00B66E85"/>
    <w:rsid w:val="00B728BD"/>
    <w:rsid w:val="00B85EF6"/>
    <w:rsid w:val="00B87925"/>
    <w:rsid w:val="00B90015"/>
    <w:rsid w:val="00B944C4"/>
    <w:rsid w:val="00B94A5E"/>
    <w:rsid w:val="00BA2078"/>
    <w:rsid w:val="00BB243B"/>
    <w:rsid w:val="00BB4995"/>
    <w:rsid w:val="00BB57F8"/>
    <w:rsid w:val="00BB79E6"/>
    <w:rsid w:val="00BC2A59"/>
    <w:rsid w:val="00BD3AEC"/>
    <w:rsid w:val="00BD5E0E"/>
    <w:rsid w:val="00BE0DE8"/>
    <w:rsid w:val="00BE14A4"/>
    <w:rsid w:val="00C04B64"/>
    <w:rsid w:val="00C11193"/>
    <w:rsid w:val="00C15867"/>
    <w:rsid w:val="00C24114"/>
    <w:rsid w:val="00C31375"/>
    <w:rsid w:val="00C34DC0"/>
    <w:rsid w:val="00C37221"/>
    <w:rsid w:val="00C379E2"/>
    <w:rsid w:val="00C40287"/>
    <w:rsid w:val="00C46547"/>
    <w:rsid w:val="00C46CC9"/>
    <w:rsid w:val="00C50A31"/>
    <w:rsid w:val="00C5309F"/>
    <w:rsid w:val="00C5318D"/>
    <w:rsid w:val="00C53F05"/>
    <w:rsid w:val="00C53F47"/>
    <w:rsid w:val="00C61142"/>
    <w:rsid w:val="00C66029"/>
    <w:rsid w:val="00C67021"/>
    <w:rsid w:val="00C77817"/>
    <w:rsid w:val="00C819A7"/>
    <w:rsid w:val="00C84761"/>
    <w:rsid w:val="00C852F0"/>
    <w:rsid w:val="00C86CC3"/>
    <w:rsid w:val="00CB3598"/>
    <w:rsid w:val="00CB3773"/>
    <w:rsid w:val="00CB745D"/>
    <w:rsid w:val="00CB7989"/>
    <w:rsid w:val="00CC1024"/>
    <w:rsid w:val="00CC4888"/>
    <w:rsid w:val="00CD2194"/>
    <w:rsid w:val="00CD4C53"/>
    <w:rsid w:val="00CE136C"/>
    <w:rsid w:val="00CE21F9"/>
    <w:rsid w:val="00CE3C89"/>
    <w:rsid w:val="00CE4610"/>
    <w:rsid w:val="00CF203A"/>
    <w:rsid w:val="00CF4264"/>
    <w:rsid w:val="00CF4FB9"/>
    <w:rsid w:val="00D13CC2"/>
    <w:rsid w:val="00D1462A"/>
    <w:rsid w:val="00D1565B"/>
    <w:rsid w:val="00D2057F"/>
    <w:rsid w:val="00D23DE3"/>
    <w:rsid w:val="00D27E53"/>
    <w:rsid w:val="00D362BF"/>
    <w:rsid w:val="00D37BED"/>
    <w:rsid w:val="00D554EF"/>
    <w:rsid w:val="00D557BF"/>
    <w:rsid w:val="00D56C22"/>
    <w:rsid w:val="00D56D1C"/>
    <w:rsid w:val="00D57BC9"/>
    <w:rsid w:val="00D6339A"/>
    <w:rsid w:val="00D723C4"/>
    <w:rsid w:val="00D76CB1"/>
    <w:rsid w:val="00D7751C"/>
    <w:rsid w:val="00D854AE"/>
    <w:rsid w:val="00D972D1"/>
    <w:rsid w:val="00DA7ADE"/>
    <w:rsid w:val="00DB49B7"/>
    <w:rsid w:val="00DC00B0"/>
    <w:rsid w:val="00DC2FA5"/>
    <w:rsid w:val="00DD4EE6"/>
    <w:rsid w:val="00DE12D5"/>
    <w:rsid w:val="00DE2C27"/>
    <w:rsid w:val="00E02892"/>
    <w:rsid w:val="00E03767"/>
    <w:rsid w:val="00E107C2"/>
    <w:rsid w:val="00E10CFA"/>
    <w:rsid w:val="00E115B7"/>
    <w:rsid w:val="00E15BDF"/>
    <w:rsid w:val="00E221F7"/>
    <w:rsid w:val="00E224C6"/>
    <w:rsid w:val="00E32BC9"/>
    <w:rsid w:val="00E33EA2"/>
    <w:rsid w:val="00E346B4"/>
    <w:rsid w:val="00E54BFB"/>
    <w:rsid w:val="00E724EF"/>
    <w:rsid w:val="00E760D5"/>
    <w:rsid w:val="00E80DC9"/>
    <w:rsid w:val="00E92BB4"/>
    <w:rsid w:val="00EA4F69"/>
    <w:rsid w:val="00EB0876"/>
    <w:rsid w:val="00EB2AE1"/>
    <w:rsid w:val="00EB4AF3"/>
    <w:rsid w:val="00EB5DB5"/>
    <w:rsid w:val="00EC4486"/>
    <w:rsid w:val="00ED697B"/>
    <w:rsid w:val="00EE0226"/>
    <w:rsid w:val="00EE3E89"/>
    <w:rsid w:val="00EE4902"/>
    <w:rsid w:val="00EF1444"/>
    <w:rsid w:val="00EF19E9"/>
    <w:rsid w:val="00EF7924"/>
    <w:rsid w:val="00EF7CA4"/>
    <w:rsid w:val="00F022C7"/>
    <w:rsid w:val="00F13FB4"/>
    <w:rsid w:val="00F1424E"/>
    <w:rsid w:val="00F14E8E"/>
    <w:rsid w:val="00F309C6"/>
    <w:rsid w:val="00F323B4"/>
    <w:rsid w:val="00F32C85"/>
    <w:rsid w:val="00F3356C"/>
    <w:rsid w:val="00F367A3"/>
    <w:rsid w:val="00F439BA"/>
    <w:rsid w:val="00F56B9A"/>
    <w:rsid w:val="00F7153B"/>
    <w:rsid w:val="00F726D9"/>
    <w:rsid w:val="00F73500"/>
    <w:rsid w:val="00F75E05"/>
    <w:rsid w:val="00F8776E"/>
    <w:rsid w:val="00FA5D45"/>
    <w:rsid w:val="00FC5515"/>
    <w:rsid w:val="00FD0C0F"/>
    <w:rsid w:val="00FD1842"/>
    <w:rsid w:val="00FD1DF7"/>
    <w:rsid w:val="00FE35FB"/>
    <w:rsid w:val="00FE4C41"/>
    <w:rsid w:val="00FE744D"/>
    <w:rsid w:val="00FE7A85"/>
    <w:rsid w:val="00FF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indow" stroke="f">
      <v:fill color="window" on="f"/>
      <v:stroke on="f"/>
    </o:shapedefaults>
    <o:shapelayout v:ext="edit">
      <o:idmap v:ext="edit" data="1"/>
    </o:shapelayout>
  </w:shapeDefaults>
  <w:decimalSymbol w:val="."/>
  <w:listSeparator w:val=","/>
  <w14:docId w14:val="32745EC2"/>
  <w15:docId w15:val="{182F8FE7-AE26-46DC-A4BE-FD9CA910C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CC2"/>
  </w:style>
  <w:style w:type="paragraph" w:styleId="Heading1">
    <w:name w:val="heading 1"/>
    <w:basedOn w:val="Normal"/>
    <w:next w:val="Normal"/>
    <w:link w:val="Heading1Char"/>
    <w:qFormat/>
    <w:rsid w:val="00D13CC2"/>
    <w:pPr>
      <w:keepNext/>
      <w:widowControl w:val="0"/>
      <w:suppressAutoHyphens/>
      <w:spacing w:before="240" w:after="60" w:line="480" w:lineRule="auto"/>
      <w:outlineLvl w:val="0"/>
    </w:pPr>
    <w:rPr>
      <w:rFonts w:ascii="Arial" w:hAnsi="Arial" w:cs="Arial"/>
      <w:b/>
      <w:bCs/>
      <w:kern w:val="32"/>
      <w:sz w:val="32"/>
      <w:szCs w:val="32"/>
    </w:rPr>
  </w:style>
  <w:style w:type="paragraph" w:styleId="Heading2">
    <w:name w:val="heading 2"/>
    <w:basedOn w:val="Normal"/>
    <w:next w:val="Normal"/>
    <w:link w:val="Heading2Char"/>
    <w:qFormat/>
    <w:rsid w:val="00D13CC2"/>
    <w:pPr>
      <w:keepNext/>
      <w:widowControl w:val="0"/>
      <w:suppressAutoHyphens/>
      <w:spacing w:before="240" w:after="60" w:line="480" w:lineRule="auto"/>
      <w:outlineLvl w:val="1"/>
    </w:pPr>
    <w:rPr>
      <w:rFonts w:ascii="Arial" w:hAnsi="Arial" w:cs="Arial"/>
      <w:b/>
      <w:bCs/>
      <w:i/>
      <w:iCs/>
      <w:sz w:val="28"/>
      <w:szCs w:val="28"/>
    </w:rPr>
  </w:style>
  <w:style w:type="paragraph" w:styleId="Heading3">
    <w:name w:val="heading 3"/>
    <w:basedOn w:val="Normal"/>
    <w:next w:val="Normal"/>
    <w:link w:val="Heading3Char"/>
    <w:qFormat/>
    <w:rsid w:val="00D13CC2"/>
    <w:pPr>
      <w:keepNext/>
      <w:widowControl w:val="0"/>
      <w:suppressAutoHyphens/>
      <w:spacing w:before="240" w:after="60" w:line="480" w:lineRule="auto"/>
      <w:outlineLvl w:val="2"/>
    </w:pPr>
    <w:rPr>
      <w:rFonts w:ascii="Arial" w:hAnsi="Arial" w:cs="Arial"/>
      <w:b/>
      <w:bCs/>
      <w:sz w:val="26"/>
      <w:szCs w:val="26"/>
    </w:rPr>
  </w:style>
  <w:style w:type="paragraph" w:styleId="Heading4">
    <w:name w:val="heading 4"/>
    <w:basedOn w:val="Normal"/>
    <w:next w:val="Normal"/>
    <w:link w:val="Heading4Char"/>
    <w:qFormat/>
    <w:rsid w:val="00D13CC2"/>
    <w:pPr>
      <w:keepNext/>
      <w:widowControl w:val="0"/>
      <w:suppressAutoHyphens/>
      <w:spacing w:before="240" w:after="60" w:line="480" w:lineRule="auto"/>
      <w:outlineLvl w:val="3"/>
    </w:pPr>
    <w:rPr>
      <w:b/>
      <w:bCs/>
      <w:sz w:val="28"/>
      <w:szCs w:val="28"/>
    </w:rPr>
  </w:style>
  <w:style w:type="paragraph" w:styleId="Heading5">
    <w:name w:val="heading 5"/>
    <w:basedOn w:val="Normal"/>
    <w:next w:val="Normal"/>
    <w:link w:val="Heading5Char"/>
    <w:qFormat/>
    <w:rsid w:val="00D13CC2"/>
    <w:pPr>
      <w:widowControl w:val="0"/>
      <w:suppressAutoHyphens/>
      <w:spacing w:before="240" w:after="60" w:line="480" w:lineRule="auto"/>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CC2"/>
    <w:rPr>
      <w:rFonts w:ascii="Arial" w:hAnsi="Arial" w:cs="Arial"/>
      <w:b/>
      <w:bCs/>
      <w:kern w:val="32"/>
      <w:sz w:val="32"/>
      <w:szCs w:val="32"/>
    </w:rPr>
  </w:style>
  <w:style w:type="character" w:customStyle="1" w:styleId="Heading2Char">
    <w:name w:val="Heading 2 Char"/>
    <w:basedOn w:val="DefaultParagraphFont"/>
    <w:link w:val="Heading2"/>
    <w:rsid w:val="00D13CC2"/>
    <w:rPr>
      <w:rFonts w:ascii="Arial" w:hAnsi="Arial" w:cs="Arial"/>
      <w:b/>
      <w:bCs/>
      <w:i/>
      <w:iCs/>
      <w:sz w:val="28"/>
      <w:szCs w:val="28"/>
    </w:rPr>
  </w:style>
  <w:style w:type="character" w:customStyle="1" w:styleId="Heading3Char">
    <w:name w:val="Heading 3 Char"/>
    <w:basedOn w:val="DefaultParagraphFont"/>
    <w:link w:val="Heading3"/>
    <w:rsid w:val="00D13CC2"/>
    <w:rPr>
      <w:rFonts w:ascii="Arial" w:hAnsi="Arial" w:cs="Arial"/>
      <w:b/>
      <w:bCs/>
      <w:sz w:val="26"/>
      <w:szCs w:val="26"/>
    </w:rPr>
  </w:style>
  <w:style w:type="character" w:customStyle="1" w:styleId="Heading4Char">
    <w:name w:val="Heading 4 Char"/>
    <w:basedOn w:val="DefaultParagraphFont"/>
    <w:link w:val="Heading4"/>
    <w:rsid w:val="00D13CC2"/>
    <w:rPr>
      <w:b/>
      <w:bCs/>
      <w:sz w:val="28"/>
      <w:szCs w:val="28"/>
    </w:rPr>
  </w:style>
  <w:style w:type="character" w:customStyle="1" w:styleId="Heading5Char">
    <w:name w:val="Heading 5 Char"/>
    <w:basedOn w:val="DefaultParagraphFont"/>
    <w:link w:val="Heading5"/>
    <w:rsid w:val="00D13CC2"/>
    <w:rPr>
      <w:b/>
      <w:bCs/>
      <w:i/>
      <w:iCs/>
      <w:sz w:val="26"/>
      <w:szCs w:val="26"/>
    </w:rPr>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link w:val="FooterChar"/>
    <w:pPr>
      <w:spacing w:line="240" w:lineRule="atLeast"/>
    </w:pPr>
    <w:rPr>
      <w:rFonts w:ascii="Geneva" w:hAnsi="Geneva"/>
      <w:color w:val="000000"/>
    </w:rPr>
  </w:style>
  <w:style w:type="paragraph" w:styleId="Header">
    <w:name w:val="header"/>
    <w:rsid w:val="009E5F0F"/>
    <w:pPr>
      <w:widowControl w:val="0"/>
      <w:suppressAutoHyphens/>
      <w:ind w:left="504"/>
    </w:pPr>
    <w:rPr>
      <w:sz w:val="24"/>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973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B61BD"/>
    <w:pPr>
      <w:spacing w:after="75"/>
    </w:pPr>
    <w:rPr>
      <w:sz w:val="24"/>
      <w:szCs w:val="24"/>
    </w:rPr>
  </w:style>
  <w:style w:type="paragraph" w:styleId="ListParagraph">
    <w:name w:val="List Paragraph"/>
    <w:basedOn w:val="Normal"/>
    <w:link w:val="ListParagraphChar"/>
    <w:uiPriority w:val="34"/>
    <w:qFormat/>
    <w:rsid w:val="0008590E"/>
    <w:pPr>
      <w:spacing w:after="200" w:line="276" w:lineRule="auto"/>
      <w:ind w:left="720"/>
    </w:pPr>
    <w:rPr>
      <w:sz w:val="24"/>
      <w:szCs w:val="22"/>
    </w:rPr>
  </w:style>
  <w:style w:type="character" w:customStyle="1" w:styleId="ListParagraphChar">
    <w:name w:val="List Paragraph Char"/>
    <w:link w:val="ListParagraph"/>
    <w:uiPriority w:val="34"/>
    <w:rsid w:val="00D13CC2"/>
    <w:rPr>
      <w:sz w:val="24"/>
      <w:szCs w:val="22"/>
    </w:rPr>
  </w:style>
  <w:style w:type="paragraph" w:styleId="BalloonText">
    <w:name w:val="Balloon Text"/>
    <w:basedOn w:val="Normal"/>
    <w:link w:val="BalloonTextChar"/>
    <w:rsid w:val="00546A80"/>
    <w:rPr>
      <w:rFonts w:ascii="Tahoma" w:hAnsi="Tahoma" w:cs="Tahoma"/>
      <w:sz w:val="16"/>
      <w:szCs w:val="16"/>
    </w:rPr>
  </w:style>
  <w:style w:type="character" w:customStyle="1" w:styleId="BalloonTextChar">
    <w:name w:val="Balloon Text Char"/>
    <w:link w:val="BalloonText"/>
    <w:rsid w:val="00546A80"/>
    <w:rPr>
      <w:rFonts w:ascii="Tahoma" w:hAnsi="Tahoma" w:cs="Tahoma"/>
      <w:sz w:val="16"/>
      <w:szCs w:val="16"/>
    </w:rPr>
  </w:style>
  <w:style w:type="character" w:styleId="CommentReference">
    <w:name w:val="annotation reference"/>
    <w:basedOn w:val="DefaultParagraphFont"/>
    <w:semiHidden/>
    <w:unhideWhenUsed/>
    <w:rsid w:val="0046633D"/>
    <w:rPr>
      <w:sz w:val="16"/>
      <w:szCs w:val="16"/>
    </w:rPr>
  </w:style>
  <w:style w:type="paragraph" w:styleId="CommentText">
    <w:name w:val="annotation text"/>
    <w:basedOn w:val="Normal"/>
    <w:link w:val="CommentTextChar"/>
    <w:semiHidden/>
    <w:unhideWhenUsed/>
    <w:rsid w:val="0046633D"/>
  </w:style>
  <w:style w:type="character" w:customStyle="1" w:styleId="CommentTextChar">
    <w:name w:val="Comment Text Char"/>
    <w:basedOn w:val="DefaultParagraphFont"/>
    <w:link w:val="CommentText"/>
    <w:semiHidden/>
    <w:rsid w:val="0046633D"/>
  </w:style>
  <w:style w:type="paragraph" w:styleId="CommentSubject">
    <w:name w:val="annotation subject"/>
    <w:basedOn w:val="CommentText"/>
    <w:next w:val="CommentText"/>
    <w:link w:val="CommentSubjectChar"/>
    <w:semiHidden/>
    <w:unhideWhenUsed/>
    <w:rsid w:val="0046633D"/>
    <w:rPr>
      <w:b/>
      <w:bCs/>
    </w:rPr>
  </w:style>
  <w:style w:type="character" w:customStyle="1" w:styleId="CommentSubjectChar">
    <w:name w:val="Comment Subject Char"/>
    <w:basedOn w:val="CommentTextChar"/>
    <w:link w:val="CommentSubject"/>
    <w:semiHidden/>
    <w:rsid w:val="0046633D"/>
    <w:rPr>
      <w:b/>
      <w:bCs/>
    </w:rPr>
  </w:style>
  <w:style w:type="character" w:styleId="PageNumber">
    <w:name w:val="page number"/>
    <w:basedOn w:val="DefaultParagraphFont"/>
    <w:rsid w:val="00D13CC2"/>
  </w:style>
  <w:style w:type="paragraph" w:styleId="BodyTextIndent2">
    <w:name w:val="Body Text Indent 2"/>
    <w:basedOn w:val="Normal"/>
    <w:link w:val="BodyTextIndent2Char"/>
    <w:rsid w:val="00D13CC2"/>
    <w:pPr>
      <w:widowControl w:val="0"/>
      <w:tabs>
        <w:tab w:val="left" w:pos="-936"/>
        <w:tab w:val="left" w:pos="-216"/>
        <w:tab w:val="left" w:pos="5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uppressAutoHyphens/>
      <w:spacing w:line="480" w:lineRule="auto"/>
      <w:ind w:left="894" w:firstLine="6"/>
    </w:pPr>
    <w:rPr>
      <w:sz w:val="24"/>
    </w:rPr>
  </w:style>
  <w:style w:type="character" w:customStyle="1" w:styleId="BodyTextIndent2Char">
    <w:name w:val="Body Text Indent 2 Char"/>
    <w:basedOn w:val="DefaultParagraphFont"/>
    <w:link w:val="BodyTextIndent2"/>
    <w:rsid w:val="00D13CC2"/>
    <w:rPr>
      <w:sz w:val="24"/>
    </w:rPr>
  </w:style>
  <w:style w:type="paragraph" w:customStyle="1" w:styleId="MTDisplayEquation">
    <w:name w:val="MTDisplayEquation"/>
    <w:basedOn w:val="ListParagraph"/>
    <w:next w:val="Normal"/>
    <w:link w:val="MTDisplayEquationChar"/>
    <w:rsid w:val="00D13CC2"/>
    <w:pPr>
      <w:widowControl w:val="0"/>
      <w:numPr>
        <w:numId w:val="18"/>
      </w:numPr>
      <w:tabs>
        <w:tab w:val="center" w:pos="5040"/>
        <w:tab w:val="right" w:pos="9360"/>
      </w:tabs>
      <w:suppressAutoHyphens/>
      <w:spacing w:after="0" w:line="240" w:lineRule="auto"/>
      <w:contextualSpacing/>
    </w:pPr>
    <w:rPr>
      <w:rFonts w:eastAsia="Calibri"/>
      <w:szCs w:val="24"/>
    </w:rPr>
  </w:style>
  <w:style w:type="character" w:customStyle="1" w:styleId="MTDisplayEquationChar">
    <w:name w:val="MTDisplayEquation Char"/>
    <w:link w:val="MTDisplayEquation"/>
    <w:rsid w:val="00D13CC2"/>
    <w:rPr>
      <w:rFonts w:eastAsia="Calibri"/>
      <w:sz w:val="24"/>
      <w:szCs w:val="24"/>
    </w:rPr>
  </w:style>
  <w:style w:type="paragraph" w:styleId="List2">
    <w:name w:val="List 2"/>
    <w:basedOn w:val="Normal"/>
    <w:rsid w:val="00D13CC2"/>
    <w:pPr>
      <w:widowControl w:val="0"/>
      <w:suppressAutoHyphens/>
      <w:spacing w:line="480" w:lineRule="auto"/>
      <w:ind w:left="720" w:hanging="360"/>
    </w:pPr>
    <w:rPr>
      <w:sz w:val="24"/>
    </w:rPr>
  </w:style>
  <w:style w:type="paragraph" w:styleId="List3">
    <w:name w:val="List 3"/>
    <w:basedOn w:val="Normal"/>
    <w:rsid w:val="00D13CC2"/>
    <w:pPr>
      <w:widowControl w:val="0"/>
      <w:suppressAutoHyphens/>
      <w:spacing w:line="480" w:lineRule="auto"/>
      <w:ind w:left="1080" w:hanging="360"/>
    </w:pPr>
    <w:rPr>
      <w:sz w:val="24"/>
    </w:rPr>
  </w:style>
  <w:style w:type="paragraph" w:styleId="ListContinue2">
    <w:name w:val="List Continue 2"/>
    <w:basedOn w:val="Normal"/>
    <w:rsid w:val="00D13CC2"/>
    <w:pPr>
      <w:widowControl w:val="0"/>
      <w:suppressAutoHyphens/>
      <w:spacing w:after="120" w:line="480" w:lineRule="auto"/>
      <w:ind w:left="720"/>
    </w:pPr>
    <w:rPr>
      <w:sz w:val="24"/>
    </w:rPr>
  </w:style>
  <w:style w:type="paragraph" w:styleId="ListContinue3">
    <w:name w:val="List Continue 3"/>
    <w:basedOn w:val="Normal"/>
    <w:rsid w:val="00D13CC2"/>
    <w:pPr>
      <w:widowControl w:val="0"/>
      <w:suppressAutoHyphens/>
      <w:spacing w:after="120" w:line="480" w:lineRule="auto"/>
      <w:ind w:left="1080"/>
    </w:pPr>
    <w:rPr>
      <w:sz w:val="24"/>
    </w:rPr>
  </w:style>
  <w:style w:type="paragraph" w:customStyle="1" w:styleId="Picture">
    <w:name w:val="Picture"/>
    <w:basedOn w:val="Normal"/>
    <w:rsid w:val="00D13CC2"/>
    <w:pPr>
      <w:widowControl w:val="0"/>
      <w:suppressAutoHyphens/>
      <w:spacing w:line="480" w:lineRule="auto"/>
    </w:pPr>
    <w:rPr>
      <w:sz w:val="24"/>
    </w:rPr>
  </w:style>
  <w:style w:type="paragraph" w:styleId="BodyTextIndent">
    <w:name w:val="Body Text Indent"/>
    <w:basedOn w:val="Normal"/>
    <w:link w:val="BodyTextIndentChar"/>
    <w:rsid w:val="00D13CC2"/>
    <w:pPr>
      <w:widowControl w:val="0"/>
      <w:suppressAutoHyphens/>
      <w:spacing w:after="120" w:line="480" w:lineRule="auto"/>
      <w:ind w:left="360"/>
    </w:pPr>
    <w:rPr>
      <w:sz w:val="24"/>
    </w:rPr>
  </w:style>
  <w:style w:type="character" w:customStyle="1" w:styleId="BodyTextIndentChar">
    <w:name w:val="Body Text Indent Char"/>
    <w:basedOn w:val="DefaultParagraphFont"/>
    <w:link w:val="BodyTextIndent"/>
    <w:rsid w:val="00D13CC2"/>
    <w:rPr>
      <w:sz w:val="24"/>
    </w:rPr>
  </w:style>
  <w:style w:type="paragraph" w:customStyle="1" w:styleId="FigureBoxCaption">
    <w:name w:val="Figure Box Caption"/>
    <w:rsid w:val="00D13CC2"/>
    <w:pPr>
      <w:spacing w:line="240" w:lineRule="atLeast"/>
    </w:pPr>
    <w:rPr>
      <w:rFonts w:ascii="Geneva" w:hAnsi="Geneva"/>
      <w:color w:val="000000"/>
    </w:rPr>
  </w:style>
  <w:style w:type="paragraph" w:customStyle="1" w:styleId="SBEformat">
    <w:name w:val="SBE format"/>
    <w:rsid w:val="00D13CC2"/>
    <w:pPr>
      <w:tabs>
        <w:tab w:val="left" w:pos="-940"/>
        <w:tab w:val="left" w:pos="500"/>
        <w:tab w:val="left" w:pos="900"/>
        <w:tab w:val="left" w:pos="126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spacing w:line="240" w:lineRule="atLeast"/>
      <w:ind w:left="500"/>
    </w:pPr>
    <w:rPr>
      <w:rFonts w:ascii="Times" w:eastAsia="Calibri" w:hAnsi="Times"/>
      <w:color w:val="000000"/>
    </w:rPr>
  </w:style>
  <w:style w:type="paragraph" w:customStyle="1" w:styleId="WPTextBox">
    <w:name w:val="WP_Text Box"/>
    <w:rsid w:val="00D13CC2"/>
    <w:pPr>
      <w:widowControl w:val="0"/>
    </w:pPr>
    <w:rPr>
      <w:rFonts w:ascii="Chicago" w:hAnsi="Chicago"/>
      <w:sz w:val="24"/>
    </w:rPr>
  </w:style>
  <w:style w:type="paragraph" w:customStyle="1" w:styleId="WPNormal">
    <w:name w:val="WP_Normal"/>
    <w:basedOn w:val="WPWPDefaults"/>
    <w:rsid w:val="00D13CC2"/>
    <w:rPr>
      <w:rFonts w:ascii="Chicago" w:hAnsi="Chicago"/>
    </w:rPr>
  </w:style>
  <w:style w:type="paragraph" w:customStyle="1" w:styleId="WPWPDefaults">
    <w:name w:val="WP_WP Defaults"/>
    <w:rsid w:val="00D13CC2"/>
    <w:pPr>
      <w:widowControl w:val="0"/>
    </w:pPr>
    <w:rPr>
      <w:rFonts w:ascii="Times" w:hAnsi="Times"/>
      <w:sz w:val="24"/>
    </w:rPr>
  </w:style>
  <w:style w:type="paragraph" w:customStyle="1" w:styleId="WPHeader">
    <w:name w:val="WP_Header"/>
    <w:rsid w:val="00D13CC2"/>
    <w:pPr>
      <w:widowControl w:val="0"/>
    </w:pPr>
    <w:rPr>
      <w:rFonts w:ascii="Chicago" w:hAnsi="Chicago"/>
    </w:rPr>
  </w:style>
  <w:style w:type="paragraph" w:customStyle="1" w:styleId="WPFooter">
    <w:name w:val="WP_Footer"/>
    <w:rsid w:val="00D13CC2"/>
    <w:pPr>
      <w:widowControl w:val="0"/>
    </w:pPr>
    <w:rPr>
      <w:rFonts w:ascii="Chicago" w:hAnsi="Chicago"/>
    </w:rPr>
  </w:style>
  <w:style w:type="paragraph" w:customStyle="1" w:styleId="WPDefaultsLocal0">
    <w:name w:val="WP_Defaults (Local)"/>
    <w:basedOn w:val="WPWPDefaults"/>
    <w:rsid w:val="00D13CC2"/>
    <w:rPr>
      <w:rFonts w:ascii="Chicago" w:hAnsi="Chicago"/>
    </w:rPr>
  </w:style>
  <w:style w:type="character" w:customStyle="1" w:styleId="DocumentMapChar">
    <w:name w:val="Document Map Char"/>
    <w:basedOn w:val="DefaultParagraphFont"/>
    <w:link w:val="DocumentMap"/>
    <w:semiHidden/>
    <w:rsid w:val="00D13CC2"/>
    <w:rPr>
      <w:rFonts w:ascii="Tahoma" w:hAnsi="Tahoma"/>
      <w:sz w:val="24"/>
      <w:shd w:val="clear" w:color="auto" w:fill="000080"/>
    </w:rPr>
  </w:style>
  <w:style w:type="paragraph" w:styleId="DocumentMap">
    <w:name w:val="Document Map"/>
    <w:basedOn w:val="Normal"/>
    <w:link w:val="DocumentMapChar"/>
    <w:semiHidden/>
    <w:rsid w:val="00D13CC2"/>
    <w:pPr>
      <w:widowControl w:val="0"/>
      <w:shd w:val="clear" w:color="auto" w:fill="000080"/>
      <w:suppressAutoHyphens/>
      <w:spacing w:line="480" w:lineRule="auto"/>
    </w:pPr>
    <w:rPr>
      <w:rFonts w:ascii="Tahoma" w:hAnsi="Tahoma"/>
      <w:sz w:val="24"/>
    </w:rPr>
  </w:style>
  <w:style w:type="paragraph" w:styleId="BlockText">
    <w:name w:val="Block Text"/>
    <w:basedOn w:val="Normal"/>
    <w:rsid w:val="00D13CC2"/>
    <w:pPr>
      <w:widowControl w:val="0"/>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uppressAutoHyphens/>
      <w:spacing w:line="480" w:lineRule="auto"/>
      <w:ind w:left="1170" w:right="-450" w:hanging="666"/>
    </w:pPr>
    <w:rPr>
      <w:rFonts w:ascii="Times" w:hAnsi="Times"/>
      <w:color w:val="000000"/>
      <w:sz w:val="24"/>
    </w:rPr>
  </w:style>
  <w:style w:type="paragraph" w:customStyle="1" w:styleId="CN">
    <w:name w:val="&lt;CN&gt;"/>
    <w:basedOn w:val="Normal"/>
    <w:qFormat/>
    <w:rsid w:val="00D13CC2"/>
    <w:pPr>
      <w:widowControl w:val="0"/>
      <w:suppressAutoHyphens/>
      <w:spacing w:line="480" w:lineRule="auto"/>
      <w:ind w:left="720" w:hanging="720"/>
    </w:pPr>
    <w:rPr>
      <w:sz w:val="24"/>
      <w:szCs w:val="24"/>
    </w:rPr>
  </w:style>
  <w:style w:type="paragraph" w:customStyle="1" w:styleId="CT">
    <w:name w:val="&lt;CT&gt;"/>
    <w:basedOn w:val="CN"/>
    <w:qFormat/>
    <w:rsid w:val="00D13CC2"/>
  </w:style>
  <w:style w:type="paragraph" w:customStyle="1" w:styleId="LOH">
    <w:name w:val="&lt;LOH&gt;"/>
    <w:basedOn w:val="Normal"/>
    <w:qFormat/>
    <w:rsid w:val="00D13CC2"/>
    <w:pPr>
      <w:widowControl w:val="0"/>
      <w:suppressAutoHyphens/>
      <w:spacing w:before="240" w:line="480" w:lineRule="auto"/>
    </w:pPr>
    <w:rPr>
      <w:sz w:val="24"/>
    </w:rPr>
  </w:style>
  <w:style w:type="paragraph" w:customStyle="1" w:styleId="LO">
    <w:name w:val="&lt;LO&gt;"/>
    <w:basedOn w:val="Normal"/>
    <w:qFormat/>
    <w:rsid w:val="00D13CC2"/>
    <w:pPr>
      <w:widowControl w:val="0"/>
      <w:suppressAutoHyphens/>
      <w:spacing w:line="480" w:lineRule="auto"/>
      <w:ind w:left="720" w:hanging="720"/>
    </w:pPr>
    <w:rPr>
      <w:sz w:val="24"/>
    </w:rPr>
  </w:style>
  <w:style w:type="paragraph" w:customStyle="1" w:styleId="LODISP">
    <w:name w:val="&lt;LODISP&gt;"/>
    <w:basedOn w:val="Normal"/>
    <w:qFormat/>
    <w:rsid w:val="00D13CC2"/>
    <w:pPr>
      <w:widowControl w:val="0"/>
      <w:suppressAutoHyphens/>
      <w:spacing w:before="120" w:line="480" w:lineRule="auto"/>
      <w:ind w:left="1440" w:hanging="720"/>
    </w:pPr>
    <w:rPr>
      <w:sz w:val="24"/>
    </w:rPr>
  </w:style>
  <w:style w:type="paragraph" w:customStyle="1" w:styleId="SOLH">
    <w:name w:val="&lt;SOLH&gt;"/>
    <w:basedOn w:val="Normal"/>
    <w:qFormat/>
    <w:rsid w:val="00D13CC2"/>
    <w:pPr>
      <w:widowControl w:val="0"/>
      <w:suppressAutoHyphens/>
      <w:spacing w:before="240" w:line="480" w:lineRule="auto"/>
    </w:pPr>
    <w:rPr>
      <w:sz w:val="24"/>
    </w:rPr>
  </w:style>
  <w:style w:type="paragraph" w:customStyle="1" w:styleId="SOLNL">
    <w:name w:val="&lt;SOLNL&gt;"/>
    <w:basedOn w:val="LO"/>
    <w:qFormat/>
    <w:rsid w:val="00D13CC2"/>
  </w:style>
  <w:style w:type="paragraph" w:customStyle="1" w:styleId="TB">
    <w:name w:val="&lt;TB&gt;"/>
    <w:basedOn w:val="Normal"/>
    <w:qFormat/>
    <w:rsid w:val="00D13CC2"/>
    <w:pPr>
      <w:widowControl w:val="0"/>
      <w:suppressAutoHyphens/>
      <w:spacing w:before="120" w:line="480" w:lineRule="auto"/>
      <w:ind w:left="144" w:hanging="144"/>
    </w:pPr>
    <w:rPr>
      <w:rFonts w:eastAsiaTheme="minorHAnsi" w:cstheme="minorBidi"/>
      <w:sz w:val="24"/>
      <w:szCs w:val="22"/>
    </w:rPr>
  </w:style>
  <w:style w:type="paragraph" w:customStyle="1" w:styleId="TCH1">
    <w:name w:val="&lt;TCH1&gt;"/>
    <w:basedOn w:val="Normal"/>
    <w:qFormat/>
    <w:rsid w:val="00D13CC2"/>
    <w:pPr>
      <w:widowControl w:val="0"/>
      <w:suppressAutoHyphens/>
      <w:spacing w:before="120" w:line="480" w:lineRule="auto"/>
      <w:ind w:left="144" w:hanging="144"/>
    </w:pPr>
    <w:rPr>
      <w:rFonts w:eastAsiaTheme="minorHAnsi" w:cstheme="minorBidi"/>
      <w:sz w:val="24"/>
      <w:szCs w:val="22"/>
    </w:rPr>
  </w:style>
  <w:style w:type="paragraph" w:customStyle="1" w:styleId="TCH2">
    <w:name w:val="&lt;TCH2&gt;"/>
    <w:basedOn w:val="TCH1"/>
    <w:qFormat/>
    <w:rsid w:val="00D13CC2"/>
  </w:style>
  <w:style w:type="paragraph" w:customStyle="1" w:styleId="TSH1">
    <w:name w:val="&lt;TSH1&gt;"/>
    <w:basedOn w:val="TB"/>
    <w:qFormat/>
    <w:rsid w:val="00D13CC2"/>
    <w:rPr>
      <w:bCs/>
    </w:rPr>
  </w:style>
  <w:style w:type="paragraph" w:customStyle="1" w:styleId="TSH2">
    <w:name w:val="&lt;TSH2&gt;"/>
    <w:basedOn w:val="TB"/>
    <w:qFormat/>
    <w:rsid w:val="00D13CC2"/>
  </w:style>
  <w:style w:type="paragraph" w:customStyle="1" w:styleId="SOLNLLL">
    <w:name w:val="&lt;SOLNLLL&gt;"/>
    <w:basedOn w:val="Normal"/>
    <w:qFormat/>
    <w:rsid w:val="00A24931"/>
    <w:pPr>
      <w:widowControl w:val="0"/>
      <w:suppressAutoHyphens/>
      <w:spacing w:line="480" w:lineRule="auto"/>
      <w:ind w:left="850" w:hanging="300"/>
    </w:pPr>
    <w:rPr>
      <w:sz w:val="24"/>
    </w:rPr>
  </w:style>
  <w:style w:type="paragraph" w:customStyle="1" w:styleId="SOLNL2P">
    <w:name w:val="&lt;SOLNL2P&gt;"/>
    <w:basedOn w:val="SOLNLLL"/>
    <w:qFormat/>
    <w:rsid w:val="00D13CC2"/>
    <w:pPr>
      <w:ind w:firstLine="720"/>
    </w:pPr>
  </w:style>
  <w:style w:type="paragraph" w:customStyle="1" w:styleId="SOLNP">
    <w:name w:val="&lt;SOLNP&gt;"/>
    <w:basedOn w:val="SOLNL2P"/>
    <w:qFormat/>
    <w:rsid w:val="00D13CC2"/>
    <w:pPr>
      <w:ind w:firstLine="0"/>
    </w:pPr>
  </w:style>
  <w:style w:type="paragraph" w:customStyle="1" w:styleId="TT">
    <w:name w:val="&lt;TT&gt;"/>
    <w:basedOn w:val="Normal"/>
    <w:qFormat/>
    <w:rsid w:val="00313431"/>
    <w:pPr>
      <w:widowControl w:val="0"/>
      <w:suppressAutoHyphens/>
      <w:spacing w:before="240" w:line="480" w:lineRule="auto"/>
      <w:ind w:left="720" w:hanging="720"/>
    </w:pPr>
    <w:rPr>
      <w:sz w:val="24"/>
    </w:rPr>
  </w:style>
  <w:style w:type="paragraph" w:customStyle="1" w:styleId="SOLEQ">
    <w:name w:val="&lt;SOLEQ&gt;"/>
    <w:basedOn w:val="Normal"/>
    <w:qFormat/>
    <w:rsid w:val="00D13CC2"/>
    <w:pPr>
      <w:widowControl w:val="0"/>
      <w:tabs>
        <w:tab w:val="left" w:pos="-900"/>
        <w:tab w:val="left" w:pos="-180"/>
        <w:tab w:val="left" w:pos="540"/>
        <w:tab w:val="left" w:pos="940"/>
        <w:tab w:val="left" w:pos="1300"/>
        <w:tab w:val="left" w:pos="2140"/>
        <w:tab w:val="left" w:pos="3420"/>
        <w:tab w:val="left" w:pos="4140"/>
        <w:tab w:val="left" w:pos="4860"/>
        <w:tab w:val="left" w:pos="5580"/>
        <w:tab w:val="left" w:pos="6300"/>
        <w:tab w:val="left" w:pos="7020"/>
        <w:tab w:val="left" w:pos="7740"/>
        <w:tab w:val="left" w:pos="8460"/>
        <w:tab w:val="left" w:pos="9180"/>
        <w:tab w:val="left" w:pos="9900"/>
        <w:tab w:val="left" w:pos="10620"/>
        <w:tab w:val="left" w:pos="11340"/>
        <w:tab w:val="left" w:pos="12060"/>
      </w:tabs>
      <w:suppressAutoHyphens/>
      <w:spacing w:before="120" w:after="120" w:line="480" w:lineRule="auto"/>
      <w:jc w:val="center"/>
    </w:pPr>
    <w:rPr>
      <w:sz w:val="24"/>
      <w:szCs w:val="24"/>
    </w:rPr>
  </w:style>
  <w:style w:type="character" w:customStyle="1" w:styleId="FooterChar">
    <w:name w:val="Footer Char"/>
    <w:basedOn w:val="DefaultParagraphFont"/>
    <w:link w:val="Footer"/>
    <w:rsid w:val="000D2983"/>
    <w:rPr>
      <w:rFonts w:ascii="Geneva" w:hAnsi="Geneva"/>
      <w:color w:val="000000"/>
    </w:rPr>
  </w:style>
  <w:style w:type="paragraph" w:customStyle="1" w:styleId="pt">
    <w:name w:val="pt"/>
    <w:basedOn w:val="Normal"/>
    <w:rsid w:val="008E00F6"/>
    <w:pPr>
      <w:spacing w:before="100" w:beforeAutospacing="1" w:after="100" w:afterAutospacing="1"/>
    </w:pPr>
    <w:rPr>
      <w:sz w:val="24"/>
      <w:szCs w:val="24"/>
    </w:rPr>
  </w:style>
  <w:style w:type="paragraph" w:customStyle="1" w:styleId="cn0">
    <w:name w:val="cn"/>
    <w:basedOn w:val="Normal"/>
    <w:rsid w:val="008E00F6"/>
    <w:pPr>
      <w:spacing w:before="100" w:beforeAutospacing="1" w:after="100" w:afterAutospacing="1"/>
    </w:pPr>
    <w:rPr>
      <w:sz w:val="24"/>
      <w:szCs w:val="24"/>
    </w:rPr>
  </w:style>
  <w:style w:type="paragraph" w:customStyle="1" w:styleId="ct0">
    <w:name w:val="ct"/>
    <w:basedOn w:val="Normal"/>
    <w:rsid w:val="008E00F6"/>
    <w:pPr>
      <w:spacing w:before="100" w:beforeAutospacing="1" w:after="100" w:afterAutospacing="1"/>
    </w:pPr>
    <w:rPr>
      <w:sz w:val="24"/>
      <w:szCs w:val="24"/>
    </w:rPr>
  </w:style>
  <w:style w:type="paragraph" w:customStyle="1" w:styleId="cph">
    <w:name w:val="cph"/>
    <w:basedOn w:val="Normal"/>
    <w:rsid w:val="008E00F6"/>
    <w:pPr>
      <w:spacing w:before="100" w:beforeAutospacing="1" w:after="100" w:afterAutospacing="1"/>
    </w:pPr>
    <w:rPr>
      <w:sz w:val="24"/>
      <w:szCs w:val="24"/>
    </w:rPr>
  </w:style>
  <w:style w:type="paragraph" w:customStyle="1" w:styleId="cpnl">
    <w:name w:val="cpnl"/>
    <w:basedOn w:val="Normal"/>
    <w:rsid w:val="008E00F6"/>
    <w:pPr>
      <w:spacing w:before="100" w:beforeAutospacing="1" w:after="100" w:afterAutospacing="1"/>
    </w:pPr>
    <w:rPr>
      <w:sz w:val="24"/>
      <w:szCs w:val="24"/>
    </w:rPr>
  </w:style>
  <w:style w:type="paragraph" w:customStyle="1" w:styleId="tch10">
    <w:name w:val="tch1"/>
    <w:basedOn w:val="Normal"/>
    <w:rsid w:val="008E00F6"/>
    <w:pPr>
      <w:spacing w:before="100" w:beforeAutospacing="1" w:after="100" w:afterAutospacing="1"/>
    </w:pPr>
    <w:rPr>
      <w:sz w:val="24"/>
      <w:szCs w:val="24"/>
    </w:rPr>
  </w:style>
  <w:style w:type="paragraph" w:customStyle="1" w:styleId="tb0">
    <w:name w:val="tb"/>
    <w:basedOn w:val="Normal"/>
    <w:rsid w:val="008E00F6"/>
    <w:pPr>
      <w:spacing w:before="100" w:beforeAutospacing="1" w:after="100" w:afterAutospacing="1"/>
    </w:pPr>
    <w:rPr>
      <w:sz w:val="24"/>
      <w:szCs w:val="24"/>
    </w:rPr>
  </w:style>
  <w:style w:type="paragraph" w:customStyle="1" w:styleId="cpnl2">
    <w:name w:val="cpnl2"/>
    <w:basedOn w:val="Normal"/>
    <w:rsid w:val="008E00F6"/>
    <w:pPr>
      <w:spacing w:before="100" w:beforeAutospacing="1" w:after="100" w:afterAutospacing="1"/>
    </w:pPr>
    <w:rPr>
      <w:sz w:val="24"/>
      <w:szCs w:val="24"/>
    </w:rPr>
  </w:style>
  <w:style w:type="paragraph" w:customStyle="1" w:styleId="cpnlbl">
    <w:name w:val="cpnlbl"/>
    <w:basedOn w:val="Normal"/>
    <w:rsid w:val="008E00F6"/>
    <w:pPr>
      <w:spacing w:before="100" w:beforeAutospacing="1" w:after="100" w:afterAutospacing="1"/>
    </w:pPr>
    <w:rPr>
      <w:sz w:val="24"/>
      <w:szCs w:val="24"/>
    </w:rPr>
  </w:style>
  <w:style w:type="paragraph" w:customStyle="1" w:styleId="tsh10">
    <w:name w:val="tsh1"/>
    <w:basedOn w:val="Normal"/>
    <w:rsid w:val="008E00F6"/>
    <w:pPr>
      <w:spacing w:before="100" w:beforeAutospacing="1" w:after="100" w:afterAutospacing="1"/>
    </w:pPr>
    <w:rPr>
      <w:sz w:val="24"/>
      <w:szCs w:val="24"/>
    </w:rPr>
  </w:style>
  <w:style w:type="paragraph" w:customStyle="1" w:styleId="cptx1">
    <w:name w:val="cptx1"/>
    <w:basedOn w:val="Normal"/>
    <w:rsid w:val="008E00F6"/>
    <w:pPr>
      <w:spacing w:before="100" w:beforeAutospacing="1" w:after="100" w:afterAutospacing="1"/>
    </w:pPr>
    <w:rPr>
      <w:sz w:val="24"/>
      <w:szCs w:val="24"/>
    </w:rPr>
  </w:style>
  <w:style w:type="paragraph" w:customStyle="1" w:styleId="cph2">
    <w:name w:val="cph2"/>
    <w:basedOn w:val="Normal"/>
    <w:rsid w:val="008E00F6"/>
    <w:pPr>
      <w:spacing w:before="100" w:beforeAutospacing="1" w:after="100" w:afterAutospacing="1"/>
    </w:pPr>
    <w:rPr>
      <w:sz w:val="24"/>
      <w:szCs w:val="24"/>
    </w:rPr>
  </w:style>
  <w:style w:type="paragraph" w:customStyle="1" w:styleId="cph3">
    <w:name w:val="cph3"/>
    <w:basedOn w:val="Normal"/>
    <w:rsid w:val="008E00F6"/>
    <w:pPr>
      <w:spacing w:before="100" w:beforeAutospacing="1" w:after="100" w:afterAutospacing="1"/>
    </w:pPr>
    <w:rPr>
      <w:sz w:val="24"/>
      <w:szCs w:val="24"/>
    </w:rPr>
  </w:style>
  <w:style w:type="paragraph" w:customStyle="1" w:styleId="cptx2">
    <w:name w:val="cptx2"/>
    <w:basedOn w:val="Normal"/>
    <w:rsid w:val="008E00F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1589">
      <w:bodyDiv w:val="1"/>
      <w:marLeft w:val="0"/>
      <w:marRight w:val="0"/>
      <w:marTop w:val="0"/>
      <w:marBottom w:val="0"/>
      <w:divBdr>
        <w:top w:val="none" w:sz="0" w:space="0" w:color="auto"/>
        <w:left w:val="none" w:sz="0" w:space="0" w:color="auto"/>
        <w:bottom w:val="none" w:sz="0" w:space="0" w:color="auto"/>
        <w:right w:val="none" w:sz="0" w:space="0" w:color="auto"/>
      </w:divBdr>
    </w:div>
    <w:div w:id="25059999">
      <w:bodyDiv w:val="1"/>
      <w:marLeft w:val="0"/>
      <w:marRight w:val="0"/>
      <w:marTop w:val="0"/>
      <w:marBottom w:val="0"/>
      <w:divBdr>
        <w:top w:val="none" w:sz="0" w:space="0" w:color="auto"/>
        <w:left w:val="none" w:sz="0" w:space="0" w:color="auto"/>
        <w:bottom w:val="none" w:sz="0" w:space="0" w:color="auto"/>
        <w:right w:val="none" w:sz="0" w:space="0" w:color="auto"/>
      </w:divBdr>
    </w:div>
    <w:div w:id="45179653">
      <w:bodyDiv w:val="1"/>
      <w:marLeft w:val="0"/>
      <w:marRight w:val="0"/>
      <w:marTop w:val="0"/>
      <w:marBottom w:val="0"/>
      <w:divBdr>
        <w:top w:val="none" w:sz="0" w:space="0" w:color="auto"/>
        <w:left w:val="none" w:sz="0" w:space="0" w:color="auto"/>
        <w:bottom w:val="none" w:sz="0" w:space="0" w:color="auto"/>
        <w:right w:val="none" w:sz="0" w:space="0" w:color="auto"/>
      </w:divBdr>
    </w:div>
    <w:div w:id="126970996">
      <w:bodyDiv w:val="1"/>
      <w:marLeft w:val="0"/>
      <w:marRight w:val="0"/>
      <w:marTop w:val="0"/>
      <w:marBottom w:val="0"/>
      <w:divBdr>
        <w:top w:val="none" w:sz="0" w:space="0" w:color="auto"/>
        <w:left w:val="none" w:sz="0" w:space="0" w:color="auto"/>
        <w:bottom w:val="none" w:sz="0" w:space="0" w:color="auto"/>
        <w:right w:val="none" w:sz="0" w:space="0" w:color="auto"/>
      </w:divBdr>
    </w:div>
    <w:div w:id="143475009">
      <w:bodyDiv w:val="1"/>
      <w:marLeft w:val="0"/>
      <w:marRight w:val="0"/>
      <w:marTop w:val="0"/>
      <w:marBottom w:val="0"/>
      <w:divBdr>
        <w:top w:val="none" w:sz="0" w:space="0" w:color="auto"/>
        <w:left w:val="none" w:sz="0" w:space="0" w:color="auto"/>
        <w:bottom w:val="none" w:sz="0" w:space="0" w:color="auto"/>
        <w:right w:val="none" w:sz="0" w:space="0" w:color="auto"/>
      </w:divBdr>
    </w:div>
    <w:div w:id="235827462">
      <w:bodyDiv w:val="1"/>
      <w:marLeft w:val="0"/>
      <w:marRight w:val="0"/>
      <w:marTop w:val="0"/>
      <w:marBottom w:val="0"/>
      <w:divBdr>
        <w:top w:val="none" w:sz="0" w:space="0" w:color="auto"/>
        <w:left w:val="none" w:sz="0" w:space="0" w:color="auto"/>
        <w:bottom w:val="none" w:sz="0" w:space="0" w:color="auto"/>
        <w:right w:val="none" w:sz="0" w:space="0" w:color="auto"/>
      </w:divBdr>
    </w:div>
    <w:div w:id="349527497">
      <w:bodyDiv w:val="1"/>
      <w:marLeft w:val="0"/>
      <w:marRight w:val="0"/>
      <w:marTop w:val="0"/>
      <w:marBottom w:val="0"/>
      <w:divBdr>
        <w:top w:val="none" w:sz="0" w:space="0" w:color="auto"/>
        <w:left w:val="none" w:sz="0" w:space="0" w:color="auto"/>
        <w:bottom w:val="none" w:sz="0" w:space="0" w:color="auto"/>
        <w:right w:val="none" w:sz="0" w:space="0" w:color="auto"/>
      </w:divBdr>
    </w:div>
    <w:div w:id="356543101">
      <w:bodyDiv w:val="1"/>
      <w:marLeft w:val="0"/>
      <w:marRight w:val="0"/>
      <w:marTop w:val="0"/>
      <w:marBottom w:val="0"/>
      <w:divBdr>
        <w:top w:val="none" w:sz="0" w:space="0" w:color="auto"/>
        <w:left w:val="none" w:sz="0" w:space="0" w:color="auto"/>
        <w:bottom w:val="none" w:sz="0" w:space="0" w:color="auto"/>
        <w:right w:val="none" w:sz="0" w:space="0" w:color="auto"/>
      </w:divBdr>
    </w:div>
    <w:div w:id="530073306">
      <w:bodyDiv w:val="1"/>
      <w:marLeft w:val="0"/>
      <w:marRight w:val="0"/>
      <w:marTop w:val="0"/>
      <w:marBottom w:val="0"/>
      <w:divBdr>
        <w:top w:val="none" w:sz="0" w:space="0" w:color="auto"/>
        <w:left w:val="none" w:sz="0" w:space="0" w:color="auto"/>
        <w:bottom w:val="none" w:sz="0" w:space="0" w:color="auto"/>
        <w:right w:val="none" w:sz="0" w:space="0" w:color="auto"/>
      </w:divBdr>
    </w:div>
    <w:div w:id="576790405">
      <w:bodyDiv w:val="1"/>
      <w:marLeft w:val="0"/>
      <w:marRight w:val="0"/>
      <w:marTop w:val="0"/>
      <w:marBottom w:val="0"/>
      <w:divBdr>
        <w:top w:val="none" w:sz="0" w:space="0" w:color="auto"/>
        <w:left w:val="none" w:sz="0" w:space="0" w:color="auto"/>
        <w:bottom w:val="none" w:sz="0" w:space="0" w:color="auto"/>
        <w:right w:val="none" w:sz="0" w:space="0" w:color="auto"/>
      </w:divBdr>
    </w:div>
    <w:div w:id="641814796">
      <w:bodyDiv w:val="1"/>
      <w:marLeft w:val="0"/>
      <w:marRight w:val="0"/>
      <w:marTop w:val="0"/>
      <w:marBottom w:val="0"/>
      <w:divBdr>
        <w:top w:val="none" w:sz="0" w:space="0" w:color="auto"/>
        <w:left w:val="none" w:sz="0" w:space="0" w:color="auto"/>
        <w:bottom w:val="none" w:sz="0" w:space="0" w:color="auto"/>
        <w:right w:val="none" w:sz="0" w:space="0" w:color="auto"/>
      </w:divBdr>
    </w:div>
    <w:div w:id="690033917">
      <w:bodyDiv w:val="1"/>
      <w:marLeft w:val="0"/>
      <w:marRight w:val="0"/>
      <w:marTop w:val="0"/>
      <w:marBottom w:val="0"/>
      <w:divBdr>
        <w:top w:val="none" w:sz="0" w:space="0" w:color="auto"/>
        <w:left w:val="none" w:sz="0" w:space="0" w:color="auto"/>
        <w:bottom w:val="none" w:sz="0" w:space="0" w:color="auto"/>
        <w:right w:val="none" w:sz="0" w:space="0" w:color="auto"/>
      </w:divBdr>
    </w:div>
    <w:div w:id="707026624">
      <w:bodyDiv w:val="1"/>
      <w:marLeft w:val="0"/>
      <w:marRight w:val="0"/>
      <w:marTop w:val="0"/>
      <w:marBottom w:val="0"/>
      <w:divBdr>
        <w:top w:val="none" w:sz="0" w:space="0" w:color="auto"/>
        <w:left w:val="none" w:sz="0" w:space="0" w:color="auto"/>
        <w:bottom w:val="none" w:sz="0" w:space="0" w:color="auto"/>
        <w:right w:val="none" w:sz="0" w:space="0" w:color="auto"/>
      </w:divBdr>
    </w:div>
    <w:div w:id="793208819">
      <w:bodyDiv w:val="1"/>
      <w:marLeft w:val="0"/>
      <w:marRight w:val="0"/>
      <w:marTop w:val="0"/>
      <w:marBottom w:val="0"/>
      <w:divBdr>
        <w:top w:val="none" w:sz="0" w:space="0" w:color="auto"/>
        <w:left w:val="none" w:sz="0" w:space="0" w:color="auto"/>
        <w:bottom w:val="none" w:sz="0" w:space="0" w:color="auto"/>
        <w:right w:val="none" w:sz="0" w:space="0" w:color="auto"/>
      </w:divBdr>
    </w:div>
    <w:div w:id="863710352">
      <w:bodyDiv w:val="1"/>
      <w:marLeft w:val="0"/>
      <w:marRight w:val="0"/>
      <w:marTop w:val="0"/>
      <w:marBottom w:val="0"/>
      <w:divBdr>
        <w:top w:val="none" w:sz="0" w:space="0" w:color="auto"/>
        <w:left w:val="none" w:sz="0" w:space="0" w:color="auto"/>
        <w:bottom w:val="none" w:sz="0" w:space="0" w:color="auto"/>
        <w:right w:val="none" w:sz="0" w:space="0" w:color="auto"/>
      </w:divBdr>
    </w:div>
    <w:div w:id="1009677719">
      <w:bodyDiv w:val="1"/>
      <w:marLeft w:val="0"/>
      <w:marRight w:val="0"/>
      <w:marTop w:val="0"/>
      <w:marBottom w:val="0"/>
      <w:divBdr>
        <w:top w:val="none" w:sz="0" w:space="0" w:color="auto"/>
        <w:left w:val="none" w:sz="0" w:space="0" w:color="auto"/>
        <w:bottom w:val="none" w:sz="0" w:space="0" w:color="auto"/>
        <w:right w:val="none" w:sz="0" w:space="0" w:color="auto"/>
      </w:divBdr>
    </w:div>
    <w:div w:id="1039933779">
      <w:bodyDiv w:val="1"/>
      <w:marLeft w:val="0"/>
      <w:marRight w:val="0"/>
      <w:marTop w:val="0"/>
      <w:marBottom w:val="0"/>
      <w:divBdr>
        <w:top w:val="none" w:sz="0" w:space="0" w:color="auto"/>
        <w:left w:val="none" w:sz="0" w:space="0" w:color="auto"/>
        <w:bottom w:val="none" w:sz="0" w:space="0" w:color="auto"/>
        <w:right w:val="none" w:sz="0" w:space="0" w:color="auto"/>
      </w:divBdr>
    </w:div>
    <w:div w:id="1187452278">
      <w:bodyDiv w:val="1"/>
      <w:marLeft w:val="0"/>
      <w:marRight w:val="0"/>
      <w:marTop w:val="0"/>
      <w:marBottom w:val="0"/>
      <w:divBdr>
        <w:top w:val="none" w:sz="0" w:space="0" w:color="auto"/>
        <w:left w:val="none" w:sz="0" w:space="0" w:color="auto"/>
        <w:bottom w:val="none" w:sz="0" w:space="0" w:color="auto"/>
        <w:right w:val="none" w:sz="0" w:space="0" w:color="auto"/>
      </w:divBdr>
    </w:div>
    <w:div w:id="1198272306">
      <w:bodyDiv w:val="1"/>
      <w:marLeft w:val="0"/>
      <w:marRight w:val="0"/>
      <w:marTop w:val="0"/>
      <w:marBottom w:val="0"/>
      <w:divBdr>
        <w:top w:val="none" w:sz="0" w:space="0" w:color="auto"/>
        <w:left w:val="none" w:sz="0" w:space="0" w:color="auto"/>
        <w:bottom w:val="none" w:sz="0" w:space="0" w:color="auto"/>
        <w:right w:val="none" w:sz="0" w:space="0" w:color="auto"/>
      </w:divBdr>
    </w:div>
    <w:div w:id="1273589020">
      <w:bodyDiv w:val="1"/>
      <w:marLeft w:val="0"/>
      <w:marRight w:val="0"/>
      <w:marTop w:val="0"/>
      <w:marBottom w:val="0"/>
      <w:divBdr>
        <w:top w:val="none" w:sz="0" w:space="0" w:color="auto"/>
        <w:left w:val="none" w:sz="0" w:space="0" w:color="auto"/>
        <w:bottom w:val="none" w:sz="0" w:space="0" w:color="auto"/>
        <w:right w:val="none" w:sz="0" w:space="0" w:color="auto"/>
      </w:divBdr>
    </w:div>
    <w:div w:id="1469859059">
      <w:bodyDiv w:val="1"/>
      <w:marLeft w:val="0"/>
      <w:marRight w:val="0"/>
      <w:marTop w:val="0"/>
      <w:marBottom w:val="0"/>
      <w:divBdr>
        <w:top w:val="none" w:sz="0" w:space="0" w:color="auto"/>
        <w:left w:val="none" w:sz="0" w:space="0" w:color="auto"/>
        <w:bottom w:val="none" w:sz="0" w:space="0" w:color="auto"/>
        <w:right w:val="none" w:sz="0" w:space="0" w:color="auto"/>
      </w:divBdr>
    </w:div>
    <w:div w:id="1581215145">
      <w:bodyDiv w:val="1"/>
      <w:marLeft w:val="0"/>
      <w:marRight w:val="0"/>
      <w:marTop w:val="0"/>
      <w:marBottom w:val="0"/>
      <w:divBdr>
        <w:top w:val="none" w:sz="0" w:space="0" w:color="auto"/>
        <w:left w:val="none" w:sz="0" w:space="0" w:color="auto"/>
        <w:bottom w:val="none" w:sz="0" w:space="0" w:color="auto"/>
        <w:right w:val="none" w:sz="0" w:space="0" w:color="auto"/>
      </w:divBdr>
    </w:div>
    <w:div w:id="1795251408">
      <w:bodyDiv w:val="1"/>
      <w:marLeft w:val="0"/>
      <w:marRight w:val="0"/>
      <w:marTop w:val="0"/>
      <w:marBottom w:val="0"/>
      <w:divBdr>
        <w:top w:val="none" w:sz="0" w:space="0" w:color="auto"/>
        <w:left w:val="none" w:sz="0" w:space="0" w:color="auto"/>
        <w:bottom w:val="none" w:sz="0" w:space="0" w:color="auto"/>
        <w:right w:val="none" w:sz="0" w:space="0" w:color="auto"/>
      </w:divBdr>
    </w:div>
    <w:div w:id="1865359819">
      <w:bodyDiv w:val="1"/>
      <w:marLeft w:val="0"/>
      <w:marRight w:val="0"/>
      <w:marTop w:val="0"/>
      <w:marBottom w:val="0"/>
      <w:divBdr>
        <w:top w:val="none" w:sz="0" w:space="0" w:color="auto"/>
        <w:left w:val="none" w:sz="0" w:space="0" w:color="auto"/>
        <w:bottom w:val="none" w:sz="0" w:space="0" w:color="auto"/>
        <w:right w:val="none" w:sz="0" w:space="0" w:color="auto"/>
      </w:divBdr>
      <w:divsChild>
        <w:div w:id="810748831">
          <w:marLeft w:val="0"/>
          <w:marRight w:val="0"/>
          <w:marTop w:val="0"/>
          <w:marBottom w:val="0"/>
          <w:divBdr>
            <w:top w:val="none" w:sz="0" w:space="0" w:color="auto"/>
            <w:left w:val="none" w:sz="0" w:space="0" w:color="auto"/>
            <w:bottom w:val="none" w:sz="0" w:space="0" w:color="auto"/>
            <w:right w:val="none" w:sz="0" w:space="0" w:color="auto"/>
          </w:divBdr>
        </w:div>
        <w:div w:id="1530606090">
          <w:marLeft w:val="0"/>
          <w:marRight w:val="0"/>
          <w:marTop w:val="0"/>
          <w:marBottom w:val="0"/>
          <w:divBdr>
            <w:top w:val="none" w:sz="0" w:space="0" w:color="auto"/>
            <w:left w:val="none" w:sz="0" w:space="0" w:color="auto"/>
            <w:bottom w:val="none" w:sz="0" w:space="0" w:color="auto"/>
            <w:right w:val="none" w:sz="0" w:space="0" w:color="auto"/>
          </w:divBdr>
        </w:div>
        <w:div w:id="1861897976">
          <w:marLeft w:val="0"/>
          <w:marRight w:val="0"/>
          <w:marTop w:val="0"/>
          <w:marBottom w:val="0"/>
          <w:divBdr>
            <w:top w:val="none" w:sz="0" w:space="0" w:color="auto"/>
            <w:left w:val="none" w:sz="0" w:space="0" w:color="auto"/>
            <w:bottom w:val="none" w:sz="0" w:space="0" w:color="auto"/>
            <w:right w:val="none" w:sz="0" w:space="0" w:color="auto"/>
          </w:divBdr>
        </w:div>
        <w:div w:id="279655628">
          <w:marLeft w:val="0"/>
          <w:marRight w:val="0"/>
          <w:marTop w:val="0"/>
          <w:marBottom w:val="0"/>
          <w:divBdr>
            <w:top w:val="none" w:sz="0" w:space="0" w:color="auto"/>
            <w:left w:val="none" w:sz="0" w:space="0" w:color="auto"/>
            <w:bottom w:val="none" w:sz="0" w:space="0" w:color="auto"/>
            <w:right w:val="none" w:sz="0" w:space="0" w:color="auto"/>
          </w:divBdr>
        </w:div>
      </w:divsChild>
    </w:div>
    <w:div w:id="1869027968">
      <w:bodyDiv w:val="1"/>
      <w:marLeft w:val="0"/>
      <w:marRight w:val="0"/>
      <w:marTop w:val="0"/>
      <w:marBottom w:val="0"/>
      <w:divBdr>
        <w:top w:val="none" w:sz="0" w:space="0" w:color="auto"/>
        <w:left w:val="none" w:sz="0" w:space="0" w:color="auto"/>
        <w:bottom w:val="none" w:sz="0" w:space="0" w:color="auto"/>
        <w:right w:val="none" w:sz="0" w:space="0" w:color="auto"/>
      </w:divBdr>
    </w:div>
    <w:div w:id="1870218046">
      <w:bodyDiv w:val="1"/>
      <w:marLeft w:val="0"/>
      <w:marRight w:val="0"/>
      <w:marTop w:val="0"/>
      <w:marBottom w:val="0"/>
      <w:divBdr>
        <w:top w:val="none" w:sz="0" w:space="0" w:color="auto"/>
        <w:left w:val="none" w:sz="0" w:space="0" w:color="auto"/>
        <w:bottom w:val="none" w:sz="0" w:space="0" w:color="auto"/>
        <w:right w:val="none" w:sz="0" w:space="0" w:color="auto"/>
      </w:divBdr>
    </w:div>
    <w:div w:id="1901817361">
      <w:bodyDiv w:val="1"/>
      <w:marLeft w:val="0"/>
      <w:marRight w:val="0"/>
      <w:marTop w:val="0"/>
      <w:marBottom w:val="0"/>
      <w:divBdr>
        <w:top w:val="none" w:sz="0" w:space="0" w:color="auto"/>
        <w:left w:val="none" w:sz="0" w:space="0" w:color="auto"/>
        <w:bottom w:val="none" w:sz="0" w:space="0" w:color="auto"/>
        <w:right w:val="none" w:sz="0" w:space="0" w:color="auto"/>
      </w:divBdr>
    </w:div>
    <w:div w:id="1954509764">
      <w:bodyDiv w:val="1"/>
      <w:marLeft w:val="0"/>
      <w:marRight w:val="0"/>
      <w:marTop w:val="0"/>
      <w:marBottom w:val="0"/>
      <w:divBdr>
        <w:top w:val="none" w:sz="0" w:space="0" w:color="auto"/>
        <w:left w:val="none" w:sz="0" w:space="0" w:color="auto"/>
        <w:bottom w:val="none" w:sz="0" w:space="0" w:color="auto"/>
        <w:right w:val="none" w:sz="0" w:space="0" w:color="auto"/>
      </w:divBdr>
    </w:div>
    <w:div w:id="1986087401">
      <w:bodyDiv w:val="1"/>
      <w:marLeft w:val="0"/>
      <w:marRight w:val="0"/>
      <w:marTop w:val="0"/>
      <w:marBottom w:val="0"/>
      <w:divBdr>
        <w:top w:val="none" w:sz="0" w:space="0" w:color="auto"/>
        <w:left w:val="none" w:sz="0" w:space="0" w:color="auto"/>
        <w:bottom w:val="none" w:sz="0" w:space="0" w:color="auto"/>
        <w:right w:val="none" w:sz="0" w:space="0" w:color="auto"/>
      </w:divBdr>
    </w:div>
    <w:div w:id="209146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5.emf"/><Relationship Id="rId21" Type="http://schemas.openxmlformats.org/officeDocument/2006/relationships/chart" Target="charts/chart11.xml"/><Relationship Id="rId42" Type="http://schemas.openxmlformats.org/officeDocument/2006/relationships/chart" Target="charts/chart22.xml"/><Relationship Id="rId47" Type="http://schemas.openxmlformats.org/officeDocument/2006/relationships/chart" Target="charts/chart27.xml"/><Relationship Id="rId63" Type="http://schemas.openxmlformats.org/officeDocument/2006/relationships/image" Target="media/image16.png"/><Relationship Id="rId68" Type="http://schemas.openxmlformats.org/officeDocument/2006/relationships/image" Target="media/image20.emf"/><Relationship Id="rId84" Type="http://schemas.openxmlformats.org/officeDocument/2006/relationships/fontTable" Target="fontTable.xml"/><Relationship Id="rId16" Type="http://schemas.openxmlformats.org/officeDocument/2006/relationships/chart" Target="charts/chart7.xml"/><Relationship Id="rId11" Type="http://schemas.openxmlformats.org/officeDocument/2006/relationships/image" Target="media/image2.emf"/><Relationship Id="rId32" Type="http://schemas.openxmlformats.org/officeDocument/2006/relationships/image" Target="media/image7.emf"/><Relationship Id="rId37" Type="http://schemas.openxmlformats.org/officeDocument/2006/relationships/chart" Target="charts/chart17.xml"/><Relationship Id="rId53" Type="http://schemas.openxmlformats.org/officeDocument/2006/relationships/chart" Target="charts/chart32.xml"/><Relationship Id="rId58" Type="http://schemas.openxmlformats.org/officeDocument/2006/relationships/chart" Target="charts/chart34.xml"/><Relationship Id="rId74" Type="http://schemas.openxmlformats.org/officeDocument/2006/relationships/chart" Target="charts/chart37.xml"/><Relationship Id="rId79"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chart" Target="charts/chart10.xml"/><Relationship Id="rId14" Type="http://schemas.openxmlformats.org/officeDocument/2006/relationships/chart" Target="charts/chart5.xml"/><Relationship Id="rId22" Type="http://schemas.openxmlformats.org/officeDocument/2006/relationships/image" Target="media/image4.emf"/><Relationship Id="rId27" Type="http://schemas.openxmlformats.org/officeDocument/2006/relationships/chart" Target="charts/chart13.xml"/><Relationship Id="rId30" Type="http://schemas.openxmlformats.org/officeDocument/2006/relationships/image" Target="media/image6.emf"/><Relationship Id="rId35" Type="http://schemas.openxmlformats.org/officeDocument/2006/relationships/oleObject" Target="embeddings/oleObject3.bin"/><Relationship Id="rId43" Type="http://schemas.openxmlformats.org/officeDocument/2006/relationships/chart" Target="charts/chart23.xml"/><Relationship Id="rId48" Type="http://schemas.openxmlformats.org/officeDocument/2006/relationships/chart" Target="charts/chart28.xml"/><Relationship Id="rId56" Type="http://schemas.openxmlformats.org/officeDocument/2006/relationships/image" Target="media/image11.png"/><Relationship Id="rId64" Type="http://schemas.openxmlformats.org/officeDocument/2006/relationships/chart" Target="charts/chart35.xml"/><Relationship Id="rId69" Type="http://schemas.openxmlformats.org/officeDocument/2006/relationships/image" Target="media/image21.emf"/><Relationship Id="rId77" Type="http://schemas.openxmlformats.org/officeDocument/2006/relationships/image" Target="media/image27.jpeg"/><Relationship Id="rId8" Type="http://schemas.openxmlformats.org/officeDocument/2006/relationships/chart" Target="charts/chart1.xml"/><Relationship Id="rId51" Type="http://schemas.openxmlformats.org/officeDocument/2006/relationships/chart" Target="charts/chart31.xml"/><Relationship Id="rId72" Type="http://schemas.openxmlformats.org/officeDocument/2006/relationships/chart" Target="charts/chart36.xml"/><Relationship Id="rId80" Type="http://schemas.openxmlformats.org/officeDocument/2006/relationships/header" Target="header2.xml"/><Relationship Id="rId85" Type="http://schemas.microsoft.com/office/2011/relationships/people" Target="people.xm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footer" Target="footer2.xml"/><Relationship Id="rId33" Type="http://schemas.openxmlformats.org/officeDocument/2006/relationships/oleObject" Target="embeddings/oleObject2.bin"/><Relationship Id="rId38" Type="http://schemas.openxmlformats.org/officeDocument/2006/relationships/chart" Target="charts/chart18.xml"/><Relationship Id="rId46" Type="http://schemas.openxmlformats.org/officeDocument/2006/relationships/chart" Target="charts/chart26.xml"/><Relationship Id="rId59" Type="http://schemas.openxmlformats.org/officeDocument/2006/relationships/image" Target="media/image12.emf"/><Relationship Id="rId67" Type="http://schemas.openxmlformats.org/officeDocument/2006/relationships/image" Target="media/image19.emf"/><Relationship Id="rId20" Type="http://schemas.openxmlformats.org/officeDocument/2006/relationships/image" Target="media/image3.wmf"/><Relationship Id="rId41" Type="http://schemas.openxmlformats.org/officeDocument/2006/relationships/chart" Target="charts/chart21.xml"/><Relationship Id="rId54" Type="http://schemas.openxmlformats.org/officeDocument/2006/relationships/image" Target="media/image10.emf"/><Relationship Id="rId62" Type="http://schemas.openxmlformats.org/officeDocument/2006/relationships/image" Target="media/image15.jpeg"/><Relationship Id="rId70" Type="http://schemas.openxmlformats.org/officeDocument/2006/relationships/image" Target="media/image22.emf"/><Relationship Id="rId75" Type="http://schemas.openxmlformats.org/officeDocument/2006/relationships/image" Target="media/image25.jpeg"/><Relationship Id="rId83"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6.xml"/><Relationship Id="rId23" Type="http://schemas.openxmlformats.org/officeDocument/2006/relationships/chart" Target="charts/chart12.xml"/><Relationship Id="rId28" Type="http://schemas.openxmlformats.org/officeDocument/2006/relationships/chart" Target="charts/chart14.xml"/><Relationship Id="rId36" Type="http://schemas.openxmlformats.org/officeDocument/2006/relationships/chart" Target="charts/chart16.xml"/><Relationship Id="rId49" Type="http://schemas.openxmlformats.org/officeDocument/2006/relationships/chart" Target="charts/chart29.xml"/><Relationship Id="rId57" Type="http://schemas.openxmlformats.org/officeDocument/2006/relationships/chart" Target="charts/chart33.xml"/><Relationship Id="rId10" Type="http://schemas.openxmlformats.org/officeDocument/2006/relationships/image" Target="media/image1.emf"/><Relationship Id="rId31" Type="http://schemas.openxmlformats.org/officeDocument/2006/relationships/oleObject" Target="embeddings/oleObject1.bin"/><Relationship Id="rId44" Type="http://schemas.openxmlformats.org/officeDocument/2006/relationships/chart" Target="charts/chart24.xml"/><Relationship Id="rId52" Type="http://schemas.openxmlformats.org/officeDocument/2006/relationships/image" Target="media/image9.png"/><Relationship Id="rId60" Type="http://schemas.openxmlformats.org/officeDocument/2006/relationships/image" Target="media/image13.emf"/><Relationship Id="rId65" Type="http://schemas.openxmlformats.org/officeDocument/2006/relationships/image" Target="media/image17.emf"/><Relationship Id="rId73" Type="http://schemas.openxmlformats.org/officeDocument/2006/relationships/image" Target="media/image24.jpeg"/><Relationship Id="rId78" Type="http://schemas.openxmlformats.org/officeDocument/2006/relationships/image" Target="media/image28.jpeg"/><Relationship Id="rId81" Type="http://schemas.openxmlformats.org/officeDocument/2006/relationships/footer" Target="footer3.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3" Type="http://schemas.openxmlformats.org/officeDocument/2006/relationships/chart" Target="charts/chart4.xml"/><Relationship Id="rId18" Type="http://schemas.openxmlformats.org/officeDocument/2006/relationships/chart" Target="charts/chart9.xml"/><Relationship Id="rId39" Type="http://schemas.openxmlformats.org/officeDocument/2006/relationships/chart" Target="charts/chart19.xml"/><Relationship Id="rId34" Type="http://schemas.openxmlformats.org/officeDocument/2006/relationships/image" Target="media/image8.emf"/><Relationship Id="rId50" Type="http://schemas.openxmlformats.org/officeDocument/2006/relationships/chart" Target="charts/chart30.xml"/><Relationship Id="rId55" Type="http://schemas.openxmlformats.org/officeDocument/2006/relationships/package" Target="embeddings/Microsoft_Excel_Worksheet4.xlsx"/><Relationship Id="rId76" Type="http://schemas.openxmlformats.org/officeDocument/2006/relationships/image" Target="media/image26.jpeg"/><Relationship Id="rId7" Type="http://schemas.openxmlformats.org/officeDocument/2006/relationships/endnotes" Target="endnotes.xml"/><Relationship Id="rId71" Type="http://schemas.openxmlformats.org/officeDocument/2006/relationships/image" Target="media/image23.emf"/><Relationship Id="rId2" Type="http://schemas.openxmlformats.org/officeDocument/2006/relationships/numbering" Target="numbering.xml"/><Relationship Id="rId29" Type="http://schemas.openxmlformats.org/officeDocument/2006/relationships/chart" Target="charts/chart15.xml"/><Relationship Id="rId24" Type="http://schemas.openxmlformats.org/officeDocument/2006/relationships/footer" Target="footer1.xml"/><Relationship Id="rId40" Type="http://schemas.openxmlformats.org/officeDocument/2006/relationships/chart" Target="charts/chart20.xml"/><Relationship Id="rId45" Type="http://schemas.openxmlformats.org/officeDocument/2006/relationships/chart" Target="charts/chart25.xml"/><Relationship Id="rId66" Type="http://schemas.openxmlformats.org/officeDocument/2006/relationships/image" Target="media/image18.emf"/><Relationship Id="rId61" Type="http://schemas.openxmlformats.org/officeDocument/2006/relationships/image" Target="media/image14.jpeg"/><Relationship Id="rId82"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1.xml.rels><?xml version="1.0" encoding="UTF-8" standalone="yes"?>
<Relationships xmlns="http://schemas.openxmlformats.org/package/2006/relationships"><Relationship Id="rId1" Type="http://schemas.openxmlformats.org/officeDocument/2006/relationships/oleObject" Target="file:///C:\Users\Tom\Documents\ASW\MBS%20and%20EMBS\MBS%205e\MBS%205e%20Chapter%20Folders\MBS%205e%20Chapter%2002\NBAPlayerPts%20solution%20worksheet.xlsx" TargetMode="External"/></Relationships>
</file>

<file path=word/charts/_rels/chart12.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New%20Exrercises\Solutions\CEOTime_solution_2.18.xlsx" TargetMode="External"/><Relationship Id="rId1" Type="http://schemas.openxmlformats.org/officeDocument/2006/relationships/themeOverride" Target="../theme/themeOverride2.xml"/></Relationships>
</file>

<file path=word/charts/_rels/chart13.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BE%20Ch%202%20New%20Exrercises\Solutions\Franchise_Solution_.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Tom\Documents\ASW\MBS%20and%20EMBS\EMBS%206e\New%20Exercises%20and%20Data\Chapter%2002%20New%20Data\Replacement%20for%20Exercise%2019%20MBS%205e%20Revised.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Tom\Documents\ASW\MBS%20and%20EMBS\EMBS%206e\New%20Exercises%20and%20Data\Chapter%2002%20New%20Data\Replacement%20for%20Exercise%2024%20-%20college%20salaries.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Tom\Documents\ASW\MBS%20and%20EMBS\EMBS%206e\New%20Exercises%20and%20Data\Chapter%2002%20New%20Data\Replacement%20for%20Exercise%2029%20and%2030%20in%20MBS%205e.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Tom\Documents\ASW\MBS%20and%20EMBS\EMBS%206e\New%20Exercises%20and%20Data\Chapter%2002%20New%20Data\Replacement%20for%20Exercise%2029%20and%2030%20in%20MBS%205e.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Tom\Documents\ASW\MBS%20and%20EMBS\EMBS%206e\New%20Exercises%20and%20Data\Chapter%2002%20New%20Data\Replacement%20for%20Exercise%2029%20and%2030%20in%20MBS%205e.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Tom\Documents\ASW\MBS%20and%20EMBS\EMBS%206e\New%20Exercises%20and%20Data\Chapter%2002%20New%20Data\Replacement%20for%20Exercise%2029%20and%2030%20in%20MBS%205e.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1.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Working%20Material\Exercise%202.32.xlsx" TargetMode="External"/><Relationship Id="rId1" Type="http://schemas.openxmlformats.org/officeDocument/2006/relationships/themeOverride" Target="../theme/themeOverride3.xml"/></Relationships>
</file>

<file path=word/charts/_rels/chart22.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Final%20Data%20Disk%20SBE%2011e\Excel%20Files\Ch%2002%20Descriptive\Exercise%202.32.xlsx" TargetMode="External"/><Relationship Id="rId1" Type="http://schemas.openxmlformats.org/officeDocument/2006/relationships/themeOverride" Target="../theme/themeOverride4.xml"/></Relationships>
</file>

<file path=word/charts/_rels/chart23.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MPG.xlsx" TargetMode="External"/><Relationship Id="rId1" Type="http://schemas.openxmlformats.org/officeDocument/2006/relationships/themeOverride" Target="../theme/themeOverride5.xml"/></Relationships>
</file>

<file path=word/charts/_rels/chart24.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Final\Webfiles%20Ch%202\Snow_solution.xlsx" TargetMode="External"/><Relationship Id="rId1" Type="http://schemas.openxmlformats.org/officeDocument/2006/relationships/themeOverride" Target="../theme/themeOverride6.xml"/></Relationships>
</file>

<file path=word/charts/_rels/chart25.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26.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Ch2_current_1_27_12\Smart%20Phone%20Stacked.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Final\Solutions\ManagerTime_solution.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Final\Solutions\ManagerTime_solution.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Names_solution_2.5.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cammjd\Documents\My%20Dropbox\ASW%20Files\SBE\SBE%2013e\Chapter%202%20Camm\Chapter\Material\Solution_2.45.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Solution%202.44.xlsx" TargetMode="External"/></Relationships>
</file>

<file path=word/charts/_rels/chart32.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New%20Exrercises\Solutions\BBB_solution.xlsx" TargetMode="External"/><Relationship Id="rId1" Type="http://schemas.openxmlformats.org/officeDocument/2006/relationships/themeOverride" Target="../theme/themeOverride7.xml"/></Relationships>
</file>

<file path=word/charts/_rels/chart33.xml.rels><?xml version="1.0" encoding="UTF-8" standalone="yes"?>
<Relationships xmlns="http://schemas.openxmlformats.org/package/2006/relationships"><Relationship Id="rId2" Type="http://schemas.openxmlformats.org/officeDocument/2006/relationships/oleObject" Target="file:///C:\My%20Documents\Books\ASW\Stats\SBE\SBE12e\Colleges_solution.xlsx" TargetMode="External"/><Relationship Id="rId1" Type="http://schemas.openxmlformats.org/officeDocument/2006/relationships/themeOverride" Target="../theme/themeOverride8.xml"/></Relationships>
</file>

<file path=word/charts/_rels/chart34.xml.rels><?xml version="1.0" encoding="UTF-8" standalone="yes"?>
<Relationships xmlns="http://schemas.openxmlformats.org/package/2006/relationships"><Relationship Id="rId2" Type="http://schemas.openxmlformats.org/officeDocument/2006/relationships/oleObject" Target="file:///C:\My%20Documents\Books\ASW\Stats\SBE\SBE12e\Colleges_solution.xlsx" TargetMode="External"/><Relationship Id="rId1" Type="http://schemas.openxmlformats.org/officeDocument/2006/relationships/themeOverride" Target="../theme/themeOverride9.xml"/></Relationships>
</file>

<file path=word/charts/_rels/chart3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36.xml.rels><?xml version="1.0" encoding="UTF-8" standalone="yes"?>
<Relationships xmlns="http://schemas.openxmlformats.org/package/2006/relationships"><Relationship Id="rId1" Type="http://schemas.openxmlformats.org/officeDocument/2006/relationships/oleObject" Target="file:///C:\Users\cammjd\Documents\My%20Dropbox\ASW%20Files\SBE\SBE%2013e\Chapter%202%20Camm\Chapter\Material\QueenCitySolution.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C:\Users\cammjd\Documents\My%20Dropbox\ASW%20Files\SBE\SBE%2013e\Chapter%202%20Camm\Chapter\Material\QueenCitySolution.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BE%20Ch%202%20New%20Exrercises\Solutions\Network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BE%20Ch%202%20New%20Exrercises\Solutions\Networks.xlsx"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C:\Users\Cathy\Documents\BOOK%20FILES\MBS4E\Extra%20figues%20for%20MBS%204e%20Chapter%202.xlsx" TargetMode="External"/><Relationship Id="rId1" Type="http://schemas.openxmlformats.org/officeDocument/2006/relationships/themeOverride" Target="../theme/themeOverride1.xml"/></Relationships>
</file>

<file path=word/charts/_rels/chart7.xml.rels><?xml version="1.0" encoding="UTF-8" standalone="yes"?>
<Relationships xmlns="http://schemas.openxmlformats.org/package/2006/relationships"><Relationship Id="rId1" Type="http://schemas.openxmlformats.org/officeDocument/2006/relationships/oleObject" Target="file:///C:\Users\cammjd\Documents\My%20Dropbox\ASW%20Files\SBE\SBE%2013e\Chapter%202%20Camm\Solutions\Solution_2.9.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cammjd\Documents\My%20Dropbox\ASW%20Files\SBE\SBE%2013e\Chapter%202%20Camm\Solutions\Solution_2.9.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pieChart>
        <c:varyColors val="1"/>
        <c:ser>
          <c:idx val="0"/>
          <c:order val="0"/>
          <c:dPt>
            <c:idx val="0"/>
            <c:bubble3D val="0"/>
            <c:spPr>
              <a:solidFill>
                <a:schemeClr val="bg1">
                  <a:lumMod val="85000"/>
                </a:schemeClr>
              </a:solidFill>
              <a:ln>
                <a:solidFill>
                  <a:sysClr val="windowText" lastClr="000000"/>
                </a:solidFill>
              </a:ln>
            </c:spPr>
            <c:extLst>
              <c:ext xmlns:c16="http://schemas.microsoft.com/office/drawing/2014/chart" uri="{C3380CC4-5D6E-409C-BE32-E72D297353CC}">
                <c16:uniqueId val="{00000001-2C73-46EC-844D-06DEFD5DCAB9}"/>
              </c:ext>
            </c:extLst>
          </c:dPt>
          <c:dPt>
            <c:idx val="1"/>
            <c:bubble3D val="0"/>
            <c:spPr>
              <a:solidFill>
                <a:schemeClr val="bg1">
                  <a:lumMod val="75000"/>
                </a:schemeClr>
              </a:solidFill>
              <a:ln>
                <a:solidFill>
                  <a:sysClr val="windowText" lastClr="000000"/>
                </a:solidFill>
              </a:ln>
            </c:spPr>
            <c:extLst>
              <c:ext xmlns:c16="http://schemas.microsoft.com/office/drawing/2014/chart" uri="{C3380CC4-5D6E-409C-BE32-E72D297353CC}">
                <c16:uniqueId val="{00000003-2C73-46EC-844D-06DEFD5DCAB9}"/>
              </c:ext>
            </c:extLst>
          </c:dPt>
          <c:dPt>
            <c:idx val="2"/>
            <c:bubble3D val="0"/>
            <c:spPr>
              <a:solidFill>
                <a:schemeClr val="bg1">
                  <a:lumMod val="95000"/>
                </a:schemeClr>
              </a:solidFill>
              <a:ln>
                <a:solidFill>
                  <a:sysClr val="windowText" lastClr="000000"/>
                </a:solidFill>
              </a:ln>
            </c:spPr>
            <c:extLst>
              <c:ext xmlns:c16="http://schemas.microsoft.com/office/drawing/2014/chart" uri="{C3380CC4-5D6E-409C-BE32-E72D297353CC}">
                <c16:uniqueId val="{00000005-2C73-46EC-844D-06DEFD5DCAB9}"/>
              </c:ext>
            </c:extLst>
          </c:dPt>
          <c:dLbls>
            <c:dLbl>
              <c:idx val="0"/>
              <c:layout>
                <c:manualLayout>
                  <c:x val="2.2188867016622923E-2"/>
                  <c:y val="-4.896471274424030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C73-46EC-844D-06DEFD5DCAB9}"/>
                </c:ext>
              </c:extLst>
            </c:dLbl>
            <c:dLbl>
              <c:idx val="1"/>
              <c:layout>
                <c:manualLayout>
                  <c:x val="-8.6675688976377951E-2"/>
                  <c:y val="-0.14197561242344706"/>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C73-46EC-844D-06DEFD5DCAB9}"/>
                </c:ext>
              </c:extLst>
            </c:dLbl>
            <c:dLbl>
              <c:idx val="2"/>
              <c:layout>
                <c:manualLayout>
                  <c:x val="-5.5088582677165356E-2"/>
                  <c:y val="6.6017789442986294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C73-46EC-844D-06DEFD5DCAB9}"/>
                </c:ext>
              </c:extLst>
            </c:dLbl>
            <c:numFmt formatCode="0.0%" sourceLinked="0"/>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Sheet1!$A$1:$C$1</c:f>
              <c:strCache>
                <c:ptCount val="3"/>
                <c:pt idx="0">
                  <c:v>No</c:v>
                </c:pt>
                <c:pt idx="1">
                  <c:v>Yes</c:v>
                </c:pt>
                <c:pt idx="2">
                  <c:v>No Opinion</c:v>
                </c:pt>
              </c:strCache>
            </c:strRef>
          </c:cat>
          <c:val>
            <c:numRef>
              <c:f>Sheet1!$A$2:$C$2</c:f>
              <c:numCache>
                <c:formatCode>0.00%</c:formatCode>
                <c:ptCount val="3"/>
                <c:pt idx="0">
                  <c:v>0.35</c:v>
                </c:pt>
                <c:pt idx="1">
                  <c:v>0.48299999999999998</c:v>
                </c:pt>
                <c:pt idx="2">
                  <c:v>0.16700000000000001</c:v>
                </c:pt>
              </c:numCache>
            </c:numRef>
          </c:val>
          <c:extLst>
            <c:ext xmlns:c16="http://schemas.microsoft.com/office/drawing/2014/chart" uri="{C3380CC4-5D6E-409C-BE32-E72D297353CC}">
              <c16:uniqueId val="{00000006-2C73-46EC-844D-06DEFD5DCAB9}"/>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752913752913754"/>
          <c:y val="7.4829931972789115E-2"/>
          <c:w val="0.84149184149184153"/>
          <c:h val="0.78911564625850339"/>
        </c:manualLayout>
      </c:layout>
      <c:barChart>
        <c:barDir val="col"/>
        <c:grouping val="clustered"/>
        <c:varyColors val="0"/>
        <c:ser>
          <c:idx val="0"/>
          <c:order val="0"/>
          <c:tx>
            <c:strRef>
              <c:f>'Problem 13'!$B$1</c:f>
              <c:strCache>
                <c:ptCount val="1"/>
                <c:pt idx="0">
                  <c:v>Frequency</c:v>
                </c:pt>
              </c:strCache>
            </c:strRef>
          </c:tx>
          <c:spPr>
            <a:solidFill>
              <a:schemeClr val="bg1">
                <a:lumMod val="75000"/>
              </a:schemeClr>
            </a:solidFill>
            <a:ln w="12673">
              <a:solidFill>
                <a:srgbClr val="000000"/>
              </a:solidFill>
              <a:prstDash val="solid"/>
            </a:ln>
          </c:spPr>
          <c:invertIfNegative val="0"/>
          <c:cat>
            <c:strRef>
              <c:f>'Problem 13'!$A$2:$A$6</c:f>
              <c:strCache>
                <c:ptCount val="5"/>
                <c:pt idx="0">
                  <c:v>10-19</c:v>
                </c:pt>
                <c:pt idx="1">
                  <c:v>20-29</c:v>
                </c:pt>
                <c:pt idx="2">
                  <c:v>30-39</c:v>
                </c:pt>
                <c:pt idx="3">
                  <c:v>40-49</c:v>
                </c:pt>
                <c:pt idx="4">
                  <c:v>50-59</c:v>
                </c:pt>
              </c:strCache>
            </c:strRef>
          </c:cat>
          <c:val>
            <c:numRef>
              <c:f>'Problem 13'!$B$2:$B$6</c:f>
              <c:numCache>
                <c:formatCode>General</c:formatCode>
                <c:ptCount val="5"/>
                <c:pt idx="0">
                  <c:v>10</c:v>
                </c:pt>
                <c:pt idx="1">
                  <c:v>14</c:v>
                </c:pt>
                <c:pt idx="2">
                  <c:v>17</c:v>
                </c:pt>
                <c:pt idx="3">
                  <c:v>7</c:v>
                </c:pt>
                <c:pt idx="4">
                  <c:v>2</c:v>
                </c:pt>
              </c:numCache>
            </c:numRef>
          </c:val>
          <c:extLst>
            <c:ext xmlns:c16="http://schemas.microsoft.com/office/drawing/2014/chart" uri="{C3380CC4-5D6E-409C-BE32-E72D297353CC}">
              <c16:uniqueId val="{00000000-DE16-4932-B68C-BD576E228CD0}"/>
            </c:ext>
          </c:extLst>
        </c:ser>
        <c:dLbls>
          <c:showLegendKey val="0"/>
          <c:showVal val="0"/>
          <c:showCatName val="0"/>
          <c:showSerName val="0"/>
          <c:showPercent val="0"/>
          <c:showBubbleSize val="0"/>
        </c:dLbls>
        <c:gapWidth val="0"/>
        <c:axId val="789448248"/>
        <c:axId val="789449424"/>
      </c:barChart>
      <c:catAx>
        <c:axId val="789448248"/>
        <c:scaling>
          <c:orientation val="minMax"/>
        </c:scaling>
        <c:delete val="0"/>
        <c:axPos val="b"/>
        <c:numFmt formatCode="General" sourceLinked="1"/>
        <c:majorTickMark val="in"/>
        <c:minorTickMark val="none"/>
        <c:tickLblPos val="nextTo"/>
        <c:spPr>
          <a:ln w="12673">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789449424"/>
        <c:crosses val="autoZero"/>
        <c:auto val="1"/>
        <c:lblAlgn val="ctr"/>
        <c:lblOffset val="100"/>
        <c:tickLblSkip val="1"/>
        <c:tickMarkSkip val="1"/>
        <c:noMultiLvlLbl val="0"/>
      </c:catAx>
      <c:valAx>
        <c:axId val="789449424"/>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564102564102564E-2"/>
              <c:y val="0.36394557823129253"/>
            </c:manualLayout>
          </c:layout>
          <c:overlay val="0"/>
          <c:spPr>
            <a:noFill/>
            <a:ln w="25345">
              <a:noFill/>
            </a:ln>
          </c:spPr>
        </c:title>
        <c:numFmt formatCode="General" sourceLinked="1"/>
        <c:majorTickMark val="in"/>
        <c:minorTickMark val="none"/>
        <c:tickLblPos val="nextTo"/>
        <c:spPr>
          <a:ln w="12673">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789448248"/>
        <c:crosses val="autoZero"/>
        <c:crossBetween val="between"/>
      </c:valAx>
      <c:spPr>
        <a:noFill/>
        <a:ln w="25345">
          <a:noFill/>
        </a:ln>
      </c:spPr>
    </c:plotArea>
    <c:plotVisOnly val="1"/>
    <c:dispBlanksAs val="gap"/>
    <c:showDLblsOverMax val="0"/>
  </c:chart>
  <c:spPr>
    <a:solidFill>
      <a:srgbClr val="FFFFFF"/>
    </a:solidFill>
    <a:ln>
      <a:noFill/>
    </a:ln>
  </c:spPr>
  <c:txPr>
    <a:bodyPr/>
    <a:lstStyle/>
    <a:p>
      <a:pPr>
        <a:defRPr sz="1073"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Solutions!$C$3</c:f>
              <c:strCache>
                <c:ptCount val="1"/>
                <c:pt idx="0">
                  <c:v>Frequency</c:v>
                </c:pt>
              </c:strCache>
            </c:strRef>
          </c:tx>
          <c:spPr>
            <a:solidFill>
              <a:schemeClr val="tx1">
                <a:lumMod val="50000"/>
                <a:lumOff val="50000"/>
              </a:schemeClr>
            </a:solidFill>
            <a:ln>
              <a:noFill/>
            </a:ln>
            <a:effectLst/>
          </c:spPr>
          <c:invertIfNegative val="0"/>
          <c:cat>
            <c:strRef>
              <c:f>Solutions!$B$4:$B$13</c:f>
              <c:strCache>
                <c:ptCount val="10"/>
                <c:pt idx="0">
                  <c:v>10-12</c:v>
                </c:pt>
                <c:pt idx="1">
                  <c:v>12-14</c:v>
                </c:pt>
                <c:pt idx="2">
                  <c:v>14-16</c:v>
                </c:pt>
                <c:pt idx="3">
                  <c:v>16-18</c:v>
                </c:pt>
                <c:pt idx="4">
                  <c:v>18-20</c:v>
                </c:pt>
                <c:pt idx="5">
                  <c:v>20-22</c:v>
                </c:pt>
                <c:pt idx="6">
                  <c:v>22-24</c:v>
                </c:pt>
                <c:pt idx="7">
                  <c:v>24-26</c:v>
                </c:pt>
                <c:pt idx="8">
                  <c:v>26-28</c:v>
                </c:pt>
                <c:pt idx="9">
                  <c:v>28-30</c:v>
                </c:pt>
              </c:strCache>
            </c:strRef>
          </c:cat>
          <c:val>
            <c:numRef>
              <c:f>Solutions!$C$4:$C$13</c:f>
              <c:numCache>
                <c:formatCode>General</c:formatCode>
                <c:ptCount val="10"/>
                <c:pt idx="0">
                  <c:v>1</c:v>
                </c:pt>
                <c:pt idx="1">
                  <c:v>3</c:v>
                </c:pt>
                <c:pt idx="2">
                  <c:v>7</c:v>
                </c:pt>
                <c:pt idx="3">
                  <c:v>19</c:v>
                </c:pt>
                <c:pt idx="4">
                  <c:v>9</c:v>
                </c:pt>
                <c:pt idx="5">
                  <c:v>4</c:v>
                </c:pt>
                <c:pt idx="6">
                  <c:v>2</c:v>
                </c:pt>
                <c:pt idx="7">
                  <c:v>0</c:v>
                </c:pt>
                <c:pt idx="8">
                  <c:v>3</c:v>
                </c:pt>
                <c:pt idx="9">
                  <c:v>2</c:v>
                </c:pt>
              </c:numCache>
            </c:numRef>
          </c:val>
          <c:extLst>
            <c:ext xmlns:c16="http://schemas.microsoft.com/office/drawing/2014/chart" uri="{C3380CC4-5D6E-409C-BE32-E72D297353CC}">
              <c16:uniqueId val="{00000000-0FD0-4CC1-B29E-9EE14EA7CECC}"/>
            </c:ext>
          </c:extLst>
        </c:ser>
        <c:dLbls>
          <c:showLegendKey val="0"/>
          <c:showVal val="0"/>
          <c:showCatName val="0"/>
          <c:showSerName val="0"/>
          <c:showPercent val="0"/>
          <c:showBubbleSize val="0"/>
        </c:dLbls>
        <c:gapWidth val="0"/>
        <c:overlap val="-27"/>
        <c:axId val="789450992"/>
        <c:axId val="789447464"/>
      </c:barChart>
      <c:catAx>
        <c:axId val="78945099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PPG</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9447464"/>
        <c:crosses val="autoZero"/>
        <c:auto val="1"/>
        <c:lblAlgn val="ctr"/>
        <c:lblOffset val="100"/>
        <c:noMultiLvlLbl val="0"/>
      </c:catAx>
      <c:valAx>
        <c:axId val="789447464"/>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Frequency</a:t>
                </a:r>
              </a:p>
            </c:rich>
          </c:tx>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94509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Sheet1!$G$5</c:f>
              <c:strCache>
                <c:ptCount val="1"/>
                <c:pt idx="0">
                  <c:v>Frequency</c:v>
                </c:pt>
              </c:strCache>
            </c:strRef>
          </c:tx>
          <c:spPr>
            <a:solidFill>
              <a:sysClr val="window" lastClr="FFFFFF">
                <a:lumMod val="75000"/>
              </a:sysClr>
            </a:solidFill>
            <a:ln w="9525">
              <a:solidFill>
                <a:sysClr val="windowText" lastClr="000000"/>
              </a:solidFill>
            </a:ln>
          </c:spPr>
          <c:invertIfNegative val="0"/>
          <c:dPt>
            <c:idx val="6"/>
            <c:invertIfNegative val="0"/>
            <c:bubble3D val="0"/>
            <c:spPr>
              <a:solidFill>
                <a:sysClr val="window" lastClr="FFFFFF">
                  <a:lumMod val="75000"/>
                </a:sysClr>
              </a:solidFill>
              <a:ln w="9525" cmpd="sng">
                <a:solidFill>
                  <a:sysClr val="windowText" lastClr="000000"/>
                </a:solidFill>
              </a:ln>
            </c:spPr>
            <c:extLst>
              <c:ext xmlns:c16="http://schemas.microsoft.com/office/drawing/2014/chart" uri="{C3380CC4-5D6E-409C-BE32-E72D297353CC}">
                <c16:uniqueId val="{00000001-0236-4B1D-B1A1-064E11864156}"/>
              </c:ext>
            </c:extLst>
          </c:dPt>
          <c:cat>
            <c:strRef>
              <c:f>Sheet1!$F$6:$F$12</c:f>
              <c:strCache>
                <c:ptCount val="7"/>
                <c:pt idx="0">
                  <c:v>11-12</c:v>
                </c:pt>
                <c:pt idx="1">
                  <c:v>13-14</c:v>
                </c:pt>
                <c:pt idx="2">
                  <c:v>15-16</c:v>
                </c:pt>
                <c:pt idx="3">
                  <c:v>17-18</c:v>
                </c:pt>
                <c:pt idx="4">
                  <c:v>19-20</c:v>
                </c:pt>
                <c:pt idx="5">
                  <c:v>21-22</c:v>
                </c:pt>
                <c:pt idx="6">
                  <c:v>23-24</c:v>
                </c:pt>
              </c:strCache>
            </c:strRef>
          </c:cat>
          <c:val>
            <c:numRef>
              <c:f>Sheet1!$G$6:$G$12</c:f>
              <c:numCache>
                <c:formatCode>General</c:formatCode>
                <c:ptCount val="7"/>
                <c:pt idx="0">
                  <c:v>1</c:v>
                </c:pt>
                <c:pt idx="1">
                  <c:v>2</c:v>
                </c:pt>
                <c:pt idx="2">
                  <c:v>6</c:v>
                </c:pt>
                <c:pt idx="3">
                  <c:v>3</c:v>
                </c:pt>
                <c:pt idx="4">
                  <c:v>5</c:v>
                </c:pt>
                <c:pt idx="5">
                  <c:v>4</c:v>
                </c:pt>
                <c:pt idx="6">
                  <c:v>4</c:v>
                </c:pt>
              </c:numCache>
            </c:numRef>
          </c:val>
          <c:extLst>
            <c:ext xmlns:c16="http://schemas.microsoft.com/office/drawing/2014/chart" uri="{C3380CC4-5D6E-409C-BE32-E72D297353CC}">
              <c16:uniqueId val="{00000002-0236-4B1D-B1A1-064E11864156}"/>
            </c:ext>
          </c:extLst>
        </c:ser>
        <c:dLbls>
          <c:showLegendKey val="0"/>
          <c:showVal val="0"/>
          <c:showCatName val="0"/>
          <c:showSerName val="0"/>
          <c:showPercent val="0"/>
          <c:showBubbleSize val="0"/>
        </c:dLbls>
        <c:gapWidth val="0"/>
        <c:axId val="789447856"/>
        <c:axId val="681401848"/>
      </c:barChart>
      <c:catAx>
        <c:axId val="78944785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Hours per Week in Meetings</a:t>
                </a:r>
              </a:p>
            </c:rich>
          </c:tx>
          <c:overlay val="0"/>
        </c:title>
        <c:numFmt formatCode="General" sourceLinked="0"/>
        <c:majorTickMark val="in"/>
        <c:minorTickMark val="none"/>
        <c:tickLblPos val="nextTo"/>
        <c:crossAx val="681401848"/>
        <c:crosses val="autoZero"/>
        <c:auto val="1"/>
        <c:lblAlgn val="ctr"/>
        <c:lblOffset val="100"/>
        <c:noMultiLvlLbl val="0"/>
      </c:catAx>
      <c:valAx>
        <c:axId val="68140184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Fequency</a:t>
                </a:r>
              </a:p>
            </c:rich>
          </c:tx>
          <c:overlay val="0"/>
        </c:title>
        <c:numFmt formatCode="General" sourceLinked="1"/>
        <c:majorTickMark val="in"/>
        <c:minorTickMark val="none"/>
        <c:tickLblPos val="nextTo"/>
        <c:crossAx val="789447856"/>
        <c:crosses val="autoZero"/>
        <c:crossBetween val="between"/>
      </c:valAx>
    </c:plotArea>
    <c:plotVisOnly val="1"/>
    <c:dispBlanksAs val="gap"/>
    <c:showDLblsOverMax val="0"/>
  </c:chart>
  <c:spPr>
    <a:ln>
      <a:noFill/>
    </a:ln>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spPr>
            <a:solidFill>
              <a:schemeClr val="bg1">
                <a:lumMod val="75000"/>
              </a:schemeClr>
            </a:solidFill>
            <a:ln w="9525">
              <a:solidFill>
                <a:schemeClr val="tx1"/>
              </a:solidFill>
            </a:ln>
          </c:spPr>
          <c:invertIfNegative val="0"/>
          <c:cat>
            <c:strRef>
              <c:f>revised!$A$2:$A$10</c:f>
              <c:strCache>
                <c:ptCount val="9"/>
                <c:pt idx="0">
                  <c:v>0-4999</c:v>
                </c:pt>
                <c:pt idx="1">
                  <c:v>5,000-9,999</c:v>
                </c:pt>
                <c:pt idx="2">
                  <c:v>10,000-14,999</c:v>
                </c:pt>
                <c:pt idx="3">
                  <c:v>15,000-19,999</c:v>
                </c:pt>
                <c:pt idx="4">
                  <c:v>20,000-24,999</c:v>
                </c:pt>
                <c:pt idx="5">
                  <c:v>25,000-29,999</c:v>
                </c:pt>
                <c:pt idx="6">
                  <c:v>30,000-34,999</c:v>
                </c:pt>
                <c:pt idx="7">
                  <c:v>35,000-39,999</c:v>
                </c:pt>
                <c:pt idx="8">
                  <c:v>More</c:v>
                </c:pt>
              </c:strCache>
            </c:strRef>
          </c:cat>
          <c:val>
            <c:numRef>
              <c:f>revised!$B$2:$B$10</c:f>
              <c:numCache>
                <c:formatCode>General</c:formatCode>
                <c:ptCount val="9"/>
                <c:pt idx="0">
                  <c:v>10</c:v>
                </c:pt>
                <c:pt idx="1">
                  <c:v>3</c:v>
                </c:pt>
                <c:pt idx="2">
                  <c:v>2</c:v>
                </c:pt>
                <c:pt idx="3">
                  <c:v>1</c:v>
                </c:pt>
                <c:pt idx="4">
                  <c:v>0</c:v>
                </c:pt>
                <c:pt idx="5">
                  <c:v>1</c:v>
                </c:pt>
                <c:pt idx="6">
                  <c:v>2</c:v>
                </c:pt>
                <c:pt idx="7">
                  <c:v>1</c:v>
                </c:pt>
                <c:pt idx="8">
                  <c:v>0</c:v>
                </c:pt>
              </c:numCache>
            </c:numRef>
          </c:val>
          <c:extLst>
            <c:ext xmlns:c16="http://schemas.microsoft.com/office/drawing/2014/chart" uri="{C3380CC4-5D6E-409C-BE32-E72D297353CC}">
              <c16:uniqueId val="{00000000-B1CB-4AD8-8B44-7E7C4F1F0DB4}"/>
            </c:ext>
          </c:extLst>
        </c:ser>
        <c:dLbls>
          <c:showLegendKey val="0"/>
          <c:showVal val="0"/>
          <c:showCatName val="0"/>
          <c:showSerName val="0"/>
          <c:showPercent val="0"/>
          <c:showBubbleSize val="0"/>
        </c:dLbls>
        <c:gapWidth val="0"/>
        <c:axId val="681400672"/>
        <c:axId val="681399496"/>
      </c:barChart>
      <c:catAx>
        <c:axId val="68140067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Number of U.S. Locations</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681399496"/>
        <c:crosses val="autoZero"/>
        <c:auto val="1"/>
        <c:lblAlgn val="ctr"/>
        <c:lblOffset val="100"/>
        <c:noMultiLvlLbl val="0"/>
      </c:catAx>
      <c:valAx>
        <c:axId val="681399496"/>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spPr>
          <a:ln/>
        </c:spPr>
        <c:txPr>
          <a:bodyPr/>
          <a:lstStyle/>
          <a:p>
            <a:pPr>
              <a:defRPr>
                <a:latin typeface="Times New Roman" pitchFamily="18" charset="0"/>
                <a:cs typeface="Times New Roman" pitchFamily="18" charset="0"/>
              </a:defRPr>
            </a:pPr>
            <a:endParaRPr lang="en-US"/>
          </a:p>
        </c:txPr>
        <c:crossAx val="681400672"/>
        <c:crosses val="autoZero"/>
        <c:crossBetween val="between"/>
      </c:valAx>
    </c:plotArea>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ivotFmts>
      <c:pivotFmt>
        <c:idx val="0"/>
        <c:spPr>
          <a:solidFill>
            <a:schemeClr val="bg1">
              <a:lumMod val="75000"/>
            </a:schemeClr>
          </a:solidFill>
          <a:ln>
            <a:solidFill>
              <a:schemeClr val="tx1"/>
            </a:solidFill>
          </a:ln>
          <a:effectLst/>
        </c:spPr>
        <c:marker>
          <c:symbol val="none"/>
        </c:marker>
      </c:pivotFmt>
      <c:pivotFmt>
        <c:idx val="1"/>
        <c:spPr>
          <a:solidFill>
            <a:schemeClr val="bg1">
              <a:lumMod val="75000"/>
            </a:schemeClr>
          </a:solidFill>
          <a:ln>
            <a:solidFill>
              <a:schemeClr val="tx1"/>
            </a:solidFill>
          </a:ln>
          <a:effectLst/>
        </c:spPr>
        <c:marker>
          <c:symbol val="none"/>
        </c:marker>
      </c:pivotFmt>
      <c:pivotFmt>
        <c:idx val="2"/>
        <c:spPr>
          <a:solidFill>
            <a:schemeClr val="bg1">
              <a:lumMod val="75000"/>
            </a:schemeClr>
          </a:solidFill>
          <a:ln>
            <a:solidFill>
              <a:schemeClr val="tx1"/>
            </a:solidFill>
          </a:ln>
          <a:effectLst/>
        </c:spPr>
        <c:marker>
          <c:symbol val="none"/>
        </c:marker>
      </c:pivotFmt>
    </c:pivotFmts>
    <c:plotArea>
      <c:layout>
        <c:manualLayout>
          <c:layoutTarget val="inner"/>
          <c:xMode val="edge"/>
          <c:yMode val="edge"/>
          <c:x val="0.10101020705745115"/>
          <c:y val="3.6231884057971016E-2"/>
          <c:w val="0.87429843491785753"/>
          <c:h val="0.80181787059226295"/>
        </c:manualLayout>
      </c:layout>
      <c:barChart>
        <c:barDir val="col"/>
        <c:grouping val="clustered"/>
        <c:varyColors val="0"/>
        <c:ser>
          <c:idx val="0"/>
          <c:order val="0"/>
          <c:tx>
            <c:v>Total</c:v>
          </c:tx>
          <c:spPr>
            <a:solidFill>
              <a:schemeClr val="bg1">
                <a:lumMod val="75000"/>
              </a:schemeClr>
            </a:solidFill>
            <a:ln>
              <a:solidFill>
                <a:schemeClr val="tx1"/>
              </a:solidFill>
            </a:ln>
            <a:effectLst/>
          </c:spPr>
          <c:invertIfNegative val="0"/>
          <c:cat>
            <c:strLit>
              <c:ptCount val="10"/>
              <c:pt idx="0">
                <c:v>-20--15</c:v>
              </c:pt>
              <c:pt idx="1">
                <c:v>-15--10</c:v>
              </c:pt>
              <c:pt idx="2">
                <c:v>-10--5</c:v>
              </c:pt>
              <c:pt idx="3">
                <c:v>-5-0</c:v>
              </c:pt>
              <c:pt idx="4">
                <c:v>0-5</c:v>
              </c:pt>
              <c:pt idx="5">
                <c:v>5-10</c:v>
              </c:pt>
              <c:pt idx="6">
                <c:v>10-15</c:v>
              </c:pt>
              <c:pt idx="7">
                <c:v>15-20</c:v>
              </c:pt>
              <c:pt idx="8">
                <c:v>20-25</c:v>
              </c:pt>
              <c:pt idx="9">
                <c:v>30-35</c:v>
              </c:pt>
            </c:strLit>
          </c:cat>
          <c:val>
            <c:numLit>
              <c:formatCode>General</c:formatCode>
              <c:ptCount val="10"/>
              <c:pt idx="0">
                <c:v>1</c:v>
              </c:pt>
              <c:pt idx="1">
                <c:v>1</c:v>
              </c:pt>
              <c:pt idx="2">
                <c:v>3</c:v>
              </c:pt>
              <c:pt idx="3">
                <c:v>3</c:v>
              </c:pt>
              <c:pt idx="4">
                <c:v>4</c:v>
              </c:pt>
              <c:pt idx="5">
                <c:v>5</c:v>
              </c:pt>
              <c:pt idx="6">
                <c:v>8</c:v>
              </c:pt>
              <c:pt idx="7">
                <c:v>3</c:v>
              </c:pt>
              <c:pt idx="8">
                <c:v>1</c:v>
              </c:pt>
              <c:pt idx="9">
                <c:v>1</c:v>
              </c:pt>
            </c:numLit>
          </c:val>
          <c:extLst>
            <c:ext xmlns:c16="http://schemas.microsoft.com/office/drawing/2014/chart" uri="{C3380CC4-5D6E-409C-BE32-E72D297353CC}">
              <c16:uniqueId val="{00000000-BBA5-4955-AA9D-D3BFEC09AA02}"/>
            </c:ext>
          </c:extLst>
        </c:ser>
        <c:dLbls>
          <c:showLegendKey val="0"/>
          <c:showVal val="0"/>
          <c:showCatName val="0"/>
          <c:showSerName val="0"/>
          <c:showPercent val="0"/>
          <c:showBubbleSize val="0"/>
        </c:dLbls>
        <c:gapWidth val="0"/>
        <c:overlap val="-27"/>
        <c:axId val="681400280"/>
        <c:axId val="689361856"/>
      </c:barChart>
      <c:catAx>
        <c:axId val="681400280"/>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latin typeface="Times New Roman" panose="02020603050405020304" pitchFamily="18" charset="0"/>
                    <a:cs typeface="Times New Roman" panose="02020603050405020304" pitchFamily="18" charset="0"/>
                  </a:rPr>
                  <a:t>YTD % Change</a:t>
                </a:r>
              </a:p>
            </c:rich>
          </c:tx>
          <c:overlay val="0"/>
          <c:spPr>
            <a:noFill/>
            <a:ln>
              <a:noFill/>
            </a:ln>
            <a:effectLst/>
          </c:sp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9361856"/>
        <c:crosses val="autoZero"/>
        <c:auto val="1"/>
        <c:lblAlgn val="ctr"/>
        <c:lblOffset val="100"/>
        <c:noMultiLvlLbl val="0"/>
      </c:catAx>
      <c:valAx>
        <c:axId val="689361856"/>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latin typeface="Times New Roman" panose="02020603050405020304" pitchFamily="18" charset="0"/>
                    <a:cs typeface="Times New Roman" panose="02020603050405020304" pitchFamily="18" charset="0"/>
                  </a:rPr>
                  <a:t>Frequency</a:t>
                </a:r>
              </a:p>
            </c:rich>
          </c:tx>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14002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extLst/>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alpha val="96000"/>
              </a:schemeClr>
            </a:solidFill>
            <a:ln>
              <a:solidFill>
                <a:schemeClr val="tx1"/>
              </a:solidFill>
            </a:ln>
            <a:effectLst/>
          </c:spPr>
          <c:invertIfNegative val="0"/>
          <c:cat>
            <c:strRef>
              <c:f>Histogram!$A$14:$A$21</c:f>
              <c:strCache>
                <c:ptCount val="8"/>
                <c:pt idx="0">
                  <c:v>40-50</c:v>
                </c:pt>
                <c:pt idx="1">
                  <c:v>50-60</c:v>
                </c:pt>
                <c:pt idx="2">
                  <c:v>60-70</c:v>
                </c:pt>
                <c:pt idx="3">
                  <c:v>70-80</c:v>
                </c:pt>
                <c:pt idx="4">
                  <c:v>80-90</c:v>
                </c:pt>
                <c:pt idx="5">
                  <c:v>90-100</c:v>
                </c:pt>
                <c:pt idx="6">
                  <c:v>100-110</c:v>
                </c:pt>
                <c:pt idx="7">
                  <c:v>110-120</c:v>
                </c:pt>
              </c:strCache>
            </c:strRef>
          </c:cat>
          <c:val>
            <c:numRef>
              <c:f>Histogram!$B$14:$B$21</c:f>
              <c:numCache>
                <c:formatCode>General</c:formatCode>
                <c:ptCount val="8"/>
                <c:pt idx="0">
                  <c:v>1</c:v>
                </c:pt>
                <c:pt idx="1">
                  <c:v>0</c:v>
                </c:pt>
                <c:pt idx="2">
                  <c:v>4</c:v>
                </c:pt>
                <c:pt idx="3">
                  <c:v>7</c:v>
                </c:pt>
                <c:pt idx="4">
                  <c:v>3</c:v>
                </c:pt>
                <c:pt idx="5">
                  <c:v>3</c:v>
                </c:pt>
                <c:pt idx="6">
                  <c:v>1</c:v>
                </c:pt>
                <c:pt idx="7">
                  <c:v>1</c:v>
                </c:pt>
              </c:numCache>
            </c:numRef>
          </c:val>
          <c:extLst>
            <c:ext xmlns:c16="http://schemas.microsoft.com/office/drawing/2014/chart" uri="{C3380CC4-5D6E-409C-BE32-E72D297353CC}">
              <c16:uniqueId val="{00000000-0AF0-4573-917C-CAF0AF0761EF}"/>
            </c:ext>
          </c:extLst>
        </c:ser>
        <c:dLbls>
          <c:showLegendKey val="0"/>
          <c:showVal val="0"/>
          <c:showCatName val="0"/>
          <c:showSerName val="0"/>
          <c:showPercent val="0"/>
          <c:showBubbleSize val="0"/>
        </c:dLbls>
        <c:gapWidth val="0"/>
        <c:overlap val="-27"/>
        <c:axId val="689363424"/>
        <c:axId val="689363032"/>
      </c:barChart>
      <c:catAx>
        <c:axId val="689363424"/>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 Increase</a:t>
                </a:r>
              </a:p>
            </c:rich>
          </c:tx>
          <c:overlay val="0"/>
          <c:spPr>
            <a:noFill/>
            <a:ln>
              <a:noFill/>
            </a:ln>
            <a:effectLst/>
          </c:sp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9363032"/>
        <c:crosses val="autoZero"/>
        <c:auto val="1"/>
        <c:lblAlgn val="ctr"/>
        <c:lblOffset val="100"/>
        <c:noMultiLvlLbl val="0"/>
      </c:catAx>
      <c:valAx>
        <c:axId val="689363032"/>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Frequency</a:t>
                </a:r>
              </a:p>
            </c:rich>
          </c:tx>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936342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Northeast</a:t>
            </a:r>
          </a:p>
        </c:rich>
      </c:tx>
      <c:overlay val="0"/>
      <c:spPr>
        <a:noFill/>
        <a:ln>
          <a:noFill/>
        </a:ln>
        <a:effectLst/>
      </c:spPr>
    </c:title>
    <c:autoTitleDeleted val="0"/>
    <c:plotArea>
      <c:layout/>
      <c:barChart>
        <c:barDir val="col"/>
        <c:grouping val="clustered"/>
        <c:varyColors val="0"/>
        <c:ser>
          <c:idx val="0"/>
          <c:order val="0"/>
          <c:spPr>
            <a:solidFill>
              <a:schemeClr val="bg1">
                <a:lumMod val="75000"/>
              </a:schemeClr>
            </a:solidFill>
            <a:ln>
              <a:solidFill>
                <a:schemeClr val="tx1"/>
              </a:solidFill>
            </a:ln>
            <a:effectLst/>
          </c:spPr>
          <c:invertIfNegative val="0"/>
          <c:cat>
            <c:strRef>
              <c:f>Sheet2!$D$4:$J$4</c:f>
              <c:strCache>
                <c:ptCount val="7"/>
                <c:pt idx="0">
                  <c:v>Under $15,000</c:v>
                </c:pt>
                <c:pt idx="1">
                  <c:v>$15,000 to $24,999</c:v>
                </c:pt>
                <c:pt idx="2">
                  <c:v>$25,000 to $34,999</c:v>
                </c:pt>
                <c:pt idx="3">
                  <c:v>$35,000 to $49,999</c:v>
                </c:pt>
                <c:pt idx="4">
                  <c:v>$50,000 to $74,999</c:v>
                </c:pt>
                <c:pt idx="5">
                  <c:v>$75,000 to $99,999</c:v>
                </c:pt>
                <c:pt idx="6">
                  <c:v>$100,000  and over</c:v>
                </c:pt>
              </c:strCache>
            </c:strRef>
          </c:cat>
          <c:val>
            <c:numRef>
              <c:f>Sheet2!$D$5:$J$5</c:f>
              <c:numCache>
                <c:formatCode>0.00</c:formatCode>
                <c:ptCount val="7"/>
                <c:pt idx="0">
                  <c:v>12.72405605475115</c:v>
                </c:pt>
                <c:pt idx="1">
                  <c:v>10.447413752968016</c:v>
                </c:pt>
                <c:pt idx="2">
                  <c:v>10.540527957539924</c:v>
                </c:pt>
                <c:pt idx="3">
                  <c:v>13.068578611667208</c:v>
                </c:pt>
                <c:pt idx="4">
                  <c:v>17.221472135574281</c:v>
                </c:pt>
                <c:pt idx="5">
                  <c:v>11.574095628288095</c:v>
                </c:pt>
                <c:pt idx="6">
                  <c:v>24.423855859211322</c:v>
                </c:pt>
              </c:numCache>
            </c:numRef>
          </c:val>
          <c:extLst>
            <c:ext xmlns:c16="http://schemas.microsoft.com/office/drawing/2014/chart" uri="{C3380CC4-5D6E-409C-BE32-E72D297353CC}">
              <c16:uniqueId val="{00000000-E583-47E5-8350-4B7AB32BCA3B}"/>
            </c:ext>
          </c:extLst>
        </c:ser>
        <c:dLbls>
          <c:showLegendKey val="0"/>
          <c:showVal val="0"/>
          <c:showCatName val="0"/>
          <c:showSerName val="0"/>
          <c:showPercent val="0"/>
          <c:showBubbleSize val="0"/>
        </c:dLbls>
        <c:gapWidth val="0"/>
        <c:overlap val="-27"/>
        <c:axId val="685591080"/>
        <c:axId val="685591472"/>
      </c:barChart>
      <c:catAx>
        <c:axId val="685591080"/>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Income Level</a:t>
                </a:r>
              </a:p>
            </c:rich>
          </c:tx>
          <c:overlay val="0"/>
          <c:spPr>
            <a:noFill/>
            <a:ln>
              <a:noFill/>
            </a:ln>
            <a:effectLst/>
          </c:sp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5591472"/>
        <c:crosses val="autoZero"/>
        <c:auto val="1"/>
        <c:lblAlgn val="ctr"/>
        <c:lblOffset val="100"/>
        <c:noMultiLvlLbl val="0"/>
      </c:catAx>
      <c:valAx>
        <c:axId val="685591472"/>
        <c:scaling>
          <c:orientation val="minMax"/>
          <c:max val="25"/>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Percent Frequency</a:t>
                </a:r>
              </a:p>
            </c:rich>
          </c:tx>
          <c:overlay val="0"/>
          <c:spPr>
            <a:noFill/>
            <a:ln>
              <a:noFill/>
            </a:ln>
            <a:effectLst/>
          </c:spPr>
        </c:title>
        <c:numFmt formatCode="0.00"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55910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Midwest</a:t>
            </a:r>
            <a:endParaRPr lang="en-US" sz="1200" b="1" i="0" u="none" strike="noStrike" kern="1200" spc="0" baseline="0">
              <a:solidFill>
                <a:sysClr val="windowText" lastClr="000000">
                  <a:lumMod val="65000"/>
                  <a:lumOff val="35000"/>
                </a:sysClr>
              </a:solidFill>
              <a:latin typeface="+mn-lt"/>
              <a:ea typeface="+mn-ea"/>
              <a:cs typeface="+mn-cs"/>
            </a:endParaRPr>
          </a:p>
          <a:p>
            <a:pPr>
              <a:defRPr sz="1200" b="1" i="0" u="none" strike="noStrike" kern="1200" spc="0" baseline="0">
                <a:solidFill>
                  <a:schemeClr val="tx1">
                    <a:lumMod val="65000"/>
                    <a:lumOff val="35000"/>
                  </a:schemeClr>
                </a:solidFill>
                <a:latin typeface="+mn-lt"/>
                <a:ea typeface="+mn-ea"/>
                <a:cs typeface="+mn-cs"/>
              </a:defRPr>
            </a:pPr>
            <a:endParaRPr lang="en-US" sz="1200" b="1"/>
          </a:p>
        </c:rich>
      </c:tx>
      <c:overlay val="0"/>
      <c:spPr>
        <a:noFill/>
        <a:ln>
          <a:noFill/>
        </a:ln>
        <a:effectLst/>
      </c:spPr>
    </c:title>
    <c:autoTitleDeleted val="0"/>
    <c:plotArea>
      <c:layout/>
      <c:barChart>
        <c:barDir val="col"/>
        <c:grouping val="clustered"/>
        <c:varyColors val="0"/>
        <c:ser>
          <c:idx val="0"/>
          <c:order val="0"/>
          <c:spPr>
            <a:solidFill>
              <a:schemeClr val="bg1">
                <a:lumMod val="75000"/>
              </a:schemeClr>
            </a:solidFill>
            <a:ln>
              <a:solidFill>
                <a:schemeClr val="tx1"/>
              </a:solidFill>
            </a:ln>
            <a:effectLst/>
          </c:spPr>
          <c:invertIfNegative val="0"/>
          <c:cat>
            <c:strRef>
              <c:f>Sheet2!$D$4:$J$4</c:f>
              <c:strCache>
                <c:ptCount val="7"/>
                <c:pt idx="0">
                  <c:v>Under $15,000</c:v>
                </c:pt>
                <c:pt idx="1">
                  <c:v>$15,000 to $24,999</c:v>
                </c:pt>
                <c:pt idx="2">
                  <c:v>$25,000 to $34,999</c:v>
                </c:pt>
                <c:pt idx="3">
                  <c:v>$35,000 to $49,999</c:v>
                </c:pt>
                <c:pt idx="4">
                  <c:v>$50,000 to $74,999</c:v>
                </c:pt>
                <c:pt idx="5">
                  <c:v>$75,000 to $99,999</c:v>
                </c:pt>
                <c:pt idx="6">
                  <c:v>$100,000  and over</c:v>
                </c:pt>
              </c:strCache>
            </c:strRef>
          </c:cat>
          <c:val>
            <c:numRef>
              <c:f>Sheet2!$D$6:$J$6</c:f>
              <c:numCache>
                <c:formatCode>0.00</c:formatCode>
                <c:ptCount val="7"/>
                <c:pt idx="0">
                  <c:v>12.401955212004093</c:v>
                </c:pt>
                <c:pt idx="1">
                  <c:v>12.602781251184117</c:v>
                </c:pt>
                <c:pt idx="2">
                  <c:v>11.579705202531166</c:v>
                </c:pt>
                <c:pt idx="3">
                  <c:v>14.273805463983935</c:v>
                </c:pt>
                <c:pt idx="4">
                  <c:v>19.112576257057327</c:v>
                </c:pt>
                <c:pt idx="5">
                  <c:v>12.060929862453108</c:v>
                </c:pt>
                <c:pt idx="6">
                  <c:v>17.968246750786253</c:v>
                </c:pt>
              </c:numCache>
            </c:numRef>
          </c:val>
          <c:extLst>
            <c:ext xmlns:c16="http://schemas.microsoft.com/office/drawing/2014/chart" uri="{C3380CC4-5D6E-409C-BE32-E72D297353CC}">
              <c16:uniqueId val="{00000000-3D83-4B92-A585-C51DAE225B9D}"/>
            </c:ext>
          </c:extLst>
        </c:ser>
        <c:dLbls>
          <c:showLegendKey val="0"/>
          <c:showVal val="0"/>
          <c:showCatName val="0"/>
          <c:showSerName val="0"/>
          <c:showPercent val="0"/>
          <c:showBubbleSize val="0"/>
        </c:dLbls>
        <c:gapWidth val="0"/>
        <c:overlap val="-27"/>
        <c:axId val="662540512"/>
        <c:axId val="660197160"/>
      </c:barChart>
      <c:catAx>
        <c:axId val="66254051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Income Level</a:t>
                </a:r>
              </a:p>
            </c:rich>
          </c:tx>
          <c:overlay val="0"/>
          <c:spPr>
            <a:noFill/>
            <a:ln>
              <a:noFill/>
            </a:ln>
            <a:effectLst/>
          </c:sp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0197160"/>
        <c:crosses val="autoZero"/>
        <c:auto val="1"/>
        <c:lblAlgn val="ctr"/>
        <c:lblOffset val="100"/>
        <c:noMultiLvlLbl val="0"/>
      </c:catAx>
      <c:valAx>
        <c:axId val="660197160"/>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Percent Frequency</a:t>
                </a:r>
              </a:p>
            </c:rich>
          </c:tx>
          <c:overlay val="0"/>
          <c:spPr>
            <a:noFill/>
            <a:ln>
              <a:noFill/>
            </a:ln>
            <a:effectLst/>
          </c:spPr>
        </c:title>
        <c:numFmt formatCode="0.00"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254051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South</a:t>
            </a:r>
          </a:p>
        </c:rich>
      </c:tx>
      <c:overlay val="0"/>
      <c:spPr>
        <a:noFill/>
        <a:ln>
          <a:noFill/>
        </a:ln>
        <a:effectLst/>
      </c:spPr>
    </c:title>
    <c:autoTitleDeleted val="0"/>
    <c:plotArea>
      <c:layout/>
      <c:barChart>
        <c:barDir val="col"/>
        <c:grouping val="clustered"/>
        <c:varyColors val="0"/>
        <c:ser>
          <c:idx val="0"/>
          <c:order val="0"/>
          <c:spPr>
            <a:solidFill>
              <a:schemeClr val="bg1">
                <a:lumMod val="75000"/>
              </a:schemeClr>
            </a:solidFill>
            <a:ln>
              <a:solidFill>
                <a:schemeClr val="tx1"/>
              </a:solidFill>
            </a:ln>
            <a:effectLst/>
          </c:spPr>
          <c:invertIfNegative val="0"/>
          <c:cat>
            <c:strRef>
              <c:f>Sheet2!$D$4:$J$4</c:f>
              <c:strCache>
                <c:ptCount val="7"/>
                <c:pt idx="0">
                  <c:v>Under $15,000</c:v>
                </c:pt>
                <c:pt idx="1">
                  <c:v>$15,000 to $24,999</c:v>
                </c:pt>
                <c:pt idx="2">
                  <c:v>$25,000 to $34,999</c:v>
                </c:pt>
                <c:pt idx="3">
                  <c:v>$35,000 to $49,999</c:v>
                </c:pt>
                <c:pt idx="4">
                  <c:v>$50,000 to $74,999</c:v>
                </c:pt>
                <c:pt idx="5">
                  <c:v>$75,000 to $99,999</c:v>
                </c:pt>
                <c:pt idx="6">
                  <c:v>$100,000  and over</c:v>
                </c:pt>
              </c:strCache>
            </c:strRef>
          </c:cat>
          <c:val>
            <c:numRef>
              <c:f>Sheet2!$D$7:$J$7</c:f>
              <c:numCache>
                <c:formatCode>0.00</c:formatCode>
                <c:ptCount val="7"/>
                <c:pt idx="0">
                  <c:v>14.297507395262446</c:v>
                </c:pt>
                <c:pt idx="1">
                  <c:v>12.972092916599784</c:v>
                </c:pt>
                <c:pt idx="2">
                  <c:v>11.55266114792818</c:v>
                </c:pt>
                <c:pt idx="3">
                  <c:v>14.850145612144283</c:v>
                </c:pt>
                <c:pt idx="4">
                  <c:v>17.725698823637323</c:v>
                </c:pt>
                <c:pt idx="5">
                  <c:v>11.036712605196175</c:v>
                </c:pt>
                <c:pt idx="6">
                  <c:v>17.565181499231812</c:v>
                </c:pt>
              </c:numCache>
            </c:numRef>
          </c:val>
          <c:extLst>
            <c:ext xmlns:c16="http://schemas.microsoft.com/office/drawing/2014/chart" uri="{C3380CC4-5D6E-409C-BE32-E72D297353CC}">
              <c16:uniqueId val="{00000000-F40E-4DBF-8473-250998E70322}"/>
            </c:ext>
          </c:extLst>
        </c:ser>
        <c:dLbls>
          <c:showLegendKey val="0"/>
          <c:showVal val="0"/>
          <c:showCatName val="0"/>
          <c:showSerName val="0"/>
          <c:showPercent val="0"/>
          <c:showBubbleSize val="0"/>
        </c:dLbls>
        <c:gapWidth val="0"/>
        <c:overlap val="-27"/>
        <c:axId val="662541296"/>
        <c:axId val="295532656"/>
      </c:barChart>
      <c:catAx>
        <c:axId val="66254129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Income Level</a:t>
                </a:r>
              </a:p>
            </c:rich>
          </c:tx>
          <c:overlay val="0"/>
          <c:spPr>
            <a:noFill/>
            <a:ln>
              <a:noFill/>
            </a:ln>
            <a:effectLst/>
          </c:sp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5532656"/>
        <c:crosses val="autoZero"/>
        <c:auto val="1"/>
        <c:lblAlgn val="ctr"/>
        <c:lblOffset val="100"/>
        <c:noMultiLvlLbl val="0"/>
      </c:catAx>
      <c:valAx>
        <c:axId val="295532656"/>
        <c:scaling>
          <c:orientation val="minMax"/>
          <c:max val="25"/>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Percent Frequency</a:t>
                </a:r>
              </a:p>
            </c:rich>
          </c:tx>
          <c:overlay val="0"/>
          <c:spPr>
            <a:noFill/>
            <a:ln>
              <a:noFill/>
            </a:ln>
            <a:effectLst/>
          </c:spPr>
        </c:title>
        <c:numFmt formatCode="0.00"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254129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West</a:t>
            </a:r>
          </a:p>
        </c:rich>
      </c:tx>
      <c:overlay val="0"/>
      <c:spPr>
        <a:noFill/>
        <a:ln>
          <a:noFill/>
        </a:ln>
        <a:effectLst/>
      </c:spPr>
    </c:title>
    <c:autoTitleDeleted val="0"/>
    <c:plotArea>
      <c:layout/>
      <c:barChart>
        <c:barDir val="col"/>
        <c:grouping val="clustered"/>
        <c:varyColors val="0"/>
        <c:ser>
          <c:idx val="0"/>
          <c:order val="0"/>
          <c:spPr>
            <a:solidFill>
              <a:schemeClr val="bg1">
                <a:lumMod val="75000"/>
              </a:schemeClr>
            </a:solidFill>
            <a:ln>
              <a:solidFill>
                <a:schemeClr val="tx1"/>
              </a:solidFill>
            </a:ln>
            <a:effectLst/>
          </c:spPr>
          <c:invertIfNegative val="0"/>
          <c:cat>
            <c:strRef>
              <c:f>Sheet2!$D$4:$J$4</c:f>
              <c:strCache>
                <c:ptCount val="7"/>
                <c:pt idx="0">
                  <c:v>Under $15,000</c:v>
                </c:pt>
                <c:pt idx="1">
                  <c:v>$15,000 to $24,999</c:v>
                </c:pt>
                <c:pt idx="2">
                  <c:v>$25,000 to $34,999</c:v>
                </c:pt>
                <c:pt idx="3">
                  <c:v>$35,000 to $49,999</c:v>
                </c:pt>
                <c:pt idx="4">
                  <c:v>$50,000 to $74,999</c:v>
                </c:pt>
                <c:pt idx="5">
                  <c:v>$75,000 to $99,999</c:v>
                </c:pt>
                <c:pt idx="6">
                  <c:v>$100,000  and over</c:v>
                </c:pt>
              </c:strCache>
            </c:strRef>
          </c:cat>
          <c:val>
            <c:numRef>
              <c:f>Sheet2!$D$8:$J$8</c:f>
              <c:numCache>
                <c:formatCode>0.00</c:formatCode>
                <c:ptCount val="7"/>
                <c:pt idx="0">
                  <c:v>11.843266684576122</c:v>
                </c:pt>
                <c:pt idx="1">
                  <c:v>10.730321986414399</c:v>
                </c:pt>
                <c:pt idx="2">
                  <c:v>10.146985454964117</c:v>
                </c:pt>
                <c:pt idx="3">
                  <c:v>13.650842384004298</c:v>
                </c:pt>
                <c:pt idx="4">
                  <c:v>18.436504586099705</c:v>
                </c:pt>
                <c:pt idx="5">
                  <c:v>11.766511877806348</c:v>
                </c:pt>
                <c:pt idx="6">
                  <c:v>23.42556702613501</c:v>
                </c:pt>
              </c:numCache>
            </c:numRef>
          </c:val>
          <c:extLst>
            <c:ext xmlns:c16="http://schemas.microsoft.com/office/drawing/2014/chart" uri="{C3380CC4-5D6E-409C-BE32-E72D297353CC}">
              <c16:uniqueId val="{00000000-32C8-446C-950C-308899ED33DA}"/>
            </c:ext>
          </c:extLst>
        </c:ser>
        <c:dLbls>
          <c:showLegendKey val="0"/>
          <c:showVal val="0"/>
          <c:showCatName val="0"/>
          <c:showSerName val="0"/>
          <c:showPercent val="0"/>
          <c:showBubbleSize val="0"/>
        </c:dLbls>
        <c:gapWidth val="0"/>
        <c:overlap val="-27"/>
        <c:axId val="689363816"/>
        <c:axId val="685594216"/>
      </c:barChart>
      <c:catAx>
        <c:axId val="68936381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Income Level</a:t>
                </a:r>
              </a:p>
            </c:rich>
          </c:tx>
          <c:overlay val="0"/>
          <c:spPr>
            <a:noFill/>
            <a:ln>
              <a:noFill/>
            </a:ln>
            <a:effectLst/>
          </c:sp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5594216"/>
        <c:crosses val="autoZero"/>
        <c:auto val="1"/>
        <c:lblAlgn val="ctr"/>
        <c:lblOffset val="100"/>
        <c:noMultiLvlLbl val="0"/>
      </c:catAx>
      <c:valAx>
        <c:axId val="685594216"/>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Percent Frequency</a:t>
                </a:r>
              </a:p>
            </c:rich>
          </c:tx>
          <c:overlay val="0"/>
          <c:spPr>
            <a:noFill/>
            <a:ln>
              <a:noFill/>
            </a:ln>
            <a:effectLst/>
          </c:spPr>
        </c:title>
        <c:numFmt formatCode="0.00"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936381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26315789473685"/>
          <c:y val="8.6274509803921567E-2"/>
          <c:w val="0.82105263157894737"/>
          <c:h val="0.66274509803921566"/>
        </c:manualLayout>
      </c:layout>
      <c:barChart>
        <c:barDir val="col"/>
        <c:grouping val="clustered"/>
        <c:varyColors val="0"/>
        <c:ser>
          <c:idx val="0"/>
          <c:order val="0"/>
          <c:tx>
            <c:strRef>
              <c:f>Sheet1!$B$1</c:f>
              <c:strCache>
                <c:ptCount val="1"/>
                <c:pt idx="0">
                  <c:v>Frequency</c:v>
                </c:pt>
              </c:strCache>
            </c:strRef>
          </c:tx>
          <c:spPr>
            <a:solidFill>
              <a:schemeClr val="bg1">
                <a:lumMod val="75000"/>
              </a:schemeClr>
            </a:solidFill>
            <a:ln w="12698">
              <a:solidFill>
                <a:srgbClr val="000000"/>
              </a:solidFill>
              <a:prstDash val="solid"/>
            </a:ln>
          </c:spPr>
          <c:invertIfNegative val="0"/>
          <c:cat>
            <c:strRef>
              <c:f>Sheet1!$A$2:$A$4</c:f>
              <c:strCache>
                <c:ptCount val="3"/>
                <c:pt idx="0">
                  <c:v>Yes</c:v>
                </c:pt>
                <c:pt idx="1">
                  <c:v>No</c:v>
                </c:pt>
                <c:pt idx="2">
                  <c:v>No Opinion</c:v>
                </c:pt>
              </c:strCache>
            </c:strRef>
          </c:cat>
          <c:val>
            <c:numRef>
              <c:f>Sheet1!$B$2:$B$4</c:f>
              <c:numCache>
                <c:formatCode>General</c:formatCode>
                <c:ptCount val="3"/>
                <c:pt idx="0">
                  <c:v>58</c:v>
                </c:pt>
                <c:pt idx="1">
                  <c:v>42</c:v>
                </c:pt>
                <c:pt idx="2">
                  <c:v>20</c:v>
                </c:pt>
              </c:numCache>
            </c:numRef>
          </c:val>
          <c:extLst>
            <c:ext xmlns:c16="http://schemas.microsoft.com/office/drawing/2014/chart" uri="{C3380CC4-5D6E-409C-BE32-E72D297353CC}">
              <c16:uniqueId val="{00000000-8F48-4CF6-9D27-52405ACFA9D8}"/>
            </c:ext>
          </c:extLst>
        </c:ser>
        <c:dLbls>
          <c:showLegendKey val="0"/>
          <c:showVal val="0"/>
          <c:showCatName val="0"/>
          <c:showSerName val="0"/>
          <c:showPercent val="0"/>
          <c:showBubbleSize val="0"/>
        </c:dLbls>
        <c:gapWidth val="150"/>
        <c:axId val="762062000"/>
        <c:axId val="762063960"/>
      </c:barChart>
      <c:catAx>
        <c:axId val="762062000"/>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a:t>Response</a:t>
                </a:r>
              </a:p>
            </c:rich>
          </c:tx>
          <c:layout>
            <c:manualLayout>
              <c:xMode val="edge"/>
              <c:yMode val="edge"/>
              <c:x val="0.48947368421052634"/>
              <c:y val="0.8666666666666667"/>
            </c:manualLayout>
          </c:layout>
          <c:overlay val="0"/>
          <c:spPr>
            <a:noFill/>
            <a:ln w="25395">
              <a:noFill/>
            </a:ln>
          </c:spPr>
        </c:title>
        <c:numFmt formatCode="General" sourceLinked="1"/>
        <c:majorTickMark val="none"/>
        <c:minorTickMark val="none"/>
        <c:tickLblPos val="nextTo"/>
        <c:spPr>
          <a:ln w="1269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762063960"/>
        <c:crosses val="autoZero"/>
        <c:auto val="1"/>
        <c:lblAlgn val="ctr"/>
        <c:lblOffset val="100"/>
        <c:tickLblSkip val="1"/>
        <c:tickMarkSkip val="1"/>
        <c:noMultiLvlLbl val="0"/>
      </c:catAx>
      <c:valAx>
        <c:axId val="762063960"/>
        <c:scaling>
          <c:orientation val="minMax"/>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8947368421052631E-2"/>
              <c:y val="0.29411764705882354"/>
            </c:manualLayout>
          </c:layout>
          <c:overlay val="0"/>
          <c:spPr>
            <a:noFill/>
            <a:ln w="25395">
              <a:noFill/>
            </a:ln>
          </c:spPr>
        </c:title>
        <c:numFmt formatCode="General" sourceLinked="1"/>
        <c:majorTickMark val="in"/>
        <c:minorTickMark val="none"/>
        <c:tickLblPos val="nextTo"/>
        <c:spPr>
          <a:ln w="1269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762062000"/>
        <c:crosses val="autoZero"/>
        <c:crossBetween val="between"/>
      </c:valAx>
      <c:spPr>
        <a:noFill/>
        <a:ln w="25395">
          <a:noFill/>
        </a:ln>
      </c:spPr>
    </c:plotArea>
    <c:plotVisOnly val="1"/>
    <c:dispBlanksAs val="gap"/>
    <c:showDLblsOverMax val="0"/>
  </c:chart>
  <c:spPr>
    <a:solidFill>
      <a:srgbClr val="FFFFFF"/>
    </a:solidFill>
    <a:ln>
      <a:noFill/>
    </a:ln>
  </c:spPr>
  <c:txPr>
    <a:bodyPr/>
    <a:lstStyle/>
    <a:p>
      <a:pPr>
        <a:defRPr sz="95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37614678899083"/>
          <c:y val="7.5085324232081918E-2"/>
          <c:w val="0.80504587155963303"/>
          <c:h val="0.69624573378839594"/>
        </c:manualLayout>
      </c:layout>
      <c:scatterChart>
        <c:scatterStyle val="lineMarker"/>
        <c:varyColors val="0"/>
        <c:ser>
          <c:idx val="0"/>
          <c:order val="0"/>
          <c:tx>
            <c:strRef>
              <c:f>Data!$B$1</c:f>
              <c:strCache>
                <c:ptCount val="1"/>
                <c:pt idx="0">
                  <c:v>Y</c:v>
                </c:pt>
              </c:strCache>
            </c:strRef>
          </c:tx>
          <c:spPr>
            <a:ln w="28589">
              <a:noFill/>
            </a:ln>
          </c:spPr>
          <c:marker>
            <c:symbol val="circle"/>
            <c:size val="5"/>
            <c:spPr>
              <a:solidFill>
                <a:schemeClr val="tx1"/>
              </a:solidFill>
              <a:ln>
                <a:solidFill>
                  <a:srgbClr val="000080"/>
                </a:solidFill>
                <a:prstDash val="solid"/>
              </a:ln>
            </c:spPr>
          </c:marker>
          <c:xVal>
            <c:numRef>
              <c:f>Data!$A$2:$A$21</c:f>
              <c:numCache>
                <c:formatCode>General</c:formatCode>
                <c:ptCount val="20"/>
                <c:pt idx="0">
                  <c:v>-22</c:v>
                </c:pt>
                <c:pt idx="1">
                  <c:v>-33</c:v>
                </c:pt>
                <c:pt idx="2">
                  <c:v>2</c:v>
                </c:pt>
                <c:pt idx="3">
                  <c:v>29</c:v>
                </c:pt>
                <c:pt idx="4">
                  <c:v>-13</c:v>
                </c:pt>
                <c:pt idx="5">
                  <c:v>21</c:v>
                </c:pt>
                <c:pt idx="6">
                  <c:v>-13</c:v>
                </c:pt>
                <c:pt idx="7">
                  <c:v>-23</c:v>
                </c:pt>
                <c:pt idx="8">
                  <c:v>14</c:v>
                </c:pt>
                <c:pt idx="9">
                  <c:v>3</c:v>
                </c:pt>
                <c:pt idx="10">
                  <c:v>-37</c:v>
                </c:pt>
                <c:pt idx="11">
                  <c:v>34</c:v>
                </c:pt>
                <c:pt idx="12">
                  <c:v>9</c:v>
                </c:pt>
                <c:pt idx="13">
                  <c:v>-33</c:v>
                </c:pt>
                <c:pt idx="14">
                  <c:v>20</c:v>
                </c:pt>
                <c:pt idx="15">
                  <c:v>-3</c:v>
                </c:pt>
                <c:pt idx="16">
                  <c:v>-15</c:v>
                </c:pt>
                <c:pt idx="17">
                  <c:v>12</c:v>
                </c:pt>
                <c:pt idx="18">
                  <c:v>-20</c:v>
                </c:pt>
                <c:pt idx="19">
                  <c:v>-7</c:v>
                </c:pt>
              </c:numCache>
            </c:numRef>
          </c:xVal>
          <c:yVal>
            <c:numRef>
              <c:f>Data!$B$2:$B$21</c:f>
              <c:numCache>
                <c:formatCode>General</c:formatCode>
                <c:ptCount val="20"/>
                <c:pt idx="0">
                  <c:v>22</c:v>
                </c:pt>
                <c:pt idx="1">
                  <c:v>49</c:v>
                </c:pt>
                <c:pt idx="2">
                  <c:v>8</c:v>
                </c:pt>
                <c:pt idx="3">
                  <c:v>-16</c:v>
                </c:pt>
                <c:pt idx="4">
                  <c:v>10</c:v>
                </c:pt>
                <c:pt idx="5">
                  <c:v>-28</c:v>
                </c:pt>
                <c:pt idx="6">
                  <c:v>27</c:v>
                </c:pt>
                <c:pt idx="7">
                  <c:v>35</c:v>
                </c:pt>
                <c:pt idx="8">
                  <c:v>-5</c:v>
                </c:pt>
                <c:pt idx="9">
                  <c:v>-3</c:v>
                </c:pt>
                <c:pt idx="10">
                  <c:v>48</c:v>
                </c:pt>
                <c:pt idx="11">
                  <c:v>-29</c:v>
                </c:pt>
                <c:pt idx="12">
                  <c:v>-18</c:v>
                </c:pt>
                <c:pt idx="13">
                  <c:v>31</c:v>
                </c:pt>
                <c:pt idx="14">
                  <c:v>-16</c:v>
                </c:pt>
                <c:pt idx="15">
                  <c:v>14</c:v>
                </c:pt>
                <c:pt idx="16">
                  <c:v>18</c:v>
                </c:pt>
                <c:pt idx="17">
                  <c:v>17</c:v>
                </c:pt>
                <c:pt idx="18">
                  <c:v>-11</c:v>
                </c:pt>
                <c:pt idx="19">
                  <c:v>-22</c:v>
                </c:pt>
              </c:numCache>
            </c:numRef>
          </c:yVal>
          <c:smooth val="0"/>
          <c:extLst>
            <c:ext xmlns:c16="http://schemas.microsoft.com/office/drawing/2014/chart" uri="{C3380CC4-5D6E-409C-BE32-E72D297353CC}">
              <c16:uniqueId val="{00000000-26CC-4B31-920E-149CCDF3D6E7}"/>
            </c:ext>
          </c:extLst>
        </c:ser>
        <c:dLbls>
          <c:showLegendKey val="0"/>
          <c:showVal val="0"/>
          <c:showCatName val="0"/>
          <c:showSerName val="0"/>
          <c:showPercent val="0"/>
          <c:showBubbleSize val="0"/>
        </c:dLbls>
        <c:axId val="297153768"/>
        <c:axId val="297152200"/>
      </c:scatterChart>
      <c:valAx>
        <c:axId val="297153768"/>
        <c:scaling>
          <c:orientation val="minMax"/>
          <c:min val="-40"/>
        </c:scaling>
        <c:delete val="0"/>
        <c:axPos val="b"/>
        <c:title>
          <c:tx>
            <c:rich>
              <a:bodyPr/>
              <a:lstStyle/>
              <a:p>
                <a:pPr>
                  <a:defRPr sz="1000" b="1" i="1" u="none" strike="noStrike" baseline="0">
                    <a:solidFill>
                      <a:srgbClr val="000000"/>
                    </a:solidFill>
                    <a:latin typeface="Times New Roman"/>
                    <a:ea typeface="Times New Roman"/>
                    <a:cs typeface="Times New Roman"/>
                  </a:defRPr>
                </a:pPr>
                <a:r>
                  <a:rPr lang="en-US" sz="1000"/>
                  <a:t>x</a:t>
                </a:r>
              </a:p>
            </c:rich>
          </c:tx>
          <c:layout>
            <c:manualLayout>
              <c:xMode val="edge"/>
              <c:yMode val="edge"/>
              <c:x val="0.53669724770642202"/>
              <c:y val="0.87372013651877134"/>
            </c:manualLayout>
          </c:layout>
          <c:overlay val="0"/>
          <c:spPr>
            <a:noFill/>
            <a:ln w="25412">
              <a:noFill/>
            </a:ln>
          </c:spPr>
        </c:title>
        <c:numFmt formatCode="General" sourceLinked="1"/>
        <c:majorTickMark val="in"/>
        <c:minorTickMark val="none"/>
        <c:tickLblPos val="nextTo"/>
        <c:spPr>
          <a:ln w="3177">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97152200"/>
        <c:crossesAt val="-50"/>
        <c:crossBetween val="midCat"/>
        <c:majorUnit val="10"/>
      </c:valAx>
      <c:valAx>
        <c:axId val="297152200"/>
        <c:scaling>
          <c:orientation val="minMax"/>
          <c:min val="-40"/>
        </c:scaling>
        <c:delete val="0"/>
        <c:axPos val="l"/>
        <c:title>
          <c:tx>
            <c:rich>
              <a:bodyPr/>
              <a:lstStyle/>
              <a:p>
                <a:pPr>
                  <a:defRPr sz="1000" b="1" i="1" u="none" strike="noStrike" baseline="0">
                    <a:solidFill>
                      <a:srgbClr val="000000"/>
                    </a:solidFill>
                    <a:latin typeface="Times New Roman"/>
                    <a:ea typeface="Times New Roman"/>
                    <a:cs typeface="Times New Roman"/>
                  </a:defRPr>
                </a:pPr>
                <a:r>
                  <a:rPr lang="en-US" sz="1000"/>
                  <a:t>y</a:t>
                </a:r>
              </a:p>
            </c:rich>
          </c:tx>
          <c:layout>
            <c:manualLayout>
              <c:xMode val="edge"/>
              <c:yMode val="edge"/>
              <c:x val="2.5229357798165139E-2"/>
              <c:y val="0.39931740614334471"/>
            </c:manualLayout>
          </c:layout>
          <c:overlay val="0"/>
          <c:spPr>
            <a:noFill/>
            <a:ln w="25412">
              <a:noFill/>
            </a:ln>
          </c:spPr>
        </c:title>
        <c:numFmt formatCode="General" sourceLinked="1"/>
        <c:majorTickMark val="in"/>
        <c:minorTickMark val="none"/>
        <c:tickLblPos val="nextTo"/>
        <c:spPr>
          <a:ln w="3177">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97153768"/>
        <c:crossesAt val="-40"/>
        <c:crossBetween val="midCat"/>
        <c:majorUnit val="16"/>
        <c:minorUnit val="4"/>
      </c:valAx>
      <c:spPr>
        <a:noFill/>
        <a:ln w="25412">
          <a:noFill/>
        </a:ln>
      </c:spPr>
    </c:plotArea>
    <c:plotVisOnly val="1"/>
    <c:dispBlanksAs val="gap"/>
    <c:showDLblsOverMax val="0"/>
  </c:chart>
  <c:spPr>
    <a:solidFill>
      <a:srgbClr val="FFFFFF"/>
    </a:solidFill>
    <a:ln>
      <a:noFill/>
    </a:ln>
  </c:spPr>
  <c:txPr>
    <a:bodyPr/>
    <a:lstStyle/>
    <a:p>
      <a:pPr>
        <a:defRPr sz="1076"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Sheet1!$E$4</c:f>
              <c:strCache>
                <c:ptCount val="1"/>
                <c:pt idx="0">
                  <c:v>I</c:v>
                </c:pt>
              </c:strCache>
            </c:strRef>
          </c:tx>
          <c:spPr>
            <a:solidFill>
              <a:sysClr val="window" lastClr="FFFFFF">
                <a:lumMod val="95000"/>
              </a:sysClr>
            </a:solidFill>
            <a:ln>
              <a:solidFill>
                <a:srgbClr val="000080"/>
              </a:solidFill>
            </a:ln>
          </c:spPr>
          <c:invertIfNegative val="0"/>
          <c:cat>
            <c:strRef>
              <c:f>Sheet1!$D$5:$D$8</c:f>
              <c:strCache>
                <c:ptCount val="4"/>
                <c:pt idx="0">
                  <c:v>A</c:v>
                </c:pt>
                <c:pt idx="1">
                  <c:v>B</c:v>
                </c:pt>
                <c:pt idx="2">
                  <c:v>C</c:v>
                </c:pt>
                <c:pt idx="3">
                  <c:v>D</c:v>
                </c:pt>
              </c:strCache>
            </c:strRef>
          </c:cat>
          <c:val>
            <c:numRef>
              <c:f>Sheet1!$E$5:$E$8</c:f>
              <c:numCache>
                <c:formatCode>0</c:formatCode>
                <c:ptCount val="4"/>
                <c:pt idx="0">
                  <c:v>143</c:v>
                </c:pt>
                <c:pt idx="1">
                  <c:v>200</c:v>
                </c:pt>
                <c:pt idx="2">
                  <c:v>321</c:v>
                </c:pt>
                <c:pt idx="3">
                  <c:v>420</c:v>
                </c:pt>
              </c:numCache>
            </c:numRef>
          </c:val>
          <c:extLst>
            <c:ext xmlns:c16="http://schemas.microsoft.com/office/drawing/2014/chart" uri="{C3380CC4-5D6E-409C-BE32-E72D297353CC}">
              <c16:uniqueId val="{00000000-DDF3-4A84-A56B-D70A2A167641}"/>
            </c:ext>
          </c:extLst>
        </c:ser>
        <c:ser>
          <c:idx val="1"/>
          <c:order val="1"/>
          <c:tx>
            <c:strRef>
              <c:f>Sheet1!$F$4</c:f>
              <c:strCache>
                <c:ptCount val="1"/>
                <c:pt idx="0">
                  <c:v>II</c:v>
                </c:pt>
              </c:strCache>
            </c:strRef>
          </c:tx>
          <c:spPr>
            <a:solidFill>
              <a:sysClr val="window" lastClr="FFFFFF">
                <a:lumMod val="75000"/>
              </a:sysClr>
            </a:solidFill>
            <a:ln>
              <a:solidFill>
                <a:srgbClr val="000080"/>
              </a:solidFill>
            </a:ln>
          </c:spPr>
          <c:invertIfNegative val="0"/>
          <c:cat>
            <c:strRef>
              <c:f>Sheet1!$D$5:$D$8</c:f>
              <c:strCache>
                <c:ptCount val="4"/>
                <c:pt idx="0">
                  <c:v>A</c:v>
                </c:pt>
                <c:pt idx="1">
                  <c:v>B</c:v>
                </c:pt>
                <c:pt idx="2">
                  <c:v>C</c:v>
                </c:pt>
                <c:pt idx="3">
                  <c:v>D</c:v>
                </c:pt>
              </c:strCache>
            </c:strRef>
          </c:cat>
          <c:val>
            <c:numRef>
              <c:f>Sheet1!$F$5:$F$8</c:f>
              <c:numCache>
                <c:formatCode>0</c:formatCode>
                <c:ptCount val="4"/>
                <c:pt idx="0">
                  <c:v>857</c:v>
                </c:pt>
                <c:pt idx="1">
                  <c:v>800</c:v>
                </c:pt>
                <c:pt idx="2">
                  <c:v>679</c:v>
                </c:pt>
                <c:pt idx="3">
                  <c:v>580</c:v>
                </c:pt>
              </c:numCache>
            </c:numRef>
          </c:val>
          <c:extLst>
            <c:ext xmlns:c16="http://schemas.microsoft.com/office/drawing/2014/chart" uri="{C3380CC4-5D6E-409C-BE32-E72D297353CC}">
              <c16:uniqueId val="{00000001-DDF3-4A84-A56B-D70A2A167641}"/>
            </c:ext>
          </c:extLst>
        </c:ser>
        <c:dLbls>
          <c:showLegendKey val="0"/>
          <c:showVal val="0"/>
          <c:showCatName val="0"/>
          <c:showSerName val="0"/>
          <c:showPercent val="0"/>
          <c:showBubbleSize val="0"/>
        </c:dLbls>
        <c:gapWidth val="150"/>
        <c:axId val="297153376"/>
        <c:axId val="297155728"/>
      </c:barChart>
      <c:catAx>
        <c:axId val="297153376"/>
        <c:scaling>
          <c:orientation val="minMax"/>
        </c:scaling>
        <c:delete val="0"/>
        <c:axPos val="b"/>
        <c:numFmt formatCode="General" sourceLinked="0"/>
        <c:majorTickMark val="in"/>
        <c:minorTickMark val="none"/>
        <c:tickLblPos val="nextTo"/>
        <c:crossAx val="297155728"/>
        <c:crosses val="autoZero"/>
        <c:auto val="1"/>
        <c:lblAlgn val="ctr"/>
        <c:lblOffset val="100"/>
        <c:noMultiLvlLbl val="0"/>
      </c:catAx>
      <c:valAx>
        <c:axId val="297155728"/>
        <c:scaling>
          <c:orientation val="minMax"/>
        </c:scaling>
        <c:delete val="0"/>
        <c:axPos val="l"/>
        <c:numFmt formatCode="0" sourceLinked="1"/>
        <c:majorTickMark val="in"/>
        <c:minorTickMark val="none"/>
        <c:tickLblPos val="nextTo"/>
        <c:crossAx val="297153376"/>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0"/>
          <c:order val="0"/>
          <c:tx>
            <c:strRef>
              <c:f>Data!$F$9</c:f>
              <c:strCache>
                <c:ptCount val="1"/>
                <c:pt idx="0">
                  <c:v>Yes</c:v>
                </c:pt>
              </c:strCache>
            </c:strRef>
          </c:tx>
          <c:spPr>
            <a:solidFill>
              <a:sysClr val="window" lastClr="FFFFFF">
                <a:lumMod val="75000"/>
              </a:sysClr>
            </a:solidFill>
            <a:ln>
              <a:solidFill>
                <a:srgbClr val="000080"/>
              </a:solidFill>
            </a:ln>
          </c:spPr>
          <c:invertIfNegative val="0"/>
          <c:cat>
            <c:strRef>
              <c:f>Data!$E$10:$E$12</c:f>
              <c:strCache>
                <c:ptCount val="3"/>
                <c:pt idx="0">
                  <c:v>Low</c:v>
                </c:pt>
                <c:pt idx="1">
                  <c:v>Medium</c:v>
                </c:pt>
                <c:pt idx="2">
                  <c:v>High</c:v>
                </c:pt>
              </c:strCache>
            </c:strRef>
          </c:cat>
          <c:val>
            <c:numRef>
              <c:f>Data!$F$10:$F$12</c:f>
              <c:numCache>
                <c:formatCode>General</c:formatCode>
                <c:ptCount val="3"/>
                <c:pt idx="0">
                  <c:v>20</c:v>
                </c:pt>
                <c:pt idx="1">
                  <c:v>15</c:v>
                </c:pt>
                <c:pt idx="2">
                  <c:v>20</c:v>
                </c:pt>
              </c:numCache>
            </c:numRef>
          </c:val>
          <c:extLst>
            <c:ext xmlns:c16="http://schemas.microsoft.com/office/drawing/2014/chart" uri="{C3380CC4-5D6E-409C-BE32-E72D297353CC}">
              <c16:uniqueId val="{00000000-A868-4B2B-AC6C-5A7188D27FCC}"/>
            </c:ext>
          </c:extLst>
        </c:ser>
        <c:ser>
          <c:idx val="1"/>
          <c:order val="1"/>
          <c:tx>
            <c:strRef>
              <c:f>Data!$G$9</c:f>
              <c:strCache>
                <c:ptCount val="1"/>
                <c:pt idx="0">
                  <c:v>No</c:v>
                </c:pt>
              </c:strCache>
            </c:strRef>
          </c:tx>
          <c:spPr>
            <a:solidFill>
              <a:sysClr val="window" lastClr="FFFFFF">
                <a:lumMod val="85000"/>
              </a:sysClr>
            </a:solidFill>
            <a:ln>
              <a:solidFill>
                <a:srgbClr val="000080"/>
              </a:solidFill>
            </a:ln>
          </c:spPr>
          <c:invertIfNegative val="0"/>
          <c:dPt>
            <c:idx val="0"/>
            <c:invertIfNegative val="0"/>
            <c:bubble3D val="0"/>
            <c:spPr>
              <a:solidFill>
                <a:sysClr val="window" lastClr="FFFFFF">
                  <a:lumMod val="95000"/>
                </a:sysClr>
              </a:solidFill>
              <a:ln>
                <a:solidFill>
                  <a:srgbClr val="000080"/>
                </a:solidFill>
              </a:ln>
            </c:spPr>
            <c:extLst>
              <c:ext xmlns:c16="http://schemas.microsoft.com/office/drawing/2014/chart" uri="{C3380CC4-5D6E-409C-BE32-E72D297353CC}">
                <c16:uniqueId val="{00000002-A868-4B2B-AC6C-5A7188D27FCC}"/>
              </c:ext>
            </c:extLst>
          </c:dPt>
          <c:dPt>
            <c:idx val="1"/>
            <c:invertIfNegative val="0"/>
            <c:bubble3D val="0"/>
            <c:spPr>
              <a:solidFill>
                <a:sysClr val="window" lastClr="FFFFFF">
                  <a:lumMod val="95000"/>
                </a:sysClr>
              </a:solidFill>
              <a:ln>
                <a:solidFill>
                  <a:srgbClr val="000080"/>
                </a:solidFill>
              </a:ln>
            </c:spPr>
            <c:extLst>
              <c:ext xmlns:c16="http://schemas.microsoft.com/office/drawing/2014/chart" uri="{C3380CC4-5D6E-409C-BE32-E72D297353CC}">
                <c16:uniqueId val="{00000004-A868-4B2B-AC6C-5A7188D27FCC}"/>
              </c:ext>
            </c:extLst>
          </c:dPt>
          <c:dPt>
            <c:idx val="2"/>
            <c:invertIfNegative val="0"/>
            <c:bubble3D val="0"/>
            <c:spPr>
              <a:solidFill>
                <a:sysClr val="window" lastClr="FFFFFF">
                  <a:lumMod val="95000"/>
                </a:sysClr>
              </a:solidFill>
              <a:ln>
                <a:solidFill>
                  <a:srgbClr val="000080"/>
                </a:solidFill>
              </a:ln>
            </c:spPr>
            <c:extLst>
              <c:ext xmlns:c16="http://schemas.microsoft.com/office/drawing/2014/chart" uri="{C3380CC4-5D6E-409C-BE32-E72D297353CC}">
                <c16:uniqueId val="{00000006-A868-4B2B-AC6C-5A7188D27FCC}"/>
              </c:ext>
            </c:extLst>
          </c:dPt>
          <c:cat>
            <c:strRef>
              <c:f>Data!$E$10:$E$12</c:f>
              <c:strCache>
                <c:ptCount val="3"/>
                <c:pt idx="0">
                  <c:v>Low</c:v>
                </c:pt>
                <c:pt idx="1">
                  <c:v>Medium</c:v>
                </c:pt>
                <c:pt idx="2">
                  <c:v>High</c:v>
                </c:pt>
              </c:strCache>
            </c:strRef>
          </c:cat>
          <c:val>
            <c:numRef>
              <c:f>Data!$G$10:$G$12</c:f>
              <c:numCache>
                <c:formatCode>General</c:formatCode>
                <c:ptCount val="3"/>
                <c:pt idx="0">
                  <c:v>10</c:v>
                </c:pt>
                <c:pt idx="1">
                  <c:v>35</c:v>
                </c:pt>
                <c:pt idx="2">
                  <c:v>5</c:v>
                </c:pt>
              </c:numCache>
            </c:numRef>
          </c:val>
          <c:extLst>
            <c:ext xmlns:c16="http://schemas.microsoft.com/office/drawing/2014/chart" uri="{C3380CC4-5D6E-409C-BE32-E72D297353CC}">
              <c16:uniqueId val="{00000007-A868-4B2B-AC6C-5A7188D27FCC}"/>
            </c:ext>
          </c:extLst>
        </c:ser>
        <c:dLbls>
          <c:showLegendKey val="0"/>
          <c:showVal val="0"/>
          <c:showCatName val="0"/>
          <c:showSerName val="0"/>
          <c:showPercent val="0"/>
          <c:showBubbleSize val="0"/>
        </c:dLbls>
        <c:gapWidth val="150"/>
        <c:overlap val="100"/>
        <c:axId val="297156904"/>
        <c:axId val="297156512"/>
      </c:barChart>
      <c:catAx>
        <c:axId val="297156904"/>
        <c:scaling>
          <c:orientation val="minMax"/>
        </c:scaling>
        <c:delete val="0"/>
        <c:axPos val="b"/>
        <c:title>
          <c:tx>
            <c:rich>
              <a:bodyPr/>
              <a:lstStyle/>
              <a:p>
                <a:pPr>
                  <a:defRPr i="1">
                    <a:latin typeface="Times New Roman" pitchFamily="18" charset="0"/>
                    <a:cs typeface="Times New Roman" pitchFamily="18" charset="0"/>
                  </a:defRPr>
                </a:pPr>
                <a:r>
                  <a:rPr lang="en-US" i="1">
                    <a:latin typeface="Times New Roman" pitchFamily="18" charset="0"/>
                    <a:cs typeface="Times New Roman" pitchFamily="18" charset="0"/>
                  </a:rPr>
                  <a:t>x</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97156512"/>
        <c:crosses val="autoZero"/>
        <c:auto val="1"/>
        <c:lblAlgn val="ctr"/>
        <c:lblOffset val="100"/>
        <c:noMultiLvlLbl val="0"/>
      </c:catAx>
      <c:valAx>
        <c:axId val="297156512"/>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97156904"/>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Data!$B$1</c:f>
              <c:strCache>
                <c:ptCount val="1"/>
                <c:pt idx="0">
                  <c:v>Fuel Efficiency</c:v>
                </c:pt>
              </c:strCache>
            </c:strRef>
          </c:tx>
          <c:spPr>
            <a:ln w="28575">
              <a:noFill/>
            </a:ln>
          </c:spPr>
          <c:marker>
            <c:symbol val="circle"/>
            <c:size val="5"/>
            <c:spPr>
              <a:solidFill>
                <a:schemeClr val="tx1"/>
              </a:solidFill>
              <a:ln>
                <a:noFill/>
              </a:ln>
            </c:spPr>
          </c:marker>
          <c:xVal>
            <c:numRef>
              <c:f>Data!$A$2:$A$11</c:f>
              <c:numCache>
                <c:formatCode>General</c:formatCode>
                <c:ptCount val="10"/>
                <c:pt idx="0">
                  <c:v>30</c:v>
                </c:pt>
                <c:pt idx="1">
                  <c:v>50</c:v>
                </c:pt>
                <c:pt idx="2">
                  <c:v>40</c:v>
                </c:pt>
                <c:pt idx="3">
                  <c:v>55</c:v>
                </c:pt>
                <c:pt idx="4">
                  <c:v>30</c:v>
                </c:pt>
                <c:pt idx="5">
                  <c:v>25</c:v>
                </c:pt>
                <c:pt idx="6">
                  <c:v>60</c:v>
                </c:pt>
                <c:pt idx="7">
                  <c:v>25</c:v>
                </c:pt>
                <c:pt idx="8">
                  <c:v>50</c:v>
                </c:pt>
                <c:pt idx="9">
                  <c:v>55</c:v>
                </c:pt>
              </c:numCache>
            </c:numRef>
          </c:xVal>
          <c:yVal>
            <c:numRef>
              <c:f>Data!$B$2:$B$11</c:f>
              <c:numCache>
                <c:formatCode>General</c:formatCode>
                <c:ptCount val="10"/>
                <c:pt idx="0">
                  <c:v>28</c:v>
                </c:pt>
                <c:pt idx="1">
                  <c:v>25</c:v>
                </c:pt>
                <c:pt idx="2">
                  <c:v>25</c:v>
                </c:pt>
                <c:pt idx="3">
                  <c:v>23</c:v>
                </c:pt>
                <c:pt idx="4">
                  <c:v>30</c:v>
                </c:pt>
                <c:pt idx="5">
                  <c:v>32</c:v>
                </c:pt>
                <c:pt idx="6">
                  <c:v>21</c:v>
                </c:pt>
                <c:pt idx="7">
                  <c:v>35</c:v>
                </c:pt>
                <c:pt idx="8">
                  <c:v>26</c:v>
                </c:pt>
                <c:pt idx="9">
                  <c:v>25</c:v>
                </c:pt>
              </c:numCache>
            </c:numRef>
          </c:yVal>
          <c:smooth val="0"/>
          <c:extLst>
            <c:ext xmlns:c16="http://schemas.microsoft.com/office/drawing/2014/chart" uri="{C3380CC4-5D6E-409C-BE32-E72D297353CC}">
              <c16:uniqueId val="{00000000-8EBE-4126-9369-8C4F98F80B7E}"/>
            </c:ext>
          </c:extLst>
        </c:ser>
        <c:dLbls>
          <c:showLegendKey val="0"/>
          <c:showVal val="0"/>
          <c:showCatName val="0"/>
          <c:showSerName val="0"/>
          <c:showPercent val="0"/>
          <c:showBubbleSize val="0"/>
        </c:dLbls>
        <c:axId val="297154944"/>
        <c:axId val="297157296"/>
      </c:scatterChart>
      <c:valAx>
        <c:axId val="29715494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Driving Speed (MPH)</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97157296"/>
        <c:crosses val="autoZero"/>
        <c:crossBetween val="midCat"/>
      </c:valAx>
      <c:valAx>
        <c:axId val="29715729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Fuel Efficiency (MPG)</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97154944"/>
        <c:crosses val="autoZero"/>
        <c:crossBetween val="midCat"/>
      </c:valAx>
    </c:plotArea>
    <c:plotVisOnly val="1"/>
    <c:dispBlanksAs val="gap"/>
    <c:showDLblsOverMax val="0"/>
  </c:chart>
  <c:spPr>
    <a:ln>
      <a:noFill/>
    </a:ln>
  </c:sp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Data!$D$1</c:f>
              <c:strCache>
                <c:ptCount val="1"/>
                <c:pt idx="0">
                  <c:v>Average Snowfall</c:v>
                </c:pt>
              </c:strCache>
            </c:strRef>
          </c:tx>
          <c:spPr>
            <a:ln w="28575">
              <a:noFill/>
            </a:ln>
          </c:spPr>
          <c:marker>
            <c:symbol val="circle"/>
            <c:size val="5"/>
            <c:spPr>
              <a:solidFill>
                <a:schemeClr val="tx1"/>
              </a:solidFill>
              <a:ln>
                <a:noFill/>
              </a:ln>
            </c:spPr>
          </c:marker>
          <c:xVal>
            <c:numRef>
              <c:f>Data!$C$2:$C$52</c:f>
              <c:numCache>
                <c:formatCode>General</c:formatCode>
                <c:ptCount val="51"/>
                <c:pt idx="0">
                  <c:v>53</c:v>
                </c:pt>
                <c:pt idx="1">
                  <c:v>59</c:v>
                </c:pt>
                <c:pt idx="2">
                  <c:v>45</c:v>
                </c:pt>
                <c:pt idx="3">
                  <c:v>53</c:v>
                </c:pt>
                <c:pt idx="4">
                  <c:v>44</c:v>
                </c:pt>
                <c:pt idx="5">
                  <c:v>40</c:v>
                </c:pt>
                <c:pt idx="6">
                  <c:v>49</c:v>
                </c:pt>
                <c:pt idx="7">
                  <c:v>41</c:v>
                </c:pt>
                <c:pt idx="8">
                  <c:v>43</c:v>
                </c:pt>
                <c:pt idx="9">
                  <c:v>43</c:v>
                </c:pt>
                <c:pt idx="10">
                  <c:v>44</c:v>
                </c:pt>
                <c:pt idx="11">
                  <c:v>57</c:v>
                </c:pt>
                <c:pt idx="12">
                  <c:v>36</c:v>
                </c:pt>
                <c:pt idx="13">
                  <c:v>42</c:v>
                </c:pt>
                <c:pt idx="14">
                  <c:v>40</c:v>
                </c:pt>
                <c:pt idx="15">
                  <c:v>60</c:v>
                </c:pt>
                <c:pt idx="16">
                  <c:v>44</c:v>
                </c:pt>
                <c:pt idx="17">
                  <c:v>58</c:v>
                </c:pt>
                <c:pt idx="18">
                  <c:v>48</c:v>
                </c:pt>
                <c:pt idx="19">
                  <c:v>59</c:v>
                </c:pt>
                <c:pt idx="20">
                  <c:v>56</c:v>
                </c:pt>
                <c:pt idx="21">
                  <c:v>49</c:v>
                </c:pt>
                <c:pt idx="22">
                  <c:v>54</c:v>
                </c:pt>
                <c:pt idx="23">
                  <c:v>70</c:v>
                </c:pt>
                <c:pt idx="24">
                  <c:v>40</c:v>
                </c:pt>
                <c:pt idx="25">
                  <c:v>37</c:v>
                </c:pt>
                <c:pt idx="26">
                  <c:v>49</c:v>
                </c:pt>
                <c:pt idx="27">
                  <c:v>61</c:v>
                </c:pt>
                <c:pt idx="28">
                  <c:v>48</c:v>
                </c:pt>
                <c:pt idx="29">
                  <c:v>51</c:v>
                </c:pt>
                <c:pt idx="30">
                  <c:v>63</c:v>
                </c:pt>
                <c:pt idx="31">
                  <c:v>47</c:v>
                </c:pt>
                <c:pt idx="32">
                  <c:v>63</c:v>
                </c:pt>
                <c:pt idx="33">
                  <c:v>42</c:v>
                </c:pt>
                <c:pt idx="34">
                  <c:v>45</c:v>
                </c:pt>
                <c:pt idx="35">
                  <c:v>43</c:v>
                </c:pt>
                <c:pt idx="36">
                  <c:v>50</c:v>
                </c:pt>
                <c:pt idx="37">
                  <c:v>48</c:v>
                </c:pt>
                <c:pt idx="38">
                  <c:v>53</c:v>
                </c:pt>
                <c:pt idx="39">
                  <c:v>39</c:v>
                </c:pt>
                <c:pt idx="40">
                  <c:v>48</c:v>
                </c:pt>
                <c:pt idx="41">
                  <c:v>42</c:v>
                </c:pt>
                <c:pt idx="42">
                  <c:v>59</c:v>
                </c:pt>
                <c:pt idx="43">
                  <c:v>58</c:v>
                </c:pt>
                <c:pt idx="44">
                  <c:v>51</c:v>
                </c:pt>
                <c:pt idx="45">
                  <c:v>50</c:v>
                </c:pt>
                <c:pt idx="46">
                  <c:v>46</c:v>
                </c:pt>
                <c:pt idx="47">
                  <c:v>48</c:v>
                </c:pt>
                <c:pt idx="48">
                  <c:v>65</c:v>
                </c:pt>
                <c:pt idx="49">
                  <c:v>52</c:v>
                </c:pt>
                <c:pt idx="50">
                  <c:v>50</c:v>
                </c:pt>
              </c:numCache>
            </c:numRef>
          </c:xVal>
          <c:yVal>
            <c:numRef>
              <c:f>Data!$D$2:$D$52</c:f>
              <c:numCache>
                <c:formatCode>General</c:formatCode>
                <c:ptCount val="51"/>
                <c:pt idx="0">
                  <c:v>2.9</c:v>
                </c:pt>
                <c:pt idx="1">
                  <c:v>0.6</c:v>
                </c:pt>
                <c:pt idx="2">
                  <c:v>20.2</c:v>
                </c:pt>
                <c:pt idx="3">
                  <c:v>1.6</c:v>
                </c:pt>
                <c:pt idx="4">
                  <c:v>43.8</c:v>
                </c:pt>
                <c:pt idx="5">
                  <c:v>94.7</c:v>
                </c:pt>
                <c:pt idx="6">
                  <c:v>4.3</c:v>
                </c:pt>
                <c:pt idx="7">
                  <c:v>36.700000000000003</c:v>
                </c:pt>
                <c:pt idx="8">
                  <c:v>11.2</c:v>
                </c:pt>
                <c:pt idx="9">
                  <c:v>68.099999999999994</c:v>
                </c:pt>
                <c:pt idx="10">
                  <c:v>27.5</c:v>
                </c:pt>
                <c:pt idx="11">
                  <c:v>1.5</c:v>
                </c:pt>
                <c:pt idx="12">
                  <c:v>53.8</c:v>
                </c:pt>
                <c:pt idx="13">
                  <c:v>42.7</c:v>
                </c:pt>
                <c:pt idx="14">
                  <c:v>40.5</c:v>
                </c:pt>
                <c:pt idx="15">
                  <c:v>0.1</c:v>
                </c:pt>
                <c:pt idx="16">
                  <c:v>25.9</c:v>
                </c:pt>
                <c:pt idx="17">
                  <c:v>0</c:v>
                </c:pt>
                <c:pt idx="18">
                  <c:v>13.4</c:v>
                </c:pt>
                <c:pt idx="19">
                  <c:v>0.3</c:v>
                </c:pt>
                <c:pt idx="20">
                  <c:v>0</c:v>
                </c:pt>
                <c:pt idx="21">
                  <c:v>12.5</c:v>
                </c:pt>
                <c:pt idx="22">
                  <c:v>3.8</c:v>
                </c:pt>
                <c:pt idx="23">
                  <c:v>0</c:v>
                </c:pt>
                <c:pt idx="24">
                  <c:v>46.9</c:v>
                </c:pt>
                <c:pt idx="25">
                  <c:v>54</c:v>
                </c:pt>
                <c:pt idx="26">
                  <c:v>6.3</c:v>
                </c:pt>
                <c:pt idx="27">
                  <c:v>0</c:v>
                </c:pt>
                <c:pt idx="28">
                  <c:v>25.1</c:v>
                </c:pt>
                <c:pt idx="29">
                  <c:v>7.8</c:v>
                </c:pt>
                <c:pt idx="30">
                  <c:v>0</c:v>
                </c:pt>
                <c:pt idx="31">
                  <c:v>22.4</c:v>
                </c:pt>
                <c:pt idx="32">
                  <c:v>0</c:v>
                </c:pt>
                <c:pt idx="33">
                  <c:v>41.9</c:v>
                </c:pt>
                <c:pt idx="34">
                  <c:v>3</c:v>
                </c:pt>
                <c:pt idx="35">
                  <c:v>33.799999999999997</c:v>
                </c:pt>
                <c:pt idx="36">
                  <c:v>3.9</c:v>
                </c:pt>
                <c:pt idx="37">
                  <c:v>10.3</c:v>
                </c:pt>
                <c:pt idx="38">
                  <c:v>0</c:v>
                </c:pt>
                <c:pt idx="39">
                  <c:v>99.5</c:v>
                </c:pt>
                <c:pt idx="40">
                  <c:v>0</c:v>
                </c:pt>
                <c:pt idx="41">
                  <c:v>56.2</c:v>
                </c:pt>
                <c:pt idx="42">
                  <c:v>0.7</c:v>
                </c:pt>
                <c:pt idx="43">
                  <c:v>0</c:v>
                </c:pt>
                <c:pt idx="44">
                  <c:v>0</c:v>
                </c:pt>
                <c:pt idx="45">
                  <c:v>0</c:v>
                </c:pt>
                <c:pt idx="46">
                  <c:v>5</c:v>
                </c:pt>
                <c:pt idx="47">
                  <c:v>17.7</c:v>
                </c:pt>
                <c:pt idx="48">
                  <c:v>0</c:v>
                </c:pt>
                <c:pt idx="49">
                  <c:v>5.8</c:v>
                </c:pt>
                <c:pt idx="50">
                  <c:v>14.5</c:v>
                </c:pt>
              </c:numCache>
            </c:numRef>
          </c:yVal>
          <c:smooth val="0"/>
          <c:extLst>
            <c:ext xmlns:c16="http://schemas.microsoft.com/office/drawing/2014/chart" uri="{C3380CC4-5D6E-409C-BE32-E72D297353CC}">
              <c16:uniqueId val="{00000000-D01E-44A7-8568-974CD75A3361}"/>
            </c:ext>
          </c:extLst>
        </c:ser>
        <c:dLbls>
          <c:showLegendKey val="0"/>
          <c:showVal val="0"/>
          <c:showCatName val="0"/>
          <c:showSerName val="0"/>
          <c:showPercent val="0"/>
          <c:showBubbleSize val="0"/>
        </c:dLbls>
        <c:axId val="297158864"/>
        <c:axId val="297157688"/>
      </c:scatterChart>
      <c:valAx>
        <c:axId val="297158864"/>
        <c:scaling>
          <c:orientation val="minMax"/>
          <c:max val="80"/>
          <c:min val="30"/>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Avg. Low Temp</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97157688"/>
        <c:crosses val="autoZero"/>
        <c:crossBetween val="midCat"/>
      </c:valAx>
      <c:valAx>
        <c:axId val="29715768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Avg. Snowfall (inches)</a:t>
                </a:r>
                <a:endParaRPr lang="en-US" sz="1000" b="1" i="0" u="none" strike="noStrike" kern="1200" baseline="0">
                  <a:solidFill>
                    <a:sysClr val="windowText" lastClr="000000"/>
                  </a:solidFill>
                  <a:latin typeface="Times New Roman" pitchFamily="18" charset="0"/>
                  <a:ea typeface="+mn-ea"/>
                  <a:cs typeface="Times New Roman" pitchFamily="18" charset="0"/>
                </a:endParaRPr>
              </a:p>
              <a:p>
                <a:pPr>
                  <a:defRPr>
                    <a:latin typeface="Times New Roman" pitchFamily="18" charset="0"/>
                    <a:cs typeface="Times New Roman" pitchFamily="18" charset="0"/>
                  </a:defRPr>
                </a:pPr>
                <a:endParaRPr lang="en-US">
                  <a:latin typeface="Times New Roman" pitchFamily="18" charset="0"/>
                  <a:cs typeface="Times New Roman" pitchFamily="18" charset="0"/>
                </a:endParaRP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97158864"/>
        <c:crosses val="autoZero"/>
        <c:crossBetween val="midCat"/>
      </c:valAx>
    </c:plotArea>
    <c:plotVisOnly val="1"/>
    <c:dispBlanksAs val="gap"/>
    <c:showDLblsOverMax val="0"/>
  </c:chart>
  <c:spPr>
    <a:ln>
      <a:noFill/>
    </a:ln>
  </c:sp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27894847934218014"/>
          <c:y val="0.22125602581122641"/>
          <c:w val="0.58802011489387773"/>
          <c:h val="0.61239043857688136"/>
        </c:manualLayout>
      </c:layout>
      <c:barChart>
        <c:barDir val="col"/>
        <c:grouping val="clustered"/>
        <c:varyColors val="0"/>
        <c:ser>
          <c:idx val="0"/>
          <c:order val="0"/>
          <c:tx>
            <c:strRef>
              <c:f>'Side-by-Side'!$B$1</c:f>
              <c:strCache>
                <c:ptCount val="1"/>
                <c:pt idx="0">
                  <c:v>Male</c:v>
                </c:pt>
              </c:strCache>
            </c:strRef>
          </c:tx>
          <c:spPr>
            <a:solidFill>
              <a:schemeClr val="bg1">
                <a:lumMod val="75000"/>
              </a:schemeClr>
            </a:solidFill>
            <a:ln>
              <a:solidFill>
                <a:schemeClr val="tx1"/>
              </a:solidFill>
            </a:ln>
          </c:spPr>
          <c:invertIfNegative val="0"/>
          <c:cat>
            <c:strRef>
              <c:f>'Side-by-Side'!$A$2:$A$7</c:f>
              <c:strCache>
                <c:ptCount val="6"/>
                <c:pt idx="0">
                  <c:v>20-34</c:v>
                </c:pt>
                <c:pt idx="1">
                  <c:v>35-44</c:v>
                </c:pt>
                <c:pt idx="2">
                  <c:v>45-54</c:v>
                </c:pt>
                <c:pt idx="3">
                  <c:v>55-64</c:v>
                </c:pt>
                <c:pt idx="4">
                  <c:v>65-74</c:v>
                </c:pt>
                <c:pt idx="5">
                  <c:v>75+</c:v>
                </c:pt>
              </c:strCache>
            </c:strRef>
          </c:cat>
          <c:val>
            <c:numRef>
              <c:f>'Side-by-Side'!$B$2:$B$7</c:f>
              <c:numCache>
                <c:formatCode>0.00%</c:formatCode>
                <c:ptCount val="6"/>
                <c:pt idx="0">
                  <c:v>0.11</c:v>
                </c:pt>
                <c:pt idx="1">
                  <c:v>0.24</c:v>
                </c:pt>
                <c:pt idx="2">
                  <c:v>0.39</c:v>
                </c:pt>
                <c:pt idx="3">
                  <c:v>0.56999999999999995</c:v>
                </c:pt>
                <c:pt idx="4">
                  <c:v>0.62</c:v>
                </c:pt>
                <c:pt idx="5">
                  <c:v>0.73299999999999998</c:v>
                </c:pt>
              </c:numCache>
            </c:numRef>
          </c:val>
          <c:extLst>
            <c:ext xmlns:c16="http://schemas.microsoft.com/office/drawing/2014/chart" uri="{C3380CC4-5D6E-409C-BE32-E72D297353CC}">
              <c16:uniqueId val="{00000000-978A-4521-9FB4-D67541D9A405}"/>
            </c:ext>
          </c:extLst>
        </c:ser>
        <c:ser>
          <c:idx val="1"/>
          <c:order val="1"/>
          <c:tx>
            <c:strRef>
              <c:f>'Side-by-Side'!$C$1</c:f>
              <c:strCache>
                <c:ptCount val="1"/>
                <c:pt idx="0">
                  <c:v>Female</c:v>
                </c:pt>
              </c:strCache>
            </c:strRef>
          </c:tx>
          <c:spPr>
            <a:solidFill>
              <a:schemeClr val="bg1">
                <a:lumMod val="95000"/>
              </a:schemeClr>
            </a:solidFill>
            <a:ln>
              <a:solidFill>
                <a:schemeClr val="tx1"/>
              </a:solidFill>
            </a:ln>
          </c:spPr>
          <c:invertIfNegative val="0"/>
          <c:cat>
            <c:strRef>
              <c:f>'Side-by-Side'!$A$2:$A$7</c:f>
              <c:strCache>
                <c:ptCount val="6"/>
                <c:pt idx="0">
                  <c:v>20-34</c:v>
                </c:pt>
                <c:pt idx="1">
                  <c:v>35-44</c:v>
                </c:pt>
                <c:pt idx="2">
                  <c:v>45-54</c:v>
                </c:pt>
                <c:pt idx="3">
                  <c:v>55-64</c:v>
                </c:pt>
                <c:pt idx="4">
                  <c:v>65-74</c:v>
                </c:pt>
                <c:pt idx="5">
                  <c:v>75+</c:v>
                </c:pt>
              </c:strCache>
            </c:strRef>
          </c:cat>
          <c:val>
            <c:numRef>
              <c:f>'Side-by-Side'!$C$2:$C$7</c:f>
              <c:numCache>
                <c:formatCode>0.00%</c:formatCode>
                <c:ptCount val="6"/>
                <c:pt idx="0">
                  <c:v>0.09</c:v>
                </c:pt>
                <c:pt idx="1">
                  <c:v>0.19</c:v>
                </c:pt>
                <c:pt idx="2">
                  <c:v>0.37</c:v>
                </c:pt>
                <c:pt idx="3">
                  <c:v>0.56000000000000005</c:v>
                </c:pt>
                <c:pt idx="4">
                  <c:v>0.64</c:v>
                </c:pt>
                <c:pt idx="5">
                  <c:v>0.79</c:v>
                </c:pt>
              </c:numCache>
            </c:numRef>
          </c:val>
          <c:extLst>
            <c:ext xmlns:c16="http://schemas.microsoft.com/office/drawing/2014/chart" uri="{C3380CC4-5D6E-409C-BE32-E72D297353CC}">
              <c16:uniqueId val="{00000001-978A-4521-9FB4-D67541D9A405}"/>
            </c:ext>
          </c:extLst>
        </c:ser>
        <c:dLbls>
          <c:showLegendKey val="0"/>
          <c:showVal val="0"/>
          <c:showCatName val="0"/>
          <c:showSerName val="0"/>
          <c:showPercent val="0"/>
          <c:showBubbleSize val="0"/>
        </c:dLbls>
        <c:gapWidth val="150"/>
        <c:axId val="297158080"/>
        <c:axId val="297154552"/>
      </c:barChart>
      <c:catAx>
        <c:axId val="29715808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Age</a:t>
                </a:r>
              </a:p>
            </c:rich>
          </c:tx>
          <c:overlay val="0"/>
        </c:title>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en-US"/>
          </a:p>
        </c:txPr>
        <c:crossAx val="297154552"/>
        <c:crosses val="autoZero"/>
        <c:auto val="1"/>
        <c:lblAlgn val="ctr"/>
        <c:lblOffset val="100"/>
        <c:noMultiLvlLbl val="0"/>
      </c:catAx>
      <c:valAx>
        <c:axId val="297154552"/>
        <c:scaling>
          <c:orientation val="minMax"/>
          <c:max val="0.8"/>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 with Hypertension</a:t>
                </a:r>
              </a:p>
            </c:rich>
          </c:tx>
          <c:overlay val="0"/>
        </c:title>
        <c:numFmt formatCode="0.0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97158080"/>
        <c:crosses val="autoZero"/>
        <c:crossBetween val="between"/>
      </c:valAx>
    </c:plotArea>
    <c:legend>
      <c:legendPos val="r"/>
      <c:layout>
        <c:manualLayout>
          <c:xMode val="edge"/>
          <c:yMode val="edge"/>
          <c:x val="0.87170438485399115"/>
          <c:y val="0.40912362176326811"/>
          <c:w val="0.1086355376906558"/>
          <c:h val="0.1488306110724251"/>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percentStacked"/>
        <c:varyColors val="0"/>
        <c:ser>
          <c:idx val="0"/>
          <c:order val="0"/>
          <c:tx>
            <c:strRef>
              <c:f>'Smart Phone Data'!$D$3</c:f>
              <c:strCache>
                <c:ptCount val="1"/>
                <c:pt idx="0">
                  <c:v>Smartphone</c:v>
                </c:pt>
              </c:strCache>
            </c:strRef>
          </c:tx>
          <c:spPr>
            <a:solidFill>
              <a:schemeClr val="bg1">
                <a:lumMod val="75000"/>
              </a:schemeClr>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Data'!$D$4:$D$9</c:f>
              <c:numCache>
                <c:formatCode>0%</c:formatCode>
                <c:ptCount val="6"/>
                <c:pt idx="0">
                  <c:v>0.49</c:v>
                </c:pt>
                <c:pt idx="1">
                  <c:v>0.57999999999999996</c:v>
                </c:pt>
                <c:pt idx="2">
                  <c:v>0.44</c:v>
                </c:pt>
                <c:pt idx="3">
                  <c:v>0.28000000000000003</c:v>
                </c:pt>
                <c:pt idx="4">
                  <c:v>0.22</c:v>
                </c:pt>
                <c:pt idx="5">
                  <c:v>0.11</c:v>
                </c:pt>
              </c:numCache>
            </c:numRef>
          </c:val>
          <c:extLst>
            <c:ext xmlns:c16="http://schemas.microsoft.com/office/drawing/2014/chart" uri="{C3380CC4-5D6E-409C-BE32-E72D297353CC}">
              <c16:uniqueId val="{00000000-DC3A-4AFF-B591-90DF78045CF1}"/>
            </c:ext>
          </c:extLst>
        </c:ser>
        <c:ser>
          <c:idx val="1"/>
          <c:order val="1"/>
          <c:tx>
            <c:strRef>
              <c:f>'Smart Phone Data'!$E$3</c:f>
              <c:strCache>
                <c:ptCount val="1"/>
                <c:pt idx="0">
                  <c:v>Other Cell Phone</c:v>
                </c:pt>
              </c:strCache>
            </c:strRef>
          </c:tx>
          <c:spPr>
            <a:solidFill>
              <a:schemeClr val="bg1">
                <a:lumMod val="85000"/>
              </a:schemeClr>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Data'!$E$4:$E$9</c:f>
              <c:numCache>
                <c:formatCode>0%</c:formatCode>
                <c:ptCount val="6"/>
                <c:pt idx="0">
                  <c:v>0.46</c:v>
                </c:pt>
                <c:pt idx="1">
                  <c:v>0.35</c:v>
                </c:pt>
                <c:pt idx="2">
                  <c:v>0.45</c:v>
                </c:pt>
                <c:pt idx="3">
                  <c:v>0.57999999999999996</c:v>
                </c:pt>
                <c:pt idx="4">
                  <c:v>0.59</c:v>
                </c:pt>
                <c:pt idx="5">
                  <c:v>0.45</c:v>
                </c:pt>
              </c:numCache>
            </c:numRef>
          </c:val>
          <c:extLst>
            <c:ext xmlns:c16="http://schemas.microsoft.com/office/drawing/2014/chart" uri="{C3380CC4-5D6E-409C-BE32-E72D297353CC}">
              <c16:uniqueId val="{00000001-DC3A-4AFF-B591-90DF78045CF1}"/>
            </c:ext>
          </c:extLst>
        </c:ser>
        <c:ser>
          <c:idx val="2"/>
          <c:order val="2"/>
          <c:tx>
            <c:strRef>
              <c:f>'Smart Phone Data'!$F$3</c:f>
              <c:strCache>
                <c:ptCount val="1"/>
                <c:pt idx="0">
                  <c:v>No Cell Phone</c:v>
                </c:pt>
              </c:strCache>
            </c:strRef>
          </c:tx>
          <c:spPr>
            <a:solidFill>
              <a:schemeClr val="tx1"/>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Data'!$F$4:$F$9</c:f>
              <c:numCache>
                <c:formatCode>0%</c:formatCode>
                <c:ptCount val="6"/>
                <c:pt idx="0">
                  <c:v>0.05</c:v>
                </c:pt>
                <c:pt idx="1">
                  <c:v>7.0000000000000007E-2</c:v>
                </c:pt>
                <c:pt idx="2">
                  <c:v>0.11</c:v>
                </c:pt>
                <c:pt idx="3">
                  <c:v>0.14000000000000001</c:v>
                </c:pt>
                <c:pt idx="4">
                  <c:v>0.19</c:v>
                </c:pt>
                <c:pt idx="5">
                  <c:v>0.44</c:v>
                </c:pt>
              </c:numCache>
            </c:numRef>
          </c:val>
          <c:extLst>
            <c:ext xmlns:c16="http://schemas.microsoft.com/office/drawing/2014/chart" uri="{C3380CC4-5D6E-409C-BE32-E72D297353CC}">
              <c16:uniqueId val="{00000002-DC3A-4AFF-B591-90DF78045CF1}"/>
            </c:ext>
          </c:extLst>
        </c:ser>
        <c:dLbls>
          <c:showLegendKey val="0"/>
          <c:showVal val="0"/>
          <c:showCatName val="0"/>
          <c:showSerName val="0"/>
          <c:showPercent val="0"/>
          <c:showBubbleSize val="0"/>
        </c:dLbls>
        <c:gapWidth val="150"/>
        <c:overlap val="100"/>
        <c:axId val="297156120"/>
        <c:axId val="297159256"/>
      </c:barChart>
      <c:catAx>
        <c:axId val="29715612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Age</a:t>
                </a:r>
              </a:p>
            </c:rich>
          </c:tx>
          <c:overlay val="0"/>
        </c:title>
        <c:numFmt formatCode="General"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297159256"/>
        <c:crosses val="autoZero"/>
        <c:auto val="1"/>
        <c:lblAlgn val="ctr"/>
        <c:lblOffset val="100"/>
        <c:noMultiLvlLbl val="0"/>
      </c:catAx>
      <c:valAx>
        <c:axId val="297159256"/>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297156120"/>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percentStacked"/>
        <c:varyColors val="0"/>
        <c:ser>
          <c:idx val="0"/>
          <c:order val="0"/>
          <c:tx>
            <c:strRef>
              <c:f>Sheet1!$B$1</c:f>
              <c:strCache>
                <c:ptCount val="1"/>
                <c:pt idx="0">
                  <c:v>Meetings</c:v>
                </c:pt>
              </c:strCache>
            </c:strRef>
          </c:tx>
          <c:spPr>
            <a:solidFill>
              <a:schemeClr val="bg1">
                <a:lumMod val="65000"/>
              </a:schemeClr>
            </a:solidFill>
            <a:ln>
              <a:solidFill>
                <a:schemeClr val="tx1"/>
              </a:solidFill>
            </a:ln>
          </c:spPr>
          <c:invertIfNegative val="0"/>
          <c:cat>
            <c:strRef>
              <c:f>Sheet1!$A$2:$A$4</c:f>
              <c:strCache>
                <c:ptCount val="3"/>
                <c:pt idx="0">
                  <c:v>Bend</c:v>
                </c:pt>
                <c:pt idx="1">
                  <c:v>Portland</c:v>
                </c:pt>
                <c:pt idx="2">
                  <c:v>Seattle</c:v>
                </c:pt>
              </c:strCache>
            </c:strRef>
          </c:cat>
          <c:val>
            <c:numRef>
              <c:f>Sheet1!$B$2:$B$4</c:f>
              <c:numCache>
                <c:formatCode>General</c:formatCode>
                <c:ptCount val="3"/>
                <c:pt idx="0">
                  <c:v>0.18</c:v>
                </c:pt>
                <c:pt idx="1">
                  <c:v>0.52</c:v>
                </c:pt>
                <c:pt idx="2">
                  <c:v>0.32</c:v>
                </c:pt>
              </c:numCache>
            </c:numRef>
          </c:val>
          <c:extLst>
            <c:ext xmlns:c16="http://schemas.microsoft.com/office/drawing/2014/chart" uri="{C3380CC4-5D6E-409C-BE32-E72D297353CC}">
              <c16:uniqueId val="{00000000-306A-4D07-A77C-1A646D00436F}"/>
            </c:ext>
          </c:extLst>
        </c:ser>
        <c:ser>
          <c:idx val="1"/>
          <c:order val="1"/>
          <c:tx>
            <c:strRef>
              <c:f>Sheet1!$C$1</c:f>
              <c:strCache>
                <c:ptCount val="1"/>
                <c:pt idx="0">
                  <c:v>Reports</c:v>
                </c:pt>
              </c:strCache>
            </c:strRef>
          </c:tx>
          <c:spPr>
            <a:solidFill>
              <a:schemeClr val="bg1">
                <a:lumMod val="75000"/>
              </a:schemeClr>
            </a:solidFill>
            <a:ln>
              <a:solidFill>
                <a:schemeClr val="tx1"/>
              </a:solidFill>
            </a:ln>
          </c:spPr>
          <c:invertIfNegative val="0"/>
          <c:cat>
            <c:strRef>
              <c:f>Sheet1!$A$2:$A$4</c:f>
              <c:strCache>
                <c:ptCount val="3"/>
                <c:pt idx="0">
                  <c:v>Bend</c:v>
                </c:pt>
                <c:pt idx="1">
                  <c:v>Portland</c:v>
                </c:pt>
                <c:pt idx="2">
                  <c:v>Seattle</c:v>
                </c:pt>
              </c:strCache>
            </c:strRef>
          </c:cat>
          <c:val>
            <c:numRef>
              <c:f>Sheet1!$C$2:$C$4</c:f>
              <c:numCache>
                <c:formatCode>General</c:formatCode>
                <c:ptCount val="3"/>
                <c:pt idx="0">
                  <c:v>0.11</c:v>
                </c:pt>
                <c:pt idx="1">
                  <c:v>0.11</c:v>
                </c:pt>
                <c:pt idx="2">
                  <c:v>0.17</c:v>
                </c:pt>
              </c:numCache>
            </c:numRef>
          </c:val>
          <c:extLst>
            <c:ext xmlns:c16="http://schemas.microsoft.com/office/drawing/2014/chart" uri="{C3380CC4-5D6E-409C-BE32-E72D297353CC}">
              <c16:uniqueId val="{00000001-306A-4D07-A77C-1A646D00436F}"/>
            </c:ext>
          </c:extLst>
        </c:ser>
        <c:ser>
          <c:idx val="2"/>
          <c:order val="2"/>
          <c:tx>
            <c:strRef>
              <c:f>Sheet1!$D$1</c:f>
              <c:strCache>
                <c:ptCount val="1"/>
                <c:pt idx="0">
                  <c:v>Customers</c:v>
                </c:pt>
              </c:strCache>
            </c:strRef>
          </c:tx>
          <c:spPr>
            <a:solidFill>
              <a:schemeClr val="bg1">
                <a:lumMod val="95000"/>
              </a:schemeClr>
            </a:solidFill>
            <a:ln>
              <a:solidFill>
                <a:schemeClr val="tx1"/>
              </a:solidFill>
            </a:ln>
          </c:spPr>
          <c:invertIfNegative val="0"/>
          <c:cat>
            <c:strRef>
              <c:f>Sheet1!$A$2:$A$4</c:f>
              <c:strCache>
                <c:ptCount val="3"/>
                <c:pt idx="0">
                  <c:v>Bend</c:v>
                </c:pt>
                <c:pt idx="1">
                  <c:v>Portland</c:v>
                </c:pt>
                <c:pt idx="2">
                  <c:v>Seattle</c:v>
                </c:pt>
              </c:strCache>
            </c:strRef>
          </c:cat>
          <c:val>
            <c:numRef>
              <c:f>Sheet1!$D$2:$D$4</c:f>
              <c:numCache>
                <c:formatCode>General</c:formatCode>
                <c:ptCount val="3"/>
                <c:pt idx="0">
                  <c:v>0.52</c:v>
                </c:pt>
                <c:pt idx="1">
                  <c:v>0.24</c:v>
                </c:pt>
                <c:pt idx="2">
                  <c:v>0.37</c:v>
                </c:pt>
              </c:numCache>
            </c:numRef>
          </c:val>
          <c:extLst>
            <c:ext xmlns:c16="http://schemas.microsoft.com/office/drawing/2014/chart" uri="{C3380CC4-5D6E-409C-BE32-E72D297353CC}">
              <c16:uniqueId val="{00000002-306A-4D07-A77C-1A646D00436F}"/>
            </c:ext>
          </c:extLst>
        </c:ser>
        <c:ser>
          <c:idx val="3"/>
          <c:order val="3"/>
          <c:tx>
            <c:strRef>
              <c:f>Sheet1!$E$1</c:f>
              <c:strCache>
                <c:ptCount val="1"/>
                <c:pt idx="0">
                  <c:v>Idle</c:v>
                </c:pt>
              </c:strCache>
            </c:strRef>
          </c:tx>
          <c:spPr>
            <a:solidFill>
              <a:schemeClr val="tx1"/>
            </a:solidFill>
            <a:ln>
              <a:solidFill>
                <a:schemeClr val="tx1"/>
              </a:solidFill>
            </a:ln>
          </c:spPr>
          <c:invertIfNegative val="0"/>
          <c:cat>
            <c:strRef>
              <c:f>Sheet1!$A$2:$A$4</c:f>
              <c:strCache>
                <c:ptCount val="3"/>
                <c:pt idx="0">
                  <c:v>Bend</c:v>
                </c:pt>
                <c:pt idx="1">
                  <c:v>Portland</c:v>
                </c:pt>
                <c:pt idx="2">
                  <c:v>Seattle</c:v>
                </c:pt>
              </c:strCache>
            </c:strRef>
          </c:cat>
          <c:val>
            <c:numRef>
              <c:f>Sheet1!$E$2:$E$4</c:f>
              <c:numCache>
                <c:formatCode>General</c:formatCode>
                <c:ptCount val="3"/>
                <c:pt idx="0">
                  <c:v>0.19</c:v>
                </c:pt>
                <c:pt idx="1">
                  <c:v>0.13</c:v>
                </c:pt>
                <c:pt idx="2">
                  <c:v>0.14000000000000001</c:v>
                </c:pt>
              </c:numCache>
            </c:numRef>
          </c:val>
          <c:extLst>
            <c:ext xmlns:c16="http://schemas.microsoft.com/office/drawing/2014/chart" uri="{C3380CC4-5D6E-409C-BE32-E72D297353CC}">
              <c16:uniqueId val="{00000003-306A-4D07-A77C-1A646D00436F}"/>
            </c:ext>
          </c:extLst>
        </c:ser>
        <c:dLbls>
          <c:showLegendKey val="0"/>
          <c:showVal val="0"/>
          <c:showCatName val="0"/>
          <c:showSerName val="0"/>
          <c:showPercent val="0"/>
          <c:showBubbleSize val="0"/>
        </c:dLbls>
        <c:gapWidth val="150"/>
        <c:overlap val="100"/>
        <c:axId val="780673080"/>
        <c:axId val="780678568"/>
      </c:barChart>
      <c:catAx>
        <c:axId val="780673080"/>
        <c:scaling>
          <c:orientation val="minMax"/>
        </c:scaling>
        <c:delete val="0"/>
        <c:axPos val="b"/>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780678568"/>
        <c:crosses val="autoZero"/>
        <c:auto val="1"/>
        <c:lblAlgn val="ctr"/>
        <c:lblOffset val="100"/>
        <c:noMultiLvlLbl val="0"/>
      </c:catAx>
      <c:valAx>
        <c:axId val="780678568"/>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80673080"/>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7.3782921865138934E-2"/>
          <c:y val="0.10691613765452723"/>
          <c:w val="0.66151463487978612"/>
          <c:h val="0.76936158122232712"/>
        </c:manualLayout>
      </c:layout>
      <c:barChart>
        <c:barDir val="col"/>
        <c:grouping val="clustered"/>
        <c:varyColors val="0"/>
        <c:ser>
          <c:idx val="0"/>
          <c:order val="0"/>
          <c:tx>
            <c:strRef>
              <c:f>Sheet1!$B$1</c:f>
              <c:strCache>
                <c:ptCount val="1"/>
                <c:pt idx="0">
                  <c:v>Meetings</c:v>
                </c:pt>
              </c:strCache>
            </c:strRef>
          </c:tx>
          <c:spPr>
            <a:solidFill>
              <a:schemeClr val="bg1">
                <a:lumMod val="65000"/>
              </a:schemeClr>
            </a:solidFill>
            <a:ln>
              <a:solidFill>
                <a:schemeClr val="tx1"/>
              </a:solidFill>
            </a:ln>
          </c:spPr>
          <c:invertIfNegative val="0"/>
          <c:cat>
            <c:strRef>
              <c:f>Sheet1!$A$2:$A$4</c:f>
              <c:strCache>
                <c:ptCount val="3"/>
                <c:pt idx="0">
                  <c:v>Bend</c:v>
                </c:pt>
                <c:pt idx="1">
                  <c:v>Portland</c:v>
                </c:pt>
                <c:pt idx="2">
                  <c:v>Seattle</c:v>
                </c:pt>
              </c:strCache>
            </c:strRef>
          </c:cat>
          <c:val>
            <c:numRef>
              <c:f>Sheet1!$B$2:$B$4</c:f>
              <c:numCache>
                <c:formatCode>General</c:formatCode>
                <c:ptCount val="3"/>
                <c:pt idx="0">
                  <c:v>0.18</c:v>
                </c:pt>
                <c:pt idx="1">
                  <c:v>0.52</c:v>
                </c:pt>
                <c:pt idx="2">
                  <c:v>0.32</c:v>
                </c:pt>
              </c:numCache>
            </c:numRef>
          </c:val>
          <c:extLst>
            <c:ext xmlns:c16="http://schemas.microsoft.com/office/drawing/2014/chart" uri="{C3380CC4-5D6E-409C-BE32-E72D297353CC}">
              <c16:uniqueId val="{00000000-5D26-48F1-9711-C13687CA19AB}"/>
            </c:ext>
          </c:extLst>
        </c:ser>
        <c:ser>
          <c:idx val="1"/>
          <c:order val="1"/>
          <c:tx>
            <c:strRef>
              <c:f>Sheet1!$C$1</c:f>
              <c:strCache>
                <c:ptCount val="1"/>
                <c:pt idx="0">
                  <c:v>Reports</c:v>
                </c:pt>
              </c:strCache>
            </c:strRef>
          </c:tx>
          <c:spPr>
            <a:solidFill>
              <a:schemeClr val="bg1">
                <a:lumMod val="75000"/>
              </a:schemeClr>
            </a:solidFill>
            <a:ln>
              <a:solidFill>
                <a:schemeClr val="tx1"/>
              </a:solidFill>
            </a:ln>
          </c:spPr>
          <c:invertIfNegative val="0"/>
          <c:cat>
            <c:strRef>
              <c:f>Sheet1!$A$2:$A$4</c:f>
              <c:strCache>
                <c:ptCount val="3"/>
                <c:pt idx="0">
                  <c:v>Bend</c:v>
                </c:pt>
                <c:pt idx="1">
                  <c:v>Portland</c:v>
                </c:pt>
                <c:pt idx="2">
                  <c:v>Seattle</c:v>
                </c:pt>
              </c:strCache>
            </c:strRef>
          </c:cat>
          <c:val>
            <c:numRef>
              <c:f>Sheet1!$C$2:$C$4</c:f>
              <c:numCache>
                <c:formatCode>General</c:formatCode>
                <c:ptCount val="3"/>
                <c:pt idx="0">
                  <c:v>0.11</c:v>
                </c:pt>
                <c:pt idx="1">
                  <c:v>0.11</c:v>
                </c:pt>
                <c:pt idx="2">
                  <c:v>0.17</c:v>
                </c:pt>
              </c:numCache>
            </c:numRef>
          </c:val>
          <c:extLst>
            <c:ext xmlns:c16="http://schemas.microsoft.com/office/drawing/2014/chart" uri="{C3380CC4-5D6E-409C-BE32-E72D297353CC}">
              <c16:uniqueId val="{00000001-5D26-48F1-9711-C13687CA19AB}"/>
            </c:ext>
          </c:extLst>
        </c:ser>
        <c:ser>
          <c:idx val="2"/>
          <c:order val="2"/>
          <c:tx>
            <c:strRef>
              <c:f>Sheet1!$D$1</c:f>
              <c:strCache>
                <c:ptCount val="1"/>
                <c:pt idx="0">
                  <c:v>Customers</c:v>
                </c:pt>
              </c:strCache>
            </c:strRef>
          </c:tx>
          <c:spPr>
            <a:solidFill>
              <a:schemeClr val="bg1">
                <a:lumMod val="95000"/>
              </a:schemeClr>
            </a:solidFill>
            <a:ln>
              <a:solidFill>
                <a:schemeClr val="tx1"/>
              </a:solidFill>
            </a:ln>
          </c:spPr>
          <c:invertIfNegative val="0"/>
          <c:cat>
            <c:strRef>
              <c:f>Sheet1!$A$2:$A$4</c:f>
              <c:strCache>
                <c:ptCount val="3"/>
                <c:pt idx="0">
                  <c:v>Bend</c:v>
                </c:pt>
                <c:pt idx="1">
                  <c:v>Portland</c:v>
                </c:pt>
                <c:pt idx="2">
                  <c:v>Seattle</c:v>
                </c:pt>
              </c:strCache>
            </c:strRef>
          </c:cat>
          <c:val>
            <c:numRef>
              <c:f>Sheet1!$D$2:$D$4</c:f>
              <c:numCache>
                <c:formatCode>General</c:formatCode>
                <c:ptCount val="3"/>
                <c:pt idx="0">
                  <c:v>0.52</c:v>
                </c:pt>
                <c:pt idx="1">
                  <c:v>0.24</c:v>
                </c:pt>
                <c:pt idx="2">
                  <c:v>0.37</c:v>
                </c:pt>
              </c:numCache>
            </c:numRef>
          </c:val>
          <c:extLst>
            <c:ext xmlns:c16="http://schemas.microsoft.com/office/drawing/2014/chart" uri="{C3380CC4-5D6E-409C-BE32-E72D297353CC}">
              <c16:uniqueId val="{00000002-5D26-48F1-9711-C13687CA19AB}"/>
            </c:ext>
          </c:extLst>
        </c:ser>
        <c:ser>
          <c:idx val="3"/>
          <c:order val="3"/>
          <c:tx>
            <c:strRef>
              <c:f>Sheet1!$E$1</c:f>
              <c:strCache>
                <c:ptCount val="1"/>
                <c:pt idx="0">
                  <c:v>Idle</c:v>
                </c:pt>
              </c:strCache>
            </c:strRef>
          </c:tx>
          <c:spPr>
            <a:solidFill>
              <a:schemeClr val="tx1"/>
            </a:solidFill>
            <a:ln>
              <a:solidFill>
                <a:schemeClr val="tx1"/>
              </a:solidFill>
            </a:ln>
          </c:spPr>
          <c:invertIfNegative val="0"/>
          <c:cat>
            <c:strRef>
              <c:f>Sheet1!$A$2:$A$4</c:f>
              <c:strCache>
                <c:ptCount val="3"/>
                <c:pt idx="0">
                  <c:v>Bend</c:v>
                </c:pt>
                <c:pt idx="1">
                  <c:v>Portland</c:v>
                </c:pt>
                <c:pt idx="2">
                  <c:v>Seattle</c:v>
                </c:pt>
              </c:strCache>
            </c:strRef>
          </c:cat>
          <c:val>
            <c:numRef>
              <c:f>Sheet1!$E$2:$E$4</c:f>
              <c:numCache>
                <c:formatCode>General</c:formatCode>
                <c:ptCount val="3"/>
                <c:pt idx="0">
                  <c:v>0.19</c:v>
                </c:pt>
                <c:pt idx="1">
                  <c:v>0.13</c:v>
                </c:pt>
                <c:pt idx="2">
                  <c:v>0.14000000000000001</c:v>
                </c:pt>
              </c:numCache>
            </c:numRef>
          </c:val>
          <c:extLst>
            <c:ext xmlns:c16="http://schemas.microsoft.com/office/drawing/2014/chart" uri="{C3380CC4-5D6E-409C-BE32-E72D297353CC}">
              <c16:uniqueId val="{00000003-5D26-48F1-9711-C13687CA19AB}"/>
            </c:ext>
          </c:extLst>
        </c:ser>
        <c:dLbls>
          <c:showLegendKey val="0"/>
          <c:showVal val="0"/>
          <c:showCatName val="0"/>
          <c:showSerName val="0"/>
          <c:showPercent val="0"/>
          <c:showBubbleSize val="0"/>
        </c:dLbls>
        <c:gapWidth val="150"/>
        <c:axId val="780676608"/>
        <c:axId val="780680136"/>
      </c:barChart>
      <c:catAx>
        <c:axId val="780676608"/>
        <c:scaling>
          <c:orientation val="minMax"/>
        </c:scaling>
        <c:delete val="0"/>
        <c:axPos val="b"/>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780680136"/>
        <c:crosses val="autoZero"/>
        <c:auto val="1"/>
        <c:lblAlgn val="ctr"/>
        <c:lblOffset val="100"/>
        <c:noMultiLvlLbl val="0"/>
      </c:catAx>
      <c:valAx>
        <c:axId val="780680136"/>
        <c:scaling>
          <c:orientation val="minMax"/>
        </c:scaling>
        <c:delete val="0"/>
        <c:axPos val="l"/>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80676608"/>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accent1"/>
              </a:solidFill>
            </a:ln>
          </c:spPr>
          <c:invertIfNegative val="0"/>
          <c:cat>
            <c:strRef>
              <c:f>Sheet3!$A$1:$A$7</c:f>
              <c:strCache>
                <c:ptCount val="7"/>
                <c:pt idx="0">
                  <c:v>800-999</c:v>
                </c:pt>
                <c:pt idx="1">
                  <c:v>1000-1199</c:v>
                </c:pt>
                <c:pt idx="2">
                  <c:v>1200-1399</c:v>
                </c:pt>
                <c:pt idx="3">
                  <c:v>1400-1599</c:v>
                </c:pt>
                <c:pt idx="4">
                  <c:v>1600-1799</c:v>
                </c:pt>
                <c:pt idx="5">
                  <c:v>1800-1999</c:v>
                </c:pt>
                <c:pt idx="6">
                  <c:v>2000-2199</c:v>
                </c:pt>
              </c:strCache>
            </c:strRef>
          </c:cat>
          <c:val>
            <c:numRef>
              <c:f>Sheet3!$B$1:$B$7</c:f>
              <c:numCache>
                <c:formatCode>General</c:formatCode>
                <c:ptCount val="7"/>
                <c:pt idx="0">
                  <c:v>1</c:v>
                </c:pt>
                <c:pt idx="1">
                  <c:v>3</c:v>
                </c:pt>
                <c:pt idx="2">
                  <c:v>6</c:v>
                </c:pt>
                <c:pt idx="3">
                  <c:v>10</c:v>
                </c:pt>
                <c:pt idx="4">
                  <c:v>7</c:v>
                </c:pt>
                <c:pt idx="5">
                  <c:v>2</c:v>
                </c:pt>
                <c:pt idx="6">
                  <c:v>1</c:v>
                </c:pt>
              </c:numCache>
            </c:numRef>
          </c:val>
          <c:extLst>
            <c:ext xmlns:c16="http://schemas.microsoft.com/office/drawing/2014/chart" uri="{C3380CC4-5D6E-409C-BE32-E72D297353CC}">
              <c16:uniqueId val="{00000000-99D9-4F02-BD4E-0021A70B710C}"/>
            </c:ext>
          </c:extLst>
        </c:ser>
        <c:dLbls>
          <c:showLegendKey val="0"/>
          <c:showVal val="0"/>
          <c:showCatName val="0"/>
          <c:showSerName val="0"/>
          <c:showPercent val="0"/>
          <c:showBubbleSize val="0"/>
        </c:dLbls>
        <c:gapWidth val="150"/>
        <c:axId val="780677000"/>
        <c:axId val="780673472"/>
      </c:barChart>
      <c:catAx>
        <c:axId val="78067700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SAT Score</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780673472"/>
        <c:crosses val="autoZero"/>
        <c:auto val="1"/>
        <c:lblAlgn val="ctr"/>
        <c:lblOffset val="100"/>
        <c:noMultiLvlLbl val="0"/>
      </c:catAx>
      <c:valAx>
        <c:axId val="780673472"/>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80677000"/>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a:latin typeface="Times New Roman" pitchFamily="18" charset="0"/>
                <a:cs typeface="Times New Roman" pitchFamily="18" charset="0"/>
              </a:defRPr>
            </a:pPr>
            <a:r>
              <a:rPr lang="en-US" sz="1000">
                <a:latin typeface="Times New Roman" pitchFamily="18" charset="0"/>
                <a:cs typeface="Times New Roman" pitchFamily="18" charset="0"/>
              </a:rPr>
              <a:t>Common U.S. Last Names</a:t>
            </a:r>
          </a:p>
        </c:rich>
      </c:tx>
      <c:overlay val="0"/>
    </c:title>
    <c:autoTitleDeleted val="0"/>
    <c:plotArea>
      <c:layout/>
      <c:pieChart>
        <c:varyColors val="1"/>
        <c:ser>
          <c:idx val="0"/>
          <c:order val="0"/>
          <c:tx>
            <c:strRef>
              <c:f>Data!$G$3</c:f>
              <c:strCache>
                <c:ptCount val="1"/>
                <c:pt idx="0">
                  <c:v>Frequency</c:v>
                </c:pt>
              </c:strCache>
            </c:strRef>
          </c:tx>
          <c:spPr>
            <a:ln>
              <a:solidFill>
                <a:sysClr val="windowText" lastClr="000000"/>
              </a:solidFill>
            </a:ln>
          </c:spPr>
          <c:dPt>
            <c:idx val="0"/>
            <c:bubble3D val="0"/>
            <c:spPr>
              <a:solidFill>
                <a:schemeClr val="bg1">
                  <a:lumMod val="95000"/>
                </a:schemeClr>
              </a:solidFill>
              <a:ln>
                <a:solidFill>
                  <a:sysClr val="windowText" lastClr="000000"/>
                </a:solidFill>
              </a:ln>
            </c:spPr>
            <c:extLst>
              <c:ext xmlns:c16="http://schemas.microsoft.com/office/drawing/2014/chart" uri="{C3380CC4-5D6E-409C-BE32-E72D297353CC}">
                <c16:uniqueId val="{00000001-015E-4B63-830F-FA1576AB6D30}"/>
              </c:ext>
            </c:extLst>
          </c:dPt>
          <c:dPt>
            <c:idx val="3"/>
            <c:bubble3D val="0"/>
            <c:spPr>
              <a:solidFill>
                <a:schemeClr val="bg1">
                  <a:lumMod val="75000"/>
                </a:schemeClr>
              </a:solidFill>
              <a:ln>
                <a:solidFill>
                  <a:sysClr val="windowText" lastClr="000000"/>
                </a:solidFill>
              </a:ln>
            </c:spPr>
            <c:extLst>
              <c:ext xmlns:c16="http://schemas.microsoft.com/office/drawing/2014/chart" uri="{C3380CC4-5D6E-409C-BE32-E72D297353CC}">
                <c16:uniqueId val="{00000003-015E-4B63-830F-FA1576AB6D30}"/>
              </c:ext>
            </c:extLst>
          </c:dPt>
          <c:dLbls>
            <c:dLbl>
              <c:idx val="0"/>
              <c:layout>
                <c:manualLayout>
                  <c:x val="3.7119326076887449E-2"/>
                  <c:y val="2.7946674605024275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15E-4B63-830F-FA1576AB6D30}"/>
                </c:ext>
              </c:extLst>
            </c:dLbl>
            <c:dLbl>
              <c:idx val="1"/>
              <c:layout>
                <c:manualLayout>
                  <c:x val="1.2754954343942301E-2"/>
                  <c:y val="-2.6143701246178524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015E-4B63-830F-FA1576AB6D30}"/>
                </c:ext>
              </c:extLst>
            </c:dLbl>
            <c:dLbl>
              <c:idx val="2"/>
              <c:layout>
                <c:manualLayout>
                  <c:x val="4.6030321577449879E-2"/>
                  <c:y val="-4.5788394460645393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15E-4B63-830F-FA1576AB6D30}"/>
                </c:ext>
              </c:extLst>
            </c:dLbl>
            <c:dLbl>
              <c:idx val="3"/>
              <c:layout>
                <c:manualLayout>
                  <c:x val="-7.1054767051177428E-2"/>
                  <c:y val="-1.8106454479829611E-3"/>
                </c:manualLayout>
              </c:layout>
              <c:tx>
                <c:rich>
                  <a:bodyPr/>
                  <a:lstStyle/>
                  <a:p>
                    <a:pPr>
                      <a:defRPr>
                        <a:solidFill>
                          <a:sysClr val="windowText" lastClr="000000"/>
                        </a:solidFill>
                      </a:defRPr>
                    </a:pPr>
                    <a:r>
                      <a:rPr lang="en-US"/>
                      <a:t>Garcia</a:t>
                    </a:r>
                    <a:r>
                      <a:rPr lang="en-US" baseline="0"/>
                      <a:t>
</a:t>
                    </a:r>
                    <a:fld id="{2E0C3936-A282-4DE3-A79F-E14E079D9061}" type="PERCENTAGE">
                      <a:rPr lang="en-US" baseline="0"/>
                      <a:pPr>
                        <a:defRPr>
                          <a:solidFill>
                            <a:sysClr val="windowText" lastClr="000000"/>
                          </a:solidFill>
                        </a:defRPr>
                      </a:pPr>
                      <a:t>[PERCENTAGE]</a:t>
                    </a:fld>
                    <a:endParaRPr lang="en-US" baseline="0"/>
                  </a:p>
                </c:rich>
              </c:tx>
              <c:sp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15E-4B63-830F-FA1576AB6D30}"/>
                </c:ext>
              </c:extLst>
            </c:dLbl>
            <c:dLbl>
              <c:idx val="4"/>
              <c:layout>
                <c:manualLayout>
                  <c:x val="-4.4662385951756032E-3"/>
                  <c:y val="9.8650805619260443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015E-4B63-830F-FA1576AB6D30}"/>
                </c:ext>
              </c:extLst>
            </c:dLbl>
            <c:dLbl>
              <c:idx val="5"/>
              <c:layout>
                <c:manualLayout>
                  <c:x val="-1.9424961585684141E-2"/>
                  <c:y val="2.4134696171766213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015E-4B63-830F-FA1576AB6D30}"/>
                </c:ext>
              </c:extLst>
            </c:dLbl>
            <c:spPr>
              <a:noFill/>
              <a:ln>
                <a:noFill/>
              </a:ln>
              <a:effectLst/>
            </c:spPr>
            <c:dLblPos val="bestFit"/>
            <c:showLegendKey val="0"/>
            <c:showVal val="0"/>
            <c:showCatName val="1"/>
            <c:showSerName val="0"/>
            <c:showPercent val="1"/>
            <c:showBubbleSize val="0"/>
            <c:showLeaderLines val="1"/>
            <c:extLst>
              <c:ext xmlns:c15="http://schemas.microsoft.com/office/drawing/2012/chart" uri="{CE6537A1-D6FC-4f65-9D91-7224C49458BB}"/>
            </c:extLst>
          </c:dLbls>
          <c:cat>
            <c:strRef>
              <c:f>Data!$D$4:$D$9</c:f>
              <c:strCache>
                <c:ptCount val="6"/>
                <c:pt idx="0">
                  <c:v>Brown</c:v>
                </c:pt>
                <c:pt idx="1">
                  <c:v>Johnson</c:v>
                </c:pt>
                <c:pt idx="2">
                  <c:v>Jones</c:v>
                </c:pt>
                <c:pt idx="3">
                  <c:v>Miller</c:v>
                </c:pt>
                <c:pt idx="4">
                  <c:v>Smith</c:v>
                </c:pt>
                <c:pt idx="5">
                  <c:v>Williams</c:v>
                </c:pt>
              </c:strCache>
            </c:strRef>
          </c:cat>
          <c:val>
            <c:numRef>
              <c:f>Data!$G$4:$G$9</c:f>
              <c:numCache>
                <c:formatCode>0%</c:formatCode>
                <c:ptCount val="6"/>
                <c:pt idx="0">
                  <c:v>0.14000000000000001</c:v>
                </c:pt>
                <c:pt idx="1">
                  <c:v>0.2</c:v>
                </c:pt>
                <c:pt idx="2">
                  <c:v>0.14000000000000001</c:v>
                </c:pt>
                <c:pt idx="3">
                  <c:v>0.12</c:v>
                </c:pt>
                <c:pt idx="4">
                  <c:v>0.24</c:v>
                </c:pt>
                <c:pt idx="5">
                  <c:v>0.16</c:v>
                </c:pt>
              </c:numCache>
            </c:numRef>
          </c:val>
          <c:extLst>
            <c:ext xmlns:c16="http://schemas.microsoft.com/office/drawing/2014/chart" uri="{C3380CC4-5D6E-409C-BE32-E72D297353CC}">
              <c16:uniqueId val="{00000008-015E-4B63-830F-FA1576AB6D30}"/>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285489313835771"/>
          <c:y val="2.5428331875182269E-2"/>
          <c:w val="0.84714510686164235"/>
          <c:h val="0.61509514435695534"/>
        </c:manualLayout>
      </c:layout>
      <c:barChart>
        <c:barDir val="col"/>
        <c:grouping val="clustered"/>
        <c:varyColors val="0"/>
        <c:ser>
          <c:idx val="0"/>
          <c:order val="0"/>
          <c:tx>
            <c:strRef>
              <c:f>Solution!$G$2</c:f>
              <c:strCache>
                <c:ptCount val="1"/>
                <c:pt idx="0">
                  <c:v>Fequency</c:v>
                </c:pt>
              </c:strCache>
            </c:strRef>
          </c:tx>
          <c:spPr>
            <a:solidFill>
              <a:schemeClr val="bg1">
                <a:lumMod val="75000"/>
              </a:schemeClr>
            </a:solidFill>
            <a:ln>
              <a:solidFill>
                <a:sysClr val="windowText" lastClr="000000"/>
              </a:solidFill>
            </a:ln>
            <a:effectLst/>
          </c:spPr>
          <c:invertIfNegative val="0"/>
          <c:cat>
            <c:strRef>
              <c:f>Solution!$F$3:$F$12</c:f>
              <c:strCache>
                <c:ptCount val="10"/>
                <c:pt idx="0">
                  <c:v>65.0-69.9</c:v>
                </c:pt>
                <c:pt idx="1">
                  <c:v>70.0-74.9</c:v>
                </c:pt>
                <c:pt idx="2">
                  <c:v>75.0-79.9</c:v>
                </c:pt>
                <c:pt idx="3">
                  <c:v>80.0-84.9</c:v>
                </c:pt>
                <c:pt idx="4">
                  <c:v>85.0-89.9</c:v>
                </c:pt>
                <c:pt idx="5">
                  <c:v>90.0-94.9</c:v>
                </c:pt>
                <c:pt idx="6">
                  <c:v>95.0-99.9</c:v>
                </c:pt>
                <c:pt idx="7">
                  <c:v>100.0-104.9</c:v>
                </c:pt>
                <c:pt idx="8">
                  <c:v>105.0-109.9</c:v>
                </c:pt>
                <c:pt idx="9">
                  <c:v>110.0-114.9</c:v>
                </c:pt>
              </c:strCache>
            </c:strRef>
          </c:cat>
          <c:val>
            <c:numRef>
              <c:f>Solution!$G$3:$G$12</c:f>
              <c:numCache>
                <c:formatCode>General</c:formatCode>
                <c:ptCount val="10"/>
                <c:pt idx="0">
                  <c:v>1</c:v>
                </c:pt>
                <c:pt idx="1">
                  <c:v>6</c:v>
                </c:pt>
                <c:pt idx="2">
                  <c:v>17</c:v>
                </c:pt>
                <c:pt idx="3">
                  <c:v>6</c:v>
                </c:pt>
                <c:pt idx="4">
                  <c:v>7</c:v>
                </c:pt>
                <c:pt idx="5">
                  <c:v>5</c:v>
                </c:pt>
                <c:pt idx="6">
                  <c:v>4</c:v>
                </c:pt>
                <c:pt idx="7">
                  <c:v>0</c:v>
                </c:pt>
                <c:pt idx="8">
                  <c:v>3</c:v>
                </c:pt>
                <c:pt idx="9">
                  <c:v>1</c:v>
                </c:pt>
              </c:numCache>
            </c:numRef>
          </c:val>
          <c:extLst>
            <c:ext xmlns:c16="http://schemas.microsoft.com/office/drawing/2014/chart" uri="{C3380CC4-5D6E-409C-BE32-E72D297353CC}">
              <c16:uniqueId val="{00000000-6835-4A04-AF20-AC3CFCCEE719}"/>
            </c:ext>
          </c:extLst>
        </c:ser>
        <c:dLbls>
          <c:showLegendKey val="0"/>
          <c:showVal val="0"/>
          <c:showCatName val="0"/>
          <c:showSerName val="0"/>
          <c:showPercent val="0"/>
          <c:showBubbleSize val="0"/>
        </c:dLbls>
        <c:gapWidth val="0"/>
        <c:axId val="780674648"/>
        <c:axId val="780679744"/>
      </c:barChart>
      <c:catAx>
        <c:axId val="7806746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Median Household Income - Two Earners</a:t>
                </a:r>
              </a:p>
            </c:rich>
          </c:tx>
          <c:overlay val="0"/>
          <c:spPr>
            <a:noFill/>
            <a:ln>
              <a:noFill/>
            </a:ln>
            <a:effectLst/>
          </c:spPr>
        </c:title>
        <c:numFmt formatCode="General" sourceLinked="1"/>
        <c:majorTickMark val="none"/>
        <c:minorTickMark val="none"/>
        <c:tickLblPos val="nextTo"/>
        <c:spPr>
          <a:noFill/>
          <a:ln w="9525" cap="flat" cmpd="sng" algn="ctr">
            <a:solidFill>
              <a:sysClr val="windowText" lastClr="000000"/>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780679744"/>
        <c:crosses val="autoZero"/>
        <c:auto val="1"/>
        <c:lblAlgn val="ctr"/>
        <c:lblOffset val="100"/>
        <c:noMultiLvlLbl val="0"/>
      </c:catAx>
      <c:valAx>
        <c:axId val="78067974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Frequency</a:t>
                </a:r>
              </a:p>
            </c:rich>
          </c:tx>
          <c:layout>
            <c:manualLayout>
              <c:xMode val="edge"/>
              <c:yMode val="edge"/>
              <c:x val="5.9863945578231291E-2"/>
              <c:y val="0.21596201516477112"/>
            </c:manualLayout>
          </c:layout>
          <c:overlay val="0"/>
          <c:spPr>
            <a:noFill/>
            <a:ln>
              <a:noFill/>
            </a:ln>
            <a:effectLst/>
          </c:spPr>
        </c:title>
        <c:numFmt formatCode="General" sourceLinked="1"/>
        <c:majorTickMark val="in"/>
        <c:minorTickMark val="none"/>
        <c:tickLblPos val="nextTo"/>
        <c:spPr>
          <a:noFill/>
          <a:ln>
            <a:solidFill>
              <a:sysClr val="windowText" lastClr="000000"/>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78067464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spPr>
            <a:solidFill>
              <a:schemeClr val="bg1">
                <a:lumMod val="75000"/>
              </a:schemeClr>
            </a:solidFill>
            <a:ln w="9525">
              <a:solidFill>
                <a:schemeClr val="tx1"/>
              </a:solidFill>
            </a:ln>
          </c:spPr>
          <c:invertIfNegative val="0"/>
          <c:cat>
            <c:strRef>
              <c:f>Data!$F$4:$F$20</c:f>
              <c:strCache>
                <c:ptCount val="17"/>
                <c:pt idx="0">
                  <c:v>0.0 - 2.4</c:v>
                </c:pt>
                <c:pt idx="1">
                  <c:v>2.5-4.9</c:v>
                </c:pt>
                <c:pt idx="2">
                  <c:v>5.0-7.4</c:v>
                </c:pt>
                <c:pt idx="3">
                  <c:v>7.5-9.9</c:v>
                </c:pt>
                <c:pt idx="4">
                  <c:v>10.0-12.4</c:v>
                </c:pt>
                <c:pt idx="5">
                  <c:v>12.5-14.9</c:v>
                </c:pt>
                <c:pt idx="6">
                  <c:v>15.0-17.4</c:v>
                </c:pt>
                <c:pt idx="7">
                  <c:v>17.5-19.9</c:v>
                </c:pt>
                <c:pt idx="8">
                  <c:v>20.0-22.4</c:v>
                </c:pt>
                <c:pt idx="9">
                  <c:v>22.5-24.9</c:v>
                </c:pt>
                <c:pt idx="10">
                  <c:v>25.0-27.4</c:v>
                </c:pt>
                <c:pt idx="11">
                  <c:v>27.5-29.9</c:v>
                </c:pt>
                <c:pt idx="12">
                  <c:v>30.0-32.4</c:v>
                </c:pt>
                <c:pt idx="13">
                  <c:v>32.5-34.9</c:v>
                </c:pt>
                <c:pt idx="14">
                  <c:v>35.0-37.4</c:v>
                </c:pt>
                <c:pt idx="15">
                  <c:v>37.5-39.9</c:v>
                </c:pt>
                <c:pt idx="16">
                  <c:v>More</c:v>
                </c:pt>
              </c:strCache>
            </c:strRef>
          </c:cat>
          <c:val>
            <c:numRef>
              <c:f>Data!$G$4:$G$20</c:f>
              <c:numCache>
                <c:formatCode>General</c:formatCode>
                <c:ptCount val="17"/>
                <c:pt idx="0">
                  <c:v>15</c:v>
                </c:pt>
                <c:pt idx="1">
                  <c:v>13</c:v>
                </c:pt>
                <c:pt idx="2">
                  <c:v>10</c:v>
                </c:pt>
                <c:pt idx="3">
                  <c:v>5</c:v>
                </c:pt>
                <c:pt idx="4">
                  <c:v>1</c:v>
                </c:pt>
                <c:pt idx="5">
                  <c:v>2</c:v>
                </c:pt>
                <c:pt idx="6">
                  <c:v>0</c:v>
                </c:pt>
                <c:pt idx="7">
                  <c:v>2</c:v>
                </c:pt>
                <c:pt idx="8">
                  <c:v>0</c:v>
                </c:pt>
                <c:pt idx="9">
                  <c:v>0</c:v>
                </c:pt>
                <c:pt idx="10">
                  <c:v>1</c:v>
                </c:pt>
                <c:pt idx="11">
                  <c:v>0</c:v>
                </c:pt>
                <c:pt idx="12">
                  <c:v>0</c:v>
                </c:pt>
                <c:pt idx="13">
                  <c:v>0</c:v>
                </c:pt>
                <c:pt idx="14">
                  <c:v>1</c:v>
                </c:pt>
                <c:pt idx="15">
                  <c:v>0</c:v>
                </c:pt>
                <c:pt idx="16">
                  <c:v>0</c:v>
                </c:pt>
              </c:numCache>
            </c:numRef>
          </c:val>
          <c:extLst>
            <c:ext xmlns:c16="http://schemas.microsoft.com/office/drawing/2014/chart" uri="{C3380CC4-5D6E-409C-BE32-E72D297353CC}">
              <c16:uniqueId val="{00000000-2ED6-4C4D-9F66-E31F52B7037A}"/>
            </c:ext>
          </c:extLst>
        </c:ser>
        <c:dLbls>
          <c:showLegendKey val="0"/>
          <c:showVal val="0"/>
          <c:showCatName val="0"/>
          <c:showSerName val="0"/>
          <c:showPercent val="0"/>
          <c:showBubbleSize val="0"/>
        </c:dLbls>
        <c:gapWidth val="0"/>
        <c:axId val="780677784"/>
        <c:axId val="780678176"/>
      </c:barChart>
      <c:catAx>
        <c:axId val="78067778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Population</a:t>
                </a:r>
                <a:r>
                  <a:rPr lang="en-US" baseline="0">
                    <a:latin typeface="Times New Roman" pitchFamily="18" charset="0"/>
                    <a:cs typeface="Times New Roman" pitchFamily="18" charset="0"/>
                  </a:rPr>
                  <a:t> Millions</a:t>
                </a:r>
                <a:endParaRPr lang="en-US">
                  <a:latin typeface="Times New Roman" pitchFamily="18" charset="0"/>
                  <a:cs typeface="Times New Roman" pitchFamily="18" charset="0"/>
                </a:endParaRPr>
              </a:p>
            </c:rich>
          </c:tx>
          <c:overlay val="0"/>
        </c:title>
        <c:numFmt formatCode="General"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780678176"/>
        <c:crosses val="autoZero"/>
        <c:auto val="1"/>
        <c:lblAlgn val="ctr"/>
        <c:lblOffset val="100"/>
        <c:noMultiLvlLbl val="0"/>
      </c:catAx>
      <c:valAx>
        <c:axId val="780678176"/>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80677784"/>
        <c:crosses val="autoZero"/>
        <c:crossBetween val="between"/>
      </c:valAx>
    </c:plotArea>
    <c:plotVisOnly val="1"/>
    <c:dispBlanksAs val="gap"/>
    <c:showDLblsOverMax val="0"/>
  </c:chart>
  <c:spPr>
    <a:ln>
      <a:noFill/>
    </a:ln>
  </c:sp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ysClr val="window" lastClr="FFFFFF">
                <a:lumMod val="75000"/>
              </a:sysClr>
            </a:solidFill>
            <a:ln>
              <a:solidFill>
                <a:sysClr val="windowText" lastClr="000000"/>
              </a:solidFill>
            </a:ln>
          </c:spPr>
          <c:invertIfNegative val="0"/>
          <c:cat>
            <c:strRef>
              <c:f>Data!$E$3:$E$7</c:f>
              <c:strCache>
                <c:ptCount val="5"/>
                <c:pt idx="0">
                  <c:v>Bank</c:v>
                </c:pt>
                <c:pt idx="1">
                  <c:v>Cable</c:v>
                </c:pt>
                <c:pt idx="2">
                  <c:v>Car</c:v>
                </c:pt>
                <c:pt idx="3">
                  <c:v>Cell</c:v>
                </c:pt>
                <c:pt idx="4">
                  <c:v>Collection</c:v>
                </c:pt>
              </c:strCache>
            </c:strRef>
          </c:cat>
          <c:val>
            <c:numRef>
              <c:f>Data!$G$3:$G$7</c:f>
              <c:numCache>
                <c:formatCode>0%</c:formatCode>
                <c:ptCount val="5"/>
                <c:pt idx="0">
                  <c:v>0.13</c:v>
                </c:pt>
                <c:pt idx="1">
                  <c:v>0.22</c:v>
                </c:pt>
                <c:pt idx="2">
                  <c:v>0.21</c:v>
                </c:pt>
                <c:pt idx="3">
                  <c:v>0.3</c:v>
                </c:pt>
                <c:pt idx="4">
                  <c:v>0.14000000000000001</c:v>
                </c:pt>
              </c:numCache>
            </c:numRef>
          </c:val>
          <c:extLst>
            <c:ext xmlns:c16="http://schemas.microsoft.com/office/drawing/2014/chart" uri="{C3380CC4-5D6E-409C-BE32-E72D297353CC}">
              <c16:uniqueId val="{00000000-D53E-4675-8475-005F12124B15}"/>
            </c:ext>
          </c:extLst>
        </c:ser>
        <c:dLbls>
          <c:showLegendKey val="0"/>
          <c:showVal val="0"/>
          <c:showCatName val="0"/>
          <c:showSerName val="0"/>
          <c:showPercent val="0"/>
          <c:showBubbleSize val="0"/>
        </c:dLbls>
        <c:gapWidth val="150"/>
        <c:axId val="780680528"/>
        <c:axId val="780675824"/>
      </c:barChart>
      <c:catAx>
        <c:axId val="78068052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Industry</a:t>
                </a:r>
              </a:p>
            </c:rich>
          </c:tx>
          <c:overlay val="0"/>
        </c:title>
        <c:numFmt formatCode="General"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780675824"/>
        <c:crosses val="autoZero"/>
        <c:auto val="1"/>
        <c:lblAlgn val="ctr"/>
        <c:lblOffset val="100"/>
        <c:noMultiLvlLbl val="0"/>
      </c:catAx>
      <c:valAx>
        <c:axId val="780675824"/>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80680528"/>
        <c:crosses val="autoZero"/>
        <c:crossBetween val="between"/>
      </c:valAx>
    </c:plotArea>
    <c:plotVisOnly val="1"/>
    <c:dispBlanksAs val="gap"/>
    <c:showDLblsOverMax val="0"/>
  </c:chart>
  <c:spPr>
    <a:ln>
      <a:noFill/>
    </a:ln>
  </c:spPr>
  <c:externalData r:id="rId2">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Private!$C$1</c:f>
              <c:strCache>
                <c:ptCount val="1"/>
                <c:pt idx="0">
                  <c:v>Tuition &amp; Fees</c:v>
                </c:pt>
              </c:strCache>
            </c:strRef>
          </c:tx>
          <c:spPr>
            <a:ln w="28575">
              <a:noFill/>
            </a:ln>
          </c:spPr>
          <c:marker>
            <c:symbol val="circle"/>
            <c:size val="5"/>
            <c:spPr>
              <a:solidFill>
                <a:schemeClr val="tx1"/>
              </a:solidFill>
              <a:ln>
                <a:solidFill>
                  <a:schemeClr val="tx1"/>
                </a:solidFill>
              </a:ln>
            </c:spPr>
          </c:marker>
          <c:xVal>
            <c:numRef>
              <c:f>Private!$B$2:$B$104</c:f>
              <c:numCache>
                <c:formatCode>General</c:formatCode>
                <c:ptCount val="103"/>
                <c:pt idx="0">
                  <c:v>1893</c:v>
                </c:pt>
                <c:pt idx="1">
                  <c:v>1845</c:v>
                </c:pt>
                <c:pt idx="2">
                  <c:v>1951</c:v>
                </c:pt>
                <c:pt idx="3">
                  <c:v>1904</c:v>
                </c:pt>
                <c:pt idx="4">
                  <c:v>1863</c:v>
                </c:pt>
                <c:pt idx="5">
                  <c:v>1839</c:v>
                </c:pt>
                <c:pt idx="6">
                  <c:v>1897</c:v>
                </c:pt>
                <c:pt idx="7">
                  <c:v>1764</c:v>
                </c:pt>
                <c:pt idx="8">
                  <c:v>1846</c:v>
                </c:pt>
                <c:pt idx="9">
                  <c:v>1855</c:v>
                </c:pt>
                <c:pt idx="10">
                  <c:v>1875</c:v>
                </c:pt>
                <c:pt idx="11">
                  <c:v>1887</c:v>
                </c:pt>
                <c:pt idx="12">
                  <c:v>1870</c:v>
                </c:pt>
                <c:pt idx="13">
                  <c:v>1964</c:v>
                </c:pt>
                <c:pt idx="14">
                  <c:v>1819</c:v>
                </c:pt>
                <c:pt idx="15">
                  <c:v>1754</c:v>
                </c:pt>
                <c:pt idx="16">
                  <c:v>1865</c:v>
                </c:pt>
                <c:pt idx="17">
                  <c:v>1878</c:v>
                </c:pt>
                <c:pt idx="18">
                  <c:v>1769</c:v>
                </c:pt>
                <c:pt idx="19">
                  <c:v>1837</c:v>
                </c:pt>
                <c:pt idx="20">
                  <c:v>1850</c:v>
                </c:pt>
                <c:pt idx="21">
                  <c:v>1864</c:v>
                </c:pt>
                <c:pt idx="22">
                  <c:v>1898</c:v>
                </c:pt>
                <c:pt idx="23">
                  <c:v>1881</c:v>
                </c:pt>
                <c:pt idx="24">
                  <c:v>1891</c:v>
                </c:pt>
                <c:pt idx="25">
                  <c:v>1838</c:v>
                </c:pt>
                <c:pt idx="26">
                  <c:v>1878</c:v>
                </c:pt>
                <c:pt idx="27">
                  <c:v>1889</c:v>
                </c:pt>
                <c:pt idx="28">
                  <c:v>1854</c:v>
                </c:pt>
                <c:pt idx="29">
                  <c:v>1942</c:v>
                </c:pt>
                <c:pt idx="30">
                  <c:v>1942</c:v>
                </c:pt>
                <c:pt idx="31">
                  <c:v>1841</c:v>
                </c:pt>
                <c:pt idx="32">
                  <c:v>1826</c:v>
                </c:pt>
                <c:pt idx="33">
                  <c:v>1905</c:v>
                </c:pt>
                <c:pt idx="34">
                  <c:v>1821</c:v>
                </c:pt>
                <c:pt idx="35">
                  <c:v>1789</c:v>
                </c:pt>
                <c:pt idx="36">
                  <c:v>1887</c:v>
                </c:pt>
                <c:pt idx="37">
                  <c:v>1877</c:v>
                </c:pt>
                <c:pt idx="38">
                  <c:v>1636</c:v>
                </c:pt>
                <c:pt idx="39">
                  <c:v>1935</c:v>
                </c:pt>
                <c:pt idx="40">
                  <c:v>1960</c:v>
                </c:pt>
                <c:pt idx="41">
                  <c:v>1867</c:v>
                </c:pt>
                <c:pt idx="42">
                  <c:v>1940</c:v>
                </c:pt>
                <c:pt idx="43">
                  <c:v>1934</c:v>
                </c:pt>
                <c:pt idx="44">
                  <c:v>1863</c:v>
                </c:pt>
                <c:pt idx="45">
                  <c:v>1826</c:v>
                </c:pt>
                <c:pt idx="46">
                  <c:v>1865</c:v>
                </c:pt>
                <c:pt idx="47">
                  <c:v>1971</c:v>
                </c:pt>
                <c:pt idx="48">
                  <c:v>1891</c:v>
                </c:pt>
                <c:pt idx="49">
                  <c:v>1870</c:v>
                </c:pt>
                <c:pt idx="50">
                  <c:v>1852</c:v>
                </c:pt>
                <c:pt idx="51">
                  <c:v>1853</c:v>
                </c:pt>
                <c:pt idx="52">
                  <c:v>1929</c:v>
                </c:pt>
                <c:pt idx="53">
                  <c:v>1881</c:v>
                </c:pt>
                <c:pt idx="54">
                  <c:v>1833</c:v>
                </c:pt>
                <c:pt idx="55">
                  <c:v>1925</c:v>
                </c:pt>
                <c:pt idx="56">
                  <c:v>1853</c:v>
                </c:pt>
                <c:pt idx="57">
                  <c:v>1960</c:v>
                </c:pt>
                <c:pt idx="58">
                  <c:v>1856</c:v>
                </c:pt>
                <c:pt idx="59">
                  <c:v>1898</c:v>
                </c:pt>
                <c:pt idx="60">
                  <c:v>1851</c:v>
                </c:pt>
                <c:pt idx="61">
                  <c:v>1842</c:v>
                </c:pt>
                <c:pt idx="62">
                  <c:v>1963</c:v>
                </c:pt>
                <c:pt idx="63">
                  <c:v>1849</c:v>
                </c:pt>
                <c:pt idx="64">
                  <c:v>1740</c:v>
                </c:pt>
                <c:pt idx="65">
                  <c:v>1937</c:v>
                </c:pt>
                <c:pt idx="66">
                  <c:v>1901</c:v>
                </c:pt>
                <c:pt idx="67">
                  <c:v>1746</c:v>
                </c:pt>
                <c:pt idx="68">
                  <c:v>1917</c:v>
                </c:pt>
                <c:pt idx="69">
                  <c:v>1929</c:v>
                </c:pt>
                <c:pt idx="70">
                  <c:v>1912</c:v>
                </c:pt>
                <c:pt idx="71">
                  <c:v>1830</c:v>
                </c:pt>
                <c:pt idx="72">
                  <c:v>1865</c:v>
                </c:pt>
                <c:pt idx="73">
                  <c:v>1921</c:v>
                </c:pt>
                <c:pt idx="74">
                  <c:v>1963</c:v>
                </c:pt>
                <c:pt idx="75">
                  <c:v>1847</c:v>
                </c:pt>
                <c:pt idx="76">
                  <c:v>1818</c:v>
                </c:pt>
                <c:pt idx="77">
                  <c:v>1872</c:v>
                </c:pt>
                <c:pt idx="78">
                  <c:v>1841</c:v>
                </c:pt>
                <c:pt idx="79">
                  <c:v>1949</c:v>
                </c:pt>
                <c:pt idx="80">
                  <c:v>1855</c:v>
                </c:pt>
                <c:pt idx="81">
                  <c:v>1851</c:v>
                </c:pt>
                <c:pt idx="82">
                  <c:v>1856</c:v>
                </c:pt>
                <c:pt idx="83">
                  <c:v>1937</c:v>
                </c:pt>
                <c:pt idx="84">
                  <c:v>1911</c:v>
                </c:pt>
                <c:pt idx="85">
                  <c:v>1880</c:v>
                </c:pt>
                <c:pt idx="86">
                  <c:v>1858</c:v>
                </c:pt>
                <c:pt idx="87">
                  <c:v>1884</c:v>
                </c:pt>
                <c:pt idx="88">
                  <c:v>1870</c:v>
                </c:pt>
                <c:pt idx="89">
                  <c:v>1891</c:v>
                </c:pt>
                <c:pt idx="90">
                  <c:v>1883</c:v>
                </c:pt>
                <c:pt idx="91">
                  <c:v>1870</c:v>
                </c:pt>
                <c:pt idx="92">
                  <c:v>1873</c:v>
                </c:pt>
                <c:pt idx="93">
                  <c:v>1834</c:v>
                </c:pt>
                <c:pt idx="94">
                  <c:v>1894</c:v>
                </c:pt>
                <c:pt idx="95">
                  <c:v>1859</c:v>
                </c:pt>
                <c:pt idx="96">
                  <c:v>1873</c:v>
                </c:pt>
                <c:pt idx="97">
                  <c:v>1842</c:v>
                </c:pt>
                <c:pt idx="98">
                  <c:v>1883</c:v>
                </c:pt>
                <c:pt idx="99">
                  <c:v>1834</c:v>
                </c:pt>
                <c:pt idx="100">
                  <c:v>1854</c:v>
                </c:pt>
                <c:pt idx="101">
                  <c:v>1831</c:v>
                </c:pt>
                <c:pt idx="102">
                  <c:v>1701</c:v>
                </c:pt>
              </c:numCache>
            </c:numRef>
          </c:xVal>
          <c:yVal>
            <c:numRef>
              <c:f>Private!$C$2:$C$104</c:f>
              <c:numCache>
                <c:formatCode>"$"#,##0_);[Red]\("$"#,##0\)</c:formatCode>
                <c:ptCount val="103"/>
                <c:pt idx="0">
                  <c:v>36697</c:v>
                </c:pt>
                <c:pt idx="1">
                  <c:v>29754</c:v>
                </c:pt>
                <c:pt idx="2">
                  <c:v>23680</c:v>
                </c:pt>
                <c:pt idx="3">
                  <c:v>13572</c:v>
                </c:pt>
                <c:pt idx="4">
                  <c:v>40542</c:v>
                </c:pt>
                <c:pt idx="5">
                  <c:v>39864</c:v>
                </c:pt>
                <c:pt idx="6">
                  <c:v>25424</c:v>
                </c:pt>
                <c:pt idx="7">
                  <c:v>42230</c:v>
                </c:pt>
                <c:pt idx="8">
                  <c:v>43866</c:v>
                </c:pt>
                <c:pt idx="9">
                  <c:v>30558</c:v>
                </c:pt>
                <c:pt idx="10">
                  <c:v>4560</c:v>
                </c:pt>
                <c:pt idx="11">
                  <c:v>22520</c:v>
                </c:pt>
                <c:pt idx="12">
                  <c:v>30077</c:v>
                </c:pt>
                <c:pt idx="13">
                  <c:v>19814</c:v>
                </c:pt>
                <c:pt idx="14">
                  <c:v>41870</c:v>
                </c:pt>
                <c:pt idx="15">
                  <c:v>41160</c:v>
                </c:pt>
                <c:pt idx="16">
                  <c:v>39666</c:v>
                </c:pt>
                <c:pt idx="17">
                  <c:v>30578</c:v>
                </c:pt>
                <c:pt idx="18">
                  <c:v>40437</c:v>
                </c:pt>
                <c:pt idx="19">
                  <c:v>38866</c:v>
                </c:pt>
                <c:pt idx="20">
                  <c:v>29930</c:v>
                </c:pt>
                <c:pt idx="21">
                  <c:v>37833</c:v>
                </c:pt>
                <c:pt idx="22">
                  <c:v>28858</c:v>
                </c:pt>
                <c:pt idx="23">
                  <c:v>28382</c:v>
                </c:pt>
                <c:pt idx="24">
                  <c:v>33005</c:v>
                </c:pt>
                <c:pt idx="25">
                  <c:v>40243</c:v>
                </c:pt>
                <c:pt idx="26">
                  <c:v>27502</c:v>
                </c:pt>
                <c:pt idx="27">
                  <c:v>27881</c:v>
                </c:pt>
                <c:pt idx="28">
                  <c:v>28076</c:v>
                </c:pt>
                <c:pt idx="29">
                  <c:v>39040</c:v>
                </c:pt>
                <c:pt idx="30">
                  <c:v>33410</c:v>
                </c:pt>
                <c:pt idx="31">
                  <c:v>38277</c:v>
                </c:pt>
                <c:pt idx="32">
                  <c:v>38088</c:v>
                </c:pt>
                <c:pt idx="33">
                  <c:v>22410</c:v>
                </c:pt>
                <c:pt idx="34">
                  <c:v>42905</c:v>
                </c:pt>
                <c:pt idx="35">
                  <c:v>40203</c:v>
                </c:pt>
                <c:pt idx="36">
                  <c:v>30925</c:v>
                </c:pt>
                <c:pt idx="37">
                  <c:v>30754</c:v>
                </c:pt>
                <c:pt idx="38">
                  <c:v>38415</c:v>
                </c:pt>
                <c:pt idx="39">
                  <c:v>31800</c:v>
                </c:pt>
                <c:pt idx="40">
                  <c:v>23180</c:v>
                </c:pt>
                <c:pt idx="41">
                  <c:v>17905</c:v>
                </c:pt>
                <c:pt idx="42">
                  <c:v>30192</c:v>
                </c:pt>
                <c:pt idx="43">
                  <c:v>26600</c:v>
                </c:pt>
                <c:pt idx="44">
                  <c:v>35140</c:v>
                </c:pt>
                <c:pt idx="45">
                  <c:v>39115</c:v>
                </c:pt>
                <c:pt idx="46">
                  <c:v>39780</c:v>
                </c:pt>
                <c:pt idx="47">
                  <c:v>19154</c:v>
                </c:pt>
                <c:pt idx="48">
                  <c:v>23494</c:v>
                </c:pt>
                <c:pt idx="49">
                  <c:v>33294</c:v>
                </c:pt>
                <c:pt idx="50">
                  <c:v>39350</c:v>
                </c:pt>
                <c:pt idx="51">
                  <c:v>29800</c:v>
                </c:pt>
                <c:pt idx="52">
                  <c:v>27650</c:v>
                </c:pt>
                <c:pt idx="53">
                  <c:v>31822</c:v>
                </c:pt>
                <c:pt idx="54">
                  <c:v>30560</c:v>
                </c:pt>
                <c:pt idx="55">
                  <c:v>37836</c:v>
                </c:pt>
                <c:pt idx="56">
                  <c:v>28650</c:v>
                </c:pt>
                <c:pt idx="57">
                  <c:v>24410</c:v>
                </c:pt>
                <c:pt idx="58">
                  <c:v>25650</c:v>
                </c:pt>
                <c:pt idx="59">
                  <c:v>36792</c:v>
                </c:pt>
                <c:pt idx="60">
                  <c:v>40224</c:v>
                </c:pt>
                <c:pt idx="61">
                  <c:v>41417</c:v>
                </c:pt>
                <c:pt idx="62">
                  <c:v>20044</c:v>
                </c:pt>
                <c:pt idx="63">
                  <c:v>33612</c:v>
                </c:pt>
                <c:pt idx="64">
                  <c:v>42098</c:v>
                </c:pt>
                <c:pt idx="65">
                  <c:v>39080</c:v>
                </c:pt>
                <c:pt idx="66">
                  <c:v>33538</c:v>
                </c:pt>
                <c:pt idx="67">
                  <c:v>37000</c:v>
                </c:pt>
                <c:pt idx="68">
                  <c:v>39435</c:v>
                </c:pt>
                <c:pt idx="69">
                  <c:v>36130</c:v>
                </c:pt>
                <c:pt idx="70">
                  <c:v>35551</c:v>
                </c:pt>
                <c:pt idx="71">
                  <c:v>43170</c:v>
                </c:pt>
                <c:pt idx="72">
                  <c:v>30470</c:v>
                </c:pt>
                <c:pt idx="73">
                  <c:v>21550</c:v>
                </c:pt>
                <c:pt idx="74">
                  <c:v>31440</c:v>
                </c:pt>
                <c:pt idx="75">
                  <c:v>26534</c:v>
                </c:pt>
                <c:pt idx="76">
                  <c:v>32656</c:v>
                </c:pt>
                <c:pt idx="77">
                  <c:v>28332</c:v>
                </c:pt>
                <c:pt idx="78">
                  <c:v>23932</c:v>
                </c:pt>
                <c:pt idx="79">
                  <c:v>38578</c:v>
                </c:pt>
                <c:pt idx="80">
                  <c:v>37424</c:v>
                </c:pt>
                <c:pt idx="81">
                  <c:v>37368</c:v>
                </c:pt>
                <c:pt idx="82">
                  <c:v>31890</c:v>
                </c:pt>
                <c:pt idx="83">
                  <c:v>28985</c:v>
                </c:pt>
                <c:pt idx="84">
                  <c:v>39430</c:v>
                </c:pt>
                <c:pt idx="85">
                  <c:v>41022</c:v>
                </c:pt>
                <c:pt idx="86">
                  <c:v>26895</c:v>
                </c:pt>
                <c:pt idx="87">
                  <c:v>17280</c:v>
                </c:pt>
                <c:pt idx="88">
                  <c:v>31980</c:v>
                </c:pt>
                <c:pt idx="89">
                  <c:v>41006</c:v>
                </c:pt>
                <c:pt idx="90">
                  <c:v>35081</c:v>
                </c:pt>
                <c:pt idx="91">
                  <c:v>36302</c:v>
                </c:pt>
                <c:pt idx="92">
                  <c:v>32490</c:v>
                </c:pt>
                <c:pt idx="93">
                  <c:v>41884</c:v>
                </c:pt>
                <c:pt idx="94">
                  <c:v>28310</c:v>
                </c:pt>
                <c:pt idx="95">
                  <c:v>31040</c:v>
                </c:pt>
                <c:pt idx="96">
                  <c:v>39930</c:v>
                </c:pt>
                <c:pt idx="97">
                  <c:v>39665</c:v>
                </c:pt>
                <c:pt idx="98">
                  <c:v>35820</c:v>
                </c:pt>
                <c:pt idx="99">
                  <c:v>41576</c:v>
                </c:pt>
                <c:pt idx="100">
                  <c:v>31710</c:v>
                </c:pt>
                <c:pt idx="101">
                  <c:v>29970</c:v>
                </c:pt>
                <c:pt idx="102">
                  <c:v>38300</c:v>
                </c:pt>
              </c:numCache>
            </c:numRef>
          </c:yVal>
          <c:smooth val="0"/>
          <c:extLst>
            <c:ext xmlns:c16="http://schemas.microsoft.com/office/drawing/2014/chart" uri="{C3380CC4-5D6E-409C-BE32-E72D297353CC}">
              <c16:uniqueId val="{00000000-B149-4189-8BA2-84402E51C597}"/>
            </c:ext>
          </c:extLst>
        </c:ser>
        <c:dLbls>
          <c:showLegendKey val="0"/>
          <c:showVal val="0"/>
          <c:showCatName val="0"/>
          <c:showSerName val="0"/>
          <c:showPercent val="0"/>
          <c:showBubbleSize val="0"/>
        </c:dLbls>
        <c:axId val="780675432"/>
        <c:axId val="780676216"/>
      </c:scatterChart>
      <c:valAx>
        <c:axId val="780675432"/>
        <c:scaling>
          <c:orientation val="minMax"/>
          <c:max val="2000"/>
          <c:min val="1600"/>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r>
                  <a:rPr lang="en-US" baseline="0">
                    <a:latin typeface="Times New Roman" pitchFamily="18" charset="0"/>
                    <a:cs typeface="Times New Roman" pitchFamily="18" charset="0"/>
                  </a:rPr>
                  <a:t> Founded</a:t>
                </a:r>
                <a:endParaRPr lang="en-US">
                  <a:latin typeface="Times New Roman" pitchFamily="18" charset="0"/>
                  <a:cs typeface="Times New Roman" pitchFamily="18" charset="0"/>
                </a:endParaRP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80676216"/>
        <c:crosses val="autoZero"/>
        <c:crossBetween val="midCat"/>
      </c:valAx>
      <c:valAx>
        <c:axId val="780676216"/>
        <c:scaling>
          <c:orientation val="minMax"/>
        </c:scaling>
        <c:delete val="0"/>
        <c:axPos val="l"/>
        <c:title>
          <c:tx>
            <c:rich>
              <a:bodyPr/>
              <a:lstStyle/>
              <a:p>
                <a:pPr>
                  <a:defRPr baseline="0">
                    <a:latin typeface="Times New Roman" pitchFamily="18" charset="0"/>
                  </a:defRPr>
                </a:pPr>
                <a:r>
                  <a:rPr lang="en-US" baseline="0">
                    <a:latin typeface="Times New Roman" pitchFamily="18" charset="0"/>
                  </a:rPr>
                  <a:t>Tuition &amp; Fees ($)</a:t>
                </a:r>
              </a:p>
            </c:rich>
          </c:tx>
          <c:overlay val="0"/>
        </c:title>
        <c:numFmt formatCode="#,##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780675432"/>
        <c:crosses val="autoZero"/>
        <c:crossBetween val="midCat"/>
      </c:valAx>
    </c:plotArea>
    <c:plotVisOnly val="1"/>
    <c:dispBlanksAs val="gap"/>
    <c:showDLblsOverMax val="0"/>
  </c:chart>
  <c:spPr>
    <a:ln>
      <a:noFill/>
    </a:ln>
  </c:spPr>
  <c:externalData r:id="rId2">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Private!$D$1</c:f>
              <c:strCache>
                <c:ptCount val="1"/>
                <c:pt idx="0">
                  <c:v>Grad. Rate</c:v>
                </c:pt>
              </c:strCache>
            </c:strRef>
          </c:tx>
          <c:spPr>
            <a:ln w="28575">
              <a:noFill/>
            </a:ln>
          </c:spPr>
          <c:marker>
            <c:symbol val="circle"/>
            <c:size val="5"/>
            <c:spPr>
              <a:solidFill>
                <a:schemeClr val="tx1"/>
              </a:solidFill>
              <a:ln>
                <a:solidFill>
                  <a:schemeClr val="tx1"/>
                </a:solidFill>
              </a:ln>
            </c:spPr>
          </c:marker>
          <c:xVal>
            <c:numRef>
              <c:f>Private!$C$2:$C$104</c:f>
              <c:numCache>
                <c:formatCode>"$"#,##0_);[Red]\("$"#,##0\)</c:formatCode>
                <c:ptCount val="103"/>
                <c:pt idx="0">
                  <c:v>36697</c:v>
                </c:pt>
                <c:pt idx="1">
                  <c:v>29754</c:v>
                </c:pt>
                <c:pt idx="2">
                  <c:v>23680</c:v>
                </c:pt>
                <c:pt idx="3">
                  <c:v>13572</c:v>
                </c:pt>
                <c:pt idx="4">
                  <c:v>40542</c:v>
                </c:pt>
                <c:pt idx="5">
                  <c:v>39864</c:v>
                </c:pt>
                <c:pt idx="6">
                  <c:v>25424</c:v>
                </c:pt>
                <c:pt idx="7">
                  <c:v>42230</c:v>
                </c:pt>
                <c:pt idx="8">
                  <c:v>43866</c:v>
                </c:pt>
                <c:pt idx="9">
                  <c:v>30558</c:v>
                </c:pt>
                <c:pt idx="10">
                  <c:v>4560</c:v>
                </c:pt>
                <c:pt idx="11">
                  <c:v>22520</c:v>
                </c:pt>
                <c:pt idx="12">
                  <c:v>30077</c:v>
                </c:pt>
                <c:pt idx="13">
                  <c:v>19814</c:v>
                </c:pt>
                <c:pt idx="14">
                  <c:v>41870</c:v>
                </c:pt>
                <c:pt idx="15">
                  <c:v>41160</c:v>
                </c:pt>
                <c:pt idx="16">
                  <c:v>39666</c:v>
                </c:pt>
                <c:pt idx="17">
                  <c:v>30578</c:v>
                </c:pt>
                <c:pt idx="18">
                  <c:v>40437</c:v>
                </c:pt>
                <c:pt idx="19">
                  <c:v>38866</c:v>
                </c:pt>
                <c:pt idx="20">
                  <c:v>29930</c:v>
                </c:pt>
                <c:pt idx="21">
                  <c:v>37833</c:v>
                </c:pt>
                <c:pt idx="22">
                  <c:v>28858</c:v>
                </c:pt>
                <c:pt idx="23">
                  <c:v>28382</c:v>
                </c:pt>
                <c:pt idx="24">
                  <c:v>33005</c:v>
                </c:pt>
                <c:pt idx="25">
                  <c:v>40243</c:v>
                </c:pt>
                <c:pt idx="26">
                  <c:v>27502</c:v>
                </c:pt>
                <c:pt idx="27">
                  <c:v>27881</c:v>
                </c:pt>
                <c:pt idx="28">
                  <c:v>28076</c:v>
                </c:pt>
                <c:pt idx="29">
                  <c:v>39040</c:v>
                </c:pt>
                <c:pt idx="30">
                  <c:v>33410</c:v>
                </c:pt>
                <c:pt idx="31">
                  <c:v>38277</c:v>
                </c:pt>
                <c:pt idx="32">
                  <c:v>38088</c:v>
                </c:pt>
                <c:pt idx="33">
                  <c:v>22410</c:v>
                </c:pt>
                <c:pt idx="34">
                  <c:v>42905</c:v>
                </c:pt>
                <c:pt idx="35">
                  <c:v>40203</c:v>
                </c:pt>
                <c:pt idx="36">
                  <c:v>30925</c:v>
                </c:pt>
                <c:pt idx="37">
                  <c:v>30754</c:v>
                </c:pt>
                <c:pt idx="38">
                  <c:v>38415</c:v>
                </c:pt>
                <c:pt idx="39">
                  <c:v>31800</c:v>
                </c:pt>
                <c:pt idx="40">
                  <c:v>23180</c:v>
                </c:pt>
                <c:pt idx="41">
                  <c:v>17905</c:v>
                </c:pt>
                <c:pt idx="42">
                  <c:v>30192</c:v>
                </c:pt>
                <c:pt idx="43">
                  <c:v>26600</c:v>
                </c:pt>
                <c:pt idx="44">
                  <c:v>35140</c:v>
                </c:pt>
                <c:pt idx="45">
                  <c:v>39115</c:v>
                </c:pt>
                <c:pt idx="46">
                  <c:v>39780</c:v>
                </c:pt>
                <c:pt idx="47">
                  <c:v>19154</c:v>
                </c:pt>
                <c:pt idx="48">
                  <c:v>23494</c:v>
                </c:pt>
                <c:pt idx="49">
                  <c:v>33294</c:v>
                </c:pt>
                <c:pt idx="50">
                  <c:v>39350</c:v>
                </c:pt>
                <c:pt idx="51">
                  <c:v>29800</c:v>
                </c:pt>
                <c:pt idx="52">
                  <c:v>27650</c:v>
                </c:pt>
                <c:pt idx="53">
                  <c:v>31822</c:v>
                </c:pt>
                <c:pt idx="54">
                  <c:v>30560</c:v>
                </c:pt>
                <c:pt idx="55">
                  <c:v>37836</c:v>
                </c:pt>
                <c:pt idx="56">
                  <c:v>28650</c:v>
                </c:pt>
                <c:pt idx="57">
                  <c:v>24410</c:v>
                </c:pt>
                <c:pt idx="58">
                  <c:v>25650</c:v>
                </c:pt>
                <c:pt idx="59">
                  <c:v>36792</c:v>
                </c:pt>
                <c:pt idx="60">
                  <c:v>40224</c:v>
                </c:pt>
                <c:pt idx="61">
                  <c:v>41417</c:v>
                </c:pt>
                <c:pt idx="62">
                  <c:v>20044</c:v>
                </c:pt>
                <c:pt idx="63">
                  <c:v>33612</c:v>
                </c:pt>
                <c:pt idx="64">
                  <c:v>42098</c:v>
                </c:pt>
                <c:pt idx="65">
                  <c:v>39080</c:v>
                </c:pt>
                <c:pt idx="66">
                  <c:v>33538</c:v>
                </c:pt>
                <c:pt idx="67">
                  <c:v>37000</c:v>
                </c:pt>
                <c:pt idx="68">
                  <c:v>39435</c:v>
                </c:pt>
                <c:pt idx="69">
                  <c:v>36130</c:v>
                </c:pt>
                <c:pt idx="70">
                  <c:v>35551</c:v>
                </c:pt>
                <c:pt idx="71">
                  <c:v>43170</c:v>
                </c:pt>
                <c:pt idx="72">
                  <c:v>30470</c:v>
                </c:pt>
                <c:pt idx="73">
                  <c:v>21550</c:v>
                </c:pt>
                <c:pt idx="74">
                  <c:v>31440</c:v>
                </c:pt>
                <c:pt idx="75">
                  <c:v>26534</c:v>
                </c:pt>
                <c:pt idx="76">
                  <c:v>32656</c:v>
                </c:pt>
                <c:pt idx="77">
                  <c:v>28332</c:v>
                </c:pt>
                <c:pt idx="78">
                  <c:v>23932</c:v>
                </c:pt>
                <c:pt idx="79">
                  <c:v>38578</c:v>
                </c:pt>
                <c:pt idx="80">
                  <c:v>37424</c:v>
                </c:pt>
                <c:pt idx="81">
                  <c:v>37368</c:v>
                </c:pt>
                <c:pt idx="82">
                  <c:v>31890</c:v>
                </c:pt>
                <c:pt idx="83">
                  <c:v>28985</c:v>
                </c:pt>
                <c:pt idx="84">
                  <c:v>39430</c:v>
                </c:pt>
                <c:pt idx="85">
                  <c:v>41022</c:v>
                </c:pt>
                <c:pt idx="86">
                  <c:v>26895</c:v>
                </c:pt>
                <c:pt idx="87">
                  <c:v>17280</c:v>
                </c:pt>
                <c:pt idx="88">
                  <c:v>31980</c:v>
                </c:pt>
                <c:pt idx="89">
                  <c:v>41006</c:v>
                </c:pt>
                <c:pt idx="90">
                  <c:v>35081</c:v>
                </c:pt>
                <c:pt idx="91">
                  <c:v>36302</c:v>
                </c:pt>
                <c:pt idx="92">
                  <c:v>32490</c:v>
                </c:pt>
                <c:pt idx="93">
                  <c:v>41884</c:v>
                </c:pt>
                <c:pt idx="94">
                  <c:v>28310</c:v>
                </c:pt>
                <c:pt idx="95">
                  <c:v>31040</c:v>
                </c:pt>
                <c:pt idx="96">
                  <c:v>39930</c:v>
                </c:pt>
                <c:pt idx="97">
                  <c:v>39665</c:v>
                </c:pt>
                <c:pt idx="98">
                  <c:v>35820</c:v>
                </c:pt>
                <c:pt idx="99">
                  <c:v>41576</c:v>
                </c:pt>
                <c:pt idx="100">
                  <c:v>31710</c:v>
                </c:pt>
                <c:pt idx="101">
                  <c:v>29970</c:v>
                </c:pt>
                <c:pt idx="102">
                  <c:v>38300</c:v>
                </c:pt>
              </c:numCache>
            </c:numRef>
          </c:xVal>
          <c:yVal>
            <c:numRef>
              <c:f>Private!$D$2:$D$104</c:f>
              <c:numCache>
                <c:formatCode>0.00</c:formatCode>
                <c:ptCount val="103"/>
                <c:pt idx="0">
                  <c:v>79</c:v>
                </c:pt>
                <c:pt idx="1">
                  <c:v>70</c:v>
                </c:pt>
                <c:pt idx="2">
                  <c:v>68</c:v>
                </c:pt>
                <c:pt idx="3">
                  <c:v>37</c:v>
                </c:pt>
                <c:pt idx="4">
                  <c:v>91</c:v>
                </c:pt>
                <c:pt idx="5">
                  <c:v>84</c:v>
                </c:pt>
                <c:pt idx="6">
                  <c:v>78</c:v>
                </c:pt>
                <c:pt idx="7">
                  <c:v>95</c:v>
                </c:pt>
                <c:pt idx="8">
                  <c:v>91</c:v>
                </c:pt>
                <c:pt idx="9">
                  <c:v>73</c:v>
                </c:pt>
                <c:pt idx="10">
                  <c:v>78</c:v>
                </c:pt>
                <c:pt idx="11">
                  <c:v>51.7</c:v>
                </c:pt>
                <c:pt idx="12">
                  <c:v>70</c:v>
                </c:pt>
                <c:pt idx="13">
                  <c:v>39</c:v>
                </c:pt>
                <c:pt idx="14">
                  <c:v>88</c:v>
                </c:pt>
                <c:pt idx="15">
                  <c:v>96</c:v>
                </c:pt>
                <c:pt idx="16">
                  <c:v>93</c:v>
                </c:pt>
                <c:pt idx="17">
                  <c:v>77</c:v>
                </c:pt>
                <c:pt idx="18">
                  <c:v>95</c:v>
                </c:pt>
                <c:pt idx="19">
                  <c:v>91</c:v>
                </c:pt>
                <c:pt idx="20">
                  <c:v>78</c:v>
                </c:pt>
                <c:pt idx="21">
                  <c:v>76</c:v>
                </c:pt>
                <c:pt idx="22">
                  <c:v>68</c:v>
                </c:pt>
                <c:pt idx="23">
                  <c:v>75</c:v>
                </c:pt>
                <c:pt idx="24">
                  <c:v>67</c:v>
                </c:pt>
                <c:pt idx="25">
                  <c:v>95</c:v>
                </c:pt>
                <c:pt idx="26">
                  <c:v>75</c:v>
                </c:pt>
                <c:pt idx="27">
                  <c:v>81</c:v>
                </c:pt>
                <c:pt idx="28">
                  <c:v>66</c:v>
                </c:pt>
                <c:pt idx="29">
                  <c:v>84</c:v>
                </c:pt>
                <c:pt idx="30">
                  <c:v>59</c:v>
                </c:pt>
                <c:pt idx="31">
                  <c:v>79</c:v>
                </c:pt>
                <c:pt idx="32">
                  <c:v>84</c:v>
                </c:pt>
                <c:pt idx="33">
                  <c:v>48</c:v>
                </c:pt>
                <c:pt idx="34">
                  <c:v>81</c:v>
                </c:pt>
                <c:pt idx="35">
                  <c:v>93</c:v>
                </c:pt>
                <c:pt idx="36">
                  <c:v>82</c:v>
                </c:pt>
                <c:pt idx="37">
                  <c:v>58</c:v>
                </c:pt>
                <c:pt idx="38">
                  <c:v>97</c:v>
                </c:pt>
                <c:pt idx="39">
                  <c:v>60</c:v>
                </c:pt>
                <c:pt idx="40">
                  <c:v>45</c:v>
                </c:pt>
                <c:pt idx="41">
                  <c:v>65</c:v>
                </c:pt>
                <c:pt idx="42">
                  <c:v>63</c:v>
                </c:pt>
                <c:pt idx="43">
                  <c:v>41</c:v>
                </c:pt>
                <c:pt idx="44">
                  <c:v>69</c:v>
                </c:pt>
                <c:pt idx="45">
                  <c:v>89</c:v>
                </c:pt>
                <c:pt idx="46">
                  <c:v>88</c:v>
                </c:pt>
                <c:pt idx="47">
                  <c:v>54</c:v>
                </c:pt>
                <c:pt idx="48">
                  <c:v>56</c:v>
                </c:pt>
                <c:pt idx="49">
                  <c:v>68</c:v>
                </c:pt>
                <c:pt idx="50">
                  <c:v>82</c:v>
                </c:pt>
                <c:pt idx="51">
                  <c:v>73</c:v>
                </c:pt>
                <c:pt idx="52">
                  <c:v>80</c:v>
                </c:pt>
                <c:pt idx="53">
                  <c:v>81</c:v>
                </c:pt>
                <c:pt idx="54">
                  <c:v>61</c:v>
                </c:pt>
                <c:pt idx="55">
                  <c:v>80</c:v>
                </c:pt>
                <c:pt idx="56">
                  <c:v>59</c:v>
                </c:pt>
                <c:pt idx="57">
                  <c:v>53</c:v>
                </c:pt>
                <c:pt idx="58">
                  <c:v>68</c:v>
                </c:pt>
                <c:pt idx="59">
                  <c:v>77</c:v>
                </c:pt>
                <c:pt idx="60">
                  <c:v>93</c:v>
                </c:pt>
                <c:pt idx="61">
                  <c:v>96</c:v>
                </c:pt>
                <c:pt idx="62">
                  <c:v>53</c:v>
                </c:pt>
                <c:pt idx="63">
                  <c:v>65</c:v>
                </c:pt>
                <c:pt idx="64">
                  <c:v>96</c:v>
                </c:pt>
                <c:pt idx="65">
                  <c:v>80</c:v>
                </c:pt>
                <c:pt idx="66">
                  <c:v>77</c:v>
                </c:pt>
                <c:pt idx="67">
                  <c:v>96.1</c:v>
                </c:pt>
                <c:pt idx="68">
                  <c:v>88</c:v>
                </c:pt>
                <c:pt idx="69">
                  <c:v>75</c:v>
                </c:pt>
                <c:pt idx="70">
                  <c:v>93</c:v>
                </c:pt>
                <c:pt idx="71">
                  <c:v>87</c:v>
                </c:pt>
                <c:pt idx="72">
                  <c:v>64</c:v>
                </c:pt>
                <c:pt idx="73">
                  <c:v>61</c:v>
                </c:pt>
                <c:pt idx="74">
                  <c:v>67</c:v>
                </c:pt>
                <c:pt idx="75">
                  <c:v>68</c:v>
                </c:pt>
                <c:pt idx="76">
                  <c:v>72</c:v>
                </c:pt>
                <c:pt idx="77">
                  <c:v>46</c:v>
                </c:pt>
                <c:pt idx="78">
                  <c:v>73</c:v>
                </c:pt>
                <c:pt idx="79">
                  <c:v>73</c:v>
                </c:pt>
                <c:pt idx="80">
                  <c:v>69</c:v>
                </c:pt>
                <c:pt idx="81">
                  <c:v>87</c:v>
                </c:pt>
                <c:pt idx="82">
                  <c:v>63</c:v>
                </c:pt>
                <c:pt idx="83">
                  <c:v>73</c:v>
                </c:pt>
                <c:pt idx="84">
                  <c:v>74</c:v>
                </c:pt>
                <c:pt idx="85">
                  <c:v>89</c:v>
                </c:pt>
                <c:pt idx="86">
                  <c:v>68</c:v>
                </c:pt>
                <c:pt idx="87">
                  <c:v>54</c:v>
                </c:pt>
                <c:pt idx="88">
                  <c:v>58</c:v>
                </c:pt>
                <c:pt idx="89">
                  <c:v>95</c:v>
                </c:pt>
                <c:pt idx="90">
                  <c:v>61</c:v>
                </c:pt>
                <c:pt idx="91">
                  <c:v>83</c:v>
                </c:pt>
                <c:pt idx="92">
                  <c:v>74</c:v>
                </c:pt>
                <c:pt idx="93">
                  <c:v>70</c:v>
                </c:pt>
                <c:pt idx="94">
                  <c:v>65</c:v>
                </c:pt>
                <c:pt idx="95">
                  <c:v>70</c:v>
                </c:pt>
                <c:pt idx="96">
                  <c:v>91</c:v>
                </c:pt>
                <c:pt idx="97">
                  <c:v>90</c:v>
                </c:pt>
                <c:pt idx="98">
                  <c:v>66</c:v>
                </c:pt>
                <c:pt idx="99">
                  <c:v>89</c:v>
                </c:pt>
                <c:pt idx="100">
                  <c:v>82</c:v>
                </c:pt>
                <c:pt idx="101">
                  <c:v>79</c:v>
                </c:pt>
                <c:pt idx="102">
                  <c:v>98</c:v>
                </c:pt>
              </c:numCache>
            </c:numRef>
          </c:yVal>
          <c:smooth val="0"/>
          <c:extLst>
            <c:ext xmlns:c16="http://schemas.microsoft.com/office/drawing/2014/chart" uri="{C3380CC4-5D6E-409C-BE32-E72D297353CC}">
              <c16:uniqueId val="{00000000-7A62-45F0-AF0B-11E7512EB981}"/>
            </c:ext>
          </c:extLst>
        </c:ser>
        <c:dLbls>
          <c:showLegendKey val="0"/>
          <c:showVal val="0"/>
          <c:showCatName val="0"/>
          <c:showSerName val="0"/>
          <c:showPercent val="0"/>
          <c:showBubbleSize val="0"/>
        </c:dLbls>
        <c:axId val="866548712"/>
        <c:axId val="866552632"/>
      </c:scatterChart>
      <c:valAx>
        <c:axId val="86654871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Tuition &amp; Fees ($)</a:t>
                </a:r>
              </a:p>
            </c:rich>
          </c:tx>
          <c:overlay val="0"/>
        </c:title>
        <c:numFmt formatCode="#,##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866552632"/>
        <c:crosses val="autoZero"/>
        <c:crossBetween val="midCat"/>
      </c:valAx>
      <c:valAx>
        <c:axId val="866552632"/>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 Graduate</a:t>
                </a:r>
              </a:p>
            </c:rich>
          </c:tx>
          <c:overlay val="0"/>
        </c:title>
        <c:numFmt formatCode="0.0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866548712"/>
        <c:crosses val="autoZero"/>
        <c:crossBetween val="midCat"/>
      </c:valAx>
    </c:plotArea>
    <c:plotVisOnly val="1"/>
    <c:dispBlanksAs val="gap"/>
    <c:showDLblsOverMax val="0"/>
  </c:chart>
  <c:spPr>
    <a:ln>
      <a:noFill/>
    </a:ln>
  </c:spPr>
  <c:externalData r:id="rId2">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24637681159421"/>
          <c:y val="6.3253012048192767E-2"/>
          <c:w val="0.83695652173913049"/>
          <c:h val="0.77108433734939763"/>
        </c:manualLayout>
      </c:layout>
      <c:scatterChart>
        <c:scatterStyle val="lineMarker"/>
        <c:varyColors val="0"/>
        <c:ser>
          <c:idx val="0"/>
          <c:order val="0"/>
          <c:tx>
            <c:strRef>
              <c:f>'Scatter Sales vs. Age'!$B$1</c:f>
              <c:strCache>
                <c:ptCount val="1"/>
                <c:pt idx="0">
                  <c:v>Sales</c:v>
                </c:pt>
              </c:strCache>
            </c:strRef>
          </c:tx>
          <c:spPr>
            <a:ln w="26385">
              <a:noFill/>
            </a:ln>
          </c:spPr>
          <c:marker>
            <c:symbol val="circle"/>
            <c:size val="5"/>
            <c:spPr>
              <a:solidFill>
                <a:srgbClr val="000080"/>
              </a:solidFill>
              <a:ln>
                <a:noFill/>
                <a:prstDash val="solid"/>
              </a:ln>
            </c:spPr>
          </c:marker>
          <c:trendline>
            <c:spPr>
              <a:ln w="23453">
                <a:solidFill>
                  <a:srgbClr val="000000"/>
                </a:solidFill>
                <a:prstDash val="solid"/>
              </a:ln>
            </c:spPr>
            <c:trendlineType val="linear"/>
            <c:dispRSqr val="0"/>
            <c:dispEq val="0"/>
          </c:trendline>
          <c:xVal>
            <c:numRef>
              <c:f>'Scatter Sales vs. Age'!$A$2:$A$101</c:f>
              <c:numCache>
                <c:formatCode>General</c:formatCode>
                <c:ptCount val="100"/>
                <c:pt idx="0">
                  <c:v>32</c:v>
                </c:pt>
                <c:pt idx="1">
                  <c:v>36</c:v>
                </c:pt>
                <c:pt idx="2">
                  <c:v>32</c:v>
                </c:pt>
                <c:pt idx="3">
                  <c:v>28</c:v>
                </c:pt>
                <c:pt idx="4">
                  <c:v>34</c:v>
                </c:pt>
                <c:pt idx="5">
                  <c:v>44</c:v>
                </c:pt>
                <c:pt idx="6">
                  <c:v>30</c:v>
                </c:pt>
                <c:pt idx="7">
                  <c:v>40</c:v>
                </c:pt>
                <c:pt idx="8">
                  <c:v>46</c:v>
                </c:pt>
                <c:pt idx="9">
                  <c:v>36</c:v>
                </c:pt>
                <c:pt idx="10">
                  <c:v>48</c:v>
                </c:pt>
                <c:pt idx="11">
                  <c:v>40</c:v>
                </c:pt>
                <c:pt idx="12">
                  <c:v>40</c:v>
                </c:pt>
                <c:pt idx="13">
                  <c:v>46</c:v>
                </c:pt>
                <c:pt idx="14">
                  <c:v>24</c:v>
                </c:pt>
                <c:pt idx="15">
                  <c:v>36</c:v>
                </c:pt>
                <c:pt idx="16">
                  <c:v>22</c:v>
                </c:pt>
                <c:pt idx="17">
                  <c:v>40</c:v>
                </c:pt>
                <c:pt idx="18">
                  <c:v>32</c:v>
                </c:pt>
                <c:pt idx="19">
                  <c:v>56</c:v>
                </c:pt>
                <c:pt idx="20">
                  <c:v>28</c:v>
                </c:pt>
                <c:pt idx="21">
                  <c:v>38</c:v>
                </c:pt>
                <c:pt idx="22">
                  <c:v>50</c:v>
                </c:pt>
                <c:pt idx="23">
                  <c:v>42</c:v>
                </c:pt>
                <c:pt idx="24">
                  <c:v>48</c:v>
                </c:pt>
                <c:pt idx="25">
                  <c:v>60</c:v>
                </c:pt>
                <c:pt idx="26">
                  <c:v>54</c:v>
                </c:pt>
                <c:pt idx="27">
                  <c:v>42</c:v>
                </c:pt>
                <c:pt idx="28">
                  <c:v>32</c:v>
                </c:pt>
                <c:pt idx="29">
                  <c:v>70</c:v>
                </c:pt>
                <c:pt idx="30">
                  <c:v>28</c:v>
                </c:pt>
                <c:pt idx="31">
                  <c:v>52</c:v>
                </c:pt>
                <c:pt idx="32">
                  <c:v>44</c:v>
                </c:pt>
                <c:pt idx="33">
                  <c:v>34</c:v>
                </c:pt>
                <c:pt idx="34">
                  <c:v>56</c:v>
                </c:pt>
                <c:pt idx="35">
                  <c:v>36</c:v>
                </c:pt>
                <c:pt idx="36">
                  <c:v>42</c:v>
                </c:pt>
                <c:pt idx="37">
                  <c:v>50</c:v>
                </c:pt>
                <c:pt idx="38">
                  <c:v>44</c:v>
                </c:pt>
                <c:pt idx="39">
                  <c:v>58</c:v>
                </c:pt>
                <c:pt idx="40">
                  <c:v>42</c:v>
                </c:pt>
                <c:pt idx="41">
                  <c:v>46</c:v>
                </c:pt>
                <c:pt idx="42">
                  <c:v>48</c:v>
                </c:pt>
                <c:pt idx="43">
                  <c:v>54</c:v>
                </c:pt>
                <c:pt idx="44">
                  <c:v>38</c:v>
                </c:pt>
                <c:pt idx="45">
                  <c:v>60</c:v>
                </c:pt>
                <c:pt idx="46">
                  <c:v>46</c:v>
                </c:pt>
                <c:pt idx="47">
                  <c:v>30</c:v>
                </c:pt>
                <c:pt idx="48">
                  <c:v>32</c:v>
                </c:pt>
                <c:pt idx="49">
                  <c:v>46</c:v>
                </c:pt>
                <c:pt idx="50">
                  <c:v>38</c:v>
                </c:pt>
                <c:pt idx="51">
                  <c:v>68</c:v>
                </c:pt>
                <c:pt idx="52">
                  <c:v>78</c:v>
                </c:pt>
                <c:pt idx="53">
                  <c:v>20</c:v>
                </c:pt>
                <c:pt idx="54">
                  <c:v>32</c:v>
                </c:pt>
                <c:pt idx="55">
                  <c:v>38</c:v>
                </c:pt>
                <c:pt idx="56">
                  <c:v>54</c:v>
                </c:pt>
                <c:pt idx="57">
                  <c:v>48</c:v>
                </c:pt>
                <c:pt idx="58">
                  <c:v>46</c:v>
                </c:pt>
                <c:pt idx="59">
                  <c:v>50</c:v>
                </c:pt>
                <c:pt idx="60">
                  <c:v>46</c:v>
                </c:pt>
                <c:pt idx="61">
                  <c:v>30</c:v>
                </c:pt>
                <c:pt idx="62">
                  <c:v>54</c:v>
                </c:pt>
                <c:pt idx="63">
                  <c:v>42</c:v>
                </c:pt>
                <c:pt idx="64">
                  <c:v>48</c:v>
                </c:pt>
                <c:pt idx="65">
                  <c:v>62</c:v>
                </c:pt>
                <c:pt idx="66">
                  <c:v>34</c:v>
                </c:pt>
                <c:pt idx="67">
                  <c:v>28</c:v>
                </c:pt>
                <c:pt idx="68">
                  <c:v>46</c:v>
                </c:pt>
                <c:pt idx="69">
                  <c:v>54</c:v>
                </c:pt>
                <c:pt idx="70">
                  <c:v>30</c:v>
                </c:pt>
                <c:pt idx="71">
                  <c:v>32</c:v>
                </c:pt>
                <c:pt idx="72">
                  <c:v>22</c:v>
                </c:pt>
                <c:pt idx="73">
                  <c:v>32</c:v>
                </c:pt>
                <c:pt idx="74">
                  <c:v>74</c:v>
                </c:pt>
                <c:pt idx="75">
                  <c:v>62</c:v>
                </c:pt>
                <c:pt idx="76">
                  <c:v>42</c:v>
                </c:pt>
                <c:pt idx="77">
                  <c:v>28</c:v>
                </c:pt>
                <c:pt idx="78">
                  <c:v>38</c:v>
                </c:pt>
                <c:pt idx="79">
                  <c:v>54</c:v>
                </c:pt>
                <c:pt idx="80">
                  <c:v>68</c:v>
                </c:pt>
                <c:pt idx="81">
                  <c:v>30</c:v>
                </c:pt>
                <c:pt idx="82">
                  <c:v>36</c:v>
                </c:pt>
                <c:pt idx="83">
                  <c:v>44</c:v>
                </c:pt>
                <c:pt idx="84">
                  <c:v>44</c:v>
                </c:pt>
                <c:pt idx="85">
                  <c:v>62</c:v>
                </c:pt>
                <c:pt idx="86">
                  <c:v>48</c:v>
                </c:pt>
                <c:pt idx="87">
                  <c:v>36</c:v>
                </c:pt>
                <c:pt idx="88">
                  <c:v>20</c:v>
                </c:pt>
                <c:pt idx="89">
                  <c:v>42</c:v>
                </c:pt>
                <c:pt idx="90">
                  <c:v>54</c:v>
                </c:pt>
                <c:pt idx="91">
                  <c:v>54</c:v>
                </c:pt>
                <c:pt idx="92">
                  <c:v>72</c:v>
                </c:pt>
                <c:pt idx="93">
                  <c:v>30</c:v>
                </c:pt>
                <c:pt idx="94">
                  <c:v>46</c:v>
                </c:pt>
                <c:pt idx="95">
                  <c:v>44</c:v>
                </c:pt>
                <c:pt idx="96">
                  <c:v>30</c:v>
                </c:pt>
                <c:pt idx="97">
                  <c:v>52</c:v>
                </c:pt>
                <c:pt idx="98">
                  <c:v>30</c:v>
                </c:pt>
                <c:pt idx="99">
                  <c:v>44</c:v>
                </c:pt>
              </c:numCache>
            </c:numRef>
          </c:xVal>
          <c:yVal>
            <c:numRef>
              <c:f>'Scatter Sales vs. Age'!$B$2:$B$101</c:f>
              <c:numCache>
                <c:formatCode>0.00</c:formatCode>
                <c:ptCount val="100"/>
                <c:pt idx="0">
                  <c:v>39.5</c:v>
                </c:pt>
                <c:pt idx="1">
                  <c:v>102.4</c:v>
                </c:pt>
                <c:pt idx="2">
                  <c:v>22.5</c:v>
                </c:pt>
                <c:pt idx="3">
                  <c:v>100.4</c:v>
                </c:pt>
                <c:pt idx="4">
                  <c:v>54</c:v>
                </c:pt>
                <c:pt idx="5">
                  <c:v>44.5</c:v>
                </c:pt>
                <c:pt idx="6">
                  <c:v>78</c:v>
                </c:pt>
                <c:pt idx="7">
                  <c:v>22.5</c:v>
                </c:pt>
                <c:pt idx="8">
                  <c:v>56.52</c:v>
                </c:pt>
                <c:pt idx="9">
                  <c:v>44.5</c:v>
                </c:pt>
                <c:pt idx="10">
                  <c:v>29.5</c:v>
                </c:pt>
                <c:pt idx="11">
                  <c:v>31.6</c:v>
                </c:pt>
                <c:pt idx="12">
                  <c:v>160.4</c:v>
                </c:pt>
                <c:pt idx="13">
                  <c:v>64.5</c:v>
                </c:pt>
                <c:pt idx="14">
                  <c:v>49.5</c:v>
                </c:pt>
                <c:pt idx="15">
                  <c:v>71.400000000000006</c:v>
                </c:pt>
                <c:pt idx="16">
                  <c:v>94</c:v>
                </c:pt>
                <c:pt idx="17">
                  <c:v>54.5</c:v>
                </c:pt>
                <c:pt idx="18">
                  <c:v>38.5</c:v>
                </c:pt>
                <c:pt idx="19">
                  <c:v>44.8</c:v>
                </c:pt>
                <c:pt idx="20">
                  <c:v>31.6</c:v>
                </c:pt>
                <c:pt idx="21">
                  <c:v>70.819999999999993</c:v>
                </c:pt>
                <c:pt idx="22">
                  <c:v>266</c:v>
                </c:pt>
                <c:pt idx="23">
                  <c:v>74</c:v>
                </c:pt>
                <c:pt idx="24">
                  <c:v>39.5</c:v>
                </c:pt>
                <c:pt idx="25">
                  <c:v>30.02</c:v>
                </c:pt>
                <c:pt idx="26">
                  <c:v>44.5</c:v>
                </c:pt>
                <c:pt idx="27">
                  <c:v>192.8</c:v>
                </c:pt>
                <c:pt idx="28">
                  <c:v>71.2</c:v>
                </c:pt>
                <c:pt idx="29">
                  <c:v>18</c:v>
                </c:pt>
                <c:pt idx="30">
                  <c:v>63.2</c:v>
                </c:pt>
                <c:pt idx="31">
                  <c:v>75</c:v>
                </c:pt>
                <c:pt idx="32">
                  <c:v>63.2</c:v>
                </c:pt>
                <c:pt idx="33">
                  <c:v>40</c:v>
                </c:pt>
                <c:pt idx="34">
                  <c:v>105.5</c:v>
                </c:pt>
                <c:pt idx="35">
                  <c:v>29.5</c:v>
                </c:pt>
                <c:pt idx="36">
                  <c:v>102.5</c:v>
                </c:pt>
                <c:pt idx="37">
                  <c:v>117.5</c:v>
                </c:pt>
                <c:pt idx="38">
                  <c:v>13.23</c:v>
                </c:pt>
                <c:pt idx="39">
                  <c:v>52.5</c:v>
                </c:pt>
                <c:pt idx="40">
                  <c:v>198.8</c:v>
                </c:pt>
                <c:pt idx="41">
                  <c:v>19.5</c:v>
                </c:pt>
                <c:pt idx="42">
                  <c:v>123.5</c:v>
                </c:pt>
                <c:pt idx="43">
                  <c:v>62.4</c:v>
                </c:pt>
                <c:pt idx="44">
                  <c:v>23.8</c:v>
                </c:pt>
                <c:pt idx="45">
                  <c:v>39.6</c:v>
                </c:pt>
                <c:pt idx="46">
                  <c:v>25</c:v>
                </c:pt>
                <c:pt idx="47">
                  <c:v>63.64</c:v>
                </c:pt>
                <c:pt idx="48">
                  <c:v>14.82</c:v>
                </c:pt>
                <c:pt idx="49">
                  <c:v>145.19999999999999</c:v>
                </c:pt>
                <c:pt idx="50">
                  <c:v>176.62</c:v>
                </c:pt>
                <c:pt idx="51">
                  <c:v>118.8</c:v>
                </c:pt>
                <c:pt idx="52">
                  <c:v>58</c:v>
                </c:pt>
                <c:pt idx="53">
                  <c:v>74</c:v>
                </c:pt>
                <c:pt idx="54">
                  <c:v>49.5</c:v>
                </c:pt>
                <c:pt idx="55">
                  <c:v>141.6</c:v>
                </c:pt>
                <c:pt idx="56">
                  <c:v>123.1</c:v>
                </c:pt>
                <c:pt idx="57">
                  <c:v>80.400000000000006</c:v>
                </c:pt>
                <c:pt idx="58">
                  <c:v>65.2</c:v>
                </c:pt>
                <c:pt idx="59">
                  <c:v>113</c:v>
                </c:pt>
                <c:pt idx="60">
                  <c:v>108.8</c:v>
                </c:pt>
                <c:pt idx="61">
                  <c:v>59.91</c:v>
                </c:pt>
                <c:pt idx="62">
                  <c:v>53.6</c:v>
                </c:pt>
                <c:pt idx="63">
                  <c:v>31.6</c:v>
                </c:pt>
                <c:pt idx="64">
                  <c:v>49.5</c:v>
                </c:pt>
                <c:pt idx="65">
                  <c:v>39.6</c:v>
                </c:pt>
                <c:pt idx="66">
                  <c:v>59.5</c:v>
                </c:pt>
                <c:pt idx="67">
                  <c:v>146.80000000000001</c:v>
                </c:pt>
                <c:pt idx="68">
                  <c:v>47.2</c:v>
                </c:pt>
                <c:pt idx="69">
                  <c:v>95.05</c:v>
                </c:pt>
                <c:pt idx="70">
                  <c:v>155.32</c:v>
                </c:pt>
                <c:pt idx="71">
                  <c:v>58</c:v>
                </c:pt>
                <c:pt idx="72">
                  <c:v>69</c:v>
                </c:pt>
                <c:pt idx="73">
                  <c:v>46.5</c:v>
                </c:pt>
                <c:pt idx="74">
                  <c:v>45.22</c:v>
                </c:pt>
                <c:pt idx="75">
                  <c:v>84.74</c:v>
                </c:pt>
                <c:pt idx="76">
                  <c:v>39</c:v>
                </c:pt>
                <c:pt idx="77">
                  <c:v>111.14</c:v>
                </c:pt>
                <c:pt idx="78">
                  <c:v>86.8</c:v>
                </c:pt>
                <c:pt idx="79">
                  <c:v>89</c:v>
                </c:pt>
                <c:pt idx="80">
                  <c:v>78</c:v>
                </c:pt>
                <c:pt idx="81">
                  <c:v>53.2</c:v>
                </c:pt>
                <c:pt idx="82">
                  <c:v>58.5</c:v>
                </c:pt>
                <c:pt idx="83">
                  <c:v>46</c:v>
                </c:pt>
                <c:pt idx="84">
                  <c:v>37.5</c:v>
                </c:pt>
                <c:pt idx="85">
                  <c:v>20.8</c:v>
                </c:pt>
                <c:pt idx="86">
                  <c:v>144</c:v>
                </c:pt>
                <c:pt idx="87">
                  <c:v>107</c:v>
                </c:pt>
                <c:pt idx="88">
                  <c:v>31.6</c:v>
                </c:pt>
                <c:pt idx="89">
                  <c:v>57.6</c:v>
                </c:pt>
                <c:pt idx="90">
                  <c:v>95.2</c:v>
                </c:pt>
                <c:pt idx="91">
                  <c:v>22.42</c:v>
                </c:pt>
                <c:pt idx="92">
                  <c:v>159.75</c:v>
                </c:pt>
                <c:pt idx="93">
                  <c:v>229.5</c:v>
                </c:pt>
                <c:pt idx="94">
                  <c:v>66</c:v>
                </c:pt>
                <c:pt idx="95">
                  <c:v>39.5</c:v>
                </c:pt>
                <c:pt idx="96">
                  <c:v>253</c:v>
                </c:pt>
                <c:pt idx="97">
                  <c:v>287.58999999999997</c:v>
                </c:pt>
                <c:pt idx="98">
                  <c:v>47.6</c:v>
                </c:pt>
                <c:pt idx="99">
                  <c:v>28.44</c:v>
                </c:pt>
              </c:numCache>
            </c:numRef>
          </c:yVal>
          <c:smooth val="0"/>
          <c:extLst>
            <c:ext xmlns:c16="http://schemas.microsoft.com/office/drawing/2014/chart" uri="{C3380CC4-5D6E-409C-BE32-E72D297353CC}">
              <c16:uniqueId val="{00000001-F290-4417-A595-7428E2DB5D08}"/>
            </c:ext>
          </c:extLst>
        </c:ser>
        <c:dLbls>
          <c:showLegendKey val="0"/>
          <c:showVal val="0"/>
          <c:showCatName val="0"/>
          <c:showSerName val="0"/>
          <c:showPercent val="0"/>
          <c:showBubbleSize val="0"/>
        </c:dLbls>
        <c:axId val="866547536"/>
        <c:axId val="866549104"/>
      </c:scatterChart>
      <c:valAx>
        <c:axId val="866547536"/>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sz="1000"/>
                  <a:t>Age</a:t>
                </a:r>
              </a:p>
            </c:rich>
          </c:tx>
          <c:layout>
            <c:manualLayout>
              <c:xMode val="edge"/>
              <c:yMode val="edge"/>
              <c:x val="0.52717391304347827"/>
              <c:y val="0.91265060240963858"/>
            </c:manualLayout>
          </c:layout>
          <c:overlay val="0"/>
          <c:spPr>
            <a:noFill/>
            <a:ln w="23453">
              <a:noFill/>
            </a:ln>
          </c:spPr>
        </c:title>
        <c:numFmt formatCode="General"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866549104"/>
        <c:crosses val="autoZero"/>
        <c:crossBetween val="midCat"/>
      </c:valAx>
      <c:valAx>
        <c:axId val="866549104"/>
        <c:scaling>
          <c:orientation val="minMax"/>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sz="1000"/>
                  <a:t>Net Sales</a:t>
                </a:r>
              </a:p>
            </c:rich>
          </c:tx>
          <c:layout>
            <c:manualLayout>
              <c:xMode val="edge"/>
              <c:yMode val="edge"/>
              <c:x val="1.9536711245466865E-3"/>
              <c:y val="0.36372046414552162"/>
            </c:manualLayout>
          </c:layout>
          <c:overlay val="0"/>
          <c:spPr>
            <a:noFill/>
            <a:ln w="23453">
              <a:noFill/>
            </a:ln>
          </c:spPr>
        </c:title>
        <c:numFmt formatCode="0.00"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866547536"/>
        <c:crosses val="autoZero"/>
        <c:crossBetween val="midCat"/>
      </c:valAx>
      <c:spPr>
        <a:solidFill>
          <a:srgbClr val="FFFFFF"/>
        </a:solidFill>
        <a:ln w="23453">
          <a:noFill/>
        </a:ln>
      </c:spPr>
    </c:plotArea>
    <c:plotVisOnly val="1"/>
    <c:dispBlanksAs val="gap"/>
    <c:showDLblsOverMax val="0"/>
  </c:chart>
  <c:spPr>
    <a:solidFill>
      <a:srgbClr val="FFFFFF"/>
    </a:solidFill>
    <a:ln>
      <a:noFill/>
    </a:ln>
  </c:spPr>
  <c:txPr>
    <a:bodyPr/>
    <a:lstStyle/>
    <a:p>
      <a:pPr>
        <a:defRPr sz="785" b="1"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7460114449640669"/>
          <c:y val="0.10334849111202976"/>
          <c:w val="0.56247027945036288"/>
          <c:h val="0.77961284190447666"/>
        </c:manualLayout>
      </c:layout>
      <c:barChart>
        <c:barDir val="bar"/>
        <c:grouping val="clustered"/>
        <c:varyColors val="0"/>
        <c:ser>
          <c:idx val="0"/>
          <c:order val="0"/>
          <c:tx>
            <c:strRef>
              <c:f>'Part 1'!$C$26</c:f>
              <c:strCache>
                <c:ptCount val="1"/>
                <c:pt idx="0">
                  <c:v>% of Total Expenditures</c:v>
                </c:pt>
              </c:strCache>
            </c:strRef>
          </c:tx>
          <c:spPr>
            <a:solidFill>
              <a:schemeClr val="accent1"/>
            </a:solidFill>
            <a:ln>
              <a:noFill/>
            </a:ln>
            <a:effectLst/>
          </c:spPr>
          <c:invertIfNegative val="0"/>
          <c:cat>
            <c:strRef>
              <c:f>'Part 1'!$A$27:$A$35</c:f>
              <c:strCache>
                <c:ptCount val="9"/>
                <c:pt idx="0">
                  <c:v>Payables</c:v>
                </c:pt>
                <c:pt idx="1">
                  <c:v>Inventory</c:v>
                </c:pt>
                <c:pt idx="2">
                  <c:v>Materials and Supplies</c:v>
                </c:pt>
                <c:pt idx="3">
                  <c:v>Fixed Costs</c:v>
                </c:pt>
                <c:pt idx="4">
                  <c:v>Fringe Benefits</c:v>
                </c:pt>
                <c:pt idx="5">
                  <c:v>Contractual Services</c:v>
                </c:pt>
                <c:pt idx="6">
                  <c:v>Debt Service</c:v>
                </c:pt>
                <c:pt idx="7">
                  <c:v>Payroll</c:v>
                </c:pt>
                <c:pt idx="8">
                  <c:v>Capital</c:v>
                </c:pt>
              </c:strCache>
            </c:strRef>
          </c:cat>
          <c:val>
            <c:numRef>
              <c:f>'Part 1'!$C$27:$C$35</c:f>
              <c:numCache>
                <c:formatCode>0.00%</c:formatCode>
                <c:ptCount val="9"/>
                <c:pt idx="0">
                  <c:v>2.7271091128447015E-4</c:v>
                </c:pt>
                <c:pt idx="1">
                  <c:v>9.663026576387717E-3</c:v>
                </c:pt>
                <c:pt idx="2">
                  <c:v>3.0129481219980509E-2</c:v>
                </c:pt>
                <c:pt idx="3">
                  <c:v>8.1211245280771088E-2</c:v>
                </c:pt>
                <c:pt idx="4">
                  <c:v>9.9833550164153795E-2</c:v>
                </c:pt>
                <c:pt idx="5">
                  <c:v>0.12853505055069492</c:v>
                </c:pt>
                <c:pt idx="6">
                  <c:v>0.13136248662753697</c:v>
                </c:pt>
                <c:pt idx="7">
                  <c:v>0.21918070052382102</c:v>
                </c:pt>
                <c:pt idx="8">
                  <c:v>0.29981174814536943</c:v>
                </c:pt>
              </c:numCache>
            </c:numRef>
          </c:val>
          <c:extLst>
            <c:ext xmlns:c16="http://schemas.microsoft.com/office/drawing/2014/chart" uri="{C3380CC4-5D6E-409C-BE32-E72D297353CC}">
              <c16:uniqueId val="{00000000-B77A-4E8C-BC4F-08386E900684}"/>
            </c:ext>
          </c:extLst>
        </c:ser>
        <c:dLbls>
          <c:showLegendKey val="0"/>
          <c:showVal val="0"/>
          <c:showCatName val="0"/>
          <c:showSerName val="0"/>
          <c:showPercent val="0"/>
          <c:showBubbleSize val="0"/>
        </c:dLbls>
        <c:gapWidth val="182"/>
        <c:axId val="866552240"/>
        <c:axId val="866547144"/>
      </c:barChart>
      <c:catAx>
        <c:axId val="866552240"/>
        <c:scaling>
          <c:orientation val="minMax"/>
        </c:scaling>
        <c:delete val="0"/>
        <c:axPos val="l"/>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baseline="0">
                    <a:latin typeface="Times New Roman" panose="02020603050405020304" pitchFamily="18" charset="0"/>
                  </a:rPr>
                  <a:t>Category</a:t>
                </a:r>
              </a:p>
            </c:rich>
          </c:tx>
          <c:layout>
            <c:manualLayout>
              <c:xMode val="edge"/>
              <c:yMode val="edge"/>
              <c:x val="5.0600885515496522E-3"/>
              <c:y val="0.34688111719423603"/>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866547144"/>
        <c:crosses val="autoZero"/>
        <c:auto val="1"/>
        <c:lblAlgn val="ctr"/>
        <c:lblOffset val="100"/>
        <c:noMultiLvlLbl val="0"/>
      </c:catAx>
      <c:valAx>
        <c:axId val="866547144"/>
        <c:scaling>
          <c:orientation val="minMax"/>
          <c:max val="0.3000000000000000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baseline="0">
                    <a:latin typeface="Times New Roman" panose="02020603050405020304" pitchFamily="18" charset="0"/>
                  </a:rPr>
                  <a:t>% of Total Expenditures</a:t>
                </a:r>
              </a:p>
            </c:rich>
          </c:tx>
          <c:layout>
            <c:manualLayout>
              <c:xMode val="edge"/>
              <c:yMode val="edge"/>
              <c:x val="0.52497950313726127"/>
              <c:y val="0.94188732106492379"/>
            </c:manualLayout>
          </c:layout>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86655224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'Part 3'!$H$2</c:f>
              <c:strCache>
                <c:ptCount val="1"/>
                <c:pt idx="0">
                  <c:v>% of Spending</c:v>
                </c:pt>
              </c:strCache>
            </c:strRef>
          </c:tx>
          <c:spPr>
            <a:solidFill>
              <a:schemeClr val="accent1"/>
            </a:solidFill>
            <a:ln>
              <a:noFill/>
            </a:ln>
            <a:effectLst/>
          </c:spPr>
          <c:invertIfNegative val="0"/>
          <c:dPt>
            <c:idx val="10"/>
            <c:invertIfNegative val="0"/>
            <c:bubble3D val="0"/>
            <c:spPr>
              <a:solidFill>
                <a:srgbClr val="FFC000"/>
              </a:solidFill>
              <a:ln>
                <a:noFill/>
              </a:ln>
              <a:effectLst/>
            </c:spPr>
            <c:extLst>
              <c:ext xmlns:c16="http://schemas.microsoft.com/office/drawing/2014/chart" uri="{C3380CC4-5D6E-409C-BE32-E72D297353CC}">
                <c16:uniqueId val="{00000001-44E5-43DC-9C44-4858F6BD0F83}"/>
              </c:ext>
            </c:extLst>
          </c:dPt>
          <c:cat>
            <c:strRef>
              <c:f>'Part 3'!$G$3:$G$15</c:f>
              <c:strCache>
                <c:ptCount val="13"/>
                <c:pt idx="0">
                  <c:v>302 - INCOME TAX - INFRASTRUCTURE</c:v>
                </c:pt>
                <c:pt idx="1">
                  <c:v>897 - WATER WORKS IMPROVEMENT 11</c:v>
                </c:pt>
                <c:pt idx="2">
                  <c:v>898 - WATER WORKS IMPROVEMENT 12</c:v>
                </c:pt>
                <c:pt idx="3">
                  <c:v>202 - FLEET SERVICES</c:v>
                </c:pt>
                <c:pt idx="4">
                  <c:v>151 - BOND RETIREMENT - CITY</c:v>
                </c:pt>
                <c:pt idx="5">
                  <c:v>759 - INCOME TAX - TRANSIT</c:v>
                </c:pt>
                <c:pt idx="6">
                  <c:v>711 - RISK MANAGEMENT</c:v>
                </c:pt>
                <c:pt idx="7">
                  <c:v>101 - WATER WORKS</c:v>
                </c:pt>
                <c:pt idx="8">
                  <c:v>704 - METROPOLITAN SEWER DISTRICT CAPITAL IMPROVEMENTS</c:v>
                </c:pt>
                <c:pt idx="9">
                  <c:v>701 - METROPOLITAN SEWER DISTRICT OF GREATER CINCINNATI</c:v>
                </c:pt>
                <c:pt idx="10">
                  <c:v>Other (&lt; 1 % each)</c:v>
                </c:pt>
                <c:pt idx="11">
                  <c:v>980 - CAPITAL PROJECTS</c:v>
                </c:pt>
                <c:pt idx="12">
                  <c:v>050 - GENERAL FUND</c:v>
                </c:pt>
              </c:strCache>
            </c:strRef>
          </c:cat>
          <c:val>
            <c:numRef>
              <c:f>'Part 3'!$H$3:$H$15</c:f>
              <c:numCache>
                <c:formatCode>0.00%</c:formatCode>
                <c:ptCount val="13"/>
                <c:pt idx="0">
                  <c:v>1.0735188553022931E-2</c:v>
                </c:pt>
                <c:pt idx="1">
                  <c:v>1.2747788926871567E-2</c:v>
                </c:pt>
                <c:pt idx="2">
                  <c:v>1.2821734414518091E-2</c:v>
                </c:pt>
                <c:pt idx="3">
                  <c:v>1.6617400674889003E-2</c:v>
                </c:pt>
                <c:pt idx="4">
                  <c:v>2.3555168041427415E-2</c:v>
                </c:pt>
                <c:pt idx="5">
                  <c:v>3.6635410635567286E-2</c:v>
                </c:pt>
                <c:pt idx="6">
                  <c:v>4.8940035059113207E-2</c:v>
                </c:pt>
                <c:pt idx="7">
                  <c:v>7.9034855339679619E-2</c:v>
                </c:pt>
                <c:pt idx="8">
                  <c:v>8.759358563596728E-2</c:v>
                </c:pt>
                <c:pt idx="9">
                  <c:v>0.12652562180618035</c:v>
                </c:pt>
                <c:pt idx="10">
                  <c:v>0.12947622210172449</c:v>
                </c:pt>
                <c:pt idx="11">
                  <c:v>0.16048201662018294</c:v>
                </c:pt>
                <c:pt idx="12">
                  <c:v>0.25483497219085594</c:v>
                </c:pt>
              </c:numCache>
            </c:numRef>
          </c:val>
          <c:extLst>
            <c:ext xmlns:c16="http://schemas.microsoft.com/office/drawing/2014/chart" uri="{C3380CC4-5D6E-409C-BE32-E72D297353CC}">
              <c16:uniqueId val="{00000002-44E5-43DC-9C44-4858F6BD0F83}"/>
            </c:ext>
          </c:extLst>
        </c:ser>
        <c:dLbls>
          <c:showLegendKey val="0"/>
          <c:showVal val="0"/>
          <c:showCatName val="0"/>
          <c:showSerName val="0"/>
          <c:showPercent val="0"/>
          <c:showBubbleSize val="0"/>
        </c:dLbls>
        <c:gapWidth val="219"/>
        <c:axId val="866548320"/>
        <c:axId val="866545968"/>
      </c:barChart>
      <c:catAx>
        <c:axId val="866548320"/>
        <c:scaling>
          <c:orientation val="minMax"/>
        </c:scaling>
        <c:delete val="0"/>
        <c:axPos val="l"/>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a:latin typeface="Times New Roman" panose="02020603050405020304" pitchFamily="18" charset="0"/>
                    <a:cs typeface="Times New Roman" panose="02020603050405020304" pitchFamily="18" charset="0"/>
                  </a:rPr>
                  <a:t>Fund</a:t>
                </a:r>
              </a:p>
            </c:rich>
          </c:tx>
          <c:layout>
            <c:manualLayout>
              <c:xMode val="edge"/>
              <c:yMode val="edge"/>
              <c:x val="0"/>
              <c:y val="0.39821876853262705"/>
            </c:manualLayout>
          </c:layout>
          <c:overlay val="0"/>
          <c:spPr>
            <a:noFill/>
            <a:ln>
              <a:noFill/>
            </a:ln>
            <a:effectLst/>
          </c:sp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866545968"/>
        <c:crosses val="autoZero"/>
        <c:auto val="1"/>
        <c:lblAlgn val="ctr"/>
        <c:lblOffset val="100"/>
        <c:noMultiLvlLbl val="0"/>
      </c:catAx>
      <c:valAx>
        <c:axId val="86654596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a:latin typeface="Times New Roman" panose="02020603050405020304" pitchFamily="18" charset="0"/>
                    <a:cs typeface="Times New Roman" panose="02020603050405020304" pitchFamily="18" charset="0"/>
                  </a:rPr>
                  <a:t>% of Total Spending</a:t>
                </a:r>
              </a:p>
            </c:rich>
          </c:tx>
          <c:layout>
            <c:manualLayout>
              <c:xMode val="edge"/>
              <c:yMode val="edge"/>
              <c:x val="0.60892224409448814"/>
              <c:y val="0.91335258831370802"/>
            </c:manualLayout>
          </c:layout>
          <c:overlay val="0"/>
          <c:spPr>
            <a:noFill/>
            <a:ln>
              <a:noFill/>
            </a:ln>
            <a:effectLst/>
          </c:spPr>
        </c:title>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86654832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Data!$F$4</c:f>
              <c:strCache>
                <c:ptCount val="1"/>
                <c:pt idx="0">
                  <c:v>Frequency</c:v>
                </c:pt>
              </c:strCache>
            </c:strRef>
          </c:tx>
          <c:spPr>
            <a:solidFill>
              <a:schemeClr val="bg1">
                <a:lumMod val="85000"/>
              </a:schemeClr>
            </a:solidFill>
            <a:ln>
              <a:solidFill>
                <a:srgbClr val="000000"/>
              </a:solidFill>
            </a:ln>
          </c:spPr>
          <c:invertIfNegative val="0"/>
          <c:cat>
            <c:strRef>
              <c:f>Data!$E$5:$E$8</c:f>
              <c:strCache>
                <c:ptCount val="4"/>
                <c:pt idx="0">
                  <c:v>ABC</c:v>
                </c:pt>
                <c:pt idx="1">
                  <c:v>CBS</c:v>
                </c:pt>
                <c:pt idx="2">
                  <c:v>FOX</c:v>
                </c:pt>
                <c:pt idx="3">
                  <c:v>NBC</c:v>
                </c:pt>
              </c:strCache>
            </c:strRef>
          </c:cat>
          <c:val>
            <c:numRef>
              <c:f>Data!$F$5:$F$8</c:f>
              <c:numCache>
                <c:formatCode>General</c:formatCode>
                <c:ptCount val="4"/>
                <c:pt idx="0">
                  <c:v>6</c:v>
                </c:pt>
                <c:pt idx="1">
                  <c:v>9</c:v>
                </c:pt>
                <c:pt idx="2">
                  <c:v>1</c:v>
                </c:pt>
                <c:pt idx="3">
                  <c:v>9</c:v>
                </c:pt>
              </c:numCache>
            </c:numRef>
          </c:val>
          <c:extLst>
            <c:ext xmlns:c16="http://schemas.microsoft.com/office/drawing/2014/chart" uri="{C3380CC4-5D6E-409C-BE32-E72D297353CC}">
              <c16:uniqueId val="{00000000-448E-46B2-B6AE-FE2B36ACFA1B}"/>
            </c:ext>
          </c:extLst>
        </c:ser>
        <c:dLbls>
          <c:showLegendKey val="0"/>
          <c:showVal val="0"/>
          <c:showCatName val="0"/>
          <c:showSerName val="0"/>
          <c:showPercent val="0"/>
          <c:showBubbleSize val="0"/>
        </c:dLbls>
        <c:gapWidth val="150"/>
        <c:axId val="762065136"/>
        <c:axId val="762064744"/>
      </c:barChart>
      <c:catAx>
        <c:axId val="76206513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Network</a:t>
                </a:r>
              </a:p>
            </c:rich>
          </c:tx>
          <c:overlay val="0"/>
        </c:title>
        <c:numFmt formatCode="General"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762064744"/>
        <c:crosses val="autoZero"/>
        <c:auto val="1"/>
        <c:lblAlgn val="ctr"/>
        <c:lblOffset val="100"/>
        <c:noMultiLvlLbl val="0"/>
      </c:catAx>
      <c:valAx>
        <c:axId val="762064744"/>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62065136"/>
        <c:crosses val="autoZero"/>
        <c:crossBetween val="between"/>
      </c:valAx>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Data!$F$4</c:f>
              <c:strCache>
                <c:ptCount val="1"/>
                <c:pt idx="0">
                  <c:v>Frequency</c:v>
                </c:pt>
              </c:strCache>
            </c:strRef>
          </c:tx>
          <c:spPr>
            <a:solidFill>
              <a:schemeClr val="bg1">
                <a:lumMod val="85000"/>
              </a:schemeClr>
            </a:solidFill>
            <a:ln>
              <a:solidFill>
                <a:srgbClr val="000000"/>
              </a:solidFill>
            </a:ln>
          </c:spPr>
          <c:invertIfNegative val="0"/>
          <c:cat>
            <c:strRef>
              <c:f>Data!$E$5:$E$8</c:f>
              <c:strCache>
                <c:ptCount val="4"/>
                <c:pt idx="0">
                  <c:v>ABC</c:v>
                </c:pt>
                <c:pt idx="1">
                  <c:v>CBS</c:v>
                </c:pt>
                <c:pt idx="2">
                  <c:v>FOX</c:v>
                </c:pt>
                <c:pt idx="3">
                  <c:v>NBC</c:v>
                </c:pt>
              </c:strCache>
            </c:strRef>
          </c:cat>
          <c:val>
            <c:numRef>
              <c:f>Data!$F$5:$F$8</c:f>
              <c:numCache>
                <c:formatCode>General</c:formatCode>
                <c:ptCount val="4"/>
                <c:pt idx="0">
                  <c:v>6</c:v>
                </c:pt>
                <c:pt idx="1">
                  <c:v>9</c:v>
                </c:pt>
                <c:pt idx="2">
                  <c:v>1</c:v>
                </c:pt>
                <c:pt idx="3">
                  <c:v>9</c:v>
                </c:pt>
              </c:numCache>
            </c:numRef>
          </c:val>
          <c:extLst>
            <c:ext xmlns:c16="http://schemas.microsoft.com/office/drawing/2014/chart" uri="{C3380CC4-5D6E-409C-BE32-E72D297353CC}">
              <c16:uniqueId val="{00000000-9F2C-4AE3-AF8D-F3045D0DBFE9}"/>
            </c:ext>
          </c:extLst>
        </c:ser>
        <c:dLbls>
          <c:showLegendKey val="0"/>
          <c:showVal val="0"/>
          <c:showCatName val="0"/>
          <c:showSerName val="0"/>
          <c:showPercent val="0"/>
          <c:showBubbleSize val="0"/>
        </c:dLbls>
        <c:gapWidth val="150"/>
        <c:axId val="762059648"/>
        <c:axId val="762060040"/>
      </c:barChart>
      <c:catAx>
        <c:axId val="76205964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Network</a:t>
                </a:r>
              </a:p>
            </c:rich>
          </c:tx>
          <c:overlay val="0"/>
        </c:title>
        <c:numFmt formatCode="General"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762060040"/>
        <c:crosses val="autoZero"/>
        <c:auto val="1"/>
        <c:lblAlgn val="ctr"/>
        <c:lblOffset val="100"/>
        <c:noMultiLvlLbl val="0"/>
      </c:catAx>
      <c:valAx>
        <c:axId val="762060040"/>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62059648"/>
        <c:crosses val="autoZero"/>
        <c:crossBetween val="between"/>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'7a'!$E$1</c:f>
              <c:strCache>
                <c:ptCount val="1"/>
                <c:pt idx="0">
                  <c:v>Percent Frequency</c:v>
                </c:pt>
              </c:strCache>
            </c:strRef>
          </c:tx>
          <c:spPr>
            <a:solidFill>
              <a:schemeClr val="bg1">
                <a:lumMod val="75000"/>
              </a:schemeClr>
            </a:solidFill>
            <a:ln>
              <a:solidFill>
                <a:schemeClr val="tx1"/>
              </a:solidFill>
            </a:ln>
          </c:spPr>
          <c:invertIfNegative val="0"/>
          <c:dLbls>
            <c:delete val="1"/>
          </c:dLbls>
          <c:cat>
            <c:strRef>
              <c:f>'7a'!$D$2:$D$6</c:f>
              <c:strCache>
                <c:ptCount val="5"/>
                <c:pt idx="0">
                  <c:v>Poor</c:v>
                </c:pt>
                <c:pt idx="1">
                  <c:v>Fair</c:v>
                </c:pt>
                <c:pt idx="2">
                  <c:v>Good</c:v>
                </c:pt>
                <c:pt idx="3">
                  <c:v>Very Good</c:v>
                </c:pt>
                <c:pt idx="4">
                  <c:v>Excellent</c:v>
                </c:pt>
              </c:strCache>
            </c:strRef>
          </c:cat>
          <c:val>
            <c:numRef>
              <c:f>'7a'!$E$2:$E$6</c:f>
              <c:numCache>
                <c:formatCode>General</c:formatCode>
                <c:ptCount val="5"/>
                <c:pt idx="0">
                  <c:v>4</c:v>
                </c:pt>
                <c:pt idx="1">
                  <c:v>2</c:v>
                </c:pt>
                <c:pt idx="2">
                  <c:v>8</c:v>
                </c:pt>
                <c:pt idx="3">
                  <c:v>46</c:v>
                </c:pt>
                <c:pt idx="4">
                  <c:v>40</c:v>
                </c:pt>
              </c:numCache>
            </c:numRef>
          </c:val>
          <c:extLst>
            <c:ext xmlns:c16="http://schemas.microsoft.com/office/drawing/2014/chart" uri="{C3380CC4-5D6E-409C-BE32-E72D297353CC}">
              <c16:uniqueId val="{00000000-81A1-432E-8276-B28D26E90391}"/>
            </c:ext>
          </c:extLst>
        </c:ser>
        <c:dLbls>
          <c:showLegendKey val="0"/>
          <c:showVal val="1"/>
          <c:showCatName val="0"/>
          <c:showSerName val="0"/>
          <c:showPercent val="0"/>
          <c:showBubbleSize val="0"/>
        </c:dLbls>
        <c:gapWidth val="37"/>
        <c:axId val="762062784"/>
        <c:axId val="762063176"/>
      </c:barChart>
      <c:catAx>
        <c:axId val="76206278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Customer Rating</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762063176"/>
        <c:crosses val="autoZero"/>
        <c:auto val="1"/>
        <c:lblAlgn val="ctr"/>
        <c:lblOffset val="100"/>
        <c:noMultiLvlLbl val="0"/>
      </c:catAx>
      <c:valAx>
        <c:axId val="76206317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62062784"/>
        <c:crosses val="autoZero"/>
        <c:crossBetween val="between"/>
      </c:valAx>
    </c:plotArea>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Sheet4!$B$23</c:f>
              <c:strCache>
                <c:ptCount val="1"/>
                <c:pt idx="0">
                  <c:v>Bachelor's</c:v>
                </c:pt>
              </c:strCache>
            </c:strRef>
          </c:tx>
          <c:spPr>
            <a:solidFill>
              <a:schemeClr val="bg2">
                <a:lumMod val="50000"/>
              </a:schemeClr>
            </a:solidFill>
            <a:ln>
              <a:noFill/>
            </a:ln>
            <a:effectLst/>
          </c:spPr>
          <c:invertIfNegative val="0"/>
          <c:dPt>
            <c:idx val="0"/>
            <c:invertIfNegative val="0"/>
            <c:bubble3D val="0"/>
            <c:spPr>
              <a:solidFill>
                <a:schemeClr val="bg1">
                  <a:lumMod val="75000"/>
                </a:schemeClr>
              </a:solidFill>
              <a:ln>
                <a:noFill/>
              </a:ln>
              <a:effectLst/>
            </c:spPr>
            <c:extLst>
              <c:ext xmlns:c16="http://schemas.microsoft.com/office/drawing/2014/chart" uri="{C3380CC4-5D6E-409C-BE32-E72D297353CC}">
                <c16:uniqueId val="{00000001-A25B-402B-9E2C-ED9EC7576D64}"/>
              </c:ext>
            </c:extLst>
          </c:dPt>
          <c:dPt>
            <c:idx val="1"/>
            <c:invertIfNegative val="0"/>
            <c:bubble3D val="0"/>
            <c:spPr>
              <a:solidFill>
                <a:schemeClr val="bg1">
                  <a:lumMod val="75000"/>
                </a:schemeClr>
              </a:solidFill>
              <a:ln>
                <a:noFill/>
              </a:ln>
              <a:effectLst/>
            </c:spPr>
            <c:extLst>
              <c:ext xmlns:c16="http://schemas.microsoft.com/office/drawing/2014/chart" uri="{C3380CC4-5D6E-409C-BE32-E72D297353CC}">
                <c16:uniqueId val="{00000003-A25B-402B-9E2C-ED9EC7576D64}"/>
              </c:ext>
            </c:extLst>
          </c:dPt>
          <c:dPt>
            <c:idx val="2"/>
            <c:invertIfNegative val="0"/>
            <c:bubble3D val="0"/>
            <c:spPr>
              <a:solidFill>
                <a:schemeClr val="bg1">
                  <a:lumMod val="75000"/>
                </a:schemeClr>
              </a:solidFill>
              <a:ln>
                <a:noFill/>
              </a:ln>
              <a:effectLst/>
            </c:spPr>
            <c:extLst>
              <c:ext xmlns:c16="http://schemas.microsoft.com/office/drawing/2014/chart" uri="{C3380CC4-5D6E-409C-BE32-E72D297353CC}">
                <c16:uniqueId val="{00000005-A25B-402B-9E2C-ED9EC7576D64}"/>
              </c:ext>
            </c:extLst>
          </c:dPt>
          <c:dPt>
            <c:idx val="3"/>
            <c:invertIfNegative val="0"/>
            <c:bubble3D val="0"/>
            <c:spPr>
              <a:solidFill>
                <a:schemeClr val="bg1">
                  <a:lumMod val="75000"/>
                </a:schemeClr>
              </a:solidFill>
              <a:ln>
                <a:noFill/>
              </a:ln>
              <a:effectLst/>
            </c:spPr>
            <c:extLst>
              <c:ext xmlns:c16="http://schemas.microsoft.com/office/drawing/2014/chart" uri="{C3380CC4-5D6E-409C-BE32-E72D297353CC}">
                <c16:uniqueId val="{00000007-A25B-402B-9E2C-ED9EC7576D64}"/>
              </c:ext>
            </c:extLst>
          </c:dPt>
          <c:dPt>
            <c:idx val="4"/>
            <c:invertIfNegative val="0"/>
            <c:bubble3D val="0"/>
            <c:spPr>
              <a:solidFill>
                <a:schemeClr val="bg1">
                  <a:lumMod val="75000"/>
                </a:schemeClr>
              </a:solidFill>
              <a:ln>
                <a:noFill/>
              </a:ln>
              <a:effectLst/>
            </c:spPr>
            <c:extLst>
              <c:ext xmlns:c16="http://schemas.microsoft.com/office/drawing/2014/chart" uri="{C3380CC4-5D6E-409C-BE32-E72D297353CC}">
                <c16:uniqueId val="{00000009-A25B-402B-9E2C-ED9EC7576D64}"/>
              </c:ext>
            </c:extLst>
          </c:dPt>
          <c:dPt>
            <c:idx val="5"/>
            <c:invertIfNegative val="0"/>
            <c:bubble3D val="0"/>
            <c:spPr>
              <a:solidFill>
                <a:schemeClr val="bg1">
                  <a:lumMod val="75000"/>
                </a:schemeClr>
              </a:solidFill>
              <a:ln>
                <a:noFill/>
              </a:ln>
              <a:effectLst/>
            </c:spPr>
            <c:extLst>
              <c:ext xmlns:c16="http://schemas.microsoft.com/office/drawing/2014/chart" uri="{C3380CC4-5D6E-409C-BE32-E72D297353CC}">
                <c16:uniqueId val="{0000000B-A25B-402B-9E2C-ED9EC7576D64}"/>
              </c:ext>
            </c:extLst>
          </c:dPt>
          <c:dPt>
            <c:idx val="6"/>
            <c:invertIfNegative val="0"/>
            <c:bubble3D val="0"/>
            <c:spPr>
              <a:solidFill>
                <a:schemeClr val="bg1">
                  <a:lumMod val="75000"/>
                </a:schemeClr>
              </a:solidFill>
              <a:ln>
                <a:noFill/>
              </a:ln>
              <a:effectLst/>
            </c:spPr>
            <c:extLst>
              <c:ext xmlns:c16="http://schemas.microsoft.com/office/drawing/2014/chart" uri="{C3380CC4-5D6E-409C-BE32-E72D297353CC}">
                <c16:uniqueId val="{0000000D-A25B-402B-9E2C-ED9EC7576D64}"/>
              </c:ext>
            </c:extLst>
          </c:dPt>
          <c:cat>
            <c:strRef>
              <c:f>Sheet4!$A$24:$A$30</c:f>
              <c:strCache>
                <c:ptCount val="7"/>
                <c:pt idx="0">
                  <c:v>B</c:v>
                </c:pt>
                <c:pt idx="1">
                  <c:v>CSE</c:v>
                </c:pt>
                <c:pt idx="2">
                  <c:v>E</c:v>
                </c:pt>
                <c:pt idx="3">
                  <c:v>H</c:v>
                </c:pt>
                <c:pt idx="4">
                  <c:v>NSM</c:v>
                </c:pt>
                <c:pt idx="5">
                  <c:v>O</c:v>
                </c:pt>
                <c:pt idx="6">
                  <c:v>SBS</c:v>
                </c:pt>
              </c:strCache>
            </c:strRef>
          </c:cat>
          <c:val>
            <c:numRef>
              <c:f>Sheet4!$B$24:$B$30</c:f>
              <c:numCache>
                <c:formatCode>0%</c:formatCode>
                <c:ptCount val="7"/>
                <c:pt idx="0">
                  <c:v>0.21</c:v>
                </c:pt>
                <c:pt idx="1">
                  <c:v>0.09</c:v>
                </c:pt>
                <c:pt idx="2">
                  <c:v>0.06</c:v>
                </c:pt>
                <c:pt idx="3">
                  <c:v>0.16</c:v>
                </c:pt>
                <c:pt idx="4">
                  <c:v>0.08</c:v>
                </c:pt>
                <c:pt idx="5">
                  <c:v>0.24</c:v>
                </c:pt>
                <c:pt idx="6">
                  <c:v>0.16</c:v>
                </c:pt>
              </c:numCache>
            </c:numRef>
          </c:val>
          <c:extLst>
            <c:ext xmlns:c16="http://schemas.microsoft.com/office/drawing/2014/chart" uri="{C3380CC4-5D6E-409C-BE32-E72D297353CC}">
              <c16:uniqueId val="{0000000E-A25B-402B-9E2C-ED9EC7576D64}"/>
            </c:ext>
          </c:extLst>
        </c:ser>
        <c:dLbls>
          <c:showLegendKey val="0"/>
          <c:showVal val="0"/>
          <c:showCatName val="0"/>
          <c:showSerName val="0"/>
          <c:showPercent val="0"/>
          <c:showBubbleSize val="0"/>
        </c:dLbls>
        <c:gapWidth val="150"/>
        <c:axId val="682875744"/>
        <c:axId val="682876136"/>
      </c:barChart>
      <c:catAx>
        <c:axId val="6828757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t>Bachelor</a:t>
                </a:r>
                <a:r>
                  <a:rPr lang="en-US" sz="1000" b="1" i="0" u="none" strike="noStrike" kern="1200" baseline="0">
                    <a:solidFill>
                      <a:sysClr val="windowText" lastClr="000000">
                        <a:lumMod val="65000"/>
                        <a:lumOff val="35000"/>
                      </a:sysClr>
                    </a:solidFill>
                    <a:latin typeface="+mn-lt"/>
                    <a:ea typeface="+mn-ea"/>
                    <a:cs typeface="+mn-cs"/>
                  </a:rPr>
                  <a:t>’</a:t>
                </a:r>
                <a:r>
                  <a:rPr lang="en-US" b="1"/>
                  <a:t>s Degree Field of Study</a:t>
                </a:r>
              </a:p>
            </c:rich>
          </c:tx>
          <c:overlay val="0"/>
          <c:spPr>
            <a:noFill/>
            <a:ln>
              <a:noFill/>
            </a:ln>
            <a:effectLst/>
          </c:spPr>
        </c:title>
        <c:numFmt formatCode="General" sourceLinked="1"/>
        <c:majorTickMark val="none"/>
        <c:minorTickMark val="none"/>
        <c:tickLblPos val="nextTo"/>
        <c:spPr>
          <a:noFill/>
          <a:ln w="9525" cap="flat" cmpd="sng" algn="ctr">
            <a:solidFill>
              <a:schemeClr val="bg2">
                <a:lumMod val="50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2876136"/>
        <c:crosses val="autoZero"/>
        <c:auto val="1"/>
        <c:lblAlgn val="ctr"/>
        <c:lblOffset val="100"/>
        <c:noMultiLvlLbl val="0"/>
      </c:catAx>
      <c:valAx>
        <c:axId val="68287613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t>Percent</a:t>
                </a:r>
              </a:p>
            </c:rich>
          </c:tx>
          <c:overlay val="0"/>
          <c:spPr>
            <a:noFill/>
            <a:ln>
              <a:noFill/>
            </a:ln>
            <a:effectLst/>
          </c:spPr>
        </c:title>
        <c:numFmt formatCode="0%" sourceLinked="1"/>
        <c:majorTickMark val="in"/>
        <c:minorTickMark val="none"/>
        <c:tickLblPos val="nextTo"/>
        <c:spPr>
          <a:noFill/>
          <a:ln>
            <a:solidFill>
              <a:schemeClr val="bg2">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2875744"/>
        <c:crosses val="autoZero"/>
        <c:crossBetween val="between"/>
      </c:valAx>
      <c:spPr>
        <a:noFill/>
        <a:ln w="25400">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891447944007"/>
          <c:y val="0.13094221463136921"/>
          <c:w val="0.82608552055993001"/>
          <c:h val="0.68458122922508302"/>
        </c:manualLayout>
      </c:layout>
      <c:barChart>
        <c:barDir val="col"/>
        <c:grouping val="clustered"/>
        <c:varyColors val="0"/>
        <c:ser>
          <c:idx val="0"/>
          <c:order val="0"/>
          <c:tx>
            <c:strRef>
              <c:f>Sheet4!$H$22</c:f>
              <c:strCache>
                <c:ptCount val="1"/>
                <c:pt idx="0">
                  <c:v>Master's</c:v>
                </c:pt>
              </c:strCache>
            </c:strRef>
          </c:tx>
          <c:spPr>
            <a:solidFill>
              <a:schemeClr val="bg1">
                <a:lumMod val="65000"/>
              </a:schemeClr>
            </a:solidFill>
            <a:ln>
              <a:noFill/>
            </a:ln>
            <a:effectLst/>
          </c:spPr>
          <c:invertIfNegative val="0"/>
          <c:cat>
            <c:strRef>
              <c:f>Sheet4!$G$23:$G$29</c:f>
              <c:strCache>
                <c:ptCount val="7"/>
                <c:pt idx="0">
                  <c:v>B</c:v>
                </c:pt>
                <c:pt idx="1">
                  <c:v>CSE</c:v>
                </c:pt>
                <c:pt idx="2">
                  <c:v>E</c:v>
                </c:pt>
                <c:pt idx="3">
                  <c:v>H</c:v>
                </c:pt>
                <c:pt idx="4">
                  <c:v>NSM</c:v>
                </c:pt>
                <c:pt idx="5">
                  <c:v>O</c:v>
                </c:pt>
                <c:pt idx="6">
                  <c:v>SBS</c:v>
                </c:pt>
              </c:strCache>
            </c:strRef>
          </c:cat>
          <c:val>
            <c:numRef>
              <c:f>Sheet4!$H$23:$H$29</c:f>
              <c:numCache>
                <c:formatCode>0%</c:formatCode>
                <c:ptCount val="7"/>
                <c:pt idx="0">
                  <c:v>0.27</c:v>
                </c:pt>
                <c:pt idx="1">
                  <c:v>0.09</c:v>
                </c:pt>
                <c:pt idx="2">
                  <c:v>0.24</c:v>
                </c:pt>
                <c:pt idx="3">
                  <c:v>0.08</c:v>
                </c:pt>
                <c:pt idx="4">
                  <c:v>0.02</c:v>
                </c:pt>
                <c:pt idx="5">
                  <c:v>0.24</c:v>
                </c:pt>
                <c:pt idx="6">
                  <c:v>0.06</c:v>
                </c:pt>
              </c:numCache>
            </c:numRef>
          </c:val>
          <c:extLst>
            <c:ext xmlns:c16="http://schemas.microsoft.com/office/drawing/2014/chart" uri="{C3380CC4-5D6E-409C-BE32-E72D297353CC}">
              <c16:uniqueId val="{00000000-98F0-4774-9071-78BF60F49788}"/>
            </c:ext>
          </c:extLst>
        </c:ser>
        <c:dLbls>
          <c:showLegendKey val="0"/>
          <c:showVal val="0"/>
          <c:showCatName val="0"/>
          <c:showSerName val="0"/>
          <c:showPercent val="0"/>
          <c:showBubbleSize val="0"/>
        </c:dLbls>
        <c:gapWidth val="150"/>
        <c:axId val="682874568"/>
        <c:axId val="682876920"/>
      </c:barChart>
      <c:catAx>
        <c:axId val="682874568"/>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Master</a:t>
                </a:r>
                <a:r>
                  <a:rPr lang="en-US" sz="1000" b="1" i="0" u="none" strike="noStrike" kern="1200" baseline="0">
                    <a:solidFill>
                      <a:sysClr val="windowText" lastClr="000000">
                        <a:lumMod val="65000"/>
                        <a:lumOff val="35000"/>
                      </a:sysClr>
                    </a:solidFill>
                    <a:latin typeface="+mn-lt"/>
                    <a:ea typeface="+mn-ea"/>
                    <a:cs typeface="+mn-cs"/>
                  </a:rPr>
                  <a:t>’</a:t>
                </a:r>
                <a:r>
                  <a:rPr lang="en-US" b="1"/>
                  <a:t>s Degree Field of Study</a:t>
                </a:r>
              </a:p>
            </c:rich>
          </c:tx>
          <c:overlay val="0"/>
          <c:spPr>
            <a:noFill/>
            <a:ln>
              <a:noFill/>
            </a:ln>
            <a:effectLst/>
          </c:spPr>
        </c:title>
        <c:numFmt formatCode="General" sourceLinked="1"/>
        <c:majorTickMark val="none"/>
        <c:minorTickMark val="none"/>
        <c:tickLblPos val="nextTo"/>
        <c:spPr>
          <a:noFill/>
          <a:ln w="9525" cap="flat" cmpd="sng" algn="ctr">
            <a:solidFill>
              <a:schemeClr val="bg2">
                <a:lumMod val="50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2876920"/>
        <c:crosses val="autoZero"/>
        <c:auto val="1"/>
        <c:lblAlgn val="ctr"/>
        <c:lblOffset val="100"/>
        <c:noMultiLvlLbl val="0"/>
      </c:catAx>
      <c:valAx>
        <c:axId val="682876920"/>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Percentage</a:t>
                </a:r>
              </a:p>
            </c:rich>
          </c:tx>
          <c:layout>
            <c:manualLayout>
              <c:xMode val="edge"/>
              <c:yMode val="edge"/>
              <c:x val="3.0555555555555555E-2"/>
              <c:y val="0.30075605132691746"/>
            </c:manualLayout>
          </c:layout>
          <c:overlay val="0"/>
          <c:spPr>
            <a:noFill/>
            <a:ln>
              <a:noFill/>
            </a:ln>
            <a:effectLst/>
          </c:spPr>
        </c:title>
        <c:numFmt formatCode="0%" sourceLinked="1"/>
        <c:majorTickMark val="in"/>
        <c:minorTickMark val="none"/>
        <c:tickLblPos val="nextTo"/>
        <c:spPr>
          <a:noFill/>
          <a:ln>
            <a:solidFill>
              <a:schemeClr val="bg2">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287456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  Percent    Frequency</c:v>
                </c:pt>
              </c:strCache>
            </c:strRef>
          </c:tx>
          <c:spPr>
            <a:solidFill>
              <a:schemeClr val="bg1">
                <a:lumMod val="65000"/>
              </a:schemeClr>
            </a:solidFill>
            <a:ln>
              <a:noFill/>
            </a:ln>
            <a:effectLst/>
          </c:spPr>
          <c:invertIfNegative val="0"/>
          <c:cat>
            <c:strRef>
              <c:f>Sheet1!$A$2:$A$6</c:f>
              <c:strCache>
                <c:ptCount val="5"/>
                <c:pt idx="0">
                  <c:v>Excellent</c:v>
                </c:pt>
                <c:pt idx="1">
                  <c:v>Very Good</c:v>
                </c:pt>
                <c:pt idx="2">
                  <c:v>Average</c:v>
                </c:pt>
                <c:pt idx="3">
                  <c:v>Poor</c:v>
                </c:pt>
                <c:pt idx="4">
                  <c:v>Terrible</c:v>
                </c:pt>
              </c:strCache>
            </c:strRef>
          </c:cat>
          <c:val>
            <c:numRef>
              <c:f>Sheet1!$B$2:$B$6</c:f>
              <c:numCache>
                <c:formatCode>General</c:formatCode>
                <c:ptCount val="5"/>
                <c:pt idx="0">
                  <c:v>29</c:v>
                </c:pt>
                <c:pt idx="1">
                  <c:v>39</c:v>
                </c:pt>
                <c:pt idx="2">
                  <c:v>16</c:v>
                </c:pt>
                <c:pt idx="3">
                  <c:v>10</c:v>
                </c:pt>
                <c:pt idx="4">
                  <c:v>6</c:v>
                </c:pt>
              </c:numCache>
            </c:numRef>
          </c:val>
          <c:extLst>
            <c:ext xmlns:c16="http://schemas.microsoft.com/office/drawing/2014/chart" uri="{C3380CC4-5D6E-409C-BE32-E72D297353CC}">
              <c16:uniqueId val="{00000000-2CFE-489B-B2DE-3B282ACFF8B8}"/>
            </c:ext>
          </c:extLst>
        </c:ser>
        <c:dLbls>
          <c:showLegendKey val="0"/>
          <c:showVal val="0"/>
          <c:showCatName val="0"/>
          <c:showSerName val="0"/>
          <c:showPercent val="0"/>
          <c:showBubbleSize val="0"/>
        </c:dLbls>
        <c:gapWidth val="219"/>
        <c:overlap val="-27"/>
        <c:axId val="682873784"/>
        <c:axId val="682874176"/>
      </c:barChart>
      <c:catAx>
        <c:axId val="68287378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Rating</a:t>
                </a:r>
              </a:p>
            </c:rich>
          </c:tx>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2874176"/>
        <c:crosses val="autoZero"/>
        <c:auto val="1"/>
        <c:lblAlgn val="ctr"/>
        <c:lblOffset val="100"/>
        <c:noMultiLvlLbl val="0"/>
      </c:catAx>
      <c:valAx>
        <c:axId val="68287417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 Frequency</a:t>
                </a:r>
              </a:p>
            </c:rich>
          </c:tx>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28737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30C8F-33D9-4A2A-87BA-8A4E034BB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93</Pages>
  <Words>6928</Words>
  <Characters>39495</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Chapter 2</vt:lpstr>
    </vt:vector>
  </TitlesOfParts>
  <Company>Brown Dog</Company>
  <LinksUpToDate>false</LinksUpToDate>
  <CharactersWithSpaces>46331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Preferred Customer</dc:creator>
  <cp:lastModifiedBy>Michael Fry</cp:lastModifiedBy>
  <cp:revision>3</cp:revision>
  <cp:lastPrinted>2012-09-30T18:11:00Z</cp:lastPrinted>
  <dcterms:created xsi:type="dcterms:W3CDTF">2019-05-01T19:30:00Z</dcterms:created>
  <dcterms:modified xsi:type="dcterms:W3CDTF">2019-05-01T20:20:00Z</dcterms:modified>
</cp:coreProperties>
</file>