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1E0" w:rsidRPr="00FC78CA" w:rsidRDefault="001371E0" w:rsidP="001371E0">
      <w:pPr>
        <w:jc w:val="center"/>
        <w:rPr>
          <w:b/>
          <w:sz w:val="48"/>
          <w:szCs w:val="48"/>
          <w:u w:val="single"/>
        </w:rPr>
      </w:pPr>
      <w:r w:rsidRPr="00FC78CA">
        <w:rPr>
          <w:b/>
          <w:sz w:val="48"/>
          <w:szCs w:val="48"/>
          <w:u w:val="single"/>
        </w:rPr>
        <w:t>Video</w:t>
      </w:r>
      <w:r w:rsidR="007A4A85">
        <w:rPr>
          <w:b/>
          <w:sz w:val="48"/>
          <w:szCs w:val="48"/>
          <w:u w:val="single"/>
        </w:rPr>
        <w:t>s/</w:t>
      </w:r>
      <w:r w:rsidR="00736099">
        <w:rPr>
          <w:b/>
          <w:sz w:val="48"/>
          <w:szCs w:val="48"/>
          <w:u w:val="single"/>
        </w:rPr>
        <w:t>Cases</w:t>
      </w:r>
      <w:r>
        <w:rPr>
          <w:b/>
          <w:sz w:val="48"/>
          <w:szCs w:val="48"/>
          <w:u w:val="single"/>
        </w:rPr>
        <w:t xml:space="preserve"> 11e</w:t>
      </w:r>
    </w:p>
    <w:p w:rsidR="001371E0" w:rsidRPr="00FC78CA" w:rsidRDefault="001371E0" w:rsidP="001371E0">
      <w:pPr>
        <w:jc w:val="both"/>
      </w:pPr>
    </w:p>
    <w:p w:rsidR="001371E0" w:rsidRPr="00FC78CA" w:rsidRDefault="001371E0" w:rsidP="001371E0">
      <w:pPr>
        <w:jc w:val="both"/>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70"/>
        <w:gridCol w:w="2340"/>
        <w:gridCol w:w="2520"/>
      </w:tblGrid>
      <w:tr w:rsidR="00C739F0" w:rsidRPr="00FC78CA" w:rsidTr="00C739F0">
        <w:tc>
          <w:tcPr>
            <w:tcW w:w="4770" w:type="dxa"/>
            <w:shd w:val="clear" w:color="auto" w:fill="E6E6E6"/>
            <w:vAlign w:val="center"/>
          </w:tcPr>
          <w:p w:rsidR="00C739F0" w:rsidRPr="00FC78CA" w:rsidRDefault="00C739F0" w:rsidP="001371E0">
            <w:pPr>
              <w:spacing w:before="60" w:after="60"/>
              <w:jc w:val="center"/>
              <w:rPr>
                <w:b/>
              </w:rPr>
            </w:pPr>
            <w:r w:rsidRPr="00FC78CA">
              <w:rPr>
                <w:b/>
              </w:rPr>
              <w:t>Video Titles</w:t>
            </w:r>
          </w:p>
        </w:tc>
        <w:tc>
          <w:tcPr>
            <w:tcW w:w="2340" w:type="dxa"/>
            <w:shd w:val="clear" w:color="auto" w:fill="E6E6E6"/>
            <w:vAlign w:val="center"/>
          </w:tcPr>
          <w:p w:rsidR="00C739F0" w:rsidRPr="00FC78CA" w:rsidRDefault="00C739F0" w:rsidP="001371E0">
            <w:pPr>
              <w:spacing w:before="60" w:after="60"/>
              <w:jc w:val="center"/>
              <w:rPr>
                <w:b/>
              </w:rPr>
            </w:pPr>
            <w:r w:rsidRPr="00FC78CA">
              <w:rPr>
                <w:b/>
              </w:rPr>
              <w:t>Textbook Chapters</w:t>
            </w:r>
          </w:p>
        </w:tc>
        <w:tc>
          <w:tcPr>
            <w:tcW w:w="2520" w:type="dxa"/>
            <w:shd w:val="clear" w:color="auto" w:fill="E6E6E6"/>
            <w:vAlign w:val="center"/>
          </w:tcPr>
          <w:p w:rsidR="00C739F0" w:rsidRPr="00FC78CA" w:rsidRDefault="00C739F0" w:rsidP="001371E0">
            <w:pPr>
              <w:spacing w:before="60" w:after="60"/>
              <w:jc w:val="center"/>
              <w:rPr>
                <w:b/>
              </w:rPr>
            </w:pPr>
            <w:r>
              <w:rPr>
                <w:b/>
              </w:rPr>
              <w:t xml:space="preserve">Video Case </w:t>
            </w:r>
            <w:r w:rsidRPr="00FC78CA">
              <w:rPr>
                <w:b/>
              </w:rPr>
              <w:t>Page</w:t>
            </w:r>
          </w:p>
        </w:tc>
      </w:tr>
      <w:tr w:rsidR="00C739F0" w:rsidRPr="00FC78CA" w:rsidTr="00C739F0">
        <w:tc>
          <w:tcPr>
            <w:tcW w:w="4770" w:type="dxa"/>
          </w:tcPr>
          <w:p w:rsidR="00C739F0" w:rsidRPr="00FC78CA" w:rsidRDefault="00C739F0" w:rsidP="002D5762">
            <w:pPr>
              <w:spacing w:beforeLines="40" w:afterLines="40"/>
              <w:jc w:val="both"/>
              <w:rPr>
                <w:b/>
                <w:i/>
              </w:rPr>
            </w:pPr>
            <w:r>
              <w:rPr>
                <w:b/>
                <w:i/>
              </w:rPr>
              <w:t xml:space="preserve">Using Operations to Create Value at </w:t>
            </w:r>
            <w:proofErr w:type="spellStart"/>
            <w:r>
              <w:rPr>
                <w:b/>
                <w:i/>
              </w:rPr>
              <w:t>Crayola</w:t>
            </w:r>
            <w:proofErr w:type="spellEnd"/>
          </w:p>
        </w:tc>
        <w:tc>
          <w:tcPr>
            <w:tcW w:w="2340" w:type="dxa"/>
            <w:vAlign w:val="center"/>
          </w:tcPr>
          <w:p w:rsidR="00C739F0" w:rsidRPr="00FC78CA" w:rsidRDefault="00C739F0" w:rsidP="002D5762">
            <w:pPr>
              <w:spacing w:beforeLines="40" w:afterLines="40"/>
              <w:jc w:val="center"/>
              <w:rPr>
                <w:b/>
              </w:rPr>
              <w:pPrChange w:id="0" w:author="HP" w:date="2018-08-31T18:23:00Z">
                <w:pPr>
                  <w:spacing w:beforeLines="40" w:afterLines="40"/>
                  <w:jc w:val="center"/>
                </w:pPr>
              </w:pPrChange>
            </w:pPr>
            <w:r>
              <w:rPr>
                <w:b/>
              </w:rPr>
              <w:t>1</w:t>
            </w:r>
          </w:p>
        </w:tc>
        <w:tc>
          <w:tcPr>
            <w:tcW w:w="2520" w:type="dxa"/>
            <w:vAlign w:val="center"/>
          </w:tcPr>
          <w:p w:rsidR="00C739F0" w:rsidRDefault="00C739F0" w:rsidP="002D5762">
            <w:pPr>
              <w:spacing w:beforeLines="40" w:afterLines="40"/>
              <w:jc w:val="center"/>
              <w:rPr>
                <w:b/>
              </w:rPr>
              <w:pPrChange w:id="1" w:author="HP" w:date="2018-08-31T18:23:00Z">
                <w:pPr>
                  <w:spacing w:beforeLines="40" w:afterLines="40"/>
                  <w:jc w:val="center"/>
                </w:pPr>
              </w:pPrChange>
            </w:pPr>
            <w:r>
              <w:rPr>
                <w:b/>
              </w:rPr>
              <w:t>27</w:t>
            </w:r>
          </w:p>
        </w:tc>
      </w:tr>
      <w:tr w:rsidR="00C739F0" w:rsidRPr="00FC78CA" w:rsidTr="00C739F0">
        <w:tc>
          <w:tcPr>
            <w:tcW w:w="4770" w:type="dxa"/>
          </w:tcPr>
          <w:p w:rsidR="00C739F0" w:rsidRDefault="00C739F0" w:rsidP="002D5762">
            <w:pPr>
              <w:spacing w:beforeLines="40" w:afterLines="40"/>
              <w:jc w:val="both"/>
              <w:rPr>
                <w:b/>
                <w:i/>
              </w:rPr>
            </w:pPr>
            <w:r>
              <w:rPr>
                <w:b/>
                <w:i/>
              </w:rPr>
              <w:t>Manufacturing Structure Process Choice</w:t>
            </w:r>
          </w:p>
        </w:tc>
        <w:tc>
          <w:tcPr>
            <w:tcW w:w="2340" w:type="dxa"/>
            <w:vAlign w:val="center"/>
          </w:tcPr>
          <w:p w:rsidR="00C739F0" w:rsidRDefault="00C739F0" w:rsidP="002D5762">
            <w:pPr>
              <w:spacing w:beforeLines="40" w:afterLines="40"/>
              <w:jc w:val="center"/>
              <w:rPr>
                <w:b/>
              </w:rPr>
              <w:pPrChange w:id="2" w:author="HP" w:date="2018-08-31T18:23:00Z">
                <w:pPr>
                  <w:spacing w:beforeLines="40" w:afterLines="40"/>
                  <w:jc w:val="center"/>
                </w:pPr>
              </w:pPrChange>
            </w:pPr>
            <w:r>
              <w:rPr>
                <w:b/>
              </w:rPr>
              <w:t>2</w:t>
            </w:r>
          </w:p>
        </w:tc>
        <w:tc>
          <w:tcPr>
            <w:tcW w:w="2520" w:type="dxa"/>
            <w:vAlign w:val="center"/>
          </w:tcPr>
          <w:p w:rsidR="00C739F0" w:rsidRPr="00C739F0" w:rsidRDefault="00C739F0" w:rsidP="002D5762">
            <w:pPr>
              <w:spacing w:beforeLines="40" w:afterLines="40"/>
              <w:jc w:val="center"/>
              <w:rPr>
                <w:b/>
              </w:rPr>
              <w:pPrChange w:id="3" w:author="HP" w:date="2018-08-31T18:23:00Z">
                <w:pPr>
                  <w:spacing w:beforeLines="40" w:afterLines="40"/>
                  <w:jc w:val="center"/>
                </w:pPr>
              </w:pPrChange>
            </w:pPr>
            <w:r w:rsidRPr="00C739F0">
              <w:rPr>
                <w:b/>
              </w:rPr>
              <w:t>78</w:t>
            </w:r>
          </w:p>
        </w:tc>
      </w:tr>
      <w:tr w:rsidR="00C739F0" w:rsidRPr="00FC78CA" w:rsidTr="00C739F0">
        <w:tc>
          <w:tcPr>
            <w:tcW w:w="4770" w:type="dxa"/>
          </w:tcPr>
          <w:p w:rsidR="00C739F0" w:rsidRPr="00FC78CA" w:rsidRDefault="001D34F3" w:rsidP="002D5762">
            <w:pPr>
              <w:spacing w:beforeLines="40" w:afterLines="40"/>
              <w:jc w:val="both"/>
              <w:rPr>
                <w:b/>
                <w:i/>
              </w:rPr>
            </w:pPr>
            <w:r>
              <w:rPr>
                <w:b/>
                <w:i/>
              </w:rPr>
              <w:t>Process Ana</w:t>
            </w:r>
            <w:bookmarkStart w:id="4" w:name="_GoBack"/>
            <w:bookmarkEnd w:id="4"/>
            <w:r>
              <w:rPr>
                <w:b/>
                <w:i/>
              </w:rPr>
              <w:t>lysis at Starwood</w:t>
            </w:r>
          </w:p>
        </w:tc>
        <w:tc>
          <w:tcPr>
            <w:tcW w:w="2340" w:type="dxa"/>
            <w:vAlign w:val="center"/>
          </w:tcPr>
          <w:p w:rsidR="00C739F0" w:rsidRPr="00FC78CA" w:rsidRDefault="00C739F0" w:rsidP="002D5762">
            <w:pPr>
              <w:spacing w:beforeLines="40" w:afterLines="40"/>
              <w:jc w:val="center"/>
              <w:rPr>
                <w:b/>
              </w:rPr>
              <w:pPrChange w:id="5" w:author="HP" w:date="2018-08-31T18:23:00Z">
                <w:pPr>
                  <w:spacing w:beforeLines="40" w:afterLines="40"/>
                  <w:jc w:val="center"/>
                </w:pPr>
              </w:pPrChange>
            </w:pPr>
            <w:r>
              <w:rPr>
                <w:b/>
              </w:rPr>
              <w:t>2</w:t>
            </w:r>
          </w:p>
        </w:tc>
        <w:tc>
          <w:tcPr>
            <w:tcW w:w="2520" w:type="dxa"/>
            <w:vAlign w:val="center"/>
          </w:tcPr>
          <w:p w:rsidR="00C739F0" w:rsidRDefault="00C739F0" w:rsidP="002D5762">
            <w:pPr>
              <w:spacing w:beforeLines="40" w:afterLines="40"/>
              <w:jc w:val="center"/>
              <w:rPr>
                <w:b/>
              </w:rPr>
              <w:pPrChange w:id="6" w:author="HP" w:date="2018-08-31T18:23:00Z">
                <w:pPr>
                  <w:spacing w:beforeLines="40" w:afterLines="40"/>
                  <w:jc w:val="center"/>
                </w:pPr>
              </w:pPrChange>
            </w:pPr>
            <w:r>
              <w:rPr>
                <w:b/>
              </w:rPr>
              <w:t>91</w:t>
            </w:r>
          </w:p>
        </w:tc>
      </w:tr>
      <w:tr w:rsidR="00C739F0" w:rsidRPr="00FC78CA" w:rsidTr="00C739F0">
        <w:tc>
          <w:tcPr>
            <w:tcW w:w="4770" w:type="dxa"/>
          </w:tcPr>
          <w:p w:rsidR="00C739F0" w:rsidRPr="004F516B" w:rsidRDefault="00C739F0" w:rsidP="002D5762">
            <w:pPr>
              <w:spacing w:beforeLines="40" w:afterLines="40"/>
              <w:jc w:val="both"/>
              <w:rPr>
                <w:b/>
                <w:i/>
              </w:rPr>
            </w:pPr>
            <w:r w:rsidRPr="004F516B">
              <w:rPr>
                <w:b/>
                <w:i/>
              </w:rPr>
              <w:t>Process Performance and Quality at Starwood Hotels &amp; Resorts</w:t>
            </w:r>
          </w:p>
        </w:tc>
        <w:tc>
          <w:tcPr>
            <w:tcW w:w="2340" w:type="dxa"/>
            <w:vAlign w:val="center"/>
          </w:tcPr>
          <w:p w:rsidR="00C739F0" w:rsidRPr="00FC78CA" w:rsidRDefault="00C739F0" w:rsidP="002D5762">
            <w:pPr>
              <w:spacing w:beforeLines="40" w:afterLines="40"/>
              <w:jc w:val="center"/>
              <w:rPr>
                <w:b/>
              </w:rPr>
              <w:pPrChange w:id="7" w:author="HP" w:date="2018-08-31T18:23:00Z">
                <w:pPr>
                  <w:spacing w:beforeLines="40" w:afterLines="40"/>
                  <w:jc w:val="center"/>
                </w:pPr>
              </w:pPrChange>
            </w:pPr>
            <w:r>
              <w:rPr>
                <w:b/>
              </w:rPr>
              <w:t>3</w:t>
            </w:r>
          </w:p>
        </w:tc>
        <w:tc>
          <w:tcPr>
            <w:tcW w:w="2520" w:type="dxa"/>
            <w:vAlign w:val="center"/>
          </w:tcPr>
          <w:p w:rsidR="00C739F0" w:rsidRPr="00FC78CA" w:rsidRDefault="00C739F0" w:rsidP="002D5762">
            <w:pPr>
              <w:spacing w:beforeLines="40" w:afterLines="40"/>
              <w:jc w:val="center"/>
              <w:rPr>
                <w:b/>
              </w:rPr>
              <w:pPrChange w:id="8" w:author="HP" w:date="2018-08-31T18:23:00Z">
                <w:pPr>
                  <w:spacing w:beforeLines="40" w:afterLines="40"/>
                  <w:jc w:val="center"/>
                </w:pPr>
              </w:pPrChange>
            </w:pPr>
            <w:r>
              <w:rPr>
                <w:b/>
              </w:rPr>
              <w:t>132</w:t>
            </w:r>
          </w:p>
        </w:tc>
      </w:tr>
      <w:tr w:rsidR="00C739F0" w:rsidRPr="00FC78CA" w:rsidTr="00C739F0">
        <w:tc>
          <w:tcPr>
            <w:tcW w:w="4770" w:type="dxa"/>
          </w:tcPr>
          <w:p w:rsidR="00C739F0" w:rsidRPr="00FC78CA" w:rsidRDefault="00C739F0" w:rsidP="002D5762">
            <w:pPr>
              <w:spacing w:beforeLines="40" w:afterLines="40"/>
              <w:jc w:val="both"/>
            </w:pPr>
            <w:r w:rsidRPr="00FC78CA">
              <w:rPr>
                <w:b/>
                <w:i/>
              </w:rPr>
              <w:t>Gate Turnaround at Southwest Airlines</w:t>
            </w:r>
          </w:p>
        </w:tc>
        <w:tc>
          <w:tcPr>
            <w:tcW w:w="2340" w:type="dxa"/>
            <w:vAlign w:val="center"/>
          </w:tcPr>
          <w:p w:rsidR="00C739F0" w:rsidRPr="00FC78CA" w:rsidRDefault="00C739F0" w:rsidP="002D5762">
            <w:pPr>
              <w:spacing w:beforeLines="40" w:afterLines="40"/>
              <w:jc w:val="center"/>
              <w:rPr>
                <w:b/>
              </w:rPr>
              <w:pPrChange w:id="9" w:author="HP" w:date="2018-08-31T18:23:00Z">
                <w:pPr>
                  <w:spacing w:beforeLines="40" w:afterLines="40"/>
                  <w:jc w:val="center"/>
                </w:pPr>
              </w:pPrChange>
            </w:pPr>
            <w:r>
              <w:rPr>
                <w:b/>
              </w:rPr>
              <w:t>4</w:t>
            </w:r>
          </w:p>
        </w:tc>
        <w:tc>
          <w:tcPr>
            <w:tcW w:w="2520" w:type="dxa"/>
            <w:vAlign w:val="center"/>
          </w:tcPr>
          <w:p w:rsidR="00C739F0" w:rsidRPr="00FC78CA" w:rsidRDefault="00C739F0" w:rsidP="002D5762">
            <w:pPr>
              <w:spacing w:beforeLines="40" w:afterLines="40"/>
              <w:jc w:val="center"/>
              <w:rPr>
                <w:b/>
              </w:rPr>
              <w:pPrChange w:id="10" w:author="HP" w:date="2018-08-31T18:23:00Z">
                <w:pPr>
                  <w:spacing w:beforeLines="40" w:afterLines="40"/>
                  <w:jc w:val="center"/>
                </w:pPr>
              </w:pPrChange>
            </w:pPr>
            <w:r>
              <w:rPr>
                <w:b/>
              </w:rPr>
              <w:t>156</w:t>
            </w:r>
          </w:p>
        </w:tc>
      </w:tr>
      <w:tr w:rsidR="00C739F0" w:rsidRPr="00FC78CA" w:rsidTr="00C739F0">
        <w:tc>
          <w:tcPr>
            <w:tcW w:w="4770" w:type="dxa"/>
          </w:tcPr>
          <w:p w:rsidR="00C739F0" w:rsidRPr="00FC78CA" w:rsidRDefault="00C739F0" w:rsidP="002D5762">
            <w:pPr>
              <w:spacing w:beforeLines="40" w:afterLines="40"/>
              <w:jc w:val="both"/>
            </w:pPr>
            <w:r w:rsidRPr="00FC78CA">
              <w:rPr>
                <w:b/>
                <w:i/>
              </w:rPr>
              <w:t>Constraint Management at Southwest Airlines</w:t>
            </w:r>
          </w:p>
        </w:tc>
        <w:tc>
          <w:tcPr>
            <w:tcW w:w="2340" w:type="dxa"/>
            <w:vAlign w:val="center"/>
          </w:tcPr>
          <w:p w:rsidR="00C739F0" w:rsidRPr="00FC78CA" w:rsidRDefault="00C739F0" w:rsidP="002D5762">
            <w:pPr>
              <w:spacing w:beforeLines="40" w:afterLines="40"/>
              <w:jc w:val="center"/>
              <w:rPr>
                <w:b/>
              </w:rPr>
              <w:pPrChange w:id="11" w:author="HP" w:date="2018-08-31T18:23:00Z">
                <w:pPr>
                  <w:spacing w:beforeLines="40" w:afterLines="40"/>
                  <w:jc w:val="center"/>
                </w:pPr>
              </w:pPrChange>
            </w:pPr>
            <w:r>
              <w:rPr>
                <w:b/>
              </w:rPr>
              <w:t>5</w:t>
            </w:r>
          </w:p>
        </w:tc>
        <w:tc>
          <w:tcPr>
            <w:tcW w:w="2520" w:type="dxa"/>
            <w:vAlign w:val="center"/>
          </w:tcPr>
          <w:p w:rsidR="00C739F0" w:rsidRPr="00FC78CA" w:rsidRDefault="00C739F0" w:rsidP="002D5762">
            <w:pPr>
              <w:spacing w:beforeLines="40" w:afterLines="40"/>
              <w:jc w:val="center"/>
              <w:rPr>
                <w:b/>
              </w:rPr>
              <w:pPrChange w:id="12" w:author="HP" w:date="2018-08-31T18:23:00Z">
                <w:pPr>
                  <w:spacing w:beforeLines="40" w:afterLines="40"/>
                  <w:jc w:val="center"/>
                </w:pPr>
              </w:pPrChange>
            </w:pPr>
            <w:r>
              <w:rPr>
                <w:b/>
              </w:rPr>
              <w:t>206</w:t>
            </w:r>
          </w:p>
        </w:tc>
      </w:tr>
      <w:tr w:rsidR="00C739F0" w:rsidRPr="00FC78CA" w:rsidTr="00C739F0">
        <w:tc>
          <w:tcPr>
            <w:tcW w:w="4770" w:type="dxa"/>
          </w:tcPr>
          <w:p w:rsidR="00C739F0" w:rsidRPr="00FC78CA" w:rsidRDefault="00C739F0" w:rsidP="002D5762">
            <w:pPr>
              <w:spacing w:beforeLines="40" w:afterLines="40"/>
              <w:jc w:val="both"/>
            </w:pPr>
            <w:r w:rsidRPr="00FC78CA">
              <w:rPr>
                <w:b/>
                <w:i/>
              </w:rPr>
              <w:t xml:space="preserve">Lean Systems at </w:t>
            </w:r>
            <w:proofErr w:type="spellStart"/>
            <w:r w:rsidRPr="00FC78CA">
              <w:rPr>
                <w:b/>
                <w:i/>
              </w:rPr>
              <w:t>Autoliv</w:t>
            </w:r>
            <w:proofErr w:type="spellEnd"/>
          </w:p>
        </w:tc>
        <w:tc>
          <w:tcPr>
            <w:tcW w:w="2340" w:type="dxa"/>
            <w:vAlign w:val="center"/>
          </w:tcPr>
          <w:p w:rsidR="00C739F0" w:rsidRPr="00FC78CA" w:rsidRDefault="00C739F0" w:rsidP="002D5762">
            <w:pPr>
              <w:spacing w:beforeLines="40" w:afterLines="40"/>
              <w:jc w:val="center"/>
              <w:rPr>
                <w:b/>
              </w:rPr>
              <w:pPrChange w:id="13" w:author="HP" w:date="2018-08-31T18:23:00Z">
                <w:pPr>
                  <w:spacing w:beforeLines="40" w:afterLines="40"/>
                  <w:jc w:val="center"/>
                </w:pPr>
              </w:pPrChange>
            </w:pPr>
            <w:r>
              <w:rPr>
                <w:b/>
              </w:rPr>
              <w:t>6</w:t>
            </w:r>
          </w:p>
        </w:tc>
        <w:tc>
          <w:tcPr>
            <w:tcW w:w="2520" w:type="dxa"/>
            <w:vAlign w:val="center"/>
          </w:tcPr>
          <w:p w:rsidR="00C739F0" w:rsidRPr="00FC78CA" w:rsidRDefault="00C739F0" w:rsidP="002D5762">
            <w:pPr>
              <w:spacing w:beforeLines="40" w:afterLines="40"/>
              <w:jc w:val="center"/>
              <w:rPr>
                <w:b/>
              </w:rPr>
              <w:pPrChange w:id="14" w:author="HP" w:date="2018-08-31T18:23:00Z">
                <w:pPr>
                  <w:spacing w:beforeLines="40" w:afterLines="40"/>
                  <w:jc w:val="center"/>
                </w:pPr>
              </w:pPrChange>
            </w:pPr>
            <w:r>
              <w:rPr>
                <w:b/>
              </w:rPr>
              <w:t>234</w:t>
            </w:r>
          </w:p>
        </w:tc>
      </w:tr>
      <w:tr w:rsidR="00C739F0" w:rsidRPr="00FC78CA" w:rsidTr="00C739F0">
        <w:tc>
          <w:tcPr>
            <w:tcW w:w="4770" w:type="dxa"/>
          </w:tcPr>
          <w:p w:rsidR="00C739F0" w:rsidRPr="00FC78CA" w:rsidRDefault="00C739F0" w:rsidP="002D5762">
            <w:pPr>
              <w:spacing w:beforeLines="40" w:afterLines="40"/>
              <w:jc w:val="both"/>
            </w:pPr>
            <w:r w:rsidRPr="00FC78CA">
              <w:rPr>
                <w:b/>
                <w:i/>
              </w:rPr>
              <w:t>Project Management at the Phoenician</w:t>
            </w:r>
          </w:p>
        </w:tc>
        <w:tc>
          <w:tcPr>
            <w:tcW w:w="2340" w:type="dxa"/>
            <w:vAlign w:val="center"/>
          </w:tcPr>
          <w:p w:rsidR="00C739F0" w:rsidRPr="00FC78CA" w:rsidRDefault="00C739F0" w:rsidP="002D5762">
            <w:pPr>
              <w:spacing w:beforeLines="40" w:afterLines="40"/>
              <w:jc w:val="center"/>
              <w:rPr>
                <w:b/>
              </w:rPr>
              <w:pPrChange w:id="15" w:author="HP" w:date="2018-08-31T18:23:00Z">
                <w:pPr>
                  <w:spacing w:beforeLines="40" w:afterLines="40"/>
                  <w:jc w:val="center"/>
                </w:pPr>
              </w:pPrChange>
            </w:pPr>
            <w:r>
              <w:rPr>
                <w:b/>
              </w:rPr>
              <w:t>7</w:t>
            </w:r>
          </w:p>
        </w:tc>
        <w:tc>
          <w:tcPr>
            <w:tcW w:w="2520" w:type="dxa"/>
            <w:vAlign w:val="center"/>
          </w:tcPr>
          <w:p w:rsidR="00C739F0" w:rsidRPr="00FC78CA" w:rsidRDefault="00C739F0" w:rsidP="002D5762">
            <w:pPr>
              <w:spacing w:beforeLines="40" w:afterLines="40"/>
              <w:jc w:val="center"/>
              <w:rPr>
                <w:b/>
              </w:rPr>
              <w:pPrChange w:id="16" w:author="HP" w:date="2018-08-31T18:23:00Z">
                <w:pPr>
                  <w:spacing w:beforeLines="40" w:afterLines="40"/>
                  <w:jc w:val="center"/>
                </w:pPr>
              </w:pPrChange>
            </w:pPr>
            <w:r>
              <w:rPr>
                <w:b/>
              </w:rPr>
              <w:t>272</w:t>
            </w:r>
          </w:p>
        </w:tc>
      </w:tr>
      <w:tr w:rsidR="00C739F0" w:rsidTr="00C739F0">
        <w:tc>
          <w:tcPr>
            <w:tcW w:w="4770" w:type="dxa"/>
            <w:tcBorders>
              <w:top w:val="single" w:sz="4" w:space="0" w:color="auto"/>
              <w:left w:val="single" w:sz="4" w:space="0" w:color="auto"/>
              <w:bottom w:val="single" w:sz="4" w:space="0" w:color="auto"/>
              <w:right w:val="single" w:sz="4" w:space="0" w:color="auto"/>
            </w:tcBorders>
          </w:tcPr>
          <w:p w:rsidR="00C739F0" w:rsidRPr="00F37A83" w:rsidRDefault="00C739F0" w:rsidP="002D5762">
            <w:pPr>
              <w:spacing w:beforeLines="40" w:afterLines="40"/>
              <w:jc w:val="both"/>
              <w:rPr>
                <w:b/>
                <w:i/>
              </w:rPr>
            </w:pPr>
            <w:r w:rsidRPr="00FC78CA">
              <w:rPr>
                <w:b/>
                <w:i/>
              </w:rPr>
              <w:t>Forecasting</w:t>
            </w:r>
            <w:r>
              <w:rPr>
                <w:b/>
                <w:i/>
              </w:rPr>
              <w:t xml:space="preserve"> and Supply Chain Management at </w:t>
            </w:r>
            <w:proofErr w:type="spellStart"/>
            <w:r w:rsidRPr="00FC78CA">
              <w:rPr>
                <w:b/>
                <w:i/>
              </w:rPr>
              <w:t>Deckers</w:t>
            </w:r>
            <w:proofErr w:type="spellEnd"/>
            <w:r w:rsidRPr="00FC78CA">
              <w:rPr>
                <w:b/>
                <w:i/>
              </w:rPr>
              <w:t xml:space="preserve"> Outdoor Corporation </w:t>
            </w:r>
          </w:p>
        </w:tc>
        <w:tc>
          <w:tcPr>
            <w:tcW w:w="2340" w:type="dxa"/>
            <w:tcBorders>
              <w:top w:val="single" w:sz="4" w:space="0" w:color="auto"/>
              <w:left w:val="single" w:sz="4" w:space="0" w:color="auto"/>
              <w:bottom w:val="single" w:sz="4" w:space="0" w:color="auto"/>
              <w:right w:val="single" w:sz="4" w:space="0" w:color="auto"/>
            </w:tcBorders>
            <w:vAlign w:val="center"/>
          </w:tcPr>
          <w:p w:rsidR="00C739F0" w:rsidRPr="00FC78CA" w:rsidRDefault="00C739F0" w:rsidP="002D5762">
            <w:pPr>
              <w:spacing w:beforeLines="40" w:afterLines="40"/>
              <w:jc w:val="center"/>
              <w:rPr>
                <w:b/>
              </w:rPr>
              <w:pPrChange w:id="17" w:author="HP" w:date="2018-08-31T18:23:00Z">
                <w:pPr>
                  <w:spacing w:beforeLines="40" w:afterLines="40"/>
                  <w:jc w:val="center"/>
                </w:pPr>
              </w:pPrChange>
            </w:pPr>
            <w:r>
              <w:rPr>
                <w:b/>
              </w:rPr>
              <w:t>8</w:t>
            </w:r>
          </w:p>
        </w:tc>
        <w:tc>
          <w:tcPr>
            <w:tcW w:w="2520" w:type="dxa"/>
            <w:tcBorders>
              <w:top w:val="single" w:sz="4" w:space="0" w:color="auto"/>
              <w:left w:val="single" w:sz="4" w:space="0" w:color="auto"/>
              <w:bottom w:val="single" w:sz="4" w:space="0" w:color="auto"/>
              <w:right w:val="single" w:sz="4" w:space="0" w:color="auto"/>
            </w:tcBorders>
            <w:vAlign w:val="center"/>
          </w:tcPr>
          <w:p w:rsidR="00C739F0" w:rsidRPr="00FC78CA" w:rsidRDefault="00C739F0" w:rsidP="002D5762">
            <w:pPr>
              <w:spacing w:beforeLines="40" w:afterLines="40"/>
              <w:jc w:val="center"/>
              <w:rPr>
                <w:b/>
              </w:rPr>
              <w:pPrChange w:id="18" w:author="HP" w:date="2018-08-31T18:23:00Z">
                <w:pPr>
                  <w:spacing w:beforeLines="40" w:afterLines="40"/>
                  <w:jc w:val="center"/>
                </w:pPr>
              </w:pPrChange>
            </w:pPr>
            <w:r>
              <w:rPr>
                <w:b/>
              </w:rPr>
              <w:t>313</w:t>
            </w:r>
          </w:p>
        </w:tc>
      </w:tr>
      <w:tr w:rsidR="00C739F0" w:rsidRPr="00FC78CA" w:rsidTr="00C739F0">
        <w:tc>
          <w:tcPr>
            <w:tcW w:w="4770" w:type="dxa"/>
          </w:tcPr>
          <w:p w:rsidR="00C739F0" w:rsidRPr="00F37A83" w:rsidRDefault="00C739F0" w:rsidP="002D5762">
            <w:pPr>
              <w:spacing w:beforeLines="40" w:afterLines="40"/>
              <w:jc w:val="both"/>
              <w:rPr>
                <w:b/>
                <w:i/>
              </w:rPr>
            </w:pPr>
            <w:r>
              <w:rPr>
                <w:b/>
                <w:i/>
              </w:rPr>
              <w:t xml:space="preserve">Inventory Management at </w:t>
            </w:r>
            <w:proofErr w:type="spellStart"/>
            <w:r>
              <w:rPr>
                <w:b/>
                <w:i/>
              </w:rPr>
              <w:t>Crayola</w:t>
            </w:r>
            <w:proofErr w:type="spellEnd"/>
          </w:p>
        </w:tc>
        <w:tc>
          <w:tcPr>
            <w:tcW w:w="2340" w:type="dxa"/>
            <w:vAlign w:val="center"/>
          </w:tcPr>
          <w:p w:rsidR="00C739F0" w:rsidRPr="00FC78CA" w:rsidRDefault="00C739F0" w:rsidP="002D5762">
            <w:pPr>
              <w:spacing w:beforeLines="40" w:afterLines="40"/>
              <w:jc w:val="center"/>
              <w:rPr>
                <w:b/>
              </w:rPr>
              <w:pPrChange w:id="19" w:author="HP" w:date="2018-08-31T18:23:00Z">
                <w:pPr>
                  <w:spacing w:beforeLines="40" w:afterLines="40"/>
                  <w:jc w:val="center"/>
                </w:pPr>
              </w:pPrChange>
            </w:pPr>
            <w:r>
              <w:rPr>
                <w:b/>
              </w:rPr>
              <w:t>9</w:t>
            </w:r>
          </w:p>
        </w:tc>
        <w:tc>
          <w:tcPr>
            <w:tcW w:w="2520" w:type="dxa"/>
            <w:vAlign w:val="center"/>
          </w:tcPr>
          <w:p w:rsidR="00C739F0" w:rsidRPr="00FC78CA" w:rsidRDefault="00C739F0" w:rsidP="002D5762">
            <w:pPr>
              <w:spacing w:beforeLines="40" w:afterLines="40"/>
              <w:jc w:val="center"/>
              <w:rPr>
                <w:b/>
              </w:rPr>
              <w:pPrChange w:id="20" w:author="HP" w:date="2018-08-31T18:23:00Z">
                <w:pPr>
                  <w:spacing w:beforeLines="40" w:afterLines="40"/>
                  <w:jc w:val="center"/>
                </w:pPr>
              </w:pPrChange>
            </w:pPr>
            <w:r>
              <w:rPr>
                <w:b/>
              </w:rPr>
              <w:t>354</w:t>
            </w:r>
          </w:p>
        </w:tc>
      </w:tr>
      <w:tr w:rsidR="00C739F0" w:rsidRPr="00FC78CA" w:rsidTr="00C739F0">
        <w:tc>
          <w:tcPr>
            <w:tcW w:w="4770" w:type="dxa"/>
          </w:tcPr>
          <w:p w:rsidR="00C739F0" w:rsidRPr="00FC78CA" w:rsidRDefault="00C739F0" w:rsidP="002D5762">
            <w:pPr>
              <w:spacing w:beforeLines="40" w:afterLines="40"/>
              <w:jc w:val="both"/>
            </w:pPr>
            <w:r w:rsidRPr="00FC78CA">
              <w:rPr>
                <w:b/>
                <w:i/>
              </w:rPr>
              <w:t>Sales and Operations Planning at Starwood</w:t>
            </w:r>
          </w:p>
        </w:tc>
        <w:tc>
          <w:tcPr>
            <w:tcW w:w="2340" w:type="dxa"/>
            <w:vAlign w:val="center"/>
          </w:tcPr>
          <w:p w:rsidR="00C739F0" w:rsidRPr="00FC78CA" w:rsidRDefault="00C739F0" w:rsidP="002D5762">
            <w:pPr>
              <w:spacing w:beforeLines="40" w:afterLines="40"/>
              <w:jc w:val="center"/>
              <w:rPr>
                <w:b/>
              </w:rPr>
              <w:pPrChange w:id="21" w:author="HP" w:date="2018-08-31T18:23:00Z">
                <w:pPr>
                  <w:spacing w:beforeLines="40" w:afterLines="40"/>
                  <w:jc w:val="center"/>
                </w:pPr>
              </w:pPrChange>
            </w:pPr>
            <w:r>
              <w:rPr>
                <w:b/>
              </w:rPr>
              <w:t>10</w:t>
            </w:r>
          </w:p>
        </w:tc>
        <w:tc>
          <w:tcPr>
            <w:tcW w:w="2520" w:type="dxa"/>
            <w:vAlign w:val="center"/>
          </w:tcPr>
          <w:p w:rsidR="00C739F0" w:rsidRPr="00FC78CA" w:rsidRDefault="00C739F0" w:rsidP="002D5762">
            <w:pPr>
              <w:spacing w:beforeLines="40" w:afterLines="40"/>
              <w:jc w:val="center"/>
              <w:rPr>
                <w:b/>
              </w:rPr>
              <w:pPrChange w:id="22" w:author="HP" w:date="2018-08-31T18:23:00Z">
                <w:pPr>
                  <w:spacing w:beforeLines="40" w:afterLines="40"/>
                  <w:jc w:val="center"/>
                </w:pPr>
              </w:pPrChange>
            </w:pPr>
            <w:r>
              <w:rPr>
                <w:b/>
              </w:rPr>
              <w:t>405</w:t>
            </w:r>
          </w:p>
        </w:tc>
      </w:tr>
      <w:tr w:rsidR="00C739F0" w:rsidRPr="00FC78CA" w:rsidTr="00C739F0">
        <w:tc>
          <w:tcPr>
            <w:tcW w:w="4770" w:type="dxa"/>
          </w:tcPr>
          <w:p w:rsidR="00C739F0" w:rsidRPr="008F15E5" w:rsidRDefault="00C739F0" w:rsidP="002D5762">
            <w:pPr>
              <w:spacing w:beforeLines="40" w:afterLines="40"/>
              <w:jc w:val="both"/>
              <w:rPr>
                <w:b/>
                <w:i/>
              </w:rPr>
            </w:pPr>
            <w:r>
              <w:rPr>
                <w:b/>
                <w:i/>
              </w:rPr>
              <w:t xml:space="preserve">Supply Chain Design at </w:t>
            </w:r>
            <w:proofErr w:type="spellStart"/>
            <w:r>
              <w:rPr>
                <w:b/>
                <w:i/>
              </w:rPr>
              <w:t>Crayola</w:t>
            </w:r>
            <w:proofErr w:type="spellEnd"/>
          </w:p>
        </w:tc>
        <w:tc>
          <w:tcPr>
            <w:tcW w:w="2340" w:type="dxa"/>
            <w:vAlign w:val="center"/>
          </w:tcPr>
          <w:p w:rsidR="00C739F0" w:rsidRPr="00FC78CA" w:rsidRDefault="00C739F0" w:rsidP="002D5762">
            <w:pPr>
              <w:spacing w:beforeLines="40" w:afterLines="40"/>
              <w:jc w:val="center"/>
              <w:rPr>
                <w:b/>
              </w:rPr>
              <w:pPrChange w:id="23" w:author="HP" w:date="2018-08-31T18:23:00Z">
                <w:pPr>
                  <w:spacing w:beforeLines="40" w:afterLines="40"/>
                  <w:jc w:val="center"/>
                </w:pPr>
              </w:pPrChange>
            </w:pPr>
            <w:r>
              <w:rPr>
                <w:b/>
              </w:rPr>
              <w:t>12</w:t>
            </w:r>
          </w:p>
        </w:tc>
        <w:tc>
          <w:tcPr>
            <w:tcW w:w="2520" w:type="dxa"/>
            <w:vAlign w:val="center"/>
          </w:tcPr>
          <w:p w:rsidR="00C739F0" w:rsidRPr="00FC78CA" w:rsidRDefault="00C739F0" w:rsidP="002D5762">
            <w:pPr>
              <w:spacing w:beforeLines="40" w:afterLines="40"/>
              <w:jc w:val="center"/>
              <w:rPr>
                <w:b/>
              </w:rPr>
              <w:pPrChange w:id="24" w:author="HP" w:date="2018-08-31T18:23:00Z">
                <w:pPr>
                  <w:spacing w:beforeLines="40" w:afterLines="40"/>
                  <w:jc w:val="center"/>
                </w:pPr>
              </w:pPrChange>
            </w:pPr>
            <w:r>
              <w:rPr>
                <w:b/>
              </w:rPr>
              <w:t>505</w:t>
            </w:r>
          </w:p>
        </w:tc>
      </w:tr>
      <w:tr w:rsidR="00C739F0" w:rsidRPr="00FC78CA" w:rsidTr="00C739F0">
        <w:tc>
          <w:tcPr>
            <w:tcW w:w="4770" w:type="dxa"/>
          </w:tcPr>
          <w:p w:rsidR="00C739F0" w:rsidRPr="008F15E5" w:rsidRDefault="00C739F0" w:rsidP="002D5762">
            <w:pPr>
              <w:spacing w:beforeLines="40" w:afterLines="40"/>
              <w:jc w:val="both"/>
              <w:rPr>
                <w:b/>
                <w:i/>
              </w:rPr>
            </w:pPr>
            <w:r>
              <w:rPr>
                <w:b/>
                <w:i/>
              </w:rPr>
              <w:t>Continental Tire: Pursuing a Winning Plant Decision</w:t>
            </w:r>
          </w:p>
        </w:tc>
        <w:tc>
          <w:tcPr>
            <w:tcW w:w="2340" w:type="dxa"/>
            <w:vAlign w:val="center"/>
          </w:tcPr>
          <w:p w:rsidR="00C739F0" w:rsidRPr="00FC78CA" w:rsidRDefault="00C739F0" w:rsidP="002D5762">
            <w:pPr>
              <w:spacing w:beforeLines="40" w:afterLines="40"/>
              <w:jc w:val="center"/>
              <w:rPr>
                <w:b/>
              </w:rPr>
              <w:pPrChange w:id="25" w:author="HP" w:date="2018-08-31T18:23:00Z">
                <w:pPr>
                  <w:spacing w:beforeLines="40" w:afterLines="40"/>
                  <w:jc w:val="center"/>
                </w:pPr>
              </w:pPrChange>
            </w:pPr>
            <w:r>
              <w:rPr>
                <w:b/>
              </w:rPr>
              <w:t>13</w:t>
            </w:r>
          </w:p>
        </w:tc>
        <w:tc>
          <w:tcPr>
            <w:tcW w:w="2520" w:type="dxa"/>
            <w:vAlign w:val="center"/>
          </w:tcPr>
          <w:p w:rsidR="00C739F0" w:rsidRPr="00FC78CA" w:rsidRDefault="00C739F0" w:rsidP="002D5762">
            <w:pPr>
              <w:spacing w:beforeLines="40" w:afterLines="40"/>
              <w:jc w:val="center"/>
              <w:rPr>
                <w:b/>
              </w:rPr>
              <w:pPrChange w:id="26" w:author="HP" w:date="2018-08-31T18:23:00Z">
                <w:pPr>
                  <w:spacing w:beforeLines="40" w:afterLines="40"/>
                  <w:jc w:val="center"/>
                </w:pPr>
              </w:pPrChange>
            </w:pPr>
            <w:r>
              <w:rPr>
                <w:b/>
              </w:rPr>
              <w:t>539</w:t>
            </w:r>
          </w:p>
        </w:tc>
      </w:tr>
      <w:tr w:rsidR="00C739F0" w:rsidRPr="00FC78CA" w:rsidTr="00C739F0">
        <w:tc>
          <w:tcPr>
            <w:tcW w:w="4770" w:type="dxa"/>
          </w:tcPr>
          <w:p w:rsidR="00C739F0" w:rsidRPr="00FC78CA" w:rsidRDefault="00C739F0" w:rsidP="002D5762">
            <w:pPr>
              <w:spacing w:beforeLines="40" w:afterLines="40"/>
              <w:jc w:val="both"/>
            </w:pPr>
            <w:r w:rsidRPr="00FC78CA">
              <w:rPr>
                <w:b/>
                <w:i/>
              </w:rPr>
              <w:t>Sourcing Strategy at Starwood</w:t>
            </w:r>
            <w:r w:rsidRPr="00FC78CA">
              <w:rPr>
                <w:i/>
              </w:rPr>
              <w:t xml:space="preserve"> </w:t>
            </w:r>
          </w:p>
        </w:tc>
        <w:tc>
          <w:tcPr>
            <w:tcW w:w="2340" w:type="dxa"/>
            <w:vAlign w:val="center"/>
          </w:tcPr>
          <w:p w:rsidR="00C739F0" w:rsidRPr="00FC78CA" w:rsidRDefault="00C739F0" w:rsidP="002D5762">
            <w:pPr>
              <w:spacing w:beforeLines="40" w:afterLines="40"/>
              <w:jc w:val="center"/>
              <w:rPr>
                <w:b/>
              </w:rPr>
              <w:pPrChange w:id="27" w:author="HP" w:date="2018-08-31T18:23:00Z">
                <w:pPr>
                  <w:spacing w:beforeLines="40" w:afterLines="40"/>
                  <w:jc w:val="center"/>
                </w:pPr>
              </w:pPrChange>
            </w:pPr>
            <w:r>
              <w:rPr>
                <w:b/>
              </w:rPr>
              <w:t>14</w:t>
            </w:r>
          </w:p>
        </w:tc>
        <w:tc>
          <w:tcPr>
            <w:tcW w:w="2520" w:type="dxa"/>
            <w:vAlign w:val="center"/>
          </w:tcPr>
          <w:p w:rsidR="00C739F0" w:rsidRPr="00FC78CA" w:rsidRDefault="00C739F0" w:rsidP="002D5762">
            <w:pPr>
              <w:spacing w:beforeLines="40" w:afterLines="40"/>
              <w:jc w:val="center"/>
              <w:rPr>
                <w:b/>
              </w:rPr>
              <w:pPrChange w:id="28" w:author="HP" w:date="2018-08-31T18:23:00Z">
                <w:pPr>
                  <w:spacing w:beforeLines="40" w:afterLines="40"/>
                  <w:jc w:val="center"/>
                </w:pPr>
              </w:pPrChange>
            </w:pPr>
            <w:r>
              <w:rPr>
                <w:b/>
              </w:rPr>
              <w:t>574</w:t>
            </w:r>
          </w:p>
        </w:tc>
      </w:tr>
      <w:tr w:rsidR="00C739F0" w:rsidRPr="00FC78CA" w:rsidTr="00C739F0">
        <w:tc>
          <w:tcPr>
            <w:tcW w:w="4770" w:type="dxa"/>
          </w:tcPr>
          <w:p w:rsidR="00C739F0" w:rsidRPr="00FC78CA" w:rsidRDefault="00C739F0" w:rsidP="002D5762">
            <w:pPr>
              <w:spacing w:beforeLines="40" w:afterLines="40"/>
              <w:jc w:val="both"/>
            </w:pPr>
            <w:r>
              <w:rPr>
                <w:b/>
                <w:i/>
              </w:rPr>
              <w:t xml:space="preserve">Supply Chain Sustainability at </w:t>
            </w:r>
            <w:proofErr w:type="spellStart"/>
            <w:r w:rsidRPr="00FC78CA">
              <w:rPr>
                <w:b/>
                <w:i/>
              </w:rPr>
              <w:t>Clif</w:t>
            </w:r>
            <w:proofErr w:type="spellEnd"/>
            <w:r w:rsidRPr="00FC78CA">
              <w:rPr>
                <w:b/>
                <w:i/>
              </w:rPr>
              <w:t xml:space="preserve"> Bar</w:t>
            </w:r>
            <w:r>
              <w:rPr>
                <w:b/>
                <w:i/>
              </w:rPr>
              <w:t xml:space="preserve"> &amp; Company</w:t>
            </w:r>
          </w:p>
        </w:tc>
        <w:tc>
          <w:tcPr>
            <w:tcW w:w="2340" w:type="dxa"/>
            <w:vAlign w:val="center"/>
          </w:tcPr>
          <w:p w:rsidR="00C739F0" w:rsidRPr="00FC78CA" w:rsidRDefault="00C739F0" w:rsidP="002D5762">
            <w:pPr>
              <w:spacing w:beforeLines="40" w:afterLines="40"/>
              <w:jc w:val="center"/>
              <w:rPr>
                <w:b/>
              </w:rPr>
              <w:pPrChange w:id="29" w:author="HP" w:date="2018-08-31T18:23:00Z">
                <w:pPr>
                  <w:spacing w:beforeLines="40" w:afterLines="40"/>
                  <w:jc w:val="center"/>
                </w:pPr>
              </w:pPrChange>
            </w:pPr>
            <w:r>
              <w:rPr>
                <w:b/>
              </w:rPr>
              <w:t>15</w:t>
            </w:r>
          </w:p>
        </w:tc>
        <w:tc>
          <w:tcPr>
            <w:tcW w:w="2520" w:type="dxa"/>
            <w:vAlign w:val="center"/>
          </w:tcPr>
          <w:p w:rsidR="00C739F0" w:rsidRPr="00FC78CA" w:rsidRDefault="00C739F0" w:rsidP="002D5762">
            <w:pPr>
              <w:spacing w:beforeLines="40" w:afterLines="40"/>
              <w:jc w:val="center"/>
              <w:rPr>
                <w:b/>
              </w:rPr>
              <w:pPrChange w:id="30" w:author="HP" w:date="2018-08-31T18:23:00Z">
                <w:pPr>
                  <w:spacing w:beforeLines="40" w:afterLines="40"/>
                  <w:jc w:val="center"/>
                </w:pPr>
              </w:pPrChange>
            </w:pPr>
            <w:r>
              <w:rPr>
                <w:b/>
              </w:rPr>
              <w:t>597</w:t>
            </w:r>
          </w:p>
        </w:tc>
      </w:tr>
    </w:tbl>
    <w:p w:rsidR="001371E0" w:rsidRPr="00FC78CA" w:rsidRDefault="001371E0" w:rsidP="001371E0">
      <w:pPr>
        <w:jc w:val="center"/>
      </w:pPr>
    </w:p>
    <w:p w:rsidR="001371E0" w:rsidRPr="00FC78CA" w:rsidRDefault="001371E0" w:rsidP="001371E0">
      <w:pPr>
        <w:jc w:val="center"/>
      </w:pPr>
      <w:r w:rsidRPr="00FC78CA">
        <w:br w:type="page"/>
      </w:r>
    </w:p>
    <w:p w:rsidR="001371E0" w:rsidRDefault="001371E0">
      <w:pPr>
        <w:rPr>
          <w:b/>
        </w:rPr>
      </w:pPr>
    </w:p>
    <w:p w:rsidR="000D72FD" w:rsidRPr="0061748F" w:rsidRDefault="000D72FD" w:rsidP="000D72FD">
      <w:pPr>
        <w:jc w:val="center"/>
      </w:pPr>
    </w:p>
    <w:p w:rsidR="000D72FD" w:rsidRPr="00701A82" w:rsidRDefault="000D72FD" w:rsidP="00701A82">
      <w:pPr>
        <w:pStyle w:val="NL"/>
        <w:pBdr>
          <w:top w:val="single" w:sz="4" w:space="1" w:color="auto"/>
          <w:bottom w:val="single" w:sz="4" w:space="1" w:color="auto"/>
        </w:pBdr>
        <w:shd w:val="clear" w:color="auto" w:fill="CCCCCC"/>
        <w:tabs>
          <w:tab w:val="left" w:pos="720"/>
        </w:tabs>
        <w:spacing w:line="240" w:lineRule="auto"/>
        <w:rPr>
          <w:rFonts w:ascii="Times New Roman" w:hAnsi="Times New Roman"/>
          <w:b/>
          <w:bCs/>
          <w:sz w:val="24"/>
          <w:szCs w:val="24"/>
        </w:rPr>
      </w:pPr>
      <w:proofErr w:type="spellStart"/>
      <w:r w:rsidRPr="00701A82">
        <w:rPr>
          <w:rFonts w:ascii="Times New Roman" w:hAnsi="Times New Roman"/>
          <w:b/>
          <w:bCs/>
          <w:sz w:val="24"/>
          <w:szCs w:val="24"/>
          <w:lang w:eastAsia="ko-KR"/>
        </w:rPr>
        <w:t>Crayola</w:t>
      </w:r>
      <w:proofErr w:type="spellEnd"/>
      <w:r w:rsidRPr="00701A82">
        <w:rPr>
          <w:rFonts w:ascii="Times New Roman" w:hAnsi="Times New Roman"/>
          <w:b/>
          <w:bCs/>
          <w:sz w:val="24"/>
          <w:szCs w:val="24"/>
        </w:rPr>
        <w:t xml:space="preserve">:  Using Operations to Create Value at </w:t>
      </w:r>
      <w:proofErr w:type="spellStart"/>
      <w:r w:rsidRPr="00701A82">
        <w:rPr>
          <w:rFonts w:ascii="Times New Roman" w:hAnsi="Times New Roman"/>
          <w:b/>
          <w:bCs/>
          <w:sz w:val="24"/>
          <w:szCs w:val="24"/>
        </w:rPr>
        <w:t>Crayola</w:t>
      </w:r>
      <w:proofErr w:type="spellEnd"/>
    </w:p>
    <w:tbl>
      <w:tblPr>
        <w:tblW w:w="8748" w:type="dxa"/>
        <w:tblLook w:val="01E0"/>
      </w:tblPr>
      <w:tblGrid>
        <w:gridCol w:w="2518"/>
        <w:gridCol w:w="6230"/>
      </w:tblGrid>
      <w:tr w:rsidR="000D72FD" w:rsidRPr="00701A82" w:rsidTr="00877DB2">
        <w:tc>
          <w:tcPr>
            <w:tcW w:w="2518" w:type="dxa"/>
          </w:tcPr>
          <w:p w:rsidR="000D72FD" w:rsidRPr="00701A82" w:rsidRDefault="000D72FD" w:rsidP="00701A82">
            <w:pPr>
              <w:spacing w:after="240"/>
              <w:rPr>
                <w:b/>
              </w:rPr>
            </w:pPr>
            <w:r w:rsidRPr="00701A82">
              <w:rPr>
                <w:b/>
              </w:rPr>
              <w:t>Length:</w:t>
            </w:r>
          </w:p>
        </w:tc>
        <w:tc>
          <w:tcPr>
            <w:tcW w:w="6230" w:type="dxa"/>
          </w:tcPr>
          <w:p w:rsidR="000D72FD" w:rsidRPr="00701A82" w:rsidRDefault="000D72FD" w:rsidP="00701A82">
            <w:pPr>
              <w:spacing w:after="240"/>
            </w:pPr>
            <w:r w:rsidRPr="00701A82">
              <w:t>07:50</w:t>
            </w:r>
          </w:p>
        </w:tc>
      </w:tr>
      <w:tr w:rsidR="000D72FD" w:rsidRPr="00701A82" w:rsidTr="00877DB2">
        <w:tc>
          <w:tcPr>
            <w:tcW w:w="2518" w:type="dxa"/>
          </w:tcPr>
          <w:p w:rsidR="000D72FD" w:rsidRPr="00701A82" w:rsidRDefault="000D72FD" w:rsidP="00701A82">
            <w:pPr>
              <w:spacing w:after="240"/>
              <w:rPr>
                <w:b/>
              </w:rPr>
            </w:pPr>
            <w:r w:rsidRPr="00701A82">
              <w:rPr>
                <w:b/>
              </w:rPr>
              <w:t>Subject:</w:t>
            </w:r>
          </w:p>
        </w:tc>
        <w:tc>
          <w:tcPr>
            <w:tcW w:w="6230" w:type="dxa"/>
          </w:tcPr>
          <w:p w:rsidR="000D72FD" w:rsidRPr="00701A82" w:rsidRDefault="000D72FD" w:rsidP="00701A82">
            <w:pPr>
              <w:spacing w:after="240"/>
            </w:pPr>
            <w:r w:rsidRPr="00701A82">
              <w:t xml:space="preserve">Using Operations to Create Value at </w:t>
            </w:r>
            <w:proofErr w:type="spellStart"/>
            <w:r w:rsidRPr="00701A82">
              <w:t>Crayola</w:t>
            </w:r>
            <w:proofErr w:type="spellEnd"/>
          </w:p>
        </w:tc>
      </w:tr>
      <w:tr w:rsidR="000D72FD" w:rsidRPr="00701A82" w:rsidTr="00701A82">
        <w:trPr>
          <w:trHeight w:val="80"/>
        </w:trPr>
        <w:tc>
          <w:tcPr>
            <w:tcW w:w="2518" w:type="dxa"/>
          </w:tcPr>
          <w:p w:rsidR="000D72FD" w:rsidRPr="00701A82" w:rsidRDefault="000D72FD" w:rsidP="00701A82">
            <w:pPr>
              <w:spacing w:after="240"/>
              <w:rPr>
                <w:b/>
              </w:rPr>
            </w:pPr>
            <w:r w:rsidRPr="00701A82">
              <w:rPr>
                <w:b/>
              </w:rPr>
              <w:t>Textbook Reference:</w:t>
            </w:r>
          </w:p>
        </w:tc>
        <w:tc>
          <w:tcPr>
            <w:tcW w:w="6230" w:type="dxa"/>
          </w:tcPr>
          <w:p w:rsidR="000D72FD" w:rsidRPr="00701A82" w:rsidRDefault="000D72FD" w:rsidP="00627398">
            <w:pPr>
              <w:spacing w:after="240"/>
            </w:pPr>
            <w:r w:rsidRPr="00701A82">
              <w:t xml:space="preserve">Chapter 1: Competing with Operations, </w:t>
            </w:r>
            <w:r w:rsidR="007A4A85" w:rsidRPr="00701A82">
              <w:t>page 27</w:t>
            </w:r>
          </w:p>
        </w:tc>
      </w:tr>
    </w:tbl>
    <w:p w:rsidR="007D0FCE" w:rsidRDefault="007D0FCE" w:rsidP="00701A82">
      <w:pPr>
        <w:spacing w:before="120" w:after="240"/>
        <w:rPr>
          <w:b/>
          <w:bCs/>
        </w:rPr>
      </w:pPr>
    </w:p>
    <w:p w:rsidR="000D72FD" w:rsidRPr="00701A82" w:rsidRDefault="000D72FD" w:rsidP="00701A82">
      <w:pPr>
        <w:spacing w:before="120" w:after="240"/>
      </w:pPr>
      <w:r w:rsidRPr="00701A82">
        <w:rPr>
          <w:b/>
          <w:bCs/>
        </w:rPr>
        <w:t>Summary</w:t>
      </w:r>
    </w:p>
    <w:p w:rsidR="000D72FD" w:rsidRDefault="000D72FD" w:rsidP="00701A82">
      <w:pPr>
        <w:pStyle w:val="Header"/>
        <w:tabs>
          <w:tab w:val="clear" w:pos="4320"/>
          <w:tab w:val="clear" w:pos="8640"/>
        </w:tabs>
        <w:spacing w:after="240"/>
        <w:jc w:val="both"/>
        <w:rPr>
          <w:szCs w:val="24"/>
          <w:lang w:eastAsia="ko-KR"/>
        </w:rPr>
      </w:pPr>
      <w:r w:rsidRPr="00701A82">
        <w:rPr>
          <w:szCs w:val="24"/>
          <w:lang w:eastAsia="ko-KR"/>
        </w:rPr>
        <w:t xml:space="preserve">This video discusses the operations and supply chain strategy and challenges at </w:t>
      </w:r>
      <w:proofErr w:type="spellStart"/>
      <w:r w:rsidRPr="00701A82">
        <w:rPr>
          <w:szCs w:val="24"/>
          <w:lang w:eastAsia="ko-KR"/>
        </w:rPr>
        <w:t>Crayola</w:t>
      </w:r>
      <w:proofErr w:type="spellEnd"/>
      <w:r w:rsidRPr="00701A82">
        <w:rPr>
          <w:szCs w:val="24"/>
          <w:lang w:eastAsia="ko-KR"/>
        </w:rPr>
        <w:t xml:space="preserve">, the world’s leading company in arts and crafts products. A set of supply chain leadership principles are defined as cost, innovation, quality &amp; ethical responsibility, sustainability, and resilience and agility. These principles are derived from the daily decisions </w:t>
      </w:r>
      <w:proofErr w:type="spellStart"/>
      <w:r w:rsidRPr="00701A82">
        <w:rPr>
          <w:szCs w:val="24"/>
          <w:lang w:eastAsia="ko-KR"/>
        </w:rPr>
        <w:t>Crayola</w:t>
      </w:r>
      <w:proofErr w:type="spellEnd"/>
      <w:r w:rsidRPr="00701A82">
        <w:rPr>
          <w:szCs w:val="24"/>
          <w:lang w:eastAsia="ko-KR"/>
        </w:rPr>
        <w:t xml:space="preserve"> faces such as choosing colors to drive demand, and launching new products while maintaining quality standards. As the supply chain grows globally and the company enters new foreign markets, operations challenges arise in managing fluctuating demands and a complex supply base. </w:t>
      </w:r>
    </w:p>
    <w:p w:rsidR="00701A82" w:rsidRPr="00701A82" w:rsidRDefault="00701A82" w:rsidP="00701A82">
      <w:pPr>
        <w:pStyle w:val="Header"/>
        <w:tabs>
          <w:tab w:val="clear" w:pos="4320"/>
          <w:tab w:val="clear" w:pos="8640"/>
        </w:tabs>
        <w:spacing w:after="240"/>
        <w:jc w:val="both"/>
        <w:rPr>
          <w:szCs w:val="24"/>
          <w:lang w:eastAsia="ko-KR"/>
        </w:rPr>
      </w:pPr>
    </w:p>
    <w:p w:rsidR="000D72FD" w:rsidRPr="00701A82" w:rsidRDefault="000D72FD" w:rsidP="00701A82">
      <w:pPr>
        <w:spacing w:after="240"/>
        <w:jc w:val="both"/>
      </w:pPr>
      <w:r w:rsidRPr="00701A82">
        <w:rPr>
          <w:b/>
        </w:rPr>
        <w:t>Key Concepts related to the chapter</w:t>
      </w:r>
    </w:p>
    <w:p w:rsidR="000D72FD" w:rsidRPr="00701A82" w:rsidRDefault="000D72FD" w:rsidP="00701A82">
      <w:pPr>
        <w:spacing w:after="240"/>
        <w:jc w:val="both"/>
        <w:rPr>
          <w:lang w:eastAsia="ko-KR"/>
        </w:rPr>
      </w:pPr>
      <w:r w:rsidRPr="00701A82">
        <w:rPr>
          <w:lang w:eastAsia="ko-KR"/>
        </w:rPr>
        <w:t xml:space="preserve">The video case includes rich discussion avenues in operations strategy, competitive priorities and capabilities. Also, the written case in the textbook covers </w:t>
      </w:r>
      <w:proofErr w:type="spellStart"/>
      <w:r w:rsidRPr="00701A82">
        <w:rPr>
          <w:lang w:eastAsia="ko-KR"/>
        </w:rPr>
        <w:t>Crayola’s</w:t>
      </w:r>
      <w:proofErr w:type="spellEnd"/>
      <w:r w:rsidRPr="00701A82">
        <w:rPr>
          <w:lang w:eastAsia="ko-KR"/>
        </w:rPr>
        <w:t xml:space="preserve"> potentially new markets in China, which creates challenges as well as opportunities. The instructor should make sure that students understand and become comfortable in applying the core concepts of operations strategy and competitive priorities/capabilities to this case. </w:t>
      </w:r>
    </w:p>
    <w:p w:rsidR="000D72FD" w:rsidRPr="00701A82" w:rsidRDefault="000D72FD" w:rsidP="00701A82">
      <w:pPr>
        <w:spacing w:after="240"/>
        <w:jc w:val="both"/>
        <w:rPr>
          <w:i/>
          <w:lang w:eastAsia="ko-KR"/>
        </w:rPr>
      </w:pPr>
      <w:r w:rsidRPr="00701A82">
        <w:rPr>
          <w:i/>
          <w:lang w:eastAsia="ko-KR"/>
        </w:rPr>
        <w:t xml:space="preserve">Operations Strategy </w:t>
      </w:r>
    </w:p>
    <w:p w:rsidR="000D72FD" w:rsidRPr="00701A82" w:rsidRDefault="000D72FD" w:rsidP="00701A82">
      <w:pPr>
        <w:spacing w:after="240"/>
        <w:jc w:val="both"/>
        <w:rPr>
          <w:lang w:eastAsia="ko-KR"/>
        </w:rPr>
      </w:pPr>
      <w:r w:rsidRPr="00701A82">
        <w:rPr>
          <w:lang w:eastAsia="ko-KR"/>
        </w:rPr>
        <w:t xml:space="preserve">The corporate strategy and market analysis of </w:t>
      </w:r>
      <w:proofErr w:type="spellStart"/>
      <w:r w:rsidRPr="00701A82">
        <w:rPr>
          <w:lang w:eastAsia="ko-KR"/>
        </w:rPr>
        <w:t>Crayola</w:t>
      </w:r>
      <w:proofErr w:type="spellEnd"/>
      <w:r w:rsidRPr="00701A82">
        <w:rPr>
          <w:lang w:eastAsia="ko-KR"/>
        </w:rPr>
        <w:t xml:space="preserve"> can be discussed in detail. In order to develop a corporate strategy, </w:t>
      </w:r>
      <w:proofErr w:type="spellStart"/>
      <w:r w:rsidRPr="00701A82">
        <w:rPr>
          <w:lang w:eastAsia="ko-KR"/>
        </w:rPr>
        <w:t>Crayola</w:t>
      </w:r>
      <w:proofErr w:type="spellEnd"/>
      <w:r w:rsidRPr="00701A82">
        <w:rPr>
          <w:lang w:eastAsia="ko-KR"/>
        </w:rPr>
        <w:t xml:space="preserve"> first monitors and identifies adjustments that need to be implemented. Already being the dominant player in the North American market, </w:t>
      </w:r>
      <w:proofErr w:type="spellStart"/>
      <w:r w:rsidRPr="00701A82">
        <w:rPr>
          <w:lang w:eastAsia="ko-KR"/>
        </w:rPr>
        <w:t>Crayola</w:t>
      </w:r>
      <w:proofErr w:type="spellEnd"/>
      <w:r w:rsidRPr="00701A82">
        <w:rPr>
          <w:lang w:eastAsia="ko-KR"/>
        </w:rPr>
        <w:t xml:space="preserve"> is now looking for new markets overseas including China. Consumer needs are becoming more diversified than ever, and a large portion of purchasing takes place online. </w:t>
      </w:r>
      <w:proofErr w:type="spellStart"/>
      <w:r w:rsidRPr="00701A82">
        <w:rPr>
          <w:lang w:eastAsia="ko-KR"/>
        </w:rPr>
        <w:t>Crayola</w:t>
      </w:r>
      <w:proofErr w:type="spellEnd"/>
      <w:r w:rsidRPr="00701A82">
        <w:rPr>
          <w:lang w:eastAsia="ko-KR"/>
        </w:rPr>
        <w:t xml:space="preserve"> has strong core competencies in terms of customer-focused culture, strong innovation capabilities, and reliable product quality. Another key issue to be pointed out is their strong focus around environmental sustainability, which originated from the founders of the company. By leveraging their core competencies and adjusting to these external changes, </w:t>
      </w:r>
      <w:proofErr w:type="spellStart"/>
      <w:r w:rsidRPr="00701A82">
        <w:rPr>
          <w:lang w:eastAsia="ko-KR"/>
        </w:rPr>
        <w:t>Crayola</w:t>
      </w:r>
      <w:proofErr w:type="spellEnd"/>
      <w:r w:rsidRPr="00701A82">
        <w:rPr>
          <w:lang w:eastAsia="ko-KR"/>
        </w:rPr>
        <w:t xml:space="preserve"> strengthened their operations management functions and supply chain management activities. Four key strategies were developed -- international expansion, consumer commercialization, dot.com strategy, and </w:t>
      </w:r>
      <w:proofErr w:type="spellStart"/>
      <w:r w:rsidRPr="00701A82">
        <w:rPr>
          <w:lang w:eastAsia="ko-KR"/>
        </w:rPr>
        <w:t>Crayola</w:t>
      </w:r>
      <w:proofErr w:type="spellEnd"/>
      <w:r w:rsidRPr="00701A82">
        <w:rPr>
          <w:lang w:eastAsia="ko-KR"/>
        </w:rPr>
        <w:t xml:space="preserve"> experience. Two points to consider for the international </w:t>
      </w:r>
      <w:r w:rsidRPr="00701A82">
        <w:rPr>
          <w:lang w:eastAsia="ko-KR"/>
        </w:rPr>
        <w:lastRenderedPageBreak/>
        <w:t xml:space="preserve">expansion are that what works well in their home country might not work well elsewhere, and secondly, it is important to choose the appropriate entry strategy such that it can ward off fierce competition and overcome cultural frictions. </w:t>
      </w:r>
    </w:p>
    <w:p w:rsidR="000D72FD" w:rsidRPr="00701A82" w:rsidRDefault="000D72FD" w:rsidP="00701A82">
      <w:pPr>
        <w:spacing w:after="240"/>
        <w:jc w:val="both"/>
        <w:rPr>
          <w:i/>
          <w:lang w:eastAsia="ko-KR"/>
        </w:rPr>
      </w:pPr>
      <w:r w:rsidRPr="00701A82">
        <w:rPr>
          <w:i/>
          <w:lang w:eastAsia="ko-KR"/>
        </w:rPr>
        <w:t>Competitive Priorities and Capabilities</w:t>
      </w:r>
    </w:p>
    <w:p w:rsidR="000D72FD" w:rsidRPr="00701A82" w:rsidRDefault="000D72FD" w:rsidP="00701A82">
      <w:pPr>
        <w:spacing w:after="240"/>
        <w:jc w:val="both"/>
        <w:rPr>
          <w:lang w:eastAsia="ko-KR"/>
        </w:rPr>
      </w:pPr>
      <w:r w:rsidRPr="00701A82">
        <w:rPr>
          <w:lang w:eastAsia="ko-KR"/>
        </w:rPr>
        <w:t xml:space="preserve">The competitive priorities of </w:t>
      </w:r>
      <w:proofErr w:type="spellStart"/>
      <w:r w:rsidRPr="00701A82">
        <w:rPr>
          <w:lang w:eastAsia="ko-KR"/>
        </w:rPr>
        <w:t>Crayola</w:t>
      </w:r>
      <w:proofErr w:type="spellEnd"/>
      <w:r w:rsidRPr="00701A82">
        <w:rPr>
          <w:lang w:eastAsia="ko-KR"/>
        </w:rPr>
        <w:t xml:space="preserve"> are characterized by its five principles. These critical operational dimensions can be elaborated in detail based on the case information. </w:t>
      </w:r>
      <w:proofErr w:type="spellStart"/>
      <w:r w:rsidRPr="00701A82">
        <w:rPr>
          <w:lang w:eastAsia="ko-KR"/>
        </w:rPr>
        <w:t>Crayola</w:t>
      </w:r>
      <w:proofErr w:type="spellEnd"/>
      <w:r w:rsidRPr="00701A82">
        <w:rPr>
          <w:lang w:eastAsia="ko-KR"/>
        </w:rPr>
        <w:t xml:space="preserve"> focuses on environmentally sustainable low process costs, high safety quality, and high flexibility that enable the company to cope with uncertainty. Competitive priorities of cost, quality, time, and flexibility should be critically evaluated to make sure that its achieved competitive capability goals are met. Students should be able to make clear distinctions between priorities (targeted) and capabilities (achieved) in order to address the discussion questions at the end of the case. </w:t>
      </w:r>
    </w:p>
    <w:p w:rsidR="000D72FD" w:rsidRPr="00701A82" w:rsidRDefault="000D72FD" w:rsidP="00701A82">
      <w:pPr>
        <w:spacing w:after="240"/>
        <w:jc w:val="both"/>
        <w:rPr>
          <w:lang w:eastAsia="ko-KR"/>
        </w:rPr>
      </w:pPr>
      <w:r w:rsidRPr="00701A82">
        <w:rPr>
          <w:lang w:eastAsia="ko-KR"/>
        </w:rPr>
        <w:t xml:space="preserve">Another useful way to assess a firm’s ability is to use the order winner and order qualifier framework. In the video, </w:t>
      </w:r>
      <w:proofErr w:type="spellStart"/>
      <w:r w:rsidRPr="00701A82">
        <w:rPr>
          <w:lang w:eastAsia="ko-KR"/>
        </w:rPr>
        <w:t>Crayola’s</w:t>
      </w:r>
      <w:proofErr w:type="spellEnd"/>
      <w:r w:rsidRPr="00701A82">
        <w:rPr>
          <w:lang w:eastAsia="ko-KR"/>
        </w:rPr>
        <w:t xml:space="preserve"> customers mention order qualifiers as givens, and include consistently top quality, quick and on-time delivery, new product innovation, customized products and displays, variety, and flexibility. Order winners on the other hand, are mentioned as color selection (market knowledge), innovation, and high product reliability. </w:t>
      </w:r>
    </w:p>
    <w:p w:rsidR="000D72FD" w:rsidRPr="00701A82" w:rsidRDefault="000D72FD" w:rsidP="00701A82">
      <w:pPr>
        <w:spacing w:after="240"/>
        <w:ind w:firstLine="720"/>
        <w:jc w:val="both"/>
        <w:rPr>
          <w:lang w:eastAsia="ko-KR"/>
        </w:rPr>
      </w:pPr>
    </w:p>
    <w:p w:rsidR="000D72FD" w:rsidRPr="00701A82" w:rsidRDefault="000D72FD" w:rsidP="00701A82">
      <w:pPr>
        <w:spacing w:after="240"/>
        <w:jc w:val="both"/>
        <w:rPr>
          <w:b/>
          <w:bCs/>
        </w:rPr>
      </w:pPr>
      <w:r w:rsidRPr="00701A82">
        <w:rPr>
          <w:b/>
          <w:bCs/>
        </w:rPr>
        <w:t>Disc</w:t>
      </w:r>
      <w:r w:rsidR="00627398">
        <w:rPr>
          <w:b/>
          <w:bCs/>
        </w:rPr>
        <w:t>ussion Questions Based on Video</w:t>
      </w:r>
    </w:p>
    <w:p w:rsidR="000D72FD" w:rsidRPr="00701A82" w:rsidRDefault="00853425" w:rsidP="00701A82">
      <w:pPr>
        <w:spacing w:after="240"/>
        <w:ind w:left="720" w:hanging="720"/>
        <w:jc w:val="both"/>
      </w:pPr>
      <w:r w:rsidRPr="00701A82">
        <w:t>1.</w:t>
      </w:r>
      <w:r w:rsidRPr="00701A82">
        <w:tab/>
      </w:r>
      <w:r w:rsidR="000D72FD" w:rsidRPr="00701A82">
        <w:t xml:space="preserve">Map </w:t>
      </w:r>
      <w:proofErr w:type="spellStart"/>
      <w:r w:rsidR="000D72FD" w:rsidRPr="00701A82">
        <w:t>Crayola’s</w:t>
      </w:r>
      <w:proofErr w:type="spellEnd"/>
      <w:r w:rsidR="000D72FD" w:rsidRPr="00701A82">
        <w:t xml:space="preserve"> five pillars of operational leadership to the competitive priorities in Table 1.3.</w:t>
      </w:r>
    </w:p>
    <w:p w:rsidR="000D72FD" w:rsidRPr="00701A82" w:rsidRDefault="000D72FD" w:rsidP="00701A82">
      <w:pPr>
        <w:tabs>
          <w:tab w:val="left" w:pos="0"/>
        </w:tabs>
        <w:spacing w:after="240"/>
        <w:ind w:left="360"/>
        <w:jc w:val="both"/>
      </w:pPr>
      <w:r w:rsidRPr="00701A82">
        <w:rPr>
          <w:noProof/>
          <w:lang w:val="en-CA" w:eastAsia="en-CA"/>
        </w:rPr>
        <w:drawing>
          <wp:inline distT="0" distB="0" distL="0" distR="0">
            <wp:extent cx="5250514" cy="284797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69283" cy="2858156"/>
                    </a:xfrm>
                    <a:prstGeom prst="rect">
                      <a:avLst/>
                    </a:prstGeom>
                    <a:noFill/>
                  </pic:spPr>
                </pic:pic>
              </a:graphicData>
            </a:graphic>
          </wp:inline>
        </w:drawing>
      </w:r>
    </w:p>
    <w:p w:rsidR="000D72FD" w:rsidRPr="00701A82" w:rsidRDefault="000D72FD"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rPr>
          <w:lang w:eastAsia="ko-KR"/>
        </w:rPr>
        <w:t xml:space="preserve">The figure </w:t>
      </w:r>
      <w:r w:rsidRPr="00701A82">
        <w:t>above</w:t>
      </w:r>
      <w:r w:rsidRPr="00701A82">
        <w:rPr>
          <w:lang w:eastAsia="ko-KR"/>
        </w:rPr>
        <w:t xml:space="preserve"> shows an example of mapping the five pillars to the four competitive priorities. The pillars can be translated as having low operations and </w:t>
      </w:r>
      <w:r w:rsidRPr="00701A82">
        <w:rPr>
          <w:lang w:eastAsia="ko-KR"/>
        </w:rPr>
        <w:lastRenderedPageBreak/>
        <w:t xml:space="preserve">environmental costs, consistent and safe quality levels, fast new product development speed, and high responsiveness via customization and volume flexibility. </w:t>
      </w:r>
    </w:p>
    <w:p w:rsidR="000D72FD" w:rsidRPr="00701A82" w:rsidRDefault="00853425" w:rsidP="00701A82">
      <w:pPr>
        <w:spacing w:after="240"/>
        <w:ind w:left="720" w:hanging="720"/>
        <w:jc w:val="both"/>
      </w:pPr>
      <w:r w:rsidRPr="00701A82">
        <w:t>2.</w:t>
      </w:r>
      <w:r w:rsidRPr="00701A82">
        <w:tab/>
      </w:r>
      <w:r w:rsidR="000D72FD" w:rsidRPr="00701A82">
        <w:t xml:space="preserve">Create an assessment of </w:t>
      </w:r>
      <w:proofErr w:type="spellStart"/>
      <w:r w:rsidR="000D72FD" w:rsidRPr="00701A82">
        <w:t>Crayola’s</w:t>
      </w:r>
      <w:proofErr w:type="spellEnd"/>
      <w:r w:rsidR="000D72FD" w:rsidRPr="00701A82">
        <w:t xml:space="preserve"> competitive priorities as it relates to their Asian expansion plants.</w:t>
      </w:r>
    </w:p>
    <w:tbl>
      <w:tblPr>
        <w:tblStyle w:val="TableGrid"/>
        <w:tblW w:w="0" w:type="auto"/>
        <w:tblInd w:w="360" w:type="dxa"/>
        <w:tblLook w:val="04A0"/>
      </w:tblPr>
      <w:tblGrid>
        <w:gridCol w:w="1669"/>
        <w:gridCol w:w="2104"/>
        <w:gridCol w:w="1985"/>
        <w:gridCol w:w="1366"/>
        <w:gridCol w:w="1701"/>
      </w:tblGrid>
      <w:tr w:rsidR="000D72FD" w:rsidRPr="00701A82" w:rsidTr="00701A82">
        <w:tc>
          <w:tcPr>
            <w:tcW w:w="1669" w:type="dxa"/>
          </w:tcPr>
          <w:p w:rsidR="000D72FD" w:rsidRPr="00701A82" w:rsidRDefault="000D72FD" w:rsidP="007D0FCE">
            <w:pPr>
              <w:jc w:val="center"/>
              <w:rPr>
                <w:rFonts w:ascii="Times New Roman" w:hAnsi="Times New Roman" w:cs="Times New Roman"/>
                <w:b/>
              </w:rPr>
            </w:pPr>
            <w:r w:rsidRPr="00701A82">
              <w:rPr>
                <w:rFonts w:ascii="Times New Roman" w:hAnsi="Times New Roman" w:cs="Times New Roman"/>
                <w:b/>
              </w:rPr>
              <w:t>Competitive Priority/Pillar</w:t>
            </w:r>
          </w:p>
        </w:tc>
        <w:tc>
          <w:tcPr>
            <w:tcW w:w="2104" w:type="dxa"/>
          </w:tcPr>
          <w:p w:rsidR="000D72FD" w:rsidRPr="00701A82" w:rsidRDefault="000D72FD" w:rsidP="007D0FCE">
            <w:pPr>
              <w:jc w:val="center"/>
              <w:rPr>
                <w:rFonts w:ascii="Times New Roman" w:hAnsi="Times New Roman" w:cs="Times New Roman"/>
                <w:b/>
              </w:rPr>
            </w:pPr>
            <w:r w:rsidRPr="00701A82">
              <w:rPr>
                <w:rFonts w:ascii="Times New Roman" w:hAnsi="Times New Roman" w:cs="Times New Roman"/>
                <w:b/>
              </w:rPr>
              <w:t>Measure</w:t>
            </w:r>
          </w:p>
        </w:tc>
        <w:tc>
          <w:tcPr>
            <w:tcW w:w="1985" w:type="dxa"/>
          </w:tcPr>
          <w:p w:rsidR="000D72FD" w:rsidRPr="00701A82" w:rsidRDefault="000D72FD" w:rsidP="007D0FCE">
            <w:pPr>
              <w:jc w:val="center"/>
              <w:rPr>
                <w:rFonts w:ascii="Times New Roman" w:hAnsi="Times New Roman" w:cs="Times New Roman"/>
                <w:b/>
              </w:rPr>
            </w:pPr>
            <w:r w:rsidRPr="00701A82">
              <w:rPr>
                <w:rFonts w:ascii="Times New Roman" w:hAnsi="Times New Roman" w:cs="Times New Roman"/>
                <w:b/>
              </w:rPr>
              <w:t>Capability</w:t>
            </w:r>
          </w:p>
        </w:tc>
        <w:tc>
          <w:tcPr>
            <w:tcW w:w="1366" w:type="dxa"/>
          </w:tcPr>
          <w:p w:rsidR="000D72FD" w:rsidRPr="00701A82" w:rsidRDefault="000D72FD" w:rsidP="007D0FCE">
            <w:pPr>
              <w:jc w:val="center"/>
              <w:rPr>
                <w:rFonts w:ascii="Times New Roman" w:hAnsi="Times New Roman" w:cs="Times New Roman"/>
                <w:b/>
              </w:rPr>
            </w:pPr>
            <w:r w:rsidRPr="00701A82">
              <w:rPr>
                <w:rFonts w:ascii="Times New Roman" w:hAnsi="Times New Roman" w:cs="Times New Roman"/>
                <w:b/>
              </w:rPr>
              <w:t>Gap</w:t>
            </w:r>
          </w:p>
        </w:tc>
        <w:tc>
          <w:tcPr>
            <w:tcW w:w="1701" w:type="dxa"/>
          </w:tcPr>
          <w:p w:rsidR="000D72FD" w:rsidRPr="00701A82" w:rsidRDefault="000D72FD" w:rsidP="007D0FCE">
            <w:pPr>
              <w:jc w:val="center"/>
              <w:rPr>
                <w:rFonts w:ascii="Times New Roman" w:hAnsi="Times New Roman" w:cs="Times New Roman"/>
                <w:b/>
              </w:rPr>
            </w:pPr>
            <w:r w:rsidRPr="00701A82">
              <w:rPr>
                <w:rFonts w:ascii="Times New Roman" w:hAnsi="Times New Roman" w:cs="Times New Roman"/>
                <w:b/>
              </w:rPr>
              <w:t>Action</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Low cost Operations</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Production cost</w:t>
            </w:r>
          </w:p>
          <w:p w:rsidR="000D72FD" w:rsidRPr="00701A82" w:rsidRDefault="000D72FD" w:rsidP="007D0FCE">
            <w:pPr>
              <w:rPr>
                <w:rFonts w:ascii="Times New Roman" w:hAnsi="Times New Roman" w:cs="Times New Roman"/>
              </w:rPr>
            </w:pPr>
            <w:r w:rsidRPr="00701A82">
              <w:rPr>
                <w:rFonts w:ascii="Times New Roman" w:hAnsi="Times New Roman" w:cs="Times New Roman"/>
              </w:rPr>
              <w:t>Transportation cost</w:t>
            </w:r>
          </w:p>
          <w:p w:rsidR="000D72FD" w:rsidRPr="00701A82" w:rsidRDefault="000D72FD" w:rsidP="007D0FCE">
            <w:pPr>
              <w:rPr>
                <w:rFonts w:ascii="Times New Roman" w:hAnsi="Times New Roman" w:cs="Times New Roman"/>
              </w:rPr>
            </w:pPr>
            <w:r w:rsidRPr="00701A82">
              <w:rPr>
                <w:rFonts w:ascii="Times New Roman" w:hAnsi="Times New Roman" w:cs="Times New Roman"/>
              </w:rPr>
              <w:t>Material cost</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Mostly sourced in USA</w:t>
            </w:r>
          </w:p>
          <w:p w:rsidR="000D72FD" w:rsidRPr="00701A82" w:rsidRDefault="000D72FD" w:rsidP="007D0FCE">
            <w:pPr>
              <w:rPr>
                <w:rFonts w:ascii="Times New Roman" w:hAnsi="Times New Roman" w:cs="Times New Roman"/>
              </w:rPr>
            </w:pPr>
            <w:r w:rsidRPr="00701A82">
              <w:rPr>
                <w:rFonts w:ascii="Times New Roman" w:hAnsi="Times New Roman" w:cs="Times New Roman"/>
              </w:rPr>
              <w:t>Automated with US workers</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Foreign expansion causes additional costs</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Multilanguage packaging</w:t>
            </w:r>
          </w:p>
          <w:p w:rsidR="000D72FD" w:rsidRPr="00701A82" w:rsidRDefault="000D72FD" w:rsidP="007D0FCE">
            <w:pPr>
              <w:rPr>
                <w:rFonts w:ascii="Times New Roman" w:hAnsi="Times New Roman" w:cs="Times New Roman"/>
              </w:rPr>
            </w:pPr>
            <w:r w:rsidRPr="00701A82">
              <w:rPr>
                <w:rFonts w:ascii="Times New Roman" w:hAnsi="Times New Roman" w:cs="Times New Roman"/>
              </w:rPr>
              <w:t>Offshore production and sourcing</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Sustainable efficiency</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Carbon dioxide emission</w:t>
            </w:r>
          </w:p>
          <w:p w:rsidR="000D72FD" w:rsidRPr="00701A82" w:rsidRDefault="000D72FD" w:rsidP="007D0FCE">
            <w:pPr>
              <w:rPr>
                <w:rFonts w:ascii="Times New Roman" w:hAnsi="Times New Roman" w:cs="Times New Roman"/>
              </w:rPr>
            </w:pPr>
            <w:r w:rsidRPr="00701A82">
              <w:rPr>
                <w:rFonts w:ascii="Times New Roman" w:hAnsi="Times New Roman" w:cs="Times New Roman"/>
              </w:rPr>
              <w:t>Energy consumption</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Recycled plastic</w:t>
            </w:r>
          </w:p>
          <w:p w:rsidR="000D72FD" w:rsidRPr="00701A82" w:rsidRDefault="000D72FD" w:rsidP="007D0FCE">
            <w:pPr>
              <w:rPr>
                <w:rFonts w:ascii="Times New Roman" w:hAnsi="Times New Roman" w:cs="Times New Roman"/>
              </w:rPr>
            </w:pPr>
            <w:r w:rsidRPr="00701A82">
              <w:rPr>
                <w:rFonts w:ascii="Times New Roman" w:hAnsi="Times New Roman" w:cs="Times New Roman"/>
              </w:rPr>
              <w:t>Reforested wood</w:t>
            </w:r>
          </w:p>
          <w:p w:rsidR="000D72FD" w:rsidRPr="00701A82" w:rsidRDefault="000D72FD" w:rsidP="007D0FCE">
            <w:pPr>
              <w:rPr>
                <w:rFonts w:ascii="Times New Roman" w:hAnsi="Times New Roman" w:cs="Times New Roman"/>
              </w:rPr>
            </w:pPr>
            <w:r w:rsidRPr="00701A82">
              <w:rPr>
                <w:rFonts w:ascii="Times New Roman" w:hAnsi="Times New Roman" w:cs="Times New Roman"/>
              </w:rPr>
              <w:t>Solar farm</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Acceptable</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No action</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Consistent quality</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Percent defects</w:t>
            </w:r>
          </w:p>
          <w:p w:rsidR="000D72FD" w:rsidRPr="00701A82" w:rsidRDefault="000D72FD" w:rsidP="007D0FCE">
            <w:pPr>
              <w:rPr>
                <w:rFonts w:ascii="Times New Roman" w:hAnsi="Times New Roman" w:cs="Times New Roman"/>
              </w:rPr>
            </w:pPr>
            <w:r w:rsidRPr="00701A82">
              <w:rPr>
                <w:rFonts w:ascii="Times New Roman" w:hAnsi="Times New Roman" w:cs="Times New Roman"/>
              </w:rPr>
              <w:t>Rework, scrap</w:t>
            </w:r>
          </w:p>
          <w:p w:rsidR="000D72FD" w:rsidRPr="00701A82" w:rsidRDefault="000D72FD" w:rsidP="007D0FCE">
            <w:pPr>
              <w:rPr>
                <w:rFonts w:ascii="Times New Roman" w:hAnsi="Times New Roman" w:cs="Times New Roman"/>
              </w:rPr>
            </w:pPr>
            <w:r w:rsidRPr="00701A82">
              <w:rPr>
                <w:rFonts w:ascii="Times New Roman" w:hAnsi="Times New Roman" w:cs="Times New Roman"/>
              </w:rPr>
              <w:t>Product returns</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High consistency in packaging and product quality</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Acceptable</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No action</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 xml:space="preserve">High safety quality </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Certifications</w:t>
            </w:r>
          </w:p>
          <w:p w:rsidR="000D72FD" w:rsidRPr="00701A82" w:rsidRDefault="000D72FD" w:rsidP="007D0FCE">
            <w:pPr>
              <w:rPr>
                <w:rFonts w:ascii="Times New Roman" w:hAnsi="Times New Roman" w:cs="Times New Roman"/>
              </w:rPr>
            </w:pPr>
            <w:r w:rsidRPr="00701A82">
              <w:rPr>
                <w:rFonts w:ascii="Times New Roman" w:hAnsi="Times New Roman" w:cs="Times New Roman"/>
              </w:rPr>
              <w:t>Chemical use</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All products are non-toxic</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Acceptable</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No action</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Development speed</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New product time to market</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First to the market with every innovation</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Acceptable</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No action</w:t>
            </w:r>
          </w:p>
        </w:tc>
      </w:tr>
      <w:tr w:rsidR="000D72FD" w:rsidRPr="00701A82" w:rsidTr="00701A82">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Variety</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Product mix range</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Wide variety of colors</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Acceptable</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No action</w:t>
            </w:r>
          </w:p>
        </w:tc>
      </w:tr>
      <w:tr w:rsidR="000D72FD" w:rsidRPr="00701A82" w:rsidTr="00701A82">
        <w:trPr>
          <w:trHeight w:val="70"/>
        </w:trPr>
        <w:tc>
          <w:tcPr>
            <w:tcW w:w="1669"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Volume flexibility</w:t>
            </w:r>
          </w:p>
        </w:tc>
        <w:tc>
          <w:tcPr>
            <w:tcW w:w="2104"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Utilization</w:t>
            </w:r>
          </w:p>
          <w:p w:rsidR="000D72FD" w:rsidRPr="00701A82" w:rsidRDefault="000D72FD" w:rsidP="007D0FCE">
            <w:pPr>
              <w:rPr>
                <w:rFonts w:ascii="Times New Roman" w:hAnsi="Times New Roman" w:cs="Times New Roman"/>
              </w:rPr>
            </w:pPr>
            <w:r w:rsidRPr="00701A82">
              <w:rPr>
                <w:rFonts w:ascii="Times New Roman" w:hAnsi="Times New Roman" w:cs="Times New Roman"/>
              </w:rPr>
              <w:t>Order-fill rate</w:t>
            </w:r>
          </w:p>
        </w:tc>
        <w:tc>
          <w:tcPr>
            <w:tcW w:w="1985"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Maintains capacity and integrated supply base in US</w:t>
            </w:r>
          </w:p>
        </w:tc>
        <w:tc>
          <w:tcPr>
            <w:tcW w:w="1366"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Less responsive to overseas demand fluctuations</w:t>
            </w:r>
          </w:p>
        </w:tc>
        <w:tc>
          <w:tcPr>
            <w:tcW w:w="1701" w:type="dxa"/>
          </w:tcPr>
          <w:p w:rsidR="000D72FD" w:rsidRPr="00701A82" w:rsidRDefault="000D72FD" w:rsidP="007D0FCE">
            <w:pPr>
              <w:rPr>
                <w:rFonts w:ascii="Times New Roman" w:hAnsi="Times New Roman" w:cs="Times New Roman"/>
              </w:rPr>
            </w:pPr>
            <w:r w:rsidRPr="00701A82">
              <w:rPr>
                <w:rFonts w:ascii="Times New Roman" w:hAnsi="Times New Roman" w:cs="Times New Roman"/>
              </w:rPr>
              <w:t>Postponement</w:t>
            </w:r>
          </w:p>
          <w:p w:rsidR="000D72FD" w:rsidRPr="00701A82" w:rsidRDefault="000D72FD" w:rsidP="007D0FCE">
            <w:pPr>
              <w:rPr>
                <w:rFonts w:ascii="Times New Roman" w:hAnsi="Times New Roman" w:cs="Times New Roman"/>
              </w:rPr>
            </w:pPr>
            <w:r w:rsidRPr="00701A82">
              <w:rPr>
                <w:rFonts w:ascii="Times New Roman" w:hAnsi="Times New Roman" w:cs="Times New Roman"/>
              </w:rPr>
              <w:t>Modular process</w:t>
            </w:r>
          </w:p>
        </w:tc>
      </w:tr>
    </w:tbl>
    <w:p w:rsidR="007D0FCE" w:rsidRDefault="007D0FCE" w:rsidP="00701A82">
      <w:pPr>
        <w:spacing w:after="240"/>
        <w:ind w:left="720" w:hanging="720"/>
        <w:jc w:val="both"/>
      </w:pPr>
    </w:p>
    <w:p w:rsidR="000D72FD" w:rsidRPr="00701A82" w:rsidRDefault="00853425" w:rsidP="00701A82">
      <w:pPr>
        <w:spacing w:after="240"/>
        <w:ind w:left="720" w:hanging="720"/>
        <w:jc w:val="both"/>
      </w:pPr>
      <w:r w:rsidRPr="00701A82">
        <w:t>3.</w:t>
      </w:r>
      <w:r w:rsidRPr="00701A82">
        <w:tab/>
      </w:r>
      <w:r w:rsidR="000D72FD" w:rsidRPr="00701A82">
        <w:t xml:space="preserve">Which of the competitive priorities might present the biggest challenge to </w:t>
      </w:r>
      <w:proofErr w:type="spellStart"/>
      <w:r w:rsidR="000D72FD" w:rsidRPr="00701A82">
        <w:t>Crayola</w:t>
      </w:r>
      <w:proofErr w:type="spellEnd"/>
      <w:r w:rsidR="000D72FD" w:rsidRPr="00701A82">
        <w:t xml:space="preserve"> as it expands internationally?</w:t>
      </w:r>
    </w:p>
    <w:p w:rsidR="000D72FD" w:rsidRPr="007D0FCE" w:rsidRDefault="000D72FD" w:rsidP="003A15B7">
      <w:pPr>
        <w:numPr>
          <w:ilvl w:val="0"/>
          <w:numId w:val="7"/>
        </w:numPr>
        <w:tabs>
          <w:tab w:val="clear" w:pos="504"/>
          <w:tab w:val="num" w:pos="-630"/>
        </w:tabs>
        <w:overflowPunct w:val="0"/>
        <w:autoSpaceDE w:val="0"/>
        <w:autoSpaceDN w:val="0"/>
        <w:adjustRightInd w:val="0"/>
        <w:spacing w:after="240"/>
        <w:ind w:left="1080"/>
        <w:jc w:val="both"/>
        <w:textAlignment w:val="baseline"/>
        <w:rPr>
          <w:b/>
          <w:u w:val="single"/>
        </w:rPr>
      </w:pPr>
      <w:r w:rsidRPr="00701A82">
        <w:rPr>
          <w:lang w:eastAsia="ko-KR"/>
        </w:rPr>
        <w:t xml:space="preserve">In </w:t>
      </w:r>
      <w:r w:rsidRPr="00701A82">
        <w:t>order</w:t>
      </w:r>
      <w:r w:rsidRPr="00701A82">
        <w:rPr>
          <w:lang w:eastAsia="ko-KR"/>
        </w:rPr>
        <w:t xml:space="preserve"> to maintain their emphasis on quality and environmental sustainability, </w:t>
      </w:r>
      <w:proofErr w:type="spellStart"/>
      <w:r w:rsidRPr="00701A82">
        <w:rPr>
          <w:lang w:eastAsia="ko-KR"/>
        </w:rPr>
        <w:t>Crayola</w:t>
      </w:r>
      <w:proofErr w:type="spellEnd"/>
      <w:r w:rsidRPr="00701A82">
        <w:rPr>
          <w:lang w:eastAsia="ko-KR"/>
        </w:rPr>
        <w:t xml:space="preserve"> sources most of the required materials from USA. However this practice could be put into question when they decide to aggressively expand to overseas markets. Studies show that locating production facilities in foreign countries and increasing the local presence reduces customer aversion and enhances market penetration. </w:t>
      </w:r>
      <w:proofErr w:type="spellStart"/>
      <w:r w:rsidRPr="00701A82">
        <w:rPr>
          <w:lang w:eastAsia="ko-KR"/>
        </w:rPr>
        <w:t>Crayola</w:t>
      </w:r>
      <w:proofErr w:type="spellEnd"/>
      <w:r w:rsidRPr="00701A82">
        <w:rPr>
          <w:lang w:eastAsia="ko-KR"/>
        </w:rPr>
        <w:t xml:space="preserve"> would also have to decide whether the benefits arising from the low production cost in the Chinese labor market are sufficient to overcome the disadvantages associated with technology leakage, political risks, quality risks, and increased competition.</w:t>
      </w:r>
      <w:r w:rsidRPr="007D0FCE">
        <w:rPr>
          <w:b/>
          <w:u w:val="single"/>
        </w:rPr>
        <w:br w:type="page"/>
      </w:r>
    </w:p>
    <w:p w:rsidR="007A4A85" w:rsidRPr="00701A82" w:rsidRDefault="007A4A85" w:rsidP="00701A82">
      <w:pPr>
        <w:pStyle w:val="NL"/>
        <w:pBdr>
          <w:top w:val="single" w:sz="4" w:space="1" w:color="auto"/>
          <w:bottom w:val="single" w:sz="4" w:space="1" w:color="auto"/>
        </w:pBdr>
        <w:shd w:val="clear" w:color="auto" w:fill="CCCCCC"/>
        <w:tabs>
          <w:tab w:val="left" w:pos="720"/>
        </w:tabs>
        <w:spacing w:line="240" w:lineRule="auto"/>
        <w:rPr>
          <w:rFonts w:ascii="Times New Roman" w:hAnsi="Times New Roman"/>
          <w:b/>
          <w:bCs/>
          <w:sz w:val="24"/>
          <w:szCs w:val="24"/>
          <w:lang w:eastAsia="ko-KR"/>
        </w:rPr>
      </w:pPr>
      <w:r w:rsidRPr="00701A82">
        <w:rPr>
          <w:rFonts w:ascii="Times New Roman" w:hAnsi="Times New Roman"/>
          <w:b/>
          <w:bCs/>
          <w:sz w:val="24"/>
          <w:szCs w:val="24"/>
          <w:lang w:eastAsia="ko-KR"/>
        </w:rPr>
        <w:lastRenderedPageBreak/>
        <w:t>Manufacturing Process Structure Choice</w:t>
      </w:r>
    </w:p>
    <w:tbl>
      <w:tblPr>
        <w:tblW w:w="8748" w:type="dxa"/>
        <w:tblLook w:val="01E0"/>
      </w:tblPr>
      <w:tblGrid>
        <w:gridCol w:w="2518"/>
        <w:gridCol w:w="6230"/>
      </w:tblGrid>
      <w:tr w:rsidR="007A4A85" w:rsidRPr="00701A82" w:rsidTr="007A4A85">
        <w:tc>
          <w:tcPr>
            <w:tcW w:w="2518" w:type="dxa"/>
          </w:tcPr>
          <w:p w:rsidR="007A4A85" w:rsidRPr="00701A82" w:rsidRDefault="007A4A85" w:rsidP="00701A82">
            <w:pPr>
              <w:spacing w:after="240"/>
              <w:rPr>
                <w:b/>
              </w:rPr>
            </w:pPr>
            <w:r w:rsidRPr="00701A82">
              <w:rPr>
                <w:b/>
              </w:rPr>
              <w:t>Length:</w:t>
            </w:r>
          </w:p>
        </w:tc>
        <w:tc>
          <w:tcPr>
            <w:tcW w:w="6230" w:type="dxa"/>
          </w:tcPr>
          <w:p w:rsidR="007A4A85" w:rsidRPr="00701A82" w:rsidRDefault="007A4A85" w:rsidP="00701A82">
            <w:pPr>
              <w:spacing w:after="240"/>
            </w:pPr>
            <w:r w:rsidRPr="00701A82">
              <w:t>06:37</w:t>
            </w:r>
          </w:p>
        </w:tc>
      </w:tr>
      <w:tr w:rsidR="007A4A85" w:rsidRPr="00701A82" w:rsidTr="007A4A85">
        <w:tc>
          <w:tcPr>
            <w:tcW w:w="2518" w:type="dxa"/>
          </w:tcPr>
          <w:p w:rsidR="007A4A85" w:rsidRPr="00701A82" w:rsidRDefault="007A4A85" w:rsidP="00701A82">
            <w:pPr>
              <w:spacing w:after="240"/>
              <w:rPr>
                <w:b/>
              </w:rPr>
            </w:pPr>
            <w:r w:rsidRPr="00701A82">
              <w:rPr>
                <w:b/>
              </w:rPr>
              <w:t>Subject:</w:t>
            </w:r>
          </w:p>
        </w:tc>
        <w:tc>
          <w:tcPr>
            <w:tcW w:w="6230" w:type="dxa"/>
          </w:tcPr>
          <w:p w:rsidR="007A4A85" w:rsidRPr="00701A82" w:rsidRDefault="007A4A85" w:rsidP="00701A82">
            <w:pPr>
              <w:spacing w:after="240"/>
            </w:pPr>
            <w:r w:rsidRPr="00701A82">
              <w:t>Manufacturing Process Structure Choice</w:t>
            </w:r>
            <w:r w:rsidR="007D0FCE">
              <w:t>s</w:t>
            </w:r>
          </w:p>
        </w:tc>
      </w:tr>
      <w:tr w:rsidR="007A4A85" w:rsidRPr="00701A82" w:rsidTr="007A4A85">
        <w:tc>
          <w:tcPr>
            <w:tcW w:w="2518" w:type="dxa"/>
          </w:tcPr>
          <w:p w:rsidR="007A4A85" w:rsidRPr="00701A82" w:rsidRDefault="007A4A85" w:rsidP="00701A82">
            <w:pPr>
              <w:spacing w:after="240"/>
              <w:rPr>
                <w:b/>
              </w:rPr>
            </w:pPr>
            <w:r w:rsidRPr="00701A82">
              <w:rPr>
                <w:b/>
              </w:rPr>
              <w:t>Textbook Reference:</w:t>
            </w:r>
          </w:p>
        </w:tc>
        <w:tc>
          <w:tcPr>
            <w:tcW w:w="6230" w:type="dxa"/>
          </w:tcPr>
          <w:p w:rsidR="007A4A85" w:rsidRPr="00701A82" w:rsidRDefault="007A4A85" w:rsidP="00627398">
            <w:pPr>
              <w:spacing w:after="240"/>
            </w:pPr>
            <w:r w:rsidRPr="00701A82">
              <w:t xml:space="preserve">Chapter 2: Process Strategy and Analysis, </w:t>
            </w:r>
            <w:r w:rsidR="00627398">
              <w:t>p</w:t>
            </w:r>
            <w:r w:rsidRPr="00701A82">
              <w:t>age 78</w:t>
            </w:r>
          </w:p>
        </w:tc>
      </w:tr>
    </w:tbl>
    <w:p w:rsidR="007D0FCE" w:rsidRDefault="007D0FCE" w:rsidP="003A15B7">
      <w:pPr>
        <w:rPr>
          <w:b/>
          <w:bCs/>
        </w:rPr>
      </w:pPr>
    </w:p>
    <w:p w:rsidR="007A4A85" w:rsidRPr="00701A82" w:rsidRDefault="007A4A85" w:rsidP="00701A82">
      <w:pPr>
        <w:spacing w:before="120" w:after="240"/>
      </w:pPr>
      <w:r w:rsidRPr="00701A82">
        <w:rPr>
          <w:b/>
          <w:bCs/>
        </w:rPr>
        <w:t>Summary</w:t>
      </w:r>
    </w:p>
    <w:p w:rsidR="007A4A85" w:rsidRPr="00701A82" w:rsidRDefault="007A4A85" w:rsidP="00701A82">
      <w:pPr>
        <w:pStyle w:val="Header"/>
        <w:tabs>
          <w:tab w:val="clear" w:pos="4320"/>
          <w:tab w:val="clear" w:pos="8640"/>
        </w:tabs>
        <w:spacing w:after="240"/>
        <w:jc w:val="both"/>
        <w:rPr>
          <w:szCs w:val="24"/>
          <w:lang w:eastAsia="ko-KR"/>
        </w:rPr>
      </w:pPr>
      <w:r w:rsidRPr="00701A82">
        <w:rPr>
          <w:szCs w:val="24"/>
          <w:lang w:eastAsia="ko-KR"/>
        </w:rPr>
        <w:t xml:space="preserve">This video explains the four categories of process structures with detailed examples. A burritos Mexican restaurant is introduced as an example for the job process. WT </w:t>
      </w:r>
      <w:proofErr w:type="spellStart"/>
      <w:r w:rsidRPr="00701A82">
        <w:rPr>
          <w:szCs w:val="24"/>
          <w:lang w:eastAsia="ko-KR"/>
        </w:rPr>
        <w:t>Graphix</w:t>
      </w:r>
      <w:proofErr w:type="spellEnd"/>
      <w:r w:rsidRPr="00701A82">
        <w:rPr>
          <w:szCs w:val="24"/>
          <w:lang w:eastAsia="ko-KR"/>
        </w:rPr>
        <w:t xml:space="preserve"> Apparel manufacturer shows an example of the batch process. The manufacturing process at </w:t>
      </w:r>
      <w:proofErr w:type="spellStart"/>
      <w:r w:rsidRPr="00701A82">
        <w:rPr>
          <w:szCs w:val="24"/>
          <w:lang w:eastAsia="ko-KR"/>
        </w:rPr>
        <w:t>Crayola</w:t>
      </w:r>
      <w:proofErr w:type="spellEnd"/>
      <w:r w:rsidRPr="00701A82">
        <w:rPr>
          <w:szCs w:val="24"/>
          <w:lang w:eastAsia="ko-KR"/>
        </w:rPr>
        <w:t xml:space="preserve"> has the characteristics of a line process, and finally the oil and gas industry is introduced as an example for the continuous line flow process. The detailed characteristics of each process are explained in accordance with the textbook’s discussion on the product-process matrix. </w:t>
      </w:r>
    </w:p>
    <w:p w:rsidR="007A4A85" w:rsidRPr="00701A82" w:rsidRDefault="007A4A85" w:rsidP="00701A82">
      <w:pPr>
        <w:pStyle w:val="Header"/>
        <w:tabs>
          <w:tab w:val="clear" w:pos="4320"/>
          <w:tab w:val="clear" w:pos="8640"/>
        </w:tabs>
        <w:spacing w:after="240"/>
        <w:jc w:val="both"/>
        <w:rPr>
          <w:szCs w:val="24"/>
          <w:lang w:eastAsia="ko-KR"/>
        </w:rPr>
      </w:pPr>
    </w:p>
    <w:p w:rsidR="007A4A85" w:rsidRPr="00701A82" w:rsidRDefault="007A4A85" w:rsidP="00701A82">
      <w:pPr>
        <w:spacing w:after="240"/>
        <w:jc w:val="both"/>
      </w:pPr>
      <w:r w:rsidRPr="00701A82">
        <w:rPr>
          <w:b/>
        </w:rPr>
        <w:t>Key Concepts related to the chapter</w:t>
      </w:r>
    </w:p>
    <w:p w:rsidR="007A4A85" w:rsidRPr="00701A82" w:rsidRDefault="007A4A85" w:rsidP="00701A82">
      <w:pPr>
        <w:spacing w:after="240"/>
        <w:jc w:val="both"/>
        <w:rPr>
          <w:lang w:eastAsia="ko-KR"/>
        </w:rPr>
      </w:pPr>
      <w:r w:rsidRPr="00701A82">
        <w:rPr>
          <w:lang w:eastAsia="ko-KR"/>
        </w:rPr>
        <w:t xml:space="preserve">The product-process structure matrix is prominently featured in the video case along with the examples and the characteristics of each type of process. It is important for students understand the main difference between the four types of processes, and decide which process matches well with the characteristic of a given industry or product. Students may experience difficulties in differentiating between each process, so it is important for the instructor to provide rich anecdotes and comparisons. </w:t>
      </w:r>
    </w:p>
    <w:p w:rsidR="007A4A85" w:rsidRPr="00701A82" w:rsidRDefault="007A4A85" w:rsidP="00701A82">
      <w:pPr>
        <w:spacing w:after="240"/>
        <w:jc w:val="both"/>
        <w:rPr>
          <w:lang w:eastAsia="ko-KR"/>
        </w:rPr>
      </w:pPr>
      <w:r w:rsidRPr="00701A82">
        <w:rPr>
          <w:lang w:eastAsia="ko-KR"/>
        </w:rPr>
        <w:t xml:space="preserve">The job process in the case of the Mexican restaurant is described to have low volume, high resource flexibility, high customer involvement, and low capital intensity. The batch process, WT </w:t>
      </w:r>
      <w:proofErr w:type="spellStart"/>
      <w:r w:rsidRPr="00701A82">
        <w:rPr>
          <w:lang w:eastAsia="ko-KR"/>
        </w:rPr>
        <w:t>Graphix</w:t>
      </w:r>
      <w:proofErr w:type="spellEnd"/>
      <w:r w:rsidRPr="00701A82">
        <w:rPr>
          <w:lang w:eastAsia="ko-KR"/>
        </w:rPr>
        <w:t xml:space="preserve"> custom embroidery and silk screening, has single batched customer orders because of the wide variety of customized orders. The process ensures high flexibility with low setup costs, and workforce plays a large role in the setup, monitoring and controlling. Capacity expansion is easy in the batch process. The major difference between the job process and the batch process is that, the batch process has higher volume of each type of product manufactured repetitively, moderate flexibility because of the shared equipment, moderate degree of customer involvement, and moderate capital intensity. </w:t>
      </w:r>
    </w:p>
    <w:p w:rsidR="007A4A85" w:rsidRPr="00701A82" w:rsidRDefault="007A4A85" w:rsidP="00701A82">
      <w:pPr>
        <w:spacing w:after="240"/>
        <w:jc w:val="both"/>
        <w:rPr>
          <w:lang w:eastAsia="ko-KR"/>
        </w:rPr>
      </w:pPr>
      <w:r w:rsidRPr="00701A82">
        <w:rPr>
          <w:lang w:eastAsia="ko-KR"/>
        </w:rPr>
        <w:t xml:space="preserve">The line process has high volume, low resource flexibility with line flows, less customer involvement, and high capital intensity. The continuous flow is characterized as having a high-volume standardized production with line flows, and the output is considered to be a commodity. Equipment is specialized, and both process flow and workforce have very low flexibility. The students often find it difficult to clearly distinguish the characteristics or examples between the line process and the continuous flow process. The instructor should focus on providing clear explanations on the differences between these two types of processes. </w:t>
      </w:r>
      <w:r w:rsidRPr="00701A82">
        <w:rPr>
          <w:lang w:eastAsia="ko-KR"/>
        </w:rPr>
        <w:lastRenderedPageBreak/>
        <w:t xml:space="preserve">The continuous flow process differs from a line process in that materials will flow through the entire process without stopping for days, weeks, or perhaps even months. This situation depicts the fact that while the line process will need to have buffer inventory of raw materials between each step to maintain the line flow, the continuous process will not require such buffers because the flow is continuous. </w:t>
      </w:r>
    </w:p>
    <w:p w:rsidR="007A4A85" w:rsidRPr="00701A82" w:rsidRDefault="007A4A85" w:rsidP="00701A82">
      <w:pPr>
        <w:spacing w:after="240"/>
        <w:jc w:val="both"/>
        <w:rPr>
          <w:lang w:eastAsia="ko-KR"/>
        </w:rPr>
      </w:pPr>
      <w:r w:rsidRPr="00701A82">
        <w:rPr>
          <w:lang w:eastAsia="ko-KR"/>
        </w:rPr>
        <w:t xml:space="preserve">Another point to be made clear is the usage of the product-process matrix. Instead of trying to distinguish the characteristics between each process, the framework should be understood in the context of identifying and understanding the key factors that drive process structure decision. Even within an industry, manufacturing the same product, the process structure may differ because of the layout and strategic priorities the business is focusing on. We may see a job process restaurant, but also a batch process restaurant based on the product offerings and the strategy each business is maintaining to differentiate itself in the marketplace. </w:t>
      </w:r>
    </w:p>
    <w:p w:rsidR="007A4A85" w:rsidRPr="00701A82" w:rsidRDefault="007A4A85" w:rsidP="00701A82">
      <w:pPr>
        <w:spacing w:after="240"/>
        <w:rPr>
          <w:b/>
        </w:rPr>
      </w:pPr>
      <w:r w:rsidRPr="00701A82">
        <w:rPr>
          <w:b/>
        </w:rPr>
        <w:br w:type="page"/>
      </w:r>
    </w:p>
    <w:p w:rsidR="00877DB2" w:rsidRPr="00701A82" w:rsidRDefault="00877DB2" w:rsidP="00701A82">
      <w:pPr>
        <w:pStyle w:val="NL"/>
        <w:pBdr>
          <w:top w:val="single" w:sz="4" w:space="1" w:color="auto"/>
          <w:bottom w:val="single" w:sz="4" w:space="1" w:color="auto"/>
        </w:pBdr>
        <w:shd w:val="clear" w:color="auto" w:fill="CCCCCC"/>
        <w:tabs>
          <w:tab w:val="left" w:pos="720"/>
        </w:tabs>
        <w:spacing w:line="240" w:lineRule="auto"/>
        <w:rPr>
          <w:rFonts w:ascii="Times New Roman" w:hAnsi="Times New Roman"/>
          <w:b/>
          <w:bCs/>
          <w:sz w:val="24"/>
          <w:szCs w:val="24"/>
        </w:rPr>
      </w:pPr>
      <w:r w:rsidRPr="00701A82">
        <w:rPr>
          <w:rFonts w:ascii="Times New Roman" w:hAnsi="Times New Roman"/>
          <w:b/>
          <w:bCs/>
          <w:sz w:val="24"/>
          <w:szCs w:val="24"/>
          <w:lang w:eastAsia="ko-KR"/>
        </w:rPr>
        <w:lastRenderedPageBreak/>
        <w:t>Process Analysis at Starwood</w:t>
      </w:r>
    </w:p>
    <w:tbl>
      <w:tblPr>
        <w:tblW w:w="8748" w:type="dxa"/>
        <w:tblLook w:val="01E0"/>
      </w:tblPr>
      <w:tblGrid>
        <w:gridCol w:w="2518"/>
        <w:gridCol w:w="6230"/>
      </w:tblGrid>
      <w:tr w:rsidR="00877DB2" w:rsidRPr="00701A82" w:rsidTr="00877DB2">
        <w:tc>
          <w:tcPr>
            <w:tcW w:w="2518" w:type="dxa"/>
          </w:tcPr>
          <w:p w:rsidR="00877DB2" w:rsidRPr="00701A82" w:rsidRDefault="00877DB2" w:rsidP="00701A82">
            <w:pPr>
              <w:spacing w:after="240"/>
              <w:rPr>
                <w:b/>
              </w:rPr>
            </w:pPr>
            <w:r w:rsidRPr="00701A82">
              <w:rPr>
                <w:b/>
              </w:rPr>
              <w:t>Length:</w:t>
            </w:r>
          </w:p>
        </w:tc>
        <w:tc>
          <w:tcPr>
            <w:tcW w:w="6230" w:type="dxa"/>
          </w:tcPr>
          <w:p w:rsidR="00877DB2" w:rsidRPr="00701A82" w:rsidRDefault="00701A82" w:rsidP="00701A82">
            <w:pPr>
              <w:spacing w:after="240"/>
              <w:rPr>
                <w:lang w:eastAsia="ko-KR"/>
              </w:rPr>
            </w:pPr>
            <w:r>
              <w:rPr>
                <w:rFonts w:hint="eastAsia"/>
                <w:lang w:eastAsia="ko-KR"/>
              </w:rPr>
              <w:t>12:44</w:t>
            </w:r>
          </w:p>
        </w:tc>
      </w:tr>
      <w:tr w:rsidR="00877DB2" w:rsidRPr="00701A82" w:rsidTr="00877DB2">
        <w:tc>
          <w:tcPr>
            <w:tcW w:w="2518" w:type="dxa"/>
          </w:tcPr>
          <w:p w:rsidR="00877DB2" w:rsidRPr="00701A82" w:rsidRDefault="00877DB2" w:rsidP="00701A82">
            <w:pPr>
              <w:spacing w:after="240"/>
              <w:rPr>
                <w:b/>
              </w:rPr>
            </w:pPr>
            <w:r w:rsidRPr="00701A82">
              <w:rPr>
                <w:b/>
              </w:rPr>
              <w:t>Subject:</w:t>
            </w:r>
          </w:p>
        </w:tc>
        <w:tc>
          <w:tcPr>
            <w:tcW w:w="6230" w:type="dxa"/>
          </w:tcPr>
          <w:p w:rsidR="00877DB2" w:rsidRPr="00701A82" w:rsidRDefault="00877DB2" w:rsidP="00701A82">
            <w:pPr>
              <w:spacing w:after="240"/>
            </w:pPr>
            <w:r w:rsidRPr="00701A82">
              <w:t>Process Analysis at Starwood</w:t>
            </w:r>
          </w:p>
        </w:tc>
      </w:tr>
      <w:tr w:rsidR="00877DB2" w:rsidRPr="00701A82" w:rsidTr="00877DB2">
        <w:tc>
          <w:tcPr>
            <w:tcW w:w="2518" w:type="dxa"/>
          </w:tcPr>
          <w:p w:rsidR="00877DB2" w:rsidRPr="00701A82" w:rsidRDefault="00877DB2" w:rsidP="00701A82">
            <w:pPr>
              <w:spacing w:after="240"/>
              <w:rPr>
                <w:b/>
              </w:rPr>
            </w:pPr>
            <w:r w:rsidRPr="00701A82">
              <w:rPr>
                <w:b/>
              </w:rPr>
              <w:t>Textbook Reference:</w:t>
            </w:r>
          </w:p>
        </w:tc>
        <w:tc>
          <w:tcPr>
            <w:tcW w:w="6230" w:type="dxa"/>
          </w:tcPr>
          <w:p w:rsidR="00877DB2" w:rsidRPr="00701A82" w:rsidRDefault="00877DB2" w:rsidP="00627398">
            <w:pPr>
              <w:spacing w:after="240"/>
            </w:pPr>
            <w:r w:rsidRPr="00701A82">
              <w:t xml:space="preserve">Chapter 2: Process Strategy and Analysis, </w:t>
            </w:r>
            <w:r w:rsidR="007D0FCE">
              <w:t>page 91</w:t>
            </w:r>
          </w:p>
        </w:tc>
      </w:tr>
    </w:tbl>
    <w:p w:rsidR="003A15B7" w:rsidRDefault="003A15B7" w:rsidP="00701A82">
      <w:pPr>
        <w:spacing w:before="120" w:after="240"/>
        <w:rPr>
          <w:b/>
          <w:bCs/>
        </w:rPr>
      </w:pPr>
    </w:p>
    <w:p w:rsidR="00626E8C" w:rsidRPr="00701A82" w:rsidRDefault="00626E8C" w:rsidP="00701A82">
      <w:pPr>
        <w:spacing w:before="120" w:after="240"/>
      </w:pPr>
      <w:r w:rsidRPr="00701A82">
        <w:rPr>
          <w:b/>
          <w:bCs/>
        </w:rPr>
        <w:t>Summary</w:t>
      </w:r>
    </w:p>
    <w:p w:rsidR="00B61B2C" w:rsidRPr="00701A82" w:rsidRDefault="003C3950" w:rsidP="003A15B7">
      <w:pPr>
        <w:spacing w:after="240"/>
        <w:jc w:val="both"/>
      </w:pPr>
      <w:r w:rsidRPr="00701A82">
        <w:t xml:space="preserve">The video for this chapter highlights the stewarding function at The Phoenician resort in Scottsdale, Arizona.  Stewards play an important back-of-house function within the food and beverage department.  Tasks include dishwashing, silver polishing, restaurant glassware and linen management, and support to the resort’s eight kitchens, as required by the executive chef.  </w:t>
      </w:r>
      <w:r w:rsidR="007F5F31" w:rsidRPr="00701A82">
        <w:t xml:space="preserve">A recent company-wide initiative, called the “Power of Innovation,” </w:t>
      </w:r>
      <w:r w:rsidR="009F0384" w:rsidRPr="00701A82">
        <w:t xml:space="preserve">(POI) </w:t>
      </w:r>
      <w:r w:rsidR="007F5F31" w:rsidRPr="00701A82">
        <w:t>was created with the help of Starwood’s Six Sigma Black Belts to focus attention on process improvement.  Students will hear from R</w:t>
      </w:r>
      <w:r w:rsidR="00E274CA" w:rsidRPr="00701A82">
        <w:t>ick Suhl, Southwest Regional VP</w:t>
      </w:r>
      <w:r w:rsidR="00877DB2" w:rsidRPr="00701A82">
        <w:t xml:space="preserve"> </w:t>
      </w:r>
      <w:r w:rsidR="007F5F31" w:rsidRPr="00701A82">
        <w:t xml:space="preserve">Operations as he discusses what the Power of Innovation program is all about.  Eve </w:t>
      </w:r>
      <w:proofErr w:type="spellStart"/>
      <w:r w:rsidR="007F5F31" w:rsidRPr="00701A82">
        <w:t>Schremp</w:t>
      </w:r>
      <w:proofErr w:type="spellEnd"/>
      <w:r w:rsidR="007F5F31" w:rsidRPr="00701A82">
        <w:t>, Starwood’s Southwest Region Black Belt talks about the issues the team uncovered when they visited, and how the stewarding function was chosen as the first process to be analyzed.  The tape contains a “pause” point after the stewarding process is described</w:t>
      </w:r>
      <w:r w:rsidR="009F0384" w:rsidRPr="00701A82">
        <w:t xml:space="preserve"> so that students can discuss their ideas for redesigning the stewarding process.  The video wraps up with comments from the POI team about the redesigned process, and why it was chosen.</w:t>
      </w:r>
    </w:p>
    <w:p w:rsidR="003A15B7" w:rsidRDefault="003A15B7" w:rsidP="00701A82">
      <w:pPr>
        <w:spacing w:after="240"/>
        <w:jc w:val="both"/>
        <w:rPr>
          <w:b/>
          <w:bCs/>
        </w:rPr>
      </w:pPr>
    </w:p>
    <w:p w:rsidR="00626E8C" w:rsidRPr="00701A82" w:rsidRDefault="00626E8C" w:rsidP="00701A82">
      <w:pPr>
        <w:spacing w:after="240"/>
        <w:jc w:val="both"/>
        <w:rPr>
          <w:b/>
          <w:bCs/>
        </w:rPr>
      </w:pPr>
      <w:r w:rsidRPr="00701A82">
        <w:rPr>
          <w:b/>
          <w:bCs/>
        </w:rPr>
        <w:t>Essay or Disc</w:t>
      </w:r>
      <w:r w:rsidR="00627398">
        <w:rPr>
          <w:b/>
          <w:bCs/>
        </w:rPr>
        <w:t>ussion Questions Based on Video</w:t>
      </w:r>
    </w:p>
    <w:p w:rsidR="003A15B7" w:rsidRPr="00701A82" w:rsidRDefault="00201BDE" w:rsidP="003A15B7">
      <w:pPr>
        <w:pStyle w:val="ListParagraph"/>
        <w:numPr>
          <w:ilvl w:val="0"/>
          <w:numId w:val="27"/>
        </w:numPr>
        <w:spacing w:after="240"/>
        <w:ind w:leftChars="0"/>
        <w:jc w:val="both"/>
      </w:pPr>
      <w:r w:rsidRPr="00701A82">
        <w:t>How can the management specifically improve the stewarding process at The Phoenician? Using the information provided, create a flowchart illustrating the new process tha</w:t>
      </w:r>
      <w:r w:rsidR="00E94FC6" w:rsidRPr="00701A82">
        <w:t>t can be used at The Phoenician.</w:t>
      </w:r>
    </w:p>
    <w:p w:rsidR="00E94FC6" w:rsidRPr="00701A82" w:rsidRDefault="00E94FC6"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Management can focus their attention in two areas:  staff </w:t>
      </w:r>
      <w:r w:rsidR="004F7E39" w:rsidRPr="00701A82">
        <w:t>work</w:t>
      </w:r>
      <w:r w:rsidR="00877DB2" w:rsidRPr="00701A82">
        <w:t xml:space="preserve"> </w:t>
      </w:r>
      <w:r w:rsidR="004F7E39" w:rsidRPr="00701A82">
        <w:t xml:space="preserve">shift </w:t>
      </w:r>
      <w:r w:rsidRPr="00701A82">
        <w:t>scheduling and kitchen assignments.  First, staff should be scheduled to meet the demand of each kitchen without requiring “downtime” for individual stewards. This may mean shorter work shifts or re-assignment to work at more than one kitchen. Additionally, transport carts, such as golf carts, make sense for rapid movement between geographically distant kitchens.  If the carts are already in inventory (as part of The Phoenician’s golf club), then transferring the asset’s cost to the stewarding area may be non-incremental to the resort</w:t>
      </w:r>
      <w:r w:rsidR="004F7E39" w:rsidRPr="00701A82">
        <w:t>’s overall financial results</w:t>
      </w:r>
      <w:r w:rsidRPr="00701A82">
        <w:t>.</w:t>
      </w:r>
    </w:p>
    <w:p w:rsidR="004F7E39" w:rsidRPr="00701A82" w:rsidRDefault="004F7E39" w:rsidP="00701A82">
      <w:pPr>
        <w:spacing w:after="240"/>
        <w:jc w:val="both"/>
      </w:pPr>
    </w:p>
    <w:p w:rsidR="004F7E39" w:rsidRPr="00701A82" w:rsidRDefault="00E33AAD" w:rsidP="00701A82">
      <w:pPr>
        <w:spacing w:after="240"/>
        <w:ind w:firstLine="1260"/>
        <w:jc w:val="both"/>
      </w:pPr>
      <w:r w:rsidRPr="00701A82">
        <w:rPr>
          <w:noProof/>
          <w:lang w:val="en-CA" w:eastAsia="en-CA"/>
        </w:rPr>
        <w:lastRenderedPageBreak/>
        <w:drawing>
          <wp:inline distT="0" distB="0" distL="0" distR="0">
            <wp:extent cx="4572000" cy="3416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3416300"/>
                    </a:xfrm>
                    <a:prstGeom prst="rect">
                      <a:avLst/>
                    </a:prstGeom>
                    <a:noFill/>
                    <a:ln>
                      <a:noFill/>
                    </a:ln>
                  </pic:spPr>
                </pic:pic>
              </a:graphicData>
            </a:graphic>
          </wp:inline>
        </w:drawing>
      </w:r>
    </w:p>
    <w:p w:rsidR="00B61B2C" w:rsidRPr="00701A82" w:rsidRDefault="00201BDE" w:rsidP="00701A82">
      <w:pPr>
        <w:spacing w:after="240"/>
        <w:ind w:left="720" w:hanging="720"/>
        <w:jc w:val="both"/>
      </w:pPr>
      <w:r w:rsidRPr="00701A82">
        <w:t>2.</w:t>
      </w:r>
      <w:r w:rsidRPr="00701A82">
        <w:tab/>
      </w:r>
      <w:r w:rsidR="00B61B2C" w:rsidRPr="00701A82">
        <w:t xml:space="preserve">What </w:t>
      </w:r>
      <w:r w:rsidRPr="00701A82">
        <w:t>are the benefits that the POI program can bring to Starwood?  Can these benefits be extended to other processes and properties within the Starwood system?</w:t>
      </w:r>
    </w:p>
    <w:p w:rsidR="009451E2" w:rsidRPr="00701A82" w:rsidRDefault="00697F41"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The POI program can bring significant workflow and financial benefits to Starwood.  These benefits include streamlined workflows for the areas under examination.  Redundant or unnecessary tasks can be eliminated.  Financially, the labor hours saved translate directly to payroll savings, which is a line item on the company’s financial statements.  The creation of the program was designed to capture the best practices at individual hotels for the purpose of sharing them across all brands, so these benefits should be extended to other brands, as per the POI Team’s charter.  It may take time, however, as Starwood has over 750 hotels, and with the POI Team staying a week or more at each location to examine and document existing processes, those benefits will be spread over many years.</w:t>
      </w:r>
      <w:r w:rsidR="00D5005E" w:rsidRPr="00701A82">
        <w:t xml:space="preserve">  The benefits may be achieved faster if the individual hotels embark on the process changes without the direct assistance of the POI Team.</w:t>
      </w:r>
    </w:p>
    <w:p w:rsidR="00B61B2C" w:rsidRPr="00701A82" w:rsidRDefault="00201BDE" w:rsidP="00701A82">
      <w:pPr>
        <w:spacing w:after="240"/>
        <w:ind w:left="720" w:hanging="720"/>
        <w:jc w:val="both"/>
      </w:pPr>
      <w:r w:rsidRPr="00701A82">
        <w:t>3.</w:t>
      </w:r>
      <w:r w:rsidRPr="00701A82">
        <w:tab/>
      </w:r>
      <w:r w:rsidR="00B61B2C" w:rsidRPr="00701A82">
        <w:t>Of the seven mistakes organizations can make when managing processes, which ones might Starwood be most at risk of making?  Why?</w:t>
      </w:r>
    </w:p>
    <w:p w:rsidR="009451E2" w:rsidRPr="00701A82" w:rsidRDefault="009451E2"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The seven mistakes are: (1) not connecting with strategic issues, (2) not involving the right people in the right way, (3) not giving design teams and process analysts a clear charter and then holding them accountable, (4) not satisfied until fundamental reengineering changes are made, (5) not considering the impact on people, (6) not giving attention to implementation, and (7) not creating an infrastructure for continuous process improvement.  </w:t>
      </w:r>
    </w:p>
    <w:p w:rsidR="008F21AF" w:rsidRPr="00701A82" w:rsidRDefault="008F21AF"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lastRenderedPageBreak/>
        <w:t xml:space="preserve">Mistake #1 Risk Assessment: Very little. </w:t>
      </w:r>
      <w:r w:rsidR="009451E2" w:rsidRPr="00701A82">
        <w:t xml:space="preserve">The creation of the POI Team was driven by a corporate need to capture the best practices from within its hotels, and share them across its brands.  This certainly is a strategic approach. Although it is not noted in the case, the selection of POI Team members with expertise in kitchen preparation and production, stewarding, front office and housekeeping signals that these “low level” operational processes carry </w:t>
      </w:r>
      <w:r w:rsidRPr="00701A82">
        <w:t xml:space="preserve">significant </w:t>
      </w:r>
      <w:r w:rsidR="009451E2" w:rsidRPr="00701A82">
        <w:t xml:space="preserve">productivity and cost </w:t>
      </w:r>
      <w:r w:rsidRPr="00701A82">
        <w:t xml:space="preserve">implications, that, when multiplied by 750 hotels, can be dramatic. </w:t>
      </w:r>
      <w:r w:rsidR="009451E2" w:rsidRPr="00701A82">
        <w:t>Starwood’s approach at each hotel requires initial examination of the individual’s hotels financial results (referred to as the “P&amp;L,”</w:t>
      </w:r>
      <w:r w:rsidRPr="00701A82">
        <w:t xml:space="preserve"> or profit and loss statement) to determine how large the opportunity for improvement might be.</w:t>
      </w:r>
    </w:p>
    <w:p w:rsidR="008F21AF" w:rsidRPr="00701A82" w:rsidRDefault="008F21AF"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Mistake #2 Risk Assessment:  Little to none. The POI Team experts visit a property over a week’s time in order to become acquainted with how the work is done at that location. Time studies were performed with actual staff (although being watched usually brings out better performance) to get a sense of how long work was taking.  Flowcharts documented the order of tasks as well.</w:t>
      </w:r>
    </w:p>
    <w:p w:rsidR="008F21AF" w:rsidRPr="00701A82" w:rsidRDefault="008F21AF"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Mistake #3 Risk Assessment:  Little to none.  As noted earlier, the POI Team was charged with capturing best practices that existed throughout its hotels across all brands in North America (where the bulk of Starwood’s properties are located). Key managers for areas under review participated and held accountable, based on P&amp;L results for their area.</w:t>
      </w:r>
    </w:p>
    <w:p w:rsidR="00B61B2C" w:rsidRPr="00701A82" w:rsidRDefault="008F21AF"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Mistake #4 Risk Assessment:  Very little. The POI Team visit did not seek to overhaul the existing processes.  Instead, the team theorized that small changes made to scheduling (both hours worked and kitchen assignments) and equipment deployment could make a big difference in productivity.  The flowchart from Question #1 illustrates this simple change.  Would the POI Team make more radical recommendations </w:t>
      </w:r>
      <w:r w:rsidR="00280651" w:rsidRPr="00701A82">
        <w:t>in another location, or at a different hotel?  It’s possible, especially if they discover that existing processes are dramatically different from “best in class” at other hotels.  Yet hotel general managers are quick to note the financial implications of poor productivity, so it doesn’t seem likely there would be resistance if the experience documented at other properties (labor hour and dollar savings) were achievable at their hotels.</w:t>
      </w:r>
    </w:p>
    <w:p w:rsidR="00280651" w:rsidRPr="00701A82" w:rsidRDefault="00280651"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Mistake #5 Risk Assessment:  </w:t>
      </w:r>
      <w:r w:rsidR="00BB3630" w:rsidRPr="00701A82">
        <w:t xml:space="preserve">Some.  The POI Team recommendations must ultimately be implemented by the managers and employees after the team leaves. </w:t>
      </w:r>
      <w:r w:rsidR="00242B24" w:rsidRPr="00701A82">
        <w:t>Depending on the culture of the hotel property and the individual departments, there may be resistance or the perception that people will be losing their jobs before the work even begins. This means making sure there is buy-in at the beginning to be sure the people understand the objective and offering assurance that jobs won’t be cut, just re-designed.</w:t>
      </w:r>
      <w:r w:rsidR="00C36E22" w:rsidRPr="00701A82">
        <w:t xml:space="preserve"> Although not mentioned in the text case, there is a strong culture of traditional and hierarchy in the culinary staff world, with the Executive Chef in complete control of what happens in the kitchens.  Any change to this tradition represents a culture shift and potential power loss, so getting this individual’s buy-in was critical to success.  The Chef does have P&amp;L </w:t>
      </w:r>
      <w:r w:rsidR="00C36E22" w:rsidRPr="00701A82">
        <w:lastRenderedPageBreak/>
        <w:t>accountability, though, so demonstrating how the culture change translates to financial savings helped with Stewarding.</w:t>
      </w:r>
    </w:p>
    <w:p w:rsidR="00242B24" w:rsidRPr="00701A82" w:rsidRDefault="00242B24"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Mistake #6 Risk Assessment:  </w:t>
      </w:r>
      <w:r w:rsidR="00CD5528" w:rsidRPr="00701A82">
        <w:t>Some.  The POI Team visits the hotel property for one week</w:t>
      </w:r>
      <w:r w:rsidR="00DD48AD" w:rsidRPr="00701A82">
        <w:t xml:space="preserve"> at the request of the general manager</w:t>
      </w:r>
      <w:r w:rsidR="00CD5528" w:rsidRPr="00701A82">
        <w:t xml:space="preserve">, then makes its recommendations.  They hand the </w:t>
      </w:r>
      <w:r w:rsidR="00DD48AD" w:rsidRPr="00701A82">
        <w:t>newly designed process to key managers for implementation, and then leave.  As noted before, there is a financial incentive (P&amp;L results) for making changes, particularly if the old process has been unprofitable.  Yet the team does not force the change on the hotel property, so there is risk that it won’t be implemented.</w:t>
      </w:r>
    </w:p>
    <w:p w:rsidR="00DD48AD" w:rsidRPr="00701A82" w:rsidRDefault="00AE37E2"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Mistake #7 Risk Assessment:  Very little.  The financial impact of process changes is reported on weekly and monthly reports, so when implementation is complete, the general manager of the hotel will be keeping a close watch.  Although not mentioned in the text case, the POI Team helps the hotel general manager track results for 12-18 months after implementation to be sure the changes worked. There is also internal Starwood Intranet posting of results so other properties can see the results.</w:t>
      </w:r>
    </w:p>
    <w:p w:rsidR="00192FE8" w:rsidRPr="00701A82" w:rsidRDefault="00192FE8"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Additional information:  As a result of the POI team’s work at The Phoenician, real process change and productivity improvement has taken place. For stewards that were supporting geographically distant restaurants (half mile, one way), a golf cart was issued to drive around obstacles. Staff members were cross-trained to support different kitchen duties so they could remain productive during work hours. Labor schedules no longer revolved around a traditional 8-hour day, but instead were assigned by kitchen demand and hotel forecasts. The change resulted in a docum</w:t>
      </w:r>
      <w:r w:rsidR="00796388" w:rsidRPr="00701A82">
        <w:t>ented 23</w:t>
      </w:r>
      <w:r w:rsidRPr="00701A82">
        <w:t>% improvement in labor productivity</w:t>
      </w:r>
      <w:r w:rsidR="00796388" w:rsidRPr="00701A82">
        <w:t xml:space="preserve"> totaling over $350,000 in the most recent year.  Over </w:t>
      </w:r>
      <w:r w:rsidR="007A4A85" w:rsidRPr="00701A82">
        <w:t xml:space="preserve">all, </w:t>
      </w:r>
      <w:r w:rsidR="00796388" w:rsidRPr="00701A82">
        <w:t>28,00 labor hours were saved.</w:t>
      </w:r>
    </w:p>
    <w:p w:rsidR="00B61B2C" w:rsidRPr="00701A82" w:rsidRDefault="00796388" w:rsidP="00701A82">
      <w:pPr>
        <w:numPr>
          <w:ilvl w:val="0"/>
          <w:numId w:val="7"/>
        </w:numPr>
        <w:tabs>
          <w:tab w:val="clear" w:pos="504"/>
          <w:tab w:val="num" w:pos="-630"/>
        </w:tabs>
        <w:overflowPunct w:val="0"/>
        <w:autoSpaceDE w:val="0"/>
        <w:autoSpaceDN w:val="0"/>
        <w:adjustRightInd w:val="0"/>
        <w:spacing w:after="240"/>
        <w:ind w:left="1080"/>
        <w:jc w:val="both"/>
        <w:textAlignment w:val="baseline"/>
      </w:pPr>
      <w:r w:rsidRPr="00701A82">
        <w:t xml:space="preserve">The Executive Steward had actually wanted to make some changes in his department prior to the arrival of the POI team, and was able to use the POI team visit to leverage his desire to make those changes.  From a culture perspective, students need to appreciate the difficulty in making a change to the structure and command hierarchy of the culinary department. While the Executive Chef dictated 8-hour shift coverage in all the kitchens and </w:t>
      </w:r>
      <w:r w:rsidR="007A4A85" w:rsidRPr="00701A82">
        <w:t>bakeshops</w:t>
      </w:r>
      <w:r w:rsidRPr="00701A82">
        <w:t xml:space="preserve">, the Food &amp; Beverage Manager actually held control over the budget for staff. The POI team had to make the case to that moving to “scheduling to demand” would not adversely affect operations in the kitchen.  Instead of real-time and immediate washing of dishes, for example, carts were set up for stacking and sorting so they could easily be moved to the dishwashing area in batches.  </w:t>
      </w:r>
      <w:r w:rsidR="007A4A85" w:rsidRPr="00701A82">
        <w:t>These made better use of steward time, and freed them up to work shorter shifts or cover</w:t>
      </w:r>
      <w:r w:rsidRPr="00701A82">
        <w:t xml:space="preserve"> more than one area. Once the Executive Chef was certain that the variation</w:t>
      </w:r>
      <w:r w:rsidR="00E165AB" w:rsidRPr="00701A82">
        <w:t xml:space="preserve"> and flexibility</w:t>
      </w:r>
      <w:r w:rsidRPr="00701A82">
        <w:t xml:space="preserve"> in steward staffing woul</w:t>
      </w:r>
      <w:r w:rsidR="007A4A85" w:rsidRPr="00701A82">
        <w:t>d not adversely affect the work</w:t>
      </w:r>
      <w:r w:rsidRPr="00701A82">
        <w:t xml:space="preserve">flow in the kitchens, he endorsed the concept. </w:t>
      </w:r>
      <w:r w:rsidR="0072515E" w:rsidRPr="00701A82">
        <w:t xml:space="preserve">From the Stewarding Department’s perspective, there was little resistance to change since the Executive Steward was already motivated to streamline his area’s staffing and bring about a positive impact to the property’s profit and loss picture. </w:t>
      </w:r>
      <w:r w:rsidRPr="00701A82">
        <w:lastRenderedPageBreak/>
        <w:t xml:space="preserve">Staff </w:t>
      </w:r>
      <w:r w:rsidR="007A4A85" w:rsidRPr="00701A82">
        <w:t xml:space="preserve">members </w:t>
      </w:r>
      <w:r w:rsidRPr="00701A82">
        <w:t>are now rarely idle because they are deployed “just in time” for each kitchen’s activity needs.</w:t>
      </w:r>
    </w:p>
    <w:p w:rsidR="00E274CA" w:rsidRPr="00701A82" w:rsidRDefault="00E274CA" w:rsidP="00701A82">
      <w:pPr>
        <w:spacing w:after="240"/>
        <w:rPr>
          <w:b/>
        </w:rPr>
      </w:pPr>
      <w:r w:rsidRPr="00701A82">
        <w:rPr>
          <w:b/>
        </w:rPr>
        <w:br w:type="page"/>
      </w:r>
    </w:p>
    <w:p w:rsidR="00E274CA" w:rsidRPr="00701A82" w:rsidDel="002D5762" w:rsidRDefault="00E274CA" w:rsidP="00701A82">
      <w:pPr>
        <w:pStyle w:val="NL"/>
        <w:pBdr>
          <w:top w:val="single" w:sz="4" w:space="1" w:color="auto"/>
          <w:bottom w:val="single" w:sz="4" w:space="1" w:color="auto"/>
        </w:pBdr>
        <w:shd w:val="clear" w:color="auto" w:fill="CCCCCC"/>
        <w:tabs>
          <w:tab w:val="left" w:pos="720"/>
        </w:tabs>
        <w:spacing w:line="240" w:lineRule="auto"/>
        <w:rPr>
          <w:del w:id="31" w:author="HP" w:date="2018-08-31T18:23:00Z"/>
          <w:rFonts w:ascii="Times New Roman" w:hAnsi="Times New Roman"/>
          <w:b/>
          <w:bCs/>
          <w:sz w:val="24"/>
          <w:szCs w:val="24"/>
        </w:rPr>
      </w:pPr>
      <w:del w:id="32" w:author="HP" w:date="2018-08-31T18:23:00Z">
        <w:r w:rsidRPr="00701A82" w:rsidDel="002D5762">
          <w:rPr>
            <w:rFonts w:ascii="Times New Roman" w:hAnsi="Times New Roman"/>
            <w:b/>
            <w:bCs/>
            <w:sz w:val="24"/>
            <w:szCs w:val="24"/>
            <w:lang w:eastAsia="ko-KR"/>
          </w:rPr>
          <w:lastRenderedPageBreak/>
          <w:delText>Process Performance and Quality at Starwood Hotels and Resorts</w:delText>
        </w:r>
      </w:del>
    </w:p>
    <w:tbl>
      <w:tblPr>
        <w:tblW w:w="8748" w:type="dxa"/>
        <w:tblLook w:val="01E0"/>
      </w:tblPr>
      <w:tblGrid>
        <w:gridCol w:w="2518"/>
        <w:gridCol w:w="6230"/>
      </w:tblGrid>
      <w:tr w:rsidR="00E274CA" w:rsidRPr="00701A82" w:rsidDel="002D5762" w:rsidTr="00E274CA">
        <w:trPr>
          <w:trHeight w:val="378"/>
          <w:del w:id="33" w:author="HP" w:date="2018-08-31T18:23:00Z"/>
        </w:trPr>
        <w:tc>
          <w:tcPr>
            <w:tcW w:w="2518" w:type="dxa"/>
          </w:tcPr>
          <w:p w:rsidR="00E274CA" w:rsidRPr="00701A82" w:rsidDel="002D5762" w:rsidRDefault="00E274CA" w:rsidP="00701A82">
            <w:pPr>
              <w:spacing w:after="240"/>
              <w:rPr>
                <w:del w:id="34" w:author="HP" w:date="2018-08-31T18:23:00Z"/>
                <w:b/>
              </w:rPr>
            </w:pPr>
            <w:del w:id="35" w:author="HP" w:date="2018-08-31T18:23:00Z">
              <w:r w:rsidRPr="00701A82" w:rsidDel="002D5762">
                <w:rPr>
                  <w:b/>
                </w:rPr>
                <w:delText>Length:</w:delText>
              </w:r>
            </w:del>
          </w:p>
        </w:tc>
        <w:tc>
          <w:tcPr>
            <w:tcW w:w="6230" w:type="dxa"/>
          </w:tcPr>
          <w:p w:rsidR="00E274CA" w:rsidRPr="00701A82" w:rsidDel="002D5762" w:rsidRDefault="00701A82" w:rsidP="00701A82">
            <w:pPr>
              <w:spacing w:after="240"/>
              <w:rPr>
                <w:del w:id="36" w:author="HP" w:date="2018-08-31T18:23:00Z"/>
                <w:lang w:eastAsia="ko-KR"/>
              </w:rPr>
            </w:pPr>
            <w:del w:id="37" w:author="HP" w:date="2018-08-31T18:23:00Z">
              <w:r w:rsidDel="002D5762">
                <w:rPr>
                  <w:rFonts w:hint="eastAsia"/>
                  <w:lang w:eastAsia="ko-KR"/>
                </w:rPr>
                <w:delText>10:08</w:delText>
              </w:r>
            </w:del>
          </w:p>
        </w:tc>
      </w:tr>
      <w:tr w:rsidR="00E274CA" w:rsidRPr="00701A82" w:rsidDel="002D5762" w:rsidTr="00E379A4">
        <w:trPr>
          <w:del w:id="38" w:author="HP" w:date="2018-08-31T18:23:00Z"/>
        </w:trPr>
        <w:tc>
          <w:tcPr>
            <w:tcW w:w="2518" w:type="dxa"/>
          </w:tcPr>
          <w:p w:rsidR="00E274CA" w:rsidRPr="00701A82" w:rsidDel="002D5762" w:rsidRDefault="00E274CA" w:rsidP="00701A82">
            <w:pPr>
              <w:spacing w:after="240"/>
              <w:rPr>
                <w:del w:id="39" w:author="HP" w:date="2018-08-31T18:23:00Z"/>
                <w:b/>
              </w:rPr>
            </w:pPr>
            <w:del w:id="40" w:author="HP" w:date="2018-08-31T18:23:00Z">
              <w:r w:rsidRPr="00701A82" w:rsidDel="002D5762">
                <w:rPr>
                  <w:b/>
                </w:rPr>
                <w:delText>Subject:</w:delText>
              </w:r>
            </w:del>
          </w:p>
        </w:tc>
        <w:tc>
          <w:tcPr>
            <w:tcW w:w="6230" w:type="dxa"/>
          </w:tcPr>
          <w:p w:rsidR="00E274CA" w:rsidRPr="00701A82" w:rsidDel="002D5762" w:rsidRDefault="00E274CA" w:rsidP="00701A82">
            <w:pPr>
              <w:spacing w:after="240"/>
              <w:rPr>
                <w:del w:id="41" w:author="HP" w:date="2018-08-31T18:23:00Z"/>
              </w:rPr>
            </w:pPr>
            <w:del w:id="42" w:author="HP" w:date="2018-08-31T18:23:00Z">
              <w:r w:rsidRPr="00701A82" w:rsidDel="002D5762">
                <w:delText>“Process Performance and Quality at Starwood Resorts”</w:delText>
              </w:r>
            </w:del>
          </w:p>
        </w:tc>
      </w:tr>
      <w:tr w:rsidR="00E274CA" w:rsidRPr="00701A82" w:rsidDel="002D5762" w:rsidTr="00E379A4">
        <w:trPr>
          <w:del w:id="43" w:author="HP" w:date="2018-08-31T18:23:00Z"/>
        </w:trPr>
        <w:tc>
          <w:tcPr>
            <w:tcW w:w="2518" w:type="dxa"/>
          </w:tcPr>
          <w:p w:rsidR="00E274CA" w:rsidRPr="00701A82" w:rsidDel="002D5762" w:rsidRDefault="00E274CA" w:rsidP="00701A82">
            <w:pPr>
              <w:spacing w:after="240"/>
              <w:rPr>
                <w:del w:id="44" w:author="HP" w:date="2018-08-31T18:23:00Z"/>
                <w:b/>
              </w:rPr>
            </w:pPr>
            <w:del w:id="45" w:author="HP" w:date="2018-08-31T18:23:00Z">
              <w:r w:rsidRPr="00701A82" w:rsidDel="002D5762">
                <w:rPr>
                  <w:b/>
                </w:rPr>
                <w:delText>Textbook Reference:</w:delText>
              </w:r>
            </w:del>
          </w:p>
        </w:tc>
        <w:tc>
          <w:tcPr>
            <w:tcW w:w="6230" w:type="dxa"/>
          </w:tcPr>
          <w:p w:rsidR="00E274CA" w:rsidRPr="00701A82" w:rsidDel="002D5762" w:rsidRDefault="00E274CA" w:rsidP="007D0FCE">
            <w:pPr>
              <w:spacing w:after="240"/>
              <w:rPr>
                <w:del w:id="46" w:author="HP" w:date="2018-08-31T18:23:00Z"/>
              </w:rPr>
            </w:pPr>
            <w:del w:id="47" w:author="HP" w:date="2018-08-31T18:23:00Z">
              <w:r w:rsidRPr="00701A82" w:rsidDel="002D5762">
                <w:delText xml:space="preserve">Chapter 3: Quality and Performance, page </w:delText>
              </w:r>
              <w:r w:rsidR="007D0FCE" w:rsidDel="002D5762">
                <w:delText>132</w:delText>
              </w:r>
            </w:del>
          </w:p>
        </w:tc>
      </w:tr>
    </w:tbl>
    <w:p w:rsidR="00626E8C" w:rsidRPr="00701A82" w:rsidDel="002D5762" w:rsidRDefault="00626E8C" w:rsidP="00701A82">
      <w:pPr>
        <w:spacing w:before="120" w:after="240"/>
        <w:rPr>
          <w:del w:id="48" w:author="HP" w:date="2018-08-31T18:23:00Z"/>
        </w:rPr>
      </w:pPr>
      <w:del w:id="49" w:author="HP" w:date="2018-08-31T18:23:00Z">
        <w:r w:rsidRPr="00701A82" w:rsidDel="002D5762">
          <w:rPr>
            <w:b/>
            <w:bCs/>
          </w:rPr>
          <w:delText>Summary</w:delText>
        </w:r>
      </w:del>
    </w:p>
    <w:p w:rsidR="00B33AC4" w:rsidRPr="00701A82" w:rsidDel="002D5762" w:rsidRDefault="00E274CA" w:rsidP="00701A82">
      <w:pPr>
        <w:spacing w:after="240"/>
        <w:jc w:val="both"/>
        <w:rPr>
          <w:del w:id="50" w:author="HP" w:date="2018-08-31T18:23:00Z"/>
        </w:rPr>
      </w:pPr>
      <w:del w:id="51" w:author="HP" w:date="2018-08-31T18:23:00Z">
        <w:r w:rsidRPr="00701A82" w:rsidDel="002D5762">
          <w:delText>This case</w:delText>
        </w:r>
        <w:r w:rsidR="00B33AC4" w:rsidRPr="00701A82" w:rsidDel="002D5762">
          <w:delText xml:space="preserve"> highlight</w:delText>
        </w:r>
        <w:r w:rsidRPr="00701A82" w:rsidDel="002D5762">
          <w:delText>s</w:delText>
        </w:r>
        <w:r w:rsidR="00B33AC4" w:rsidRPr="00701A82" w:rsidDel="002D5762">
          <w:delText xml:space="preserve"> the work of Starwood’s Six Sigma Black Belts. </w:delText>
        </w:r>
        <w:r w:rsidR="00353E33" w:rsidRPr="00701A82" w:rsidDel="002D5762">
          <w:delText>In the textbook case, the emphasis centers on the creation of the Sh</w:delText>
        </w:r>
        <w:r w:rsidR="00853425" w:rsidRPr="00701A82" w:rsidDel="002D5762">
          <w:delText>eraton Service Promise program.</w:delText>
        </w:r>
        <w:r w:rsidR="00353E33" w:rsidRPr="00701A82" w:rsidDel="002D5762">
          <w:delText xml:space="preserve"> This program was developed in response to low guest satisfaction scores dealing with problem resolution during a guest’s stay.  The case describes the situation, and how the Black Belts applied the Six Sigma “DMAIC” model (Define, Measure, Analyze, Improve, and Control) to devise the best solution.</w:delText>
        </w:r>
      </w:del>
    </w:p>
    <w:p w:rsidR="00353E33" w:rsidRPr="00701A82" w:rsidDel="002D5762" w:rsidRDefault="00353E33" w:rsidP="00701A82">
      <w:pPr>
        <w:spacing w:after="240"/>
        <w:jc w:val="both"/>
        <w:rPr>
          <w:del w:id="52" w:author="HP" w:date="2018-08-31T18:23:00Z"/>
        </w:rPr>
      </w:pPr>
      <w:del w:id="53" w:author="HP" w:date="2018-08-31T18:23:00Z">
        <w:r w:rsidRPr="00701A82" w:rsidDel="002D5762">
          <w:delText xml:space="preserve">In the video case, the Black Belts are at it again, this time analyzing the front desk check-in process at The Phoenician </w:delText>
        </w:r>
        <w:r w:rsidR="00853425" w:rsidRPr="00701A82" w:rsidDel="002D5762">
          <w:delText xml:space="preserve">resort in Scottsdale, Arizona. </w:delText>
        </w:r>
        <w:r w:rsidRPr="00701A82" w:rsidDel="002D5762">
          <w:delText>Check-in service times were exceeding the company standard of three minutes or less, so a team was assembled t</w:delText>
        </w:r>
        <w:r w:rsidR="00853425" w:rsidRPr="00701A82" w:rsidDel="002D5762">
          <w:delText xml:space="preserve">o determine the best solution. </w:delText>
        </w:r>
        <w:r w:rsidRPr="00701A82" w:rsidDel="002D5762">
          <w:delText xml:space="preserve">Again, the Six Sigma DMAIC model was employed.  Students will hear from Eve Schremp and </w:delText>
        </w:r>
        <w:r w:rsidR="006556CA" w:rsidRPr="00701A82" w:rsidDel="002D5762">
          <w:delText>Sarmen Khosdeghian, Black Belts, as they discuss the issues surrounding the front desk check-in process and the solution their team developed.  The video provides a “pause” point to allow the instructor to discuss the ca</w:delText>
        </w:r>
        <w:r w:rsidR="00853425" w:rsidRPr="00701A82" w:rsidDel="002D5762">
          <w:delText xml:space="preserve">se with the class, if desired. </w:delText>
        </w:r>
        <w:r w:rsidR="006556CA" w:rsidRPr="00701A82" w:rsidDel="002D5762">
          <w:delText>The video wraps up with Sarmen’s discussion of the team’s findings and the solution they devised.</w:delText>
        </w:r>
      </w:del>
    </w:p>
    <w:p w:rsidR="00B33AC4" w:rsidRPr="00701A82" w:rsidDel="002D5762" w:rsidRDefault="00B33AC4" w:rsidP="00C23A4F">
      <w:pPr>
        <w:jc w:val="both"/>
        <w:rPr>
          <w:del w:id="54" w:author="HP" w:date="2018-08-31T18:23:00Z"/>
        </w:rPr>
      </w:pPr>
    </w:p>
    <w:p w:rsidR="00626E8C" w:rsidRPr="00701A82" w:rsidDel="002D5762" w:rsidRDefault="00626E8C" w:rsidP="00701A82">
      <w:pPr>
        <w:spacing w:after="240"/>
        <w:jc w:val="both"/>
        <w:rPr>
          <w:del w:id="55" w:author="HP" w:date="2018-08-31T18:23:00Z"/>
          <w:b/>
          <w:bCs/>
        </w:rPr>
      </w:pPr>
      <w:del w:id="56" w:author="HP" w:date="2018-08-31T18:23:00Z">
        <w:r w:rsidRPr="00701A82" w:rsidDel="002D5762">
          <w:rPr>
            <w:b/>
            <w:bCs/>
          </w:rPr>
          <w:delText>Essay or Disc</w:delText>
        </w:r>
        <w:r w:rsidR="00627398" w:rsidDel="002D5762">
          <w:rPr>
            <w:b/>
            <w:bCs/>
          </w:rPr>
          <w:delText>ussion Questions Based on Video</w:delText>
        </w:r>
      </w:del>
    </w:p>
    <w:p w:rsidR="00B61B2C" w:rsidRPr="00701A82" w:rsidDel="002D5762" w:rsidRDefault="00201BDE" w:rsidP="00701A82">
      <w:pPr>
        <w:spacing w:after="240"/>
        <w:ind w:left="720" w:hanging="720"/>
        <w:jc w:val="both"/>
        <w:rPr>
          <w:del w:id="57" w:author="HP" w:date="2018-08-31T18:23:00Z"/>
        </w:rPr>
      </w:pPr>
      <w:del w:id="58" w:author="HP" w:date="2018-08-31T18:23:00Z">
        <w:r w:rsidRPr="00701A82" w:rsidDel="002D5762">
          <w:delText>1.</w:delText>
        </w:r>
        <w:r w:rsidRPr="00701A82" w:rsidDel="002D5762">
          <w:tab/>
        </w:r>
        <w:r w:rsidR="00B61B2C" w:rsidRPr="00701A82" w:rsidDel="002D5762">
          <w:delText>Implementing Six Sigma programs take considerable time and commitment from an organization.  Using the impleme</w:delText>
        </w:r>
        <w:r w:rsidRPr="00701A82" w:rsidDel="002D5762">
          <w:delText>ntation</w:delText>
        </w:r>
        <w:r w:rsidR="00CA0BF2" w:rsidRPr="00701A82" w:rsidDel="002D5762">
          <w:delText xml:space="preserve"> points in this chapter,</w:delText>
        </w:r>
        <w:r w:rsidRPr="00701A82" w:rsidDel="002D5762">
          <w:delText xml:space="preserve"> such as </w:delText>
        </w:r>
        <w:r w:rsidR="00B61B2C" w:rsidRPr="00701A82" w:rsidDel="002D5762">
          <w:delText>top-down commitment, measurement systems to track progress, tough goal setting, education, com</w:delText>
        </w:r>
        <w:r w:rsidRPr="00701A82" w:rsidDel="002D5762">
          <w:delText>munication, customer priorities</w:delText>
        </w:r>
        <w:r w:rsidR="00B61B2C" w:rsidRPr="00701A82" w:rsidDel="002D5762">
          <w:delText>, describe the degree to which Starwood has successfully addressed each one with the redesign of the Sheraton Service Promise program.</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9" w:author="HP" w:date="2018-08-31T18:23:00Z"/>
        </w:rPr>
      </w:pPr>
      <w:del w:id="60" w:author="HP" w:date="2018-08-31T18:23:00Z">
        <w:r w:rsidRPr="00701A82" w:rsidDel="002D5762">
          <w:delText xml:space="preserve">Top-Down Commitment: </w:delText>
        </w:r>
        <w:r w:rsidR="006160FC" w:rsidRPr="00701A82" w:rsidDel="002D5762">
          <w:delText xml:space="preserve">The Six Sigma initiative is supported from the top of the organization down.  Implementation of such a program is not inexpensive, with well-paid managers deployed throughout all regions of North America, and internal training programs to grow “Green Belts” (departmental managers seeking to build their own skill sets) into Black Belts. </w:delText>
        </w:r>
        <w:r w:rsidR="00174334" w:rsidRPr="00701A82" w:rsidDel="002D5762">
          <w:delText xml:space="preserve">There also is a commitment throughout all brands (Sheraton, Westin, W, Four Points, etc.) which indicates top-down commitment as well. </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61" w:author="HP" w:date="2018-08-31T18:23:00Z"/>
        </w:rPr>
      </w:pPr>
      <w:del w:id="62" w:author="HP" w:date="2018-08-31T18:23:00Z">
        <w:r w:rsidRPr="00701A82" w:rsidDel="002D5762">
          <w:delText xml:space="preserve">Measurement Systems: </w:delText>
        </w:r>
        <w:r w:rsidR="00087B8A" w:rsidRPr="00701A82" w:rsidDel="002D5762">
          <w:delText xml:space="preserve">Call logs at each hotel track each guest’s incident (speed of response and efficiency). </w:delText>
        </w:r>
        <w:r w:rsidRPr="00701A82" w:rsidDel="002D5762">
          <w:delText>Every customer is given a Guest Satisfaction Survey containing questions about their experience as a guest at the hotel.  There is a series of questions related to problem resolution, which were used both for initial data collection and monitoring after implementation of changes.</w:delText>
        </w:r>
        <w:r w:rsidR="00174334" w:rsidRPr="00701A82" w:rsidDel="002D5762">
          <w:delText xml:space="preserve"> National Family Opinion, an independent survey organization, assists with data collection and analysis so there is little opportunity for manipulation by hotel associates.</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63" w:author="HP" w:date="2018-08-31T18:23:00Z"/>
        </w:rPr>
      </w:pPr>
      <w:del w:id="64" w:author="HP" w:date="2018-08-31T18:23:00Z">
        <w:r w:rsidRPr="00701A82" w:rsidDel="002D5762">
          <w:delText>Tough Goal Setting:</w:delText>
        </w:r>
        <w:r w:rsidR="00174334" w:rsidRPr="00701A82" w:rsidDel="002D5762">
          <w:delText xml:space="preserve">  </w:delText>
        </w:r>
        <w:r w:rsidR="00087B8A" w:rsidRPr="00701A82" w:rsidDel="002D5762">
          <w:delText>Internal benchmarking is done against other properties in the system, with results posted on the company’s intranet.  The case does not indicate specific score targets (although there is mention of “levels required by Sheraton”), but any increase over previous score levels is viewed as positive.</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65" w:author="HP" w:date="2018-08-31T18:23:00Z"/>
        </w:rPr>
      </w:pPr>
      <w:del w:id="66" w:author="HP" w:date="2018-08-31T18:23:00Z">
        <w:r w:rsidRPr="00701A82" w:rsidDel="002D5762">
          <w:delText>Education:</w:delText>
        </w:r>
        <w:r w:rsidR="00087B8A" w:rsidRPr="00701A82" w:rsidDel="002D5762">
          <w:delText xml:space="preserve"> There are two parts to education in this case:  (1) employees and (2) guests.  Front desk associates needed to be trained to mention the Sheraton Service Promise durin</w:delText>
        </w:r>
        <w:r w:rsidR="00771F54" w:rsidRPr="00701A82" w:rsidDel="002D5762">
          <w:delText>g guest check-in to be sure guests</w:delText>
        </w:r>
        <w:r w:rsidR="00087B8A" w:rsidRPr="00701A82" w:rsidDel="002D5762">
          <w:delText xml:space="preserve"> were aware of the program and who to call if they encountered a problem. Back of house associates in the telephone switchboard and maintenance departments needed education on how to respond to a call, as well as the importance of a timely (within 15 minutes) response. For guests, simply being made aware of the Sheraton Service Promise was a big step in improving guest satisfac</w:delText>
        </w:r>
        <w:r w:rsidR="00771F54" w:rsidRPr="00701A82" w:rsidDel="002D5762">
          <w:delText>tion scores, as they were encouraged to call to report problems.</w:delText>
        </w:r>
        <w:r w:rsidR="00087B8A" w:rsidRPr="00701A82" w:rsidDel="002D5762">
          <w:delText xml:space="preserve"> </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67" w:author="HP" w:date="2018-08-31T18:23:00Z"/>
        </w:rPr>
      </w:pPr>
      <w:del w:id="68" w:author="HP" w:date="2018-08-31T18:23:00Z">
        <w:r w:rsidRPr="00701A82" w:rsidDel="002D5762">
          <w:delText>Communication:</w:delText>
        </w:r>
        <w:r w:rsidR="00771F54" w:rsidRPr="00701A82" w:rsidDel="002D5762">
          <w:delText xml:space="preserve"> Starwood’s intranet goes a long way in helping to communicate the success of each Six Sigma project within the organization. This level of exposure further underscores top-level corporate commitment to the program, and provides recognition for the associates who participated in the changes.</w:delText>
        </w:r>
      </w:del>
    </w:p>
    <w:p w:rsidR="00CA0BF2" w:rsidRPr="00701A82" w:rsidDel="002D5762" w:rsidRDefault="00CA0BF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69" w:author="HP" w:date="2018-08-31T18:23:00Z"/>
        </w:rPr>
      </w:pPr>
      <w:del w:id="70" w:author="HP" w:date="2018-08-31T18:23:00Z">
        <w:r w:rsidRPr="00701A82" w:rsidDel="002D5762">
          <w:delText>Customer Priorities:</w:delText>
        </w:r>
        <w:r w:rsidR="00771F54" w:rsidRPr="00701A82" w:rsidDel="002D5762">
          <w:delText xml:space="preserve"> The Sheraton Service Promise certainly emphasizes the customer’s experience, since it centers on rapid resolution to any problems encountered during a guest stay.  The overall customer satisfaction scores are closely watched, so anything that affects those scores gets immediate attention. </w:delText>
        </w:r>
      </w:del>
    </w:p>
    <w:p w:rsidR="00B61B2C" w:rsidRPr="00701A82" w:rsidDel="002D5762" w:rsidRDefault="00201BDE" w:rsidP="00701A82">
      <w:pPr>
        <w:spacing w:after="240"/>
        <w:ind w:left="720" w:hanging="720"/>
        <w:jc w:val="both"/>
        <w:rPr>
          <w:del w:id="71" w:author="HP" w:date="2018-08-31T18:23:00Z"/>
        </w:rPr>
      </w:pPr>
      <w:del w:id="72" w:author="HP" w:date="2018-08-31T18:23:00Z">
        <w:r w:rsidRPr="00701A82" w:rsidDel="002D5762">
          <w:delText>2.</w:delText>
        </w:r>
        <w:r w:rsidRPr="00701A82" w:rsidDel="002D5762">
          <w:tab/>
        </w:r>
        <w:r w:rsidR="00B61B2C" w:rsidRPr="00701A82" w:rsidDel="002D5762">
          <w:delText>How might the new Sheraton Service Promise p</w:delText>
        </w:r>
        <w:r w:rsidR="00617622" w:rsidRPr="00701A82" w:rsidDel="002D5762">
          <w:delText>rocess help Starwood avoid the four</w:delText>
        </w:r>
        <w:r w:rsidR="00B61B2C" w:rsidRPr="00701A82" w:rsidDel="002D5762">
          <w:delText xml:space="preserve"> costs</w:delText>
        </w:r>
        <w:r w:rsidR="00617622" w:rsidRPr="00701A82" w:rsidDel="002D5762">
          <w:delText xml:space="preserve"> of poor performance and quality</w:delText>
        </w:r>
        <w:r w:rsidR="00B61B2C" w:rsidRPr="00701A82" w:rsidDel="002D5762">
          <w:delText>?</w:delText>
        </w:r>
      </w:del>
    </w:p>
    <w:p w:rsidR="00617622" w:rsidRPr="00701A82" w:rsidDel="002D5762" w:rsidRDefault="0061762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73" w:author="HP" w:date="2018-08-31T18:23:00Z"/>
        </w:rPr>
      </w:pPr>
      <w:del w:id="74" w:author="HP" w:date="2018-08-31T18:23:00Z">
        <w:r w:rsidRPr="00701A82" w:rsidDel="002D5762">
          <w:delText>The four costs of poor performance and quality are prevention costs, appraisal costs, internal failure costs, and external failure costs. Clearly, the Six Sigma program at Starwood is prevention cost, so this cost is not avoided. Starwood and the Sheraton brand were already engaged in appraisal of guest satisfaction. The actual appraisal process did not change, however, so there was no incremental change in appraisal costs.</w:delText>
        </w:r>
        <w:r w:rsidR="008462B5" w:rsidRPr="00701A82" w:rsidDel="002D5762">
          <w:delText xml:space="preserve"> Prior to implementing the Sheraton Service Promise, hotels were experiencing costs and lower guest satisfaction scores due to defects in the delivery of services to hotel guests.  The implementation of the program has helped avoid additional internal failure costs. As for external failure costs, Sheraton usually doesn’t know there is a problem until a guest reports it, so it may not be able to avoid this cost, but when the problem is reported by one guest, it is quite possible that it may affect others, so there is an opportunity to investigate to avoid the cost down the line.</w:delText>
        </w:r>
      </w:del>
    </w:p>
    <w:p w:rsidR="00B61B2C" w:rsidRPr="00701A82" w:rsidDel="002D5762" w:rsidRDefault="00201BDE" w:rsidP="00701A82">
      <w:pPr>
        <w:spacing w:after="240"/>
        <w:ind w:left="720" w:hanging="720"/>
        <w:jc w:val="both"/>
        <w:rPr>
          <w:del w:id="75" w:author="HP" w:date="2018-08-31T18:23:00Z"/>
        </w:rPr>
      </w:pPr>
      <w:del w:id="76" w:author="HP" w:date="2018-08-31T18:23:00Z">
        <w:r w:rsidRPr="00701A82" w:rsidDel="002D5762">
          <w:delText>3.</w:delText>
        </w:r>
        <w:r w:rsidRPr="00701A82" w:rsidDel="002D5762">
          <w:tab/>
        </w:r>
        <w:r w:rsidR="00B61B2C" w:rsidRPr="00701A82" w:rsidDel="002D5762">
          <w:delText xml:space="preserve">Starwood is the first major hotel brand to commit to a dedicated Six Sigma program for improving quality.  Why might an organization be reluctant to follow this type of formalized methodology? </w:delText>
        </w:r>
        <w:r w:rsidRPr="00701A82" w:rsidDel="002D5762">
          <w:delText>What</w:delText>
        </w:r>
        <w:r w:rsidR="00B61B2C" w:rsidRPr="00701A82" w:rsidDel="002D5762">
          <w:delText xml:space="preserve"> other approaches </w:delText>
        </w:r>
        <w:r w:rsidRPr="00701A82" w:rsidDel="002D5762">
          <w:delText xml:space="preserve">could </w:delText>
        </w:r>
        <w:r w:rsidR="00B61B2C" w:rsidRPr="00701A82" w:rsidDel="002D5762">
          <w:delText xml:space="preserve">Starwood </w:delText>
        </w:r>
        <w:r w:rsidRPr="00701A82" w:rsidDel="002D5762">
          <w:delText>or its competitors use?</w:delText>
        </w:r>
        <w:r w:rsidR="00B61B2C" w:rsidRPr="00701A82" w:rsidDel="002D5762">
          <w:delText xml:space="preserve"> </w:delText>
        </w:r>
      </w:del>
    </w:p>
    <w:p w:rsidR="00B33AC4" w:rsidRPr="00701A82" w:rsidDel="002D5762" w:rsidRDefault="0052457E"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77" w:author="HP" w:date="2018-08-31T18:23:00Z"/>
        </w:rPr>
      </w:pPr>
      <w:del w:id="78" w:author="HP" w:date="2018-08-31T18:23:00Z">
        <w:r w:rsidRPr="00701A82" w:rsidDel="002D5762">
          <w:delText xml:space="preserve">Implementation of a Six Sigma program is both time-consuming and costly.  Employees require weeks of specialized training to learn the methodology, and require continuing education to develop a depth of expertise in the </w:delText>
        </w:r>
        <w:r w:rsidR="000A285A" w:rsidRPr="00701A82" w:rsidDel="002D5762">
          <w:delText>measurement and analysis techniques. Such an approach also follows a very scientific process to quantify a traditionally qualitative set of experiences, which may be uncomfortable for some employees and managers who, within the hospitality culture, are not used to such scrutiny.</w:delText>
        </w:r>
      </w:del>
    </w:p>
    <w:p w:rsidR="000A285A" w:rsidRPr="00701A82" w:rsidDel="002D5762" w:rsidRDefault="000A285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79" w:author="HP" w:date="2018-08-31T18:23:00Z"/>
        </w:rPr>
      </w:pPr>
      <w:del w:id="80" w:author="HP" w:date="2018-08-31T18:23:00Z">
        <w:r w:rsidRPr="00701A82" w:rsidDel="002D5762">
          <w:delText>Other approaches that could be used include those listed in the textbook.  They are total quality management (including employee empowerment, quality circles, continuous improvement, and various team types), statistical process control</w:delText>
        </w:r>
        <w:r w:rsidR="0080289F" w:rsidRPr="00701A82" w:rsidDel="002D5762">
          <w:delText>, process capability, and the Malcolm Baldrige National Quality Award. ISO certification would not be as attractive, since most of Starwood’s hotels are currently in North America.</w:delText>
        </w:r>
      </w:del>
    </w:p>
    <w:p w:rsidR="00AE4E1E" w:rsidRPr="00701A82" w:rsidDel="002D5762" w:rsidRDefault="00AE4E1E"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81" w:author="HP" w:date="2018-08-31T18:23:00Z"/>
        </w:rPr>
      </w:pPr>
      <w:del w:id="82" w:author="HP" w:date="2018-08-31T18:23:00Z">
        <w:r w:rsidRPr="00701A82" w:rsidDel="002D5762">
          <w:delText>Additional information: The Six Sigma team discovered that the proper processes for handling problems were in place, but that hotel associates needed additional training to elevate the importance of the Sheraton Service Promise. This meant making sure that hotel associates informed guests of the program at arrival, and that someone would respond within 15 minutes if they notified the front desk of an issue. The pilot test at the Sheraton Wild Horse Pass Resort revealed the following results:</w:delText>
        </w:r>
      </w:del>
    </w:p>
    <w:p w:rsidR="00AE4E1E" w:rsidRPr="00701A82" w:rsidDel="002D5762" w:rsidRDefault="00AE4E1E" w:rsidP="00701A82">
      <w:pPr>
        <w:numPr>
          <w:ilvl w:val="1"/>
          <w:numId w:val="7"/>
        </w:numPr>
        <w:overflowPunct w:val="0"/>
        <w:autoSpaceDE w:val="0"/>
        <w:autoSpaceDN w:val="0"/>
        <w:adjustRightInd w:val="0"/>
        <w:spacing w:after="240"/>
        <w:jc w:val="both"/>
        <w:textAlignment w:val="baseline"/>
        <w:rPr>
          <w:del w:id="83" w:author="HP" w:date="2018-08-31T18:23:00Z"/>
        </w:rPr>
      </w:pPr>
      <w:del w:id="84" w:author="HP" w:date="2018-08-31T18:23:00Z">
        <w:r w:rsidRPr="00701A82" w:rsidDel="002D5762">
          <w:delText>Problem resolution scores increased from 34.9% to 66.6%. The target is 40%, indicating the property exceeded internal goals. The internal call log tracked problem resolution at 90%.</w:delText>
        </w:r>
      </w:del>
    </w:p>
    <w:p w:rsidR="00AE4E1E" w:rsidRPr="00701A82" w:rsidDel="002D5762" w:rsidRDefault="00AE4E1E" w:rsidP="00701A82">
      <w:pPr>
        <w:numPr>
          <w:ilvl w:val="1"/>
          <w:numId w:val="7"/>
        </w:numPr>
        <w:overflowPunct w:val="0"/>
        <w:autoSpaceDE w:val="0"/>
        <w:autoSpaceDN w:val="0"/>
        <w:adjustRightInd w:val="0"/>
        <w:spacing w:after="240"/>
        <w:jc w:val="both"/>
        <w:textAlignment w:val="baseline"/>
        <w:rPr>
          <w:del w:id="85" w:author="HP" w:date="2018-08-31T18:23:00Z"/>
        </w:rPr>
      </w:pPr>
      <w:del w:id="86" w:author="HP" w:date="2018-08-31T18:23:00Z">
        <w:r w:rsidRPr="00701A82" w:rsidDel="002D5762">
          <w:delText>Guests contacting hotel staff to advise of a problem increased from 45.6% to 52%. The property wanted to be sure guests knew they were encouraged to call if they encountered a problem, so staff could fix it. This increase was seen as positive.</w:delText>
        </w:r>
      </w:del>
    </w:p>
    <w:p w:rsidR="00AE4E1E" w:rsidRPr="00701A82" w:rsidDel="002D5762" w:rsidRDefault="00AE4E1E" w:rsidP="00701A82">
      <w:pPr>
        <w:numPr>
          <w:ilvl w:val="1"/>
          <w:numId w:val="7"/>
        </w:numPr>
        <w:overflowPunct w:val="0"/>
        <w:autoSpaceDE w:val="0"/>
        <w:autoSpaceDN w:val="0"/>
        <w:adjustRightInd w:val="0"/>
        <w:spacing w:after="240"/>
        <w:jc w:val="both"/>
        <w:textAlignment w:val="baseline"/>
        <w:rPr>
          <w:del w:id="87" w:author="HP" w:date="2018-08-31T18:23:00Z"/>
        </w:rPr>
      </w:pPr>
      <w:del w:id="88" w:author="HP" w:date="2018-08-31T18:23:00Z">
        <w:r w:rsidRPr="00701A82" w:rsidDel="002D5762">
          <w:delText>Awareness of the Sheraton Servi</w:delText>
        </w:r>
        <w:r w:rsidR="00255406" w:rsidRPr="00701A82" w:rsidDel="002D5762">
          <w:delText>ce Promise rose from 83.9% to 93%. The target is 100% but the 9.1</w:delText>
        </w:r>
        <w:r w:rsidRPr="00701A82" w:rsidDel="002D5762">
          <w:delText xml:space="preserve">% increase was viewed quite </w:delText>
        </w:r>
        <w:r w:rsidR="00255406" w:rsidRPr="00701A82" w:rsidDel="002D5762">
          <w:delText>favorably.</w:delText>
        </w:r>
      </w:del>
    </w:p>
    <w:p w:rsidR="00255406" w:rsidRPr="00701A82" w:rsidDel="002D5762" w:rsidRDefault="00255406" w:rsidP="00701A82">
      <w:pPr>
        <w:numPr>
          <w:ilvl w:val="1"/>
          <w:numId w:val="7"/>
        </w:numPr>
        <w:overflowPunct w:val="0"/>
        <w:autoSpaceDE w:val="0"/>
        <w:autoSpaceDN w:val="0"/>
        <w:adjustRightInd w:val="0"/>
        <w:spacing w:after="240"/>
        <w:jc w:val="both"/>
        <w:textAlignment w:val="baseline"/>
        <w:rPr>
          <w:del w:id="89" w:author="HP" w:date="2018-08-31T18:23:00Z"/>
        </w:rPr>
      </w:pPr>
      <w:del w:id="90" w:author="HP" w:date="2018-08-31T18:23:00Z">
        <w:r w:rsidRPr="00701A82" w:rsidDel="002D5762">
          <w:delText>Survey scores for problem resolution rose from 9.01 to9.31 out of 10. Although there is currently no brand standard, the upward trend here was considered a significant achievement for the property.</w:delText>
        </w:r>
      </w:del>
    </w:p>
    <w:p w:rsidR="00E56B9F" w:rsidRPr="00701A82" w:rsidDel="002D5762" w:rsidRDefault="00255406"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91" w:author="HP" w:date="2018-08-31T18:23:00Z"/>
        </w:rPr>
      </w:pPr>
      <w:del w:id="92" w:author="HP" w:date="2018-08-31T18:23:00Z">
        <w:r w:rsidRPr="00701A82" w:rsidDel="002D5762">
          <w:delText>Declared a success, the company has rolled out the redesigned internal process to all Sheratons to be sure the Sheraton Service Promise is met with every guest, every time.</w:delText>
        </w:r>
      </w:del>
    </w:p>
    <w:p w:rsidR="00702316" w:rsidRPr="00701A82" w:rsidDel="002D5762" w:rsidRDefault="00702316" w:rsidP="00701A82">
      <w:pPr>
        <w:pStyle w:val="NL"/>
        <w:pBdr>
          <w:top w:val="single" w:sz="4" w:space="1" w:color="auto"/>
          <w:bottom w:val="single" w:sz="4" w:space="1" w:color="auto"/>
        </w:pBdr>
        <w:shd w:val="clear" w:color="auto" w:fill="CCCCCC"/>
        <w:spacing w:line="240" w:lineRule="auto"/>
        <w:ind w:left="-180" w:firstLine="0"/>
        <w:jc w:val="both"/>
        <w:rPr>
          <w:del w:id="93" w:author="HP" w:date="2018-08-31T18:23:00Z"/>
          <w:rFonts w:ascii="Times New Roman" w:hAnsi="Times New Roman"/>
          <w:b/>
          <w:bCs/>
          <w:sz w:val="24"/>
          <w:szCs w:val="24"/>
        </w:rPr>
      </w:pPr>
      <w:del w:id="94" w:author="HP" w:date="2018-08-31T18:23:00Z">
        <w:r w:rsidRPr="00701A82" w:rsidDel="002D5762">
          <w:rPr>
            <w:rFonts w:ascii="Times New Roman" w:hAnsi="Times New Roman"/>
            <w:b/>
            <w:bCs/>
            <w:sz w:val="24"/>
            <w:szCs w:val="24"/>
          </w:rPr>
          <w:delText>Gate Turnaround at Southwest Airlines</w:delText>
        </w:r>
      </w:del>
    </w:p>
    <w:tbl>
      <w:tblPr>
        <w:tblW w:w="9082" w:type="dxa"/>
        <w:tblLook w:val="01E0"/>
      </w:tblPr>
      <w:tblGrid>
        <w:gridCol w:w="2414"/>
        <w:gridCol w:w="6668"/>
      </w:tblGrid>
      <w:tr w:rsidR="00702316" w:rsidRPr="00701A82" w:rsidDel="002D5762" w:rsidTr="00244F20">
        <w:trPr>
          <w:del w:id="95" w:author="HP" w:date="2018-08-31T18:23:00Z"/>
        </w:trPr>
        <w:tc>
          <w:tcPr>
            <w:tcW w:w="2414" w:type="dxa"/>
          </w:tcPr>
          <w:p w:rsidR="00702316" w:rsidRPr="00701A82" w:rsidDel="002D5762" w:rsidRDefault="00702316" w:rsidP="00701A82">
            <w:pPr>
              <w:spacing w:after="240"/>
              <w:jc w:val="both"/>
              <w:rPr>
                <w:del w:id="96" w:author="HP" w:date="2018-08-31T18:23:00Z"/>
                <w:b/>
              </w:rPr>
            </w:pPr>
            <w:del w:id="97" w:author="HP" w:date="2018-08-31T18:23:00Z">
              <w:r w:rsidRPr="00701A82" w:rsidDel="002D5762">
                <w:rPr>
                  <w:b/>
                </w:rPr>
                <w:delText>Length:</w:delText>
              </w:r>
            </w:del>
          </w:p>
        </w:tc>
        <w:tc>
          <w:tcPr>
            <w:tcW w:w="6668" w:type="dxa"/>
          </w:tcPr>
          <w:p w:rsidR="00702316" w:rsidRPr="00701A82" w:rsidDel="002D5762" w:rsidRDefault="00702316" w:rsidP="00701A82">
            <w:pPr>
              <w:spacing w:after="240"/>
              <w:jc w:val="both"/>
              <w:rPr>
                <w:del w:id="98" w:author="HP" w:date="2018-08-31T18:23:00Z"/>
              </w:rPr>
            </w:pPr>
            <w:del w:id="99" w:author="HP" w:date="2018-08-31T18:23:00Z">
              <w:r w:rsidRPr="00701A82" w:rsidDel="002D5762">
                <w:delText>11:44</w:delText>
              </w:r>
            </w:del>
          </w:p>
        </w:tc>
      </w:tr>
      <w:tr w:rsidR="00702316" w:rsidRPr="00701A82" w:rsidDel="002D5762" w:rsidTr="00244F20">
        <w:trPr>
          <w:del w:id="100" w:author="HP" w:date="2018-08-31T18:23:00Z"/>
        </w:trPr>
        <w:tc>
          <w:tcPr>
            <w:tcW w:w="2414" w:type="dxa"/>
          </w:tcPr>
          <w:p w:rsidR="00702316" w:rsidRPr="00701A82" w:rsidDel="002D5762" w:rsidRDefault="00702316" w:rsidP="00701A82">
            <w:pPr>
              <w:spacing w:after="240"/>
              <w:jc w:val="both"/>
              <w:rPr>
                <w:del w:id="101" w:author="HP" w:date="2018-08-31T18:23:00Z"/>
                <w:b/>
              </w:rPr>
            </w:pPr>
            <w:del w:id="102" w:author="HP" w:date="2018-08-31T18:23:00Z">
              <w:r w:rsidRPr="00701A82" w:rsidDel="002D5762">
                <w:rPr>
                  <w:b/>
                </w:rPr>
                <w:delText>Subject:</w:delText>
              </w:r>
            </w:del>
          </w:p>
        </w:tc>
        <w:tc>
          <w:tcPr>
            <w:tcW w:w="6668" w:type="dxa"/>
          </w:tcPr>
          <w:p w:rsidR="00702316" w:rsidRPr="00701A82" w:rsidDel="002D5762" w:rsidRDefault="00702316" w:rsidP="00C23A4F">
            <w:pPr>
              <w:spacing w:after="240"/>
              <w:jc w:val="both"/>
              <w:rPr>
                <w:del w:id="103" w:author="HP" w:date="2018-08-31T18:23:00Z"/>
              </w:rPr>
            </w:pPr>
            <w:del w:id="104" w:author="HP" w:date="2018-08-31T18:23:00Z">
              <w:r w:rsidRPr="00701A82" w:rsidDel="002D5762">
                <w:delText xml:space="preserve">Process </w:delText>
              </w:r>
              <w:r w:rsidR="00C23A4F" w:rsidDel="002D5762">
                <w:delText>T</w:delText>
              </w:r>
              <w:r w:rsidRPr="00701A82" w:rsidDel="002D5762">
                <w:delText xml:space="preserve">imes and their </w:delText>
              </w:r>
              <w:r w:rsidR="00C23A4F" w:rsidDel="002D5762">
                <w:delText>I</w:delText>
              </w:r>
              <w:r w:rsidRPr="00701A82" w:rsidDel="002D5762">
                <w:delText xml:space="preserve">mpact on </w:delText>
              </w:r>
              <w:r w:rsidR="00C23A4F" w:rsidDel="002D5762">
                <w:delText>C</w:delText>
              </w:r>
              <w:r w:rsidRPr="00701A82" w:rsidDel="002D5762">
                <w:delText>apacity</w:delText>
              </w:r>
            </w:del>
          </w:p>
        </w:tc>
      </w:tr>
      <w:tr w:rsidR="00702316" w:rsidRPr="00701A82" w:rsidDel="002D5762" w:rsidTr="00244F20">
        <w:trPr>
          <w:del w:id="105" w:author="HP" w:date="2018-08-31T18:23:00Z"/>
        </w:trPr>
        <w:tc>
          <w:tcPr>
            <w:tcW w:w="2414" w:type="dxa"/>
          </w:tcPr>
          <w:p w:rsidR="00702316" w:rsidRPr="00701A82" w:rsidDel="002D5762" w:rsidRDefault="00702316" w:rsidP="00701A82">
            <w:pPr>
              <w:spacing w:after="240"/>
              <w:ind w:right="-101"/>
              <w:jc w:val="both"/>
              <w:rPr>
                <w:del w:id="106" w:author="HP" w:date="2018-08-31T18:23:00Z"/>
                <w:b/>
              </w:rPr>
            </w:pPr>
            <w:del w:id="107" w:author="HP" w:date="2018-08-31T18:23:00Z">
              <w:r w:rsidRPr="00701A82" w:rsidDel="002D5762">
                <w:rPr>
                  <w:b/>
                </w:rPr>
                <w:delText xml:space="preserve">Textbook Reference: </w:delText>
              </w:r>
            </w:del>
          </w:p>
        </w:tc>
        <w:tc>
          <w:tcPr>
            <w:tcW w:w="6668" w:type="dxa"/>
          </w:tcPr>
          <w:p w:rsidR="00702316" w:rsidRPr="00701A82" w:rsidDel="002D5762" w:rsidRDefault="00702316" w:rsidP="00627398">
            <w:pPr>
              <w:spacing w:after="240"/>
              <w:jc w:val="both"/>
              <w:rPr>
                <w:del w:id="108" w:author="HP" w:date="2018-08-31T18:23:00Z"/>
              </w:rPr>
            </w:pPr>
            <w:del w:id="109" w:author="HP" w:date="2018-08-31T18:23:00Z">
              <w:r w:rsidRPr="00701A82" w:rsidDel="002D5762">
                <w:delText>Chapter 4: Capacity Planning, page 156</w:delText>
              </w:r>
            </w:del>
          </w:p>
        </w:tc>
      </w:tr>
    </w:tbl>
    <w:p w:rsidR="007E50D3" w:rsidDel="002D5762" w:rsidRDefault="007E50D3" w:rsidP="00701A82">
      <w:pPr>
        <w:spacing w:after="240"/>
        <w:jc w:val="both"/>
        <w:rPr>
          <w:del w:id="110" w:author="HP" w:date="2018-08-31T18:23:00Z"/>
          <w:b/>
          <w:bCs/>
        </w:rPr>
      </w:pPr>
    </w:p>
    <w:p w:rsidR="00702316" w:rsidRPr="00701A82" w:rsidDel="002D5762" w:rsidRDefault="00627398" w:rsidP="00701A82">
      <w:pPr>
        <w:spacing w:after="240"/>
        <w:jc w:val="both"/>
        <w:rPr>
          <w:del w:id="111" w:author="HP" w:date="2018-08-31T18:23:00Z"/>
          <w:b/>
          <w:bCs/>
        </w:rPr>
      </w:pPr>
      <w:del w:id="112" w:author="HP" w:date="2018-08-31T18:23:00Z">
        <w:r w:rsidDel="002D5762">
          <w:rPr>
            <w:b/>
            <w:bCs/>
          </w:rPr>
          <w:delText>Summary</w:delText>
        </w:r>
      </w:del>
    </w:p>
    <w:p w:rsidR="00702316" w:rsidDel="002D5762" w:rsidRDefault="00702316" w:rsidP="00701A82">
      <w:pPr>
        <w:spacing w:after="240"/>
        <w:jc w:val="both"/>
        <w:rPr>
          <w:del w:id="113" w:author="HP" w:date="2018-08-31T18:23:00Z"/>
        </w:rPr>
      </w:pPr>
      <w:del w:id="114" w:author="HP" w:date="2018-08-31T18:23:00Z">
        <w:r w:rsidRPr="00701A82" w:rsidDel="002D5762">
          <w:delText xml:space="preserve">Southwest Airlines (SWA) is one of the most successful airlines in the world. Its formula is simple: get passengers to their destinations on time, at low prices, and in a friendly atmosphere. A key to its success in keeping prices low is the short turnaround times it achieves at the gate. This video shows the gate turnaround process and explains why it is so important to executing SWA’s strategy. The video shows the turnaround process at Love Field in Dallas. Regardless of the airport, SWA has a well-oiled, synchronized turnaround process. As soon as an aircraft calls “in range” at one of Southwest’s airport locations, called a station, the local operations manager notifies the ground operations team so that they can start mobilizing all the parties involved in servicing the aircraft in preparation for its next departure. </w:delText>
        </w:r>
      </w:del>
    </w:p>
    <w:p w:rsidR="00627398" w:rsidRPr="00701A82" w:rsidDel="002D5762" w:rsidRDefault="00627398" w:rsidP="00C23A4F">
      <w:pPr>
        <w:jc w:val="both"/>
        <w:rPr>
          <w:del w:id="115" w:author="HP" w:date="2018-08-31T18:23:00Z"/>
        </w:rPr>
      </w:pPr>
    </w:p>
    <w:p w:rsidR="00702316" w:rsidRPr="00701A82" w:rsidDel="002D5762" w:rsidRDefault="00702316" w:rsidP="00701A82">
      <w:pPr>
        <w:spacing w:after="240"/>
        <w:jc w:val="both"/>
        <w:rPr>
          <w:del w:id="116" w:author="HP" w:date="2018-08-31T18:23:00Z"/>
          <w:b/>
          <w:bCs/>
        </w:rPr>
      </w:pPr>
      <w:del w:id="117" w:author="HP" w:date="2018-08-31T18:23:00Z">
        <w:r w:rsidRPr="00701A82" w:rsidDel="002D5762">
          <w:rPr>
            <w:b/>
            <w:bCs/>
          </w:rPr>
          <w:delText>Essay or Discussi</w:delText>
        </w:r>
        <w:r w:rsidR="00627398" w:rsidDel="002D5762">
          <w:rPr>
            <w:b/>
            <w:bCs/>
          </w:rPr>
          <w:delText>on Questions Based on the Video</w:delText>
        </w:r>
      </w:del>
    </w:p>
    <w:p w:rsidR="00702316" w:rsidRPr="00701A82" w:rsidDel="002D5762" w:rsidRDefault="00702316" w:rsidP="00701A82">
      <w:pPr>
        <w:spacing w:after="240"/>
        <w:ind w:left="720" w:hanging="720"/>
        <w:jc w:val="both"/>
        <w:rPr>
          <w:del w:id="118" w:author="HP" w:date="2018-08-31T18:23:00Z"/>
        </w:rPr>
      </w:pPr>
      <w:del w:id="119" w:author="HP" w:date="2018-08-31T18:23:00Z">
        <w:r w:rsidRPr="00701A82" w:rsidDel="002D5762">
          <w:delText>1.</w:delText>
        </w:r>
        <w:r w:rsidRPr="00701A82" w:rsidDel="002D5762">
          <w:tab/>
          <w:delText>How can capacity and utilization be measured at an airline such as Southwest Airlines?</w:delText>
        </w:r>
      </w:del>
    </w:p>
    <w:p w:rsidR="00AE7C84" w:rsidRPr="00701A82" w:rsidDel="002D5762" w:rsidRDefault="00AE7C84"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20" w:author="HP" w:date="2018-08-31T18:23:00Z"/>
        </w:rPr>
      </w:pPr>
      <w:del w:id="121" w:author="HP" w:date="2018-08-31T18:23:00Z">
        <w:r w:rsidRPr="00701A82" w:rsidDel="002D5762">
          <w:delText>Nested processes, which support other processes, can have their own competitive priorities. Here, the turnaround process has delivery speed as a priority, while the “flight” process has low cost operations demanding high levels of utilization and on-time delivery. To achieve the priority of delivery speed, the turnaround process must have a sizeable capacity cushion.</w:delText>
        </w:r>
      </w:del>
    </w:p>
    <w:p w:rsidR="00AE7C84" w:rsidRPr="00701A82" w:rsidDel="002D5762" w:rsidRDefault="00AE7C84"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22" w:author="HP" w:date="2018-08-31T18:23:00Z"/>
        </w:rPr>
      </w:pPr>
      <w:del w:id="123" w:author="HP" w:date="2018-08-31T18:23:00Z">
        <w:r w:rsidRPr="00701A82" w:rsidDel="002D5762">
          <w:delText xml:space="preserve">Capacity can be measured in more ways than just the size of investment in capital equipment. Here, capacity is not only measured in the number of planes; it is also measured in process capabilities such as short turnaround times (less than 25 minutes), which enables a high utilization of the planes and drives their core capability of serving passengers well in a cost effective fashion. </w:delText>
        </w:r>
      </w:del>
    </w:p>
    <w:p w:rsidR="00A74439" w:rsidDel="002D5762" w:rsidRDefault="00A74439"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24" w:author="HP" w:date="2018-08-31T18:23:00Z"/>
        </w:rPr>
      </w:pPr>
      <w:del w:id="125" w:author="HP" w:date="2018-08-31T18:23:00Z">
        <w:r w:rsidRPr="00701A82" w:rsidDel="002D5762">
          <w:delText xml:space="preserve">Managing Southwest’s capacity has been somewhat simplified by strategic decisions made early on in the company’s life. A key competitive priority for SWA is low cost operations. Such a priority can be achieved by building standardization and uniformity into its operations. </w:delText>
        </w:r>
      </w:del>
    </w:p>
    <w:p w:rsidR="00C23A4F" w:rsidRPr="00701A82" w:rsidDel="002D5762" w:rsidRDefault="00C23A4F" w:rsidP="00C23A4F">
      <w:pPr>
        <w:overflowPunct w:val="0"/>
        <w:autoSpaceDE w:val="0"/>
        <w:autoSpaceDN w:val="0"/>
        <w:adjustRightInd w:val="0"/>
        <w:spacing w:after="240"/>
        <w:ind w:left="720"/>
        <w:jc w:val="both"/>
        <w:textAlignment w:val="baseline"/>
        <w:rPr>
          <w:del w:id="126" w:author="HP" w:date="2018-08-31T18:23:00Z"/>
        </w:rPr>
      </w:pPr>
    </w:p>
    <w:p w:rsidR="00702316" w:rsidRPr="00701A82" w:rsidDel="002D5762" w:rsidRDefault="003B1FE1" w:rsidP="00701A82">
      <w:pPr>
        <w:overflowPunct w:val="0"/>
        <w:autoSpaceDE w:val="0"/>
        <w:autoSpaceDN w:val="0"/>
        <w:adjustRightInd w:val="0"/>
        <w:spacing w:after="240"/>
        <w:jc w:val="both"/>
        <w:textAlignment w:val="baseline"/>
        <w:rPr>
          <w:del w:id="127" w:author="HP" w:date="2018-08-31T18:23:00Z"/>
        </w:rPr>
      </w:pPr>
      <w:del w:id="128" w:author="HP" w:date="2018-08-31T18:23:00Z">
        <w:r w:rsidRPr="00701A82" w:rsidDel="002D5762">
          <w:rPr>
            <w:rFonts w:hint="eastAsia"/>
            <w:lang w:eastAsia="ko-KR"/>
          </w:rPr>
          <w:delText>2.</w:delText>
        </w:r>
        <w:r w:rsidRPr="00701A82" w:rsidDel="002D5762">
          <w:rPr>
            <w:rFonts w:hint="eastAsia"/>
            <w:lang w:eastAsia="ko-KR"/>
          </w:rPr>
          <w:tab/>
        </w:r>
        <w:r w:rsidR="00702316" w:rsidRPr="00701A82" w:rsidDel="002D5762">
          <w:delText>Which factors can adversely impact turn-around times at Southwest Airlines?</w:delText>
        </w:r>
      </w:del>
    </w:p>
    <w:p w:rsidR="003B1FE1" w:rsidRPr="00701A82" w:rsidDel="002D5762" w:rsidRDefault="003B1FE1"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29" w:author="HP" w:date="2018-08-31T18:23:00Z"/>
        </w:rPr>
      </w:pPr>
      <w:del w:id="130" w:author="HP" w:date="2018-08-31T18:23:00Z">
        <w:r w:rsidRPr="00701A82" w:rsidDel="002D5762">
          <w:delText>Because SWA relies on fast turnarounds, the turnaround process must have a relatively large capacity cushion to accommodate variability in its daily operations, such as:</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31" w:author="HP" w:date="2018-08-31T18:23:00Z"/>
        </w:rPr>
      </w:pPr>
      <w:del w:id="132" w:author="HP" w:date="2018-08-31T18:23:00Z">
        <w:r w:rsidRPr="00701A82" w:rsidDel="002D5762">
          <w:delText>weather delays (flights arriving late)</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33" w:author="HP" w:date="2018-08-31T18:23:00Z"/>
        </w:rPr>
      </w:pPr>
      <w:del w:id="134" w:author="HP" w:date="2018-08-31T18:23:00Z">
        <w:r w:rsidRPr="00701A82" w:rsidDel="002D5762">
          <w:delText>unexpected maintenance issues at the gate can slow down the flow of operations</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35" w:author="HP" w:date="2018-08-31T18:23:00Z"/>
        </w:rPr>
      </w:pPr>
      <w:del w:id="136" w:author="HP" w:date="2018-08-31T18:23:00Z">
        <w:r w:rsidRPr="00701A82" w:rsidDel="002D5762">
          <w:delText>customer familiarity with SWA’s gate procedures</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37" w:author="HP" w:date="2018-08-31T18:23:00Z"/>
        </w:rPr>
      </w:pPr>
      <w:del w:id="138" w:author="HP" w:date="2018-08-31T18:23:00Z">
        <w:r w:rsidRPr="00701A82" w:rsidDel="002D5762">
          <w:delText>the number and sizes of the carry-on luggage</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39" w:author="HP" w:date="2018-08-31T18:23:00Z"/>
        </w:rPr>
      </w:pPr>
      <w:del w:id="140" w:author="HP" w:date="2018-08-31T18:23:00Z">
        <w:r w:rsidRPr="00701A82" w:rsidDel="002D5762">
          <w:delText>learning curve of the employees</w:delText>
        </w:r>
      </w:del>
    </w:p>
    <w:p w:rsidR="003B1FE1" w:rsidRPr="00701A82" w:rsidDel="002D5762" w:rsidRDefault="003B1FE1" w:rsidP="00701A82">
      <w:pPr>
        <w:numPr>
          <w:ilvl w:val="1"/>
          <w:numId w:val="7"/>
        </w:numPr>
        <w:overflowPunct w:val="0"/>
        <w:autoSpaceDE w:val="0"/>
        <w:autoSpaceDN w:val="0"/>
        <w:adjustRightInd w:val="0"/>
        <w:spacing w:after="240"/>
        <w:jc w:val="both"/>
        <w:textAlignment w:val="baseline"/>
        <w:rPr>
          <w:del w:id="141" w:author="HP" w:date="2018-08-31T18:23:00Z"/>
        </w:rPr>
      </w:pPr>
      <w:del w:id="142" w:author="HP" w:date="2018-08-31T18:23:00Z">
        <w:r w:rsidRPr="00701A82" w:rsidDel="002D5762">
          <w:delText>the mix and type of passengers (business versus leisure)</w:delText>
        </w:r>
      </w:del>
    </w:p>
    <w:p w:rsidR="00702316" w:rsidRPr="00701A82" w:rsidDel="002D5762" w:rsidRDefault="003B1FE1" w:rsidP="00701A82">
      <w:pPr>
        <w:overflowPunct w:val="0"/>
        <w:autoSpaceDE w:val="0"/>
        <w:autoSpaceDN w:val="0"/>
        <w:adjustRightInd w:val="0"/>
        <w:spacing w:after="240"/>
        <w:jc w:val="both"/>
        <w:textAlignment w:val="baseline"/>
        <w:rPr>
          <w:del w:id="143" w:author="HP" w:date="2018-08-31T18:23:00Z"/>
        </w:rPr>
      </w:pPr>
      <w:del w:id="144" w:author="HP" w:date="2018-08-31T18:23:00Z">
        <w:r w:rsidRPr="00701A82" w:rsidDel="002D5762">
          <w:delText>3.</w:delText>
        </w:r>
        <w:r w:rsidRPr="00701A82" w:rsidDel="002D5762">
          <w:tab/>
        </w:r>
        <w:r w:rsidR="00702316" w:rsidRPr="00701A82" w:rsidDel="002D5762">
          <w:delText>How does Southwest Airlines know they are achieving their goals?</w:delText>
        </w:r>
      </w:del>
    </w:p>
    <w:p w:rsidR="003B1FE1" w:rsidRPr="00701A82" w:rsidDel="002D5762" w:rsidRDefault="003B1FE1"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45" w:author="HP" w:date="2018-08-31T18:23:00Z"/>
        </w:rPr>
      </w:pPr>
      <w:del w:id="146" w:author="HP" w:date="2018-08-31T18:23:00Z">
        <w:r w:rsidRPr="00701A82" w:rsidDel="002D5762">
          <w:delText xml:space="preserve">An important performance metric for any airline is annual revenue-passenger-miles (RPMs). RPM is a function of the number and size of planes (long-term capacity decision), annual flights per plane (affected by ground turnaround time), and the average utilization of each flight. Faster turnarounds at the gate imply more flights per day for the same fleet size and higher RPMs. Planes need to be in the air to earn revenue and SWA has focused on doing just that.    </w:delText>
        </w:r>
      </w:del>
    </w:p>
    <w:p w:rsidR="00702316" w:rsidRPr="00701A82" w:rsidDel="002D5762" w:rsidRDefault="003B1FE1" w:rsidP="00701A82">
      <w:pPr>
        <w:overflowPunct w:val="0"/>
        <w:autoSpaceDE w:val="0"/>
        <w:autoSpaceDN w:val="0"/>
        <w:adjustRightInd w:val="0"/>
        <w:spacing w:after="240"/>
        <w:ind w:left="720" w:hanging="720"/>
        <w:jc w:val="both"/>
        <w:textAlignment w:val="baseline"/>
        <w:rPr>
          <w:del w:id="147" w:author="HP" w:date="2018-08-31T18:23:00Z"/>
        </w:rPr>
      </w:pPr>
      <w:del w:id="148" w:author="HP" w:date="2018-08-31T18:23:00Z">
        <w:r w:rsidRPr="00701A82" w:rsidDel="002D5762">
          <w:delText>4.</w:delText>
        </w:r>
        <w:r w:rsidRPr="00701A82" w:rsidDel="002D5762">
          <w:tab/>
        </w:r>
        <w:r w:rsidR="00702316" w:rsidRPr="00701A82" w:rsidDel="002D5762">
          <w:delText>What are the important long-term issues relevant for managing capacity, revenue, and customer satisfaction for Southwest Airlines?</w:delText>
        </w:r>
      </w:del>
    </w:p>
    <w:p w:rsidR="00E53EF1" w:rsidDel="002D5762" w:rsidRDefault="00E53EF1"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49" w:author="HP" w:date="2018-08-31T18:23:00Z"/>
        </w:rPr>
      </w:pPr>
      <w:del w:id="150" w:author="HP" w:date="2018-08-31T18:23:00Z">
        <w:r w:rsidRPr="00701A82" w:rsidDel="002D5762">
          <w:delText>Even with the tightly managed operations Southwest Airlines enjoys, company executives know that continued improvement is necessary if the company is to remain profitable into the future. Company executives know they have achieved their goals when internal and external metrics are reached. For example, the Department of Transportation (DOT) tracks on-time departures, customer complaints, and mishandled baggage for all airlines. The company sets targets for achievement on these dimensions and lets employees know monthly how the company is doing against those performance metrics and the rest of the industry. Regular communication with all employees is delivered via meetings, posters, and newsletters. Rewards such as prizes and profit sharing are given for successful achievement.</w:delText>
        </w:r>
      </w:del>
    </w:p>
    <w:p w:rsidR="00C23A4F" w:rsidDel="002D5762" w:rsidRDefault="00C23A4F" w:rsidP="00C23A4F">
      <w:pPr>
        <w:overflowPunct w:val="0"/>
        <w:autoSpaceDE w:val="0"/>
        <w:autoSpaceDN w:val="0"/>
        <w:adjustRightInd w:val="0"/>
        <w:spacing w:after="240"/>
        <w:jc w:val="both"/>
        <w:textAlignment w:val="baseline"/>
        <w:rPr>
          <w:del w:id="151" w:author="HP" w:date="2018-08-31T18:23:00Z"/>
        </w:rPr>
      </w:pPr>
    </w:p>
    <w:p w:rsidR="00C23A4F" w:rsidDel="002D5762" w:rsidRDefault="00C23A4F" w:rsidP="00C23A4F">
      <w:pPr>
        <w:overflowPunct w:val="0"/>
        <w:autoSpaceDE w:val="0"/>
        <w:autoSpaceDN w:val="0"/>
        <w:adjustRightInd w:val="0"/>
        <w:spacing w:after="240"/>
        <w:jc w:val="both"/>
        <w:textAlignment w:val="baseline"/>
        <w:rPr>
          <w:del w:id="152" w:author="HP" w:date="2018-08-31T18:23:00Z"/>
        </w:rPr>
      </w:pPr>
    </w:p>
    <w:p w:rsidR="00E56B9F" w:rsidDel="002D5762" w:rsidRDefault="00E56B9F" w:rsidP="003A15B7">
      <w:pPr>
        <w:overflowPunct w:val="0"/>
        <w:autoSpaceDE w:val="0"/>
        <w:autoSpaceDN w:val="0"/>
        <w:adjustRightInd w:val="0"/>
        <w:spacing w:after="240"/>
        <w:ind w:left="720"/>
        <w:jc w:val="both"/>
        <w:textAlignment w:val="baseline"/>
        <w:rPr>
          <w:del w:id="153" w:author="HP" w:date="2018-08-31T18:23:00Z"/>
        </w:rPr>
      </w:pPr>
    </w:p>
    <w:p w:rsidR="003A15B7" w:rsidRPr="00701A82" w:rsidDel="002D5762" w:rsidRDefault="003A15B7" w:rsidP="003A15B7">
      <w:pPr>
        <w:overflowPunct w:val="0"/>
        <w:autoSpaceDE w:val="0"/>
        <w:autoSpaceDN w:val="0"/>
        <w:adjustRightInd w:val="0"/>
        <w:spacing w:after="240"/>
        <w:ind w:left="720"/>
        <w:jc w:val="both"/>
        <w:textAlignment w:val="baseline"/>
        <w:rPr>
          <w:del w:id="154" w:author="HP" w:date="2018-08-31T18:23:00Z"/>
        </w:rPr>
      </w:pPr>
    </w:p>
    <w:p w:rsidR="008B2113" w:rsidRPr="00701A82" w:rsidDel="002D5762" w:rsidRDefault="008B2113" w:rsidP="00701A82">
      <w:pPr>
        <w:pStyle w:val="NL"/>
        <w:pBdr>
          <w:top w:val="single" w:sz="4" w:space="1" w:color="auto"/>
          <w:bottom w:val="single" w:sz="4" w:space="1" w:color="auto"/>
        </w:pBdr>
        <w:shd w:val="clear" w:color="auto" w:fill="CCCCCC"/>
        <w:spacing w:line="240" w:lineRule="auto"/>
        <w:ind w:left="-180" w:firstLine="0"/>
        <w:jc w:val="both"/>
        <w:rPr>
          <w:del w:id="155" w:author="HP" w:date="2018-08-31T18:23:00Z"/>
          <w:rFonts w:ascii="Times New Roman" w:hAnsi="Times New Roman"/>
          <w:b/>
          <w:bCs/>
          <w:sz w:val="24"/>
          <w:szCs w:val="24"/>
        </w:rPr>
      </w:pPr>
      <w:del w:id="156" w:author="HP" w:date="2018-08-31T18:23:00Z">
        <w:r w:rsidRPr="00701A82" w:rsidDel="002D5762">
          <w:rPr>
            <w:rFonts w:ascii="Times New Roman" w:hAnsi="Times New Roman"/>
            <w:b/>
            <w:bCs/>
            <w:sz w:val="24"/>
            <w:szCs w:val="24"/>
          </w:rPr>
          <w:delText>Constraint Management at Southwest Airlines</w:delText>
        </w:r>
      </w:del>
    </w:p>
    <w:tbl>
      <w:tblPr>
        <w:tblW w:w="8748" w:type="dxa"/>
        <w:tblLook w:val="01E0"/>
      </w:tblPr>
      <w:tblGrid>
        <w:gridCol w:w="2518"/>
        <w:gridCol w:w="6230"/>
      </w:tblGrid>
      <w:tr w:rsidR="008B2113" w:rsidRPr="00701A82" w:rsidDel="002D5762" w:rsidTr="00244F20">
        <w:trPr>
          <w:del w:id="157" w:author="HP" w:date="2018-08-31T18:23:00Z"/>
        </w:trPr>
        <w:tc>
          <w:tcPr>
            <w:tcW w:w="2518" w:type="dxa"/>
          </w:tcPr>
          <w:p w:rsidR="008B2113" w:rsidRPr="00701A82" w:rsidDel="002D5762" w:rsidRDefault="008B2113" w:rsidP="00701A82">
            <w:pPr>
              <w:spacing w:after="240"/>
              <w:jc w:val="both"/>
              <w:rPr>
                <w:del w:id="158" w:author="HP" w:date="2018-08-31T18:23:00Z"/>
                <w:b/>
              </w:rPr>
            </w:pPr>
            <w:del w:id="159" w:author="HP" w:date="2018-08-31T18:23:00Z">
              <w:r w:rsidRPr="00701A82" w:rsidDel="002D5762">
                <w:rPr>
                  <w:b/>
                </w:rPr>
                <w:delText>Length:</w:delText>
              </w:r>
            </w:del>
          </w:p>
        </w:tc>
        <w:tc>
          <w:tcPr>
            <w:tcW w:w="6230" w:type="dxa"/>
          </w:tcPr>
          <w:p w:rsidR="008B2113" w:rsidRPr="00701A82" w:rsidDel="002D5762" w:rsidRDefault="008B2113" w:rsidP="00701A82">
            <w:pPr>
              <w:spacing w:after="240"/>
              <w:jc w:val="both"/>
              <w:rPr>
                <w:del w:id="160" w:author="HP" w:date="2018-08-31T18:23:00Z"/>
              </w:rPr>
            </w:pPr>
            <w:del w:id="161" w:author="HP" w:date="2018-08-31T18:23:00Z">
              <w:r w:rsidRPr="00701A82" w:rsidDel="002D5762">
                <w:delText>13:27</w:delText>
              </w:r>
            </w:del>
          </w:p>
        </w:tc>
      </w:tr>
      <w:tr w:rsidR="008B2113" w:rsidRPr="00701A82" w:rsidDel="002D5762" w:rsidTr="00244F20">
        <w:trPr>
          <w:del w:id="162" w:author="HP" w:date="2018-08-31T18:23:00Z"/>
        </w:trPr>
        <w:tc>
          <w:tcPr>
            <w:tcW w:w="2518" w:type="dxa"/>
          </w:tcPr>
          <w:p w:rsidR="008B2113" w:rsidRPr="00701A82" w:rsidDel="002D5762" w:rsidRDefault="008B2113" w:rsidP="00701A82">
            <w:pPr>
              <w:spacing w:after="240"/>
              <w:jc w:val="both"/>
              <w:rPr>
                <w:del w:id="163" w:author="HP" w:date="2018-08-31T18:23:00Z"/>
                <w:b/>
              </w:rPr>
            </w:pPr>
            <w:del w:id="164" w:author="HP" w:date="2018-08-31T18:23:00Z">
              <w:r w:rsidRPr="00701A82" w:rsidDel="002D5762">
                <w:rPr>
                  <w:b/>
                </w:rPr>
                <w:delText>Subject:</w:delText>
              </w:r>
            </w:del>
          </w:p>
        </w:tc>
        <w:tc>
          <w:tcPr>
            <w:tcW w:w="6230" w:type="dxa"/>
          </w:tcPr>
          <w:p w:rsidR="008B2113" w:rsidRPr="00701A82" w:rsidDel="002D5762" w:rsidRDefault="008B2113" w:rsidP="003A15B7">
            <w:pPr>
              <w:spacing w:after="240"/>
              <w:jc w:val="both"/>
              <w:rPr>
                <w:del w:id="165" w:author="HP" w:date="2018-08-31T18:23:00Z"/>
              </w:rPr>
            </w:pPr>
            <w:del w:id="166" w:author="HP" w:date="2018-08-31T18:23:00Z">
              <w:r w:rsidRPr="00701A82" w:rsidDel="002D5762">
                <w:delText xml:space="preserve">Bottleneck </w:delText>
              </w:r>
              <w:r w:rsidR="003A15B7" w:rsidDel="002D5762">
                <w:delText>Management and its I</w:delText>
              </w:r>
              <w:r w:rsidRPr="00701A82" w:rsidDel="002D5762">
                <w:delText xml:space="preserve">mpact on </w:delText>
              </w:r>
              <w:r w:rsidR="003A15B7" w:rsidDel="002D5762">
                <w:delText>T</w:delText>
              </w:r>
              <w:r w:rsidRPr="00701A82" w:rsidDel="002D5762">
                <w:delText xml:space="preserve">urnaround </w:delText>
              </w:r>
              <w:r w:rsidR="003A15B7" w:rsidDel="002D5762">
                <w:delText>T</w:delText>
              </w:r>
              <w:r w:rsidRPr="00701A82" w:rsidDel="002D5762">
                <w:delText>imes</w:delText>
              </w:r>
            </w:del>
          </w:p>
        </w:tc>
      </w:tr>
      <w:tr w:rsidR="008B2113" w:rsidRPr="00701A82" w:rsidDel="002D5762" w:rsidTr="00244F20">
        <w:trPr>
          <w:del w:id="167" w:author="HP" w:date="2018-08-31T18:23:00Z"/>
        </w:trPr>
        <w:tc>
          <w:tcPr>
            <w:tcW w:w="2518" w:type="dxa"/>
          </w:tcPr>
          <w:p w:rsidR="008B2113" w:rsidRPr="00701A82" w:rsidDel="002D5762" w:rsidRDefault="008B2113" w:rsidP="00701A82">
            <w:pPr>
              <w:spacing w:after="240"/>
              <w:jc w:val="both"/>
              <w:rPr>
                <w:del w:id="168" w:author="HP" w:date="2018-08-31T18:23:00Z"/>
                <w:b/>
              </w:rPr>
            </w:pPr>
            <w:del w:id="169" w:author="HP" w:date="2018-08-31T18:23:00Z">
              <w:r w:rsidRPr="00701A82" w:rsidDel="002D5762">
                <w:rPr>
                  <w:b/>
                </w:rPr>
                <w:delText>Textbook Reference:</w:delText>
              </w:r>
            </w:del>
          </w:p>
        </w:tc>
        <w:tc>
          <w:tcPr>
            <w:tcW w:w="6230" w:type="dxa"/>
          </w:tcPr>
          <w:p w:rsidR="008B2113" w:rsidRPr="00701A82" w:rsidDel="002D5762" w:rsidRDefault="008B2113" w:rsidP="00627398">
            <w:pPr>
              <w:spacing w:after="240"/>
              <w:jc w:val="both"/>
              <w:rPr>
                <w:del w:id="170" w:author="HP" w:date="2018-08-31T18:23:00Z"/>
                <w:lang w:val="fr-FR"/>
              </w:rPr>
            </w:pPr>
            <w:del w:id="171" w:author="HP" w:date="2018-08-31T18:23:00Z">
              <w:r w:rsidRPr="00701A82" w:rsidDel="002D5762">
                <w:rPr>
                  <w:lang w:val="fr-FR"/>
                </w:rPr>
                <w:delText>Chapter 5: Constraint Management, page 206</w:delText>
              </w:r>
            </w:del>
          </w:p>
        </w:tc>
      </w:tr>
    </w:tbl>
    <w:p w:rsidR="007E50D3" w:rsidDel="002D5762" w:rsidRDefault="007E50D3" w:rsidP="00C23A4F">
      <w:pPr>
        <w:jc w:val="both"/>
        <w:rPr>
          <w:del w:id="172" w:author="HP" w:date="2018-08-31T18:23:00Z"/>
          <w:b/>
          <w:bCs/>
        </w:rPr>
      </w:pPr>
    </w:p>
    <w:p w:rsidR="008B2113" w:rsidRPr="00701A82" w:rsidDel="002D5762" w:rsidRDefault="008B2113" w:rsidP="00701A82">
      <w:pPr>
        <w:spacing w:before="120" w:after="240"/>
        <w:jc w:val="both"/>
        <w:rPr>
          <w:del w:id="173" w:author="HP" w:date="2018-08-31T18:23:00Z"/>
          <w:b/>
          <w:bCs/>
        </w:rPr>
      </w:pPr>
      <w:del w:id="174" w:author="HP" w:date="2018-08-31T18:23:00Z">
        <w:r w:rsidRPr="00701A82" w:rsidDel="002D5762">
          <w:rPr>
            <w:b/>
            <w:bCs/>
          </w:rPr>
          <w:delText>Summary</w:delText>
        </w:r>
      </w:del>
    </w:p>
    <w:p w:rsidR="008B2113" w:rsidRPr="00701A82" w:rsidDel="002D5762" w:rsidRDefault="008B2113" w:rsidP="00627398">
      <w:pPr>
        <w:spacing w:after="240"/>
        <w:jc w:val="both"/>
        <w:rPr>
          <w:del w:id="175" w:author="HP" w:date="2018-08-31T18:23:00Z"/>
        </w:rPr>
      </w:pPr>
      <w:del w:id="176" w:author="HP" w:date="2018-08-31T18:23:00Z">
        <w:r w:rsidRPr="00701A82" w:rsidDel="002D5762">
          <w:delText xml:space="preserve">Southwest Airlines (SWA) is one of the most successful airlines in the world. A core competence of SWA is its employees, who are charged with getting passengers to their destinations on time in a friendly atmosphere while providing a “low frills” service. A key to its success is ensuring that employees understand the importance of managing the throughput time of processes and the value of reducing or eliminating constraints that cause bottlenecks.  This video shows the boarding process and how SWA chose boarding priority schemes to shave minutes off the entire turnaround process. It is recommended that students view the video “Gate Turnaround at Southwest Airlines” in conjunction with this video because the two videos describe processes that together are critical to SWA’s operations strategy.  </w:delText>
        </w:r>
      </w:del>
    </w:p>
    <w:p w:rsidR="00B24661" w:rsidRPr="00701A82" w:rsidDel="002D5762" w:rsidRDefault="00B24661" w:rsidP="00C23A4F">
      <w:pPr>
        <w:jc w:val="both"/>
        <w:rPr>
          <w:del w:id="177" w:author="HP" w:date="2018-08-31T18:23:00Z"/>
          <w:b/>
          <w:bCs/>
        </w:rPr>
      </w:pPr>
    </w:p>
    <w:p w:rsidR="008B2113" w:rsidRPr="00701A82" w:rsidDel="002D5762" w:rsidRDefault="008B2113" w:rsidP="00701A82">
      <w:pPr>
        <w:spacing w:after="240"/>
        <w:jc w:val="both"/>
        <w:rPr>
          <w:del w:id="178" w:author="HP" w:date="2018-08-31T18:23:00Z"/>
          <w:b/>
          <w:bCs/>
        </w:rPr>
      </w:pPr>
      <w:del w:id="179" w:author="HP" w:date="2018-08-31T18:23:00Z">
        <w:r w:rsidRPr="00701A82" w:rsidDel="002D5762">
          <w:rPr>
            <w:b/>
            <w:bCs/>
          </w:rPr>
          <w:delText>Essay or Discussion Questions Based on the Vid</w:delText>
        </w:r>
        <w:r w:rsidR="00627398" w:rsidDel="002D5762">
          <w:rPr>
            <w:b/>
            <w:bCs/>
          </w:rPr>
          <w:delText>eo</w:delText>
        </w:r>
      </w:del>
    </w:p>
    <w:p w:rsidR="008B2113" w:rsidRPr="00701A82" w:rsidDel="002D5762" w:rsidRDefault="008B2113" w:rsidP="00701A82">
      <w:pPr>
        <w:overflowPunct w:val="0"/>
        <w:autoSpaceDE w:val="0"/>
        <w:autoSpaceDN w:val="0"/>
        <w:adjustRightInd w:val="0"/>
        <w:spacing w:after="240"/>
        <w:jc w:val="both"/>
        <w:textAlignment w:val="baseline"/>
        <w:rPr>
          <w:del w:id="180" w:author="HP" w:date="2018-08-31T18:23:00Z"/>
        </w:rPr>
      </w:pPr>
      <w:del w:id="181" w:author="HP" w:date="2018-08-31T18:23:00Z">
        <w:r w:rsidRPr="00701A82" w:rsidDel="002D5762">
          <w:delText>1.</w:delText>
        </w:r>
        <w:r w:rsidRPr="00701A82" w:rsidDel="002D5762">
          <w:tab/>
          <w:delText>Analyze Southwest’s passenger boarding process using the Theory of Constraints.</w:delText>
        </w:r>
      </w:del>
    </w:p>
    <w:p w:rsidR="00BE57CE" w:rsidRPr="00701A82" w:rsidDel="002D5762" w:rsidRDefault="00BE57CE"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82" w:author="HP" w:date="2018-08-31T18:23:00Z"/>
        </w:rPr>
      </w:pPr>
      <w:del w:id="183" w:author="HP" w:date="2018-08-31T18:23:00Z">
        <w:r w:rsidRPr="00701A82" w:rsidDel="002D5762">
          <w:delText>Within each airline’s operations, there are time constraints to consider. Skycap or lobby baggage check-in, security screening, boarding at the gate, processing a plane’s turnaround, and air traffic control are all constraints and potential bottlenecks that must be managed in order for airlines to be successful and profitable. Southwest Airlines is one such company that has figured out how to manage its constraints and generate positive customer experiences in the process. Consequently, no other airline can claim the same level of profitability and customer satisfaction Southwest regularly achieves. Talk to any loyal Southwest customer and you’ll hear rave reviews about their low fares, great customer service, and lack of assigned seating that gives them a chance to choose who they sit next to onboard. From an operations perspective, it is much more than what the customer sees. Behind the scenes, operations managers carefully manage and execute – 3,400 times a day in over 60 cities in the United States – a process designed to manage all potential bottleneck areas.</w:delText>
        </w:r>
      </w:del>
    </w:p>
    <w:p w:rsidR="003751CA" w:rsidRPr="00701A82" w:rsidDel="002D5762" w:rsidRDefault="003751CA"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84" w:author="HP" w:date="2018-08-31T18:23:00Z"/>
        </w:rPr>
      </w:pPr>
      <w:del w:id="185" w:author="HP" w:date="2018-08-31T18:23:00Z">
        <w:r w:rsidRPr="00701A82" w:rsidDel="002D5762">
          <w:delText xml:space="preserve">The boarding process can be thought of as part of an overall turnaround process: plane arrives; ground operations process and boarding process take place simultaneously; and plane departs. It is important for the ground operations and the boarding to be done as quickly as possible because either one can cause a delay in the departure. The “constraints” regarding the boarding process are actually the priority rules used for passenger boarding sequence because adding more physical capacity to this process will not actually speed up the process (the aircraft and jet bridge force a single file waiting line).  The theory of constraints would say that SWA should manage the bottleneck to get the most throughput per unit of time, which in this case is to sequence the passengers to enable the fastest boarding times. This is the underlying reason why SWA looked into the various </w:delText>
        </w:r>
        <w:r w:rsidR="00C23A4F" w:rsidRPr="00701A82" w:rsidDel="002D5762">
          <w:delText>passenger-boarding</w:delText>
        </w:r>
        <w:r w:rsidRPr="00701A82" w:rsidDel="002D5762">
          <w:delText xml:space="preserve"> scenarios to see which ones would be the most efficient and “fair” to the passengers. </w:delText>
        </w:r>
      </w:del>
    </w:p>
    <w:p w:rsidR="008B2113" w:rsidRPr="00701A82" w:rsidDel="002D5762" w:rsidRDefault="008B2113" w:rsidP="00701A82">
      <w:pPr>
        <w:overflowPunct w:val="0"/>
        <w:autoSpaceDE w:val="0"/>
        <w:autoSpaceDN w:val="0"/>
        <w:adjustRightInd w:val="0"/>
        <w:spacing w:after="240"/>
        <w:ind w:left="720" w:hanging="720"/>
        <w:jc w:val="both"/>
        <w:textAlignment w:val="baseline"/>
        <w:rPr>
          <w:del w:id="186" w:author="HP" w:date="2018-08-31T18:23:00Z"/>
        </w:rPr>
      </w:pPr>
      <w:del w:id="187" w:author="HP" w:date="2018-08-31T18:23:00Z">
        <w:r w:rsidRPr="00701A82" w:rsidDel="002D5762">
          <w:delText>2.</w:delText>
        </w:r>
        <w:r w:rsidRPr="00701A82" w:rsidDel="002D5762">
          <w:tab/>
          <w:delText>Which boarding scenario among the different ones proposed would you recommend for implementation? Why?</w:delText>
        </w:r>
      </w:del>
    </w:p>
    <w:p w:rsidR="00244F20" w:rsidRPr="00701A82" w:rsidDel="002D5762" w:rsidRDefault="00244F20"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188" w:author="HP" w:date="2018-08-31T18:23:00Z"/>
        </w:rPr>
      </w:pPr>
      <w:del w:id="189" w:author="HP" w:date="2018-08-31T18:23:00Z">
        <w:r w:rsidRPr="00701A82" w:rsidDel="002D5762">
          <w:delText>The seven different boarding scenarios included:</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190" w:author="HP" w:date="2018-08-31T18:23:00Z"/>
        </w:rPr>
      </w:pPr>
      <w:del w:id="191" w:author="HP" w:date="2018-08-31T18:23:00Z">
        <w:r w:rsidRPr="00701A82" w:rsidDel="002D5762">
          <w:delText>New family pre-boarding behind the “A” group of first-to-board passengers</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192" w:author="HP" w:date="2018-08-31T18:23:00Z"/>
        </w:rPr>
      </w:pPr>
      <w:del w:id="193" w:author="HP" w:date="2018-08-31T18:23:00Z">
        <w:r w:rsidRPr="00701A82" w:rsidDel="002D5762">
          <w:delText>Family pre-boarding before anyone else but seating choices limited on-board to behind the wing</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194" w:author="HP" w:date="2018-08-31T18:23:00Z"/>
        </w:rPr>
      </w:pPr>
      <w:del w:id="195" w:author="HP" w:date="2018-08-31T18:23:00Z">
        <w:r w:rsidRPr="00701A82" w:rsidDel="002D5762">
          <w:delText>Six boarding groups (within A-B-C groups) instead of the original three A-B-C groups</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196" w:author="HP" w:date="2018-08-31T18:23:00Z"/>
        </w:rPr>
      </w:pPr>
      <w:del w:id="197" w:author="HP" w:date="2018-08-31T18:23:00Z">
        <w:r w:rsidRPr="00701A82" w:rsidDel="002D5762">
          <w:delText>Assigned boarding gate line positions based on both boarding group and gate arrival time</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198" w:author="HP" w:date="2018-08-31T18:23:00Z"/>
        </w:rPr>
      </w:pPr>
      <w:del w:id="199" w:author="HP" w:date="2018-08-31T18:23:00Z">
        <w:r w:rsidRPr="00701A82" w:rsidDel="002D5762">
          <w:delText>Single boarding chute at the gate, but up to nine groups all in one queue</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200" w:author="HP" w:date="2018-08-31T18:23:00Z"/>
        </w:rPr>
      </w:pPr>
      <w:del w:id="201" w:author="HP" w:date="2018-08-31T18:23:00Z">
        <w:r w:rsidRPr="00701A82" w:rsidDel="002D5762">
          <w:delText>Boarding with a countdown clock to give customers an incentive to get in line and board quickly; incentives given out if everyone was on time</w:delText>
        </w:r>
      </w:del>
    </w:p>
    <w:p w:rsidR="00244F20" w:rsidRPr="00701A82" w:rsidDel="002D5762" w:rsidRDefault="00244F20" w:rsidP="00701A82">
      <w:pPr>
        <w:numPr>
          <w:ilvl w:val="1"/>
          <w:numId w:val="7"/>
        </w:numPr>
        <w:overflowPunct w:val="0"/>
        <w:autoSpaceDE w:val="0"/>
        <w:autoSpaceDN w:val="0"/>
        <w:adjustRightInd w:val="0"/>
        <w:spacing w:after="240"/>
        <w:jc w:val="both"/>
        <w:textAlignment w:val="baseline"/>
        <w:rPr>
          <w:del w:id="202" w:author="HP" w:date="2018-08-31T18:23:00Z"/>
        </w:rPr>
      </w:pPr>
      <w:del w:id="203" w:author="HP" w:date="2018-08-31T18:23:00Z">
        <w:r w:rsidRPr="00701A82" w:rsidDel="002D5762">
          <w:delText>Educational boarding video to make the boarding process fun, inform passengers on how to board efficiently, and provide the company another way to promote its brand.</w:delText>
        </w:r>
      </w:del>
    </w:p>
    <w:p w:rsidR="008B2113" w:rsidDel="002D5762" w:rsidRDefault="00244F20"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204" w:author="HP" w:date="2018-08-31T18:23:00Z"/>
        </w:rPr>
      </w:pPr>
      <w:del w:id="205" w:author="HP" w:date="2018-08-31T18:23:00Z">
        <w:r w:rsidRPr="00701A82" w:rsidDel="002D5762">
          <w:delText>After extensive testing at its San Diego station at Lindbergh Field, the company chose a hybrid of two approaches. Six boarding groups within the A-B-C grouping met all objectives of the test, as did the new family pre-boarding behind the “A” group.  So they were both implemented. At all gates now, you’ll see two video monitors atop a seven-foot tall wing-shaped post at the front of boarding area. One monitor directs passengers in, say, group A, with numbers 1-30, to line up behind it in groups of five. The other monitor directs passengers in group A, with numbers 31-60, to line up on the other side in groups of five. A set of six wing-shaped posts run down the center and have numbers at the top in groups of five, with arrows, to further divide the lines into groups on either side of the post.</w:delText>
        </w:r>
      </w:del>
    </w:p>
    <w:p w:rsidR="003A15B7" w:rsidDel="002D5762" w:rsidRDefault="003A15B7" w:rsidP="00146C66">
      <w:pPr>
        <w:overflowPunct w:val="0"/>
        <w:autoSpaceDE w:val="0"/>
        <w:autoSpaceDN w:val="0"/>
        <w:adjustRightInd w:val="0"/>
        <w:spacing w:after="240"/>
        <w:ind w:left="720"/>
        <w:jc w:val="both"/>
        <w:textAlignment w:val="baseline"/>
        <w:rPr>
          <w:del w:id="206" w:author="HP" w:date="2018-08-31T18:23:00Z"/>
        </w:rPr>
      </w:pPr>
    </w:p>
    <w:p w:rsidR="00146C66" w:rsidRPr="00701A82" w:rsidDel="002D5762" w:rsidRDefault="00146C66" w:rsidP="00146C66">
      <w:pPr>
        <w:overflowPunct w:val="0"/>
        <w:autoSpaceDE w:val="0"/>
        <w:autoSpaceDN w:val="0"/>
        <w:adjustRightInd w:val="0"/>
        <w:spacing w:after="240"/>
        <w:ind w:left="720"/>
        <w:jc w:val="both"/>
        <w:textAlignment w:val="baseline"/>
        <w:rPr>
          <w:del w:id="207" w:author="HP" w:date="2018-08-31T18:23:00Z"/>
        </w:rPr>
      </w:pPr>
    </w:p>
    <w:p w:rsidR="008B2113" w:rsidRPr="00701A82" w:rsidDel="002D5762" w:rsidRDefault="008B2113" w:rsidP="00701A82">
      <w:pPr>
        <w:spacing w:after="240"/>
        <w:ind w:left="360" w:hanging="360"/>
        <w:jc w:val="both"/>
        <w:rPr>
          <w:del w:id="208" w:author="HP" w:date="2018-08-31T18:23:00Z"/>
        </w:rPr>
      </w:pPr>
      <w:del w:id="209" w:author="HP" w:date="2018-08-31T18:23:00Z">
        <w:r w:rsidRPr="00701A82" w:rsidDel="002D5762">
          <w:delText>3.</w:delText>
        </w:r>
        <w:r w:rsidRPr="00701A82" w:rsidDel="002D5762">
          <w:tab/>
        </w:r>
        <w:r w:rsidRPr="00701A82" w:rsidDel="002D5762">
          <w:tab/>
          <w:delText>How should Southwest evaluate the gate boarding and plane turnaround process?</w:delText>
        </w:r>
      </w:del>
    </w:p>
    <w:p w:rsidR="00244F20" w:rsidRPr="00701A82" w:rsidDel="002D5762" w:rsidRDefault="00244F20" w:rsidP="00701A82">
      <w:pPr>
        <w:numPr>
          <w:ilvl w:val="0"/>
          <w:numId w:val="7"/>
        </w:numPr>
        <w:tabs>
          <w:tab w:val="clear" w:pos="504"/>
        </w:tabs>
        <w:overflowPunct w:val="0"/>
        <w:autoSpaceDE w:val="0"/>
        <w:autoSpaceDN w:val="0"/>
        <w:adjustRightInd w:val="0"/>
        <w:spacing w:after="240"/>
        <w:ind w:left="1080"/>
        <w:jc w:val="both"/>
        <w:textAlignment w:val="baseline"/>
        <w:rPr>
          <w:del w:id="210" w:author="HP" w:date="2018-08-31T18:23:00Z"/>
        </w:rPr>
      </w:pPr>
      <w:del w:id="211" w:author="HP" w:date="2018-08-31T18:23:00Z">
        <w:r w:rsidRPr="00701A82" w:rsidDel="002D5762">
          <w:delText xml:space="preserve">Competitive priorities for the boarding process would include delivery speed and on-time delivery. The boarding process must be capable of delivery speed to minimize the negative effects of planes that arrive late. When planes arrive on schedule, it must also be able to meet a scheduled departure within the 25-minute deadline.   </w:delText>
        </w:r>
      </w:del>
    </w:p>
    <w:p w:rsidR="00B24661" w:rsidRPr="00701A82" w:rsidDel="002D5762" w:rsidRDefault="00B24661" w:rsidP="00701A82">
      <w:pPr>
        <w:numPr>
          <w:ilvl w:val="0"/>
          <w:numId w:val="7"/>
        </w:numPr>
        <w:tabs>
          <w:tab w:val="clear" w:pos="504"/>
          <w:tab w:val="num" w:pos="1080"/>
        </w:tabs>
        <w:overflowPunct w:val="0"/>
        <w:autoSpaceDE w:val="0"/>
        <w:autoSpaceDN w:val="0"/>
        <w:adjustRightInd w:val="0"/>
        <w:spacing w:after="240"/>
        <w:ind w:left="1080"/>
        <w:jc w:val="both"/>
        <w:textAlignment w:val="baseline"/>
        <w:rPr>
          <w:del w:id="212" w:author="HP" w:date="2018-08-31T18:23:00Z"/>
        </w:rPr>
      </w:pPr>
      <w:del w:id="213" w:author="HP" w:date="2018-08-31T18:23:00Z">
        <w:r w:rsidRPr="00701A82" w:rsidDel="002D5762">
          <w:delText>In a 2006 study, as part of the company’s continuous improvement activities, Southwest examined seven different boarding scenarios to determine whether there was a better way to board. Considerable data, including times taken with a stopwatch, enabled a careful examination of each option. SWA experimented with each option, controlling for such factors as the number and type of pre-boards, number of checked bags, number of carry-on bags, whether there was a crew change, and the number of passengers with connecting flights. As each option was introduced and tried, customers experienced in SWA’s “old” boarding procedures had to be “educated” in the new approach being tried. Old habits die hard. SWA’s existing process consisted of three groups – A, B, C – with no assigned seating. Depending on passenger check-in and arrival time, they were given a spot in a group. Those first to check-in received choice places in the A group.  Passengers last to check-in ended up in the C group, and usually had a choice of only middle seats in the back of the plane. As passengers arrived at the gate, they formed waiting lines in their respective boarding group areas to await the boarding call.</w:delText>
        </w:r>
      </w:del>
    </w:p>
    <w:p w:rsidR="00244F20" w:rsidRPr="00701A82" w:rsidDel="002D5762" w:rsidRDefault="00244F20" w:rsidP="00701A82">
      <w:pPr>
        <w:numPr>
          <w:ilvl w:val="0"/>
          <w:numId w:val="7"/>
        </w:numPr>
        <w:tabs>
          <w:tab w:val="clear" w:pos="504"/>
        </w:tabs>
        <w:overflowPunct w:val="0"/>
        <w:autoSpaceDE w:val="0"/>
        <w:autoSpaceDN w:val="0"/>
        <w:adjustRightInd w:val="0"/>
        <w:spacing w:after="240"/>
        <w:ind w:left="1080"/>
        <w:jc w:val="both"/>
        <w:textAlignment w:val="baseline"/>
        <w:rPr>
          <w:del w:id="214" w:author="HP" w:date="2018-08-31T18:23:00Z"/>
        </w:rPr>
      </w:pPr>
      <w:del w:id="215" w:author="HP" w:date="2018-08-31T18:23:00Z">
        <w:r w:rsidRPr="00701A82" w:rsidDel="002D5762">
          <w:delText>While the focus of this video is on the boarding process, it is important to keep in mind that the overall goal is to achieve less than 25-minute turnaround times of the aircraft. That is, from the time the engines turn off on an in-coming flight until the doors close for the next flight, a maximum of 25 minutes has expired.  Southwest’s famous rapid gate-turnaround of 25 minutes or less demonstrates how attention to the activities ground operations must complete to clean, fuel, and prepare a plane for flight can become bottlenecks if not properly scheduled.[Note: this is the subject of the video “Gate Turnaround at Southwest Airlines,” associated with Chapter 6, “Capacity Planning.”] In the terminal at the gate, passenger boarding also can be a bottleneck if the boarding process itself is not carefully managed. Since the individual mix of passengers present a different set of issues with each flight that often are not evident until the passengers actually arrive at the gate, ranging from families with kids and strollers to large quantities of carry-on bags and passengers needing wheelchair assistance, operations managers must be ready for any and all situations to avoid a boarding bottleneck while assuring a pleasant and stress-free gate experience for all passengers.</w:delText>
        </w:r>
      </w:del>
    </w:p>
    <w:p w:rsidR="00B24661" w:rsidRPr="00701A82" w:rsidDel="002D5762" w:rsidRDefault="00B24661" w:rsidP="00701A82">
      <w:pPr>
        <w:numPr>
          <w:ilvl w:val="0"/>
          <w:numId w:val="7"/>
        </w:numPr>
        <w:tabs>
          <w:tab w:val="clear" w:pos="504"/>
        </w:tabs>
        <w:overflowPunct w:val="0"/>
        <w:autoSpaceDE w:val="0"/>
        <w:autoSpaceDN w:val="0"/>
        <w:adjustRightInd w:val="0"/>
        <w:spacing w:after="240"/>
        <w:ind w:left="1080"/>
        <w:jc w:val="both"/>
        <w:textAlignment w:val="baseline"/>
        <w:rPr>
          <w:del w:id="216" w:author="HP" w:date="2018-08-31T18:23:00Z"/>
        </w:rPr>
      </w:pPr>
      <w:del w:id="217" w:author="HP" w:date="2018-08-31T18:23:00Z">
        <w:r w:rsidRPr="00701A82" w:rsidDel="002D5762">
          <w:delText xml:space="preserve">The turnaround time for an aircraft affects the need for additional aircraft. In this case, SWA estimates that if it loses 10 minutes (on average) in turnaround time, it would need 50 more planes to cover for the added daily downtime.  </w:delText>
        </w:r>
      </w:del>
    </w:p>
    <w:p w:rsidR="008B2113" w:rsidRPr="00701A82" w:rsidDel="002D5762" w:rsidRDefault="008B2113" w:rsidP="00701A82">
      <w:pPr>
        <w:spacing w:after="240"/>
        <w:ind w:left="720" w:hanging="720"/>
        <w:jc w:val="both"/>
        <w:rPr>
          <w:del w:id="218" w:author="HP" w:date="2018-08-31T18:23:00Z"/>
        </w:rPr>
      </w:pPr>
      <w:del w:id="219" w:author="HP" w:date="2018-08-31T18:23:00Z">
        <w:r w:rsidRPr="00701A82" w:rsidDel="002D5762">
          <w:delText>4.</w:delText>
        </w:r>
        <w:r w:rsidRPr="00701A82" w:rsidDel="002D5762">
          <w:tab/>
          <w:delText>How will Southwest know that the bottleneck had indeed been eliminated after the change in the boarding process?</w:delText>
        </w:r>
      </w:del>
    </w:p>
    <w:p w:rsidR="00244F20" w:rsidRPr="00701A82" w:rsidDel="002D5762" w:rsidRDefault="00244F20" w:rsidP="00701A82">
      <w:pPr>
        <w:numPr>
          <w:ilvl w:val="0"/>
          <w:numId w:val="7"/>
        </w:numPr>
        <w:tabs>
          <w:tab w:val="clear" w:pos="504"/>
        </w:tabs>
        <w:overflowPunct w:val="0"/>
        <w:autoSpaceDE w:val="0"/>
        <w:autoSpaceDN w:val="0"/>
        <w:adjustRightInd w:val="0"/>
        <w:spacing w:after="240"/>
        <w:ind w:left="1080"/>
        <w:jc w:val="both"/>
        <w:textAlignment w:val="baseline"/>
        <w:rPr>
          <w:del w:id="220" w:author="HP" w:date="2018-08-31T18:23:00Z"/>
        </w:rPr>
      </w:pPr>
      <w:del w:id="221" w:author="HP" w:date="2018-08-31T18:23:00Z">
        <w:r w:rsidRPr="00701A82" w:rsidDel="002D5762">
          <w:delText xml:space="preserve">Selecting a priority rule (seating scenario) can affect the capacity requirements of SWA by decreasing throughput time at the gate and thereby reducing the need to have more aircraft. </w:delText>
        </w:r>
      </w:del>
    </w:p>
    <w:p w:rsidR="00925DB7" w:rsidRPr="00701A82" w:rsidDel="002D5762" w:rsidRDefault="00925DB7" w:rsidP="00701A82">
      <w:pPr>
        <w:numPr>
          <w:ilvl w:val="0"/>
          <w:numId w:val="7"/>
        </w:numPr>
        <w:tabs>
          <w:tab w:val="clear" w:pos="504"/>
        </w:tabs>
        <w:overflowPunct w:val="0"/>
        <w:autoSpaceDE w:val="0"/>
        <w:autoSpaceDN w:val="0"/>
        <w:adjustRightInd w:val="0"/>
        <w:spacing w:after="240"/>
        <w:ind w:left="1080"/>
        <w:jc w:val="both"/>
        <w:textAlignment w:val="baseline"/>
        <w:rPr>
          <w:del w:id="222" w:author="HP" w:date="2018-08-31T18:23:00Z"/>
        </w:rPr>
      </w:pPr>
      <w:del w:id="223" w:author="HP" w:date="2018-08-31T18:23:00Z">
        <w:r w:rsidRPr="00701A82" w:rsidDel="002D5762">
          <w:delText>The turnaround process can be viewed as having two nested processes: ground operations and boarding operations. Ground operations take place simultaneously with boarding operations. To maintain the 25 minute goal on the overall turnover time of the aircraft, both processes must be capable of meeting the 25 minute time constraint to be effective.</w:delText>
        </w:r>
      </w:del>
    </w:p>
    <w:p w:rsidR="00E56B9F" w:rsidRPr="00701A82" w:rsidDel="002D5762" w:rsidRDefault="00E56B9F" w:rsidP="00701A82">
      <w:pPr>
        <w:spacing w:after="240"/>
        <w:rPr>
          <w:del w:id="224" w:author="HP" w:date="2018-08-31T18:23:00Z"/>
          <w:lang w:eastAsia="ko-KR"/>
        </w:rPr>
      </w:pPr>
      <w:del w:id="225" w:author="HP" w:date="2018-08-31T18:23:00Z">
        <w:r w:rsidRPr="00701A82" w:rsidDel="002D5762">
          <w:rPr>
            <w:lang w:eastAsia="ko-KR"/>
          </w:rPr>
          <w:br w:type="page"/>
        </w:r>
      </w:del>
    </w:p>
    <w:p w:rsidR="00072F43" w:rsidRPr="00701A82" w:rsidDel="002D5762" w:rsidRDefault="00072F43" w:rsidP="00701A82">
      <w:pPr>
        <w:pStyle w:val="NL"/>
        <w:pBdr>
          <w:top w:val="single" w:sz="4" w:space="1" w:color="auto"/>
          <w:bottom w:val="single" w:sz="4" w:space="1" w:color="auto"/>
        </w:pBdr>
        <w:shd w:val="clear" w:color="auto" w:fill="CCCCCC"/>
        <w:spacing w:line="240" w:lineRule="auto"/>
        <w:ind w:left="-180" w:firstLine="0"/>
        <w:jc w:val="both"/>
        <w:rPr>
          <w:del w:id="226" w:author="HP" w:date="2018-08-31T18:23:00Z"/>
          <w:rFonts w:ascii="Times New Roman" w:hAnsi="Times New Roman"/>
          <w:b/>
          <w:bCs/>
          <w:sz w:val="24"/>
          <w:szCs w:val="24"/>
        </w:rPr>
      </w:pPr>
      <w:del w:id="227" w:author="HP" w:date="2018-08-31T18:23:00Z">
        <w:r w:rsidRPr="00701A82" w:rsidDel="002D5762">
          <w:rPr>
            <w:rFonts w:ascii="Times New Roman" w:hAnsi="Times New Roman"/>
            <w:b/>
            <w:bCs/>
            <w:sz w:val="24"/>
            <w:szCs w:val="24"/>
          </w:rPr>
          <w:delText>Lean Systems at Autoliv</w:delText>
        </w:r>
      </w:del>
    </w:p>
    <w:tbl>
      <w:tblPr>
        <w:tblW w:w="8838" w:type="dxa"/>
        <w:tblLook w:val="01E0"/>
      </w:tblPr>
      <w:tblGrid>
        <w:gridCol w:w="2518"/>
        <w:gridCol w:w="6320"/>
      </w:tblGrid>
      <w:tr w:rsidR="00072F43" w:rsidRPr="00701A82" w:rsidDel="002D5762" w:rsidTr="00244F20">
        <w:trPr>
          <w:del w:id="228" w:author="HP" w:date="2018-08-31T18:23:00Z"/>
        </w:trPr>
        <w:tc>
          <w:tcPr>
            <w:tcW w:w="2518" w:type="dxa"/>
          </w:tcPr>
          <w:p w:rsidR="00072F43" w:rsidRPr="00701A82" w:rsidDel="002D5762" w:rsidRDefault="00072F43" w:rsidP="00701A82">
            <w:pPr>
              <w:spacing w:after="240"/>
              <w:jc w:val="both"/>
              <w:rPr>
                <w:del w:id="229" w:author="HP" w:date="2018-08-31T18:23:00Z"/>
                <w:b/>
              </w:rPr>
            </w:pPr>
            <w:del w:id="230" w:author="HP" w:date="2018-08-31T18:23:00Z">
              <w:r w:rsidRPr="00701A82" w:rsidDel="002D5762">
                <w:rPr>
                  <w:b/>
                </w:rPr>
                <w:delText>Length:</w:delText>
              </w:r>
            </w:del>
          </w:p>
        </w:tc>
        <w:tc>
          <w:tcPr>
            <w:tcW w:w="6320" w:type="dxa"/>
          </w:tcPr>
          <w:p w:rsidR="00072F43" w:rsidRPr="00701A82" w:rsidDel="002D5762" w:rsidRDefault="00072F43" w:rsidP="00701A82">
            <w:pPr>
              <w:spacing w:after="240"/>
              <w:jc w:val="both"/>
              <w:rPr>
                <w:del w:id="231" w:author="HP" w:date="2018-08-31T18:23:00Z"/>
              </w:rPr>
            </w:pPr>
            <w:del w:id="232" w:author="HP" w:date="2018-08-31T18:23:00Z">
              <w:r w:rsidRPr="00701A82" w:rsidDel="002D5762">
                <w:delText>13:37</w:delText>
              </w:r>
            </w:del>
          </w:p>
        </w:tc>
      </w:tr>
      <w:tr w:rsidR="00072F43" w:rsidRPr="00701A82" w:rsidDel="002D5762" w:rsidTr="00244F20">
        <w:trPr>
          <w:del w:id="233" w:author="HP" w:date="2018-08-31T18:23:00Z"/>
        </w:trPr>
        <w:tc>
          <w:tcPr>
            <w:tcW w:w="2518" w:type="dxa"/>
          </w:tcPr>
          <w:p w:rsidR="00072F43" w:rsidRPr="00701A82" w:rsidDel="002D5762" w:rsidRDefault="00072F43" w:rsidP="00701A82">
            <w:pPr>
              <w:spacing w:after="240"/>
              <w:jc w:val="both"/>
              <w:rPr>
                <w:del w:id="234" w:author="HP" w:date="2018-08-31T18:23:00Z"/>
                <w:b/>
              </w:rPr>
            </w:pPr>
            <w:del w:id="235" w:author="HP" w:date="2018-08-31T18:23:00Z">
              <w:r w:rsidRPr="00701A82" w:rsidDel="002D5762">
                <w:rPr>
                  <w:b/>
                </w:rPr>
                <w:delText>Subject:</w:delText>
              </w:r>
            </w:del>
          </w:p>
        </w:tc>
        <w:tc>
          <w:tcPr>
            <w:tcW w:w="6320" w:type="dxa"/>
          </w:tcPr>
          <w:p w:rsidR="00072F43" w:rsidRPr="00701A82" w:rsidDel="002D5762" w:rsidRDefault="00072F43" w:rsidP="00146C66">
            <w:pPr>
              <w:spacing w:after="240"/>
              <w:jc w:val="both"/>
              <w:rPr>
                <w:del w:id="236" w:author="HP" w:date="2018-08-31T18:23:00Z"/>
              </w:rPr>
            </w:pPr>
            <w:del w:id="237" w:author="HP" w:date="2018-08-31T18:23:00Z">
              <w:r w:rsidRPr="00701A82" w:rsidDel="002D5762">
                <w:delText xml:space="preserve">Design and </w:delText>
              </w:r>
              <w:r w:rsidR="00146C66" w:rsidDel="002D5762">
                <w:delText>Implementation of a Lean S</w:delText>
              </w:r>
              <w:r w:rsidRPr="00701A82" w:rsidDel="002D5762">
                <w:delText>ystem</w:delText>
              </w:r>
            </w:del>
          </w:p>
        </w:tc>
      </w:tr>
      <w:tr w:rsidR="00072F43" w:rsidRPr="00701A82" w:rsidDel="002D5762" w:rsidTr="00244F20">
        <w:trPr>
          <w:del w:id="238" w:author="HP" w:date="2018-08-31T18:23:00Z"/>
        </w:trPr>
        <w:tc>
          <w:tcPr>
            <w:tcW w:w="2518" w:type="dxa"/>
          </w:tcPr>
          <w:p w:rsidR="00072F43" w:rsidRPr="00701A82" w:rsidDel="002D5762" w:rsidRDefault="00072F43" w:rsidP="00701A82">
            <w:pPr>
              <w:spacing w:after="240"/>
              <w:jc w:val="both"/>
              <w:rPr>
                <w:del w:id="239" w:author="HP" w:date="2018-08-31T18:23:00Z"/>
                <w:b/>
              </w:rPr>
            </w:pPr>
            <w:del w:id="240" w:author="HP" w:date="2018-08-31T18:23:00Z">
              <w:r w:rsidRPr="00701A82" w:rsidDel="002D5762">
                <w:rPr>
                  <w:b/>
                </w:rPr>
                <w:delText>Textbook Reference:</w:delText>
              </w:r>
            </w:del>
          </w:p>
        </w:tc>
        <w:tc>
          <w:tcPr>
            <w:tcW w:w="6320" w:type="dxa"/>
          </w:tcPr>
          <w:p w:rsidR="00072F43" w:rsidRPr="00701A82" w:rsidDel="002D5762" w:rsidRDefault="00072F43" w:rsidP="00627398">
            <w:pPr>
              <w:spacing w:after="240"/>
              <w:jc w:val="both"/>
              <w:rPr>
                <w:del w:id="241" w:author="HP" w:date="2018-08-31T18:23:00Z"/>
              </w:rPr>
            </w:pPr>
            <w:del w:id="242" w:author="HP" w:date="2018-08-31T18:23:00Z">
              <w:r w:rsidRPr="00701A82" w:rsidDel="002D5762">
                <w:delText>Chapter 6: Lean Systems, page 234</w:delText>
              </w:r>
            </w:del>
          </w:p>
        </w:tc>
      </w:tr>
    </w:tbl>
    <w:p w:rsidR="006D06FB" w:rsidDel="002D5762" w:rsidRDefault="006D06FB" w:rsidP="00701A82">
      <w:pPr>
        <w:spacing w:before="120" w:after="240"/>
        <w:jc w:val="both"/>
        <w:rPr>
          <w:del w:id="243" w:author="HP" w:date="2018-08-31T18:23:00Z"/>
          <w:b/>
          <w:bCs/>
        </w:rPr>
      </w:pPr>
    </w:p>
    <w:p w:rsidR="00072F43" w:rsidRPr="00701A82" w:rsidDel="002D5762" w:rsidRDefault="00627398" w:rsidP="00701A82">
      <w:pPr>
        <w:spacing w:before="120" w:after="240"/>
        <w:jc w:val="both"/>
        <w:rPr>
          <w:del w:id="244" w:author="HP" w:date="2018-08-31T18:23:00Z"/>
          <w:b/>
          <w:bCs/>
        </w:rPr>
      </w:pPr>
      <w:del w:id="245" w:author="HP" w:date="2018-08-31T18:23:00Z">
        <w:r w:rsidDel="002D5762">
          <w:rPr>
            <w:b/>
            <w:bCs/>
          </w:rPr>
          <w:delText>Summary</w:delText>
        </w:r>
      </w:del>
    </w:p>
    <w:p w:rsidR="00072F43" w:rsidDel="002D5762" w:rsidRDefault="00072F43" w:rsidP="00627398">
      <w:pPr>
        <w:spacing w:after="240"/>
        <w:jc w:val="both"/>
        <w:rPr>
          <w:del w:id="246" w:author="HP" w:date="2018-08-31T18:23:00Z"/>
        </w:rPr>
      </w:pPr>
      <w:del w:id="247" w:author="HP" w:date="2018-08-31T18:23:00Z">
        <w:r w:rsidRPr="00701A82" w:rsidDel="002D5762">
          <w:delText xml:space="preserve">Autoliv is a Fortune 500 company that produces automotive safety devices. It has over 80 plants in more than 32 countries and had revenues of $6.7 billion in 2007. Autoliv is a world-class example of lean manufacturing. This video takes the student on a tour of the Ogden, Utah production facility on a typical work day and shows how Autoliv implemented lean manufacturing methods. </w:delText>
        </w:r>
      </w:del>
    </w:p>
    <w:p w:rsidR="00627398" w:rsidRPr="00701A82" w:rsidDel="002D5762" w:rsidRDefault="00627398" w:rsidP="00627398">
      <w:pPr>
        <w:spacing w:after="240"/>
        <w:jc w:val="both"/>
        <w:rPr>
          <w:del w:id="248" w:author="HP" w:date="2018-08-31T18:23:00Z"/>
        </w:rPr>
      </w:pPr>
    </w:p>
    <w:p w:rsidR="00072F43" w:rsidRPr="00701A82" w:rsidDel="002D5762" w:rsidRDefault="00072F43" w:rsidP="00701A82">
      <w:pPr>
        <w:spacing w:after="240"/>
        <w:jc w:val="both"/>
        <w:rPr>
          <w:del w:id="249" w:author="HP" w:date="2018-08-31T18:23:00Z"/>
          <w:b/>
          <w:bCs/>
        </w:rPr>
      </w:pPr>
      <w:del w:id="250" w:author="HP" w:date="2018-08-31T18:23:00Z">
        <w:r w:rsidRPr="00701A82" w:rsidDel="002D5762">
          <w:rPr>
            <w:b/>
            <w:bCs/>
          </w:rPr>
          <w:delText>Essay or Discussi</w:delText>
        </w:r>
        <w:r w:rsidR="00627398" w:rsidDel="002D5762">
          <w:rPr>
            <w:b/>
            <w:bCs/>
          </w:rPr>
          <w:delText>on Questions Based on the Video</w:delText>
        </w:r>
      </w:del>
    </w:p>
    <w:p w:rsidR="00072F43" w:rsidRPr="00701A82" w:rsidDel="002D5762" w:rsidRDefault="00853425" w:rsidP="00701A82">
      <w:pPr>
        <w:spacing w:after="240"/>
        <w:ind w:left="720" w:hanging="720"/>
        <w:jc w:val="both"/>
        <w:rPr>
          <w:del w:id="251" w:author="HP" w:date="2018-08-31T18:23:00Z"/>
        </w:rPr>
      </w:pPr>
      <w:del w:id="252" w:author="HP" w:date="2018-08-31T18:23:00Z">
        <w:r w:rsidRPr="00701A82" w:rsidDel="002D5762">
          <w:delText>1.</w:delText>
        </w:r>
        <w:r w:rsidRPr="00701A82" w:rsidDel="002D5762">
          <w:tab/>
        </w:r>
        <w:r w:rsidR="00072F43" w:rsidRPr="00701A82" w:rsidDel="002D5762">
          <w:delText>Why is a visual management approach such an integral part of Autoliv’s lean system?</w:delText>
        </w:r>
      </w:del>
    </w:p>
    <w:p w:rsidR="00072F43" w:rsidRPr="00701A82" w:rsidDel="002D5762" w:rsidRDefault="00072F43"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53" w:author="HP" w:date="2018-08-31T18:23:00Z"/>
        </w:rPr>
      </w:pPr>
      <w:del w:id="254" w:author="HP" w:date="2018-08-31T18:23:00Z">
        <w:r w:rsidRPr="00701A82" w:rsidDel="002D5762">
          <w:delText xml:space="preserve">To help focus worker efforts daily, Autoliv has a blue “communication wall” that everyone sees at the start of the day as they head to their work site. The wall contains the company’s “policy deployment” which consists of company-wide goals for customer satisfaction, shareholder/financial performance, and safety &amp; quality. The policy deployment begins with the company-wide goals, which then flow down to the plant level through the plant manager’s goals, strategies and actions for the facility. These linked activities assure that Autoliv achieves its goals. By communicating this information – and more – in a visual manner, the central pillar of the APS House is supported.  Other visual communication and management methods are in place as well. For example, each cell has a banner overhead that states how that cell is doing each month in the areas of safety, quality, employee involvement, cost, and delivery. These all tie into the policy deployment shown on the communication wall.  </w:delText>
        </w:r>
      </w:del>
    </w:p>
    <w:p w:rsidR="00072F43" w:rsidRPr="00701A82" w:rsidDel="002D5762" w:rsidRDefault="00072F43"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55" w:author="HP" w:date="2018-08-31T18:23:00Z"/>
        </w:rPr>
      </w:pPr>
      <w:del w:id="256" w:author="HP" w:date="2018-08-31T18:23:00Z">
        <w:r w:rsidRPr="00701A82" w:rsidDel="002D5762">
          <w:delText xml:space="preserve">Another visual communication method is to use a “rail” for the management of the </w:delText>
        </w:r>
        <w:r w:rsidRPr="00701A82" w:rsidDel="002D5762">
          <w:rPr>
            <w:i/>
          </w:rPr>
          <w:delText>heijunka</w:delText>
        </w:r>
        <w:r w:rsidRPr="00701A82" w:rsidDel="002D5762">
          <w:delText xml:space="preserve"> cards in each cell. The rail has color-coded sections. These sections provide instant identification of cell status and can trigger escalation of that condition to management where appropriate. As each card is delivered, it slides down a color-coded railing to the team. At the end nearest the cell, the rail is green indicating any cards hanging in this area can be completed within normal working hours. The middle of the rail is yellow, indicating that overtime for the cell is required for that day, which also triggers notification of the AMG (group leader). The far end of the rail is red, signifying that weekend overtime is required to bring work processes back into harmony with customer demand, which again triggers notification of the AMC (center manager).  As a </w:delText>
        </w:r>
        <w:r w:rsidRPr="00701A82" w:rsidDel="002D5762">
          <w:rPr>
            <w:i/>
          </w:rPr>
          <w:delText>heijunka</w:delText>
        </w:r>
        <w:r w:rsidRPr="00701A82" w:rsidDel="002D5762">
          <w:delText xml:space="preserve"> card slides down the rail, it stops when it hits the end or stacks up behind another card.  If the cell is not performing at the required pace to meet customer demand, the cards will stack up on the rail and provide a very visual cue that the cell is not meeting expectations. This system of </w:delText>
        </w:r>
        <w:r w:rsidRPr="00701A82" w:rsidDel="002D5762">
          <w:rPr>
            <w:i/>
          </w:rPr>
          <w:delText>heijunka</w:delText>
        </w:r>
        <w:r w:rsidRPr="00701A82" w:rsidDel="002D5762">
          <w:delText xml:space="preserve"> cards provides an opportunity for cell team members as well as management to implement immediate countermeasures to prevent required overtime if the situation is not remedied.</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57" w:author="HP" w:date="2018-08-31T18:23:00Z"/>
        </w:rPr>
      </w:pPr>
      <w:del w:id="258" w:author="HP" w:date="2018-08-31T18:23:00Z">
        <w:r w:rsidRPr="00701A82" w:rsidDel="002D5762">
          <w:delText xml:space="preserve">All aisles and walkways surrounding cells must be clear of materials, debris, or other items. If anything appears in those areas, everyone can quickly see the abnormality.  As team members work together to complete their day’s work, the results of their efforts are displayed boldly on each cell’s “communi-cube.” This four-sided rotating display visually tells the story of the cell’s productivity, quality, and 5S performance. The cube also contains a special section for the management of Kaizen suggestions for the team itself.  These </w:delText>
        </w:r>
        <w:r w:rsidRPr="00701A82" w:rsidDel="002D5762">
          <w:rPr>
            <w:i/>
          </w:rPr>
          <w:delText>Kaizens</w:delText>
        </w:r>
        <w:r w:rsidRPr="00701A82" w:rsidDel="002D5762">
          <w:delText xml:space="preserve"> enable the team to continuously improve the work environment as well as drive the achievement of team results.</w:delText>
        </w:r>
      </w:del>
    </w:p>
    <w:p w:rsidR="00072F43" w:rsidRPr="00701A82" w:rsidDel="002D5762" w:rsidRDefault="00B534AF" w:rsidP="00701A82">
      <w:pPr>
        <w:spacing w:after="240"/>
        <w:ind w:left="720" w:hanging="720"/>
        <w:jc w:val="both"/>
        <w:rPr>
          <w:del w:id="259" w:author="HP" w:date="2018-08-31T18:23:00Z"/>
        </w:rPr>
      </w:pPr>
      <w:del w:id="260" w:author="HP" w:date="2018-08-31T18:23:00Z">
        <w:r w:rsidRPr="00701A82" w:rsidDel="002D5762">
          <w:delText>2.</w:delText>
        </w:r>
        <w:r w:rsidRPr="00701A82" w:rsidDel="002D5762">
          <w:tab/>
        </w:r>
        <w:r w:rsidR="00072F43" w:rsidRPr="00701A82" w:rsidDel="002D5762">
          <w:delText>Describe the JIT considerations presented in the chapter as they relate to Autoliv’s manufacturing environment.</w:delText>
        </w:r>
      </w:del>
    </w:p>
    <w:p w:rsidR="00691976" w:rsidRPr="00701A82" w:rsidDel="002D5762" w:rsidRDefault="00691976"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61" w:author="HP" w:date="2018-08-31T18:23:00Z"/>
        </w:rPr>
      </w:pPr>
      <w:del w:id="262" w:author="HP" w:date="2018-08-31T18:23:00Z">
        <w:r w:rsidRPr="00701A82" w:rsidDel="002D5762">
          <w:delText xml:space="preserve">The House of Toyota (Fig. 8.3) has three main pillars: JIT, Culture of Continuous Improvement, and </w:delText>
        </w:r>
        <w:r w:rsidRPr="00701A82" w:rsidDel="002D5762">
          <w:rPr>
            <w:i/>
          </w:rPr>
          <w:delText>Jidoka</w:delText>
        </w:r>
        <w:r w:rsidRPr="00701A82" w:rsidDel="002D5762">
          <w:delText xml:space="preserve">. Firms can use those principles to achieve a lean system. Autoliv, for example, adapted the Toyota House to something that works a little better for them by replacing the center pillar with “Employee Involvement.” The change helped emphasize the importance of employees in the improvement of processes. </w:delText>
        </w:r>
      </w:del>
    </w:p>
    <w:p w:rsidR="00072F43" w:rsidRPr="00701A82" w:rsidDel="002D5762" w:rsidRDefault="00691976"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63" w:author="HP" w:date="2018-08-31T18:23:00Z"/>
        </w:rPr>
      </w:pPr>
      <w:del w:id="264" w:author="HP" w:date="2018-08-31T18:23:00Z">
        <w:r w:rsidRPr="00701A82" w:rsidDel="002D5762">
          <w:delText>An important element of managing lean systems is communication. In Autoliv’s case, we see many examples of the use of visual techniques to convey information and performance: “communication wall”, overhead banners at each cell communicating performance, and the “rail” for heijunka cards.</w:delText>
        </w:r>
      </w:del>
    </w:p>
    <w:p w:rsidR="00072F43" w:rsidRPr="00701A82" w:rsidDel="002D5762" w:rsidRDefault="00B534AF" w:rsidP="00701A82">
      <w:pPr>
        <w:spacing w:after="240"/>
        <w:ind w:left="720" w:hanging="720"/>
        <w:jc w:val="both"/>
        <w:rPr>
          <w:del w:id="265" w:author="HP" w:date="2018-08-31T18:23:00Z"/>
        </w:rPr>
      </w:pPr>
      <w:del w:id="266" w:author="HP" w:date="2018-08-31T18:23:00Z">
        <w:r w:rsidRPr="00701A82" w:rsidDel="002D5762">
          <w:delText>3.</w:delText>
        </w:r>
        <w:r w:rsidRPr="00701A82" w:rsidDel="002D5762">
          <w:tab/>
        </w:r>
        <w:r w:rsidR="00072F43" w:rsidRPr="00701A82" w:rsidDel="002D5762">
          <w:delText>Which method of work flow is embodied in Autoliv’s system? Why is this approach most suitable to its lean environment?</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67" w:author="HP" w:date="2018-08-31T18:23:00Z"/>
        </w:rPr>
      </w:pPr>
      <w:del w:id="268" w:author="HP" w:date="2018-08-31T18:23:00Z">
        <w:r w:rsidRPr="00701A82" w:rsidDel="002D5762">
          <w:delText xml:space="preserve">Autoliv uses two types of cards in controlling its manufacturing. The </w:delText>
        </w:r>
        <w:r w:rsidRPr="00701A82" w:rsidDel="002D5762">
          <w:rPr>
            <w:i/>
          </w:rPr>
          <w:delText xml:space="preserve">heijunka </w:delText>
        </w:r>
        <w:r w:rsidRPr="00701A82" w:rsidDel="002D5762">
          <w:delText xml:space="preserve">card contains the production plan for a cell, with information such as part number and quantity. This approach allows management to use mixed-model production sequences and balance the load across cells. The </w:delText>
        </w:r>
        <w:r w:rsidRPr="00701A82" w:rsidDel="002D5762">
          <w:rPr>
            <w:i/>
          </w:rPr>
          <w:delText>Kanban</w:delText>
        </w:r>
        <w:r w:rsidRPr="00701A82" w:rsidDel="002D5762">
          <w:delText xml:space="preserve"> card is used for component and material movements between cells. When a cell needs more material, the </w:delText>
        </w:r>
        <w:r w:rsidRPr="00701A82" w:rsidDel="002D5762">
          <w:rPr>
            <w:i/>
          </w:rPr>
          <w:delText>Kanban</w:delText>
        </w:r>
        <w:r w:rsidRPr="00701A82" w:rsidDel="002D5762">
          <w:delText xml:space="preserve"> card authorizes a withdrawal of a bin of more material. Unsaid in the video, the production quantity in the </w:delText>
        </w:r>
        <w:r w:rsidRPr="00701A82" w:rsidDel="002D5762">
          <w:rPr>
            <w:i/>
          </w:rPr>
          <w:delText>heijunka</w:delText>
        </w:r>
        <w:r w:rsidRPr="00701A82" w:rsidDel="002D5762">
          <w:delText xml:space="preserve"> card need not be the same as the quantity in a </w:delText>
        </w:r>
        <w:r w:rsidRPr="00701A82" w:rsidDel="002D5762">
          <w:rPr>
            <w:i/>
          </w:rPr>
          <w:delText>Kanban</w:delText>
        </w:r>
        <w:r w:rsidRPr="00701A82" w:rsidDel="002D5762">
          <w:delText xml:space="preserve"> bin. The production quantity could be the equivalent of several </w:delText>
        </w:r>
        <w:r w:rsidRPr="00701A82" w:rsidDel="002D5762">
          <w:rPr>
            <w:i/>
          </w:rPr>
          <w:delText>Kanban</w:delText>
        </w:r>
        <w:r w:rsidRPr="00701A82" w:rsidDel="002D5762">
          <w:delText xml:space="preserve"> bins, for example. </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69" w:author="HP" w:date="2018-08-31T18:23:00Z"/>
        </w:rPr>
      </w:pPr>
      <w:del w:id="270" w:author="HP" w:date="2018-08-31T18:23:00Z">
        <w:r w:rsidRPr="00701A82" w:rsidDel="002D5762">
          <w:rPr>
            <w:i/>
          </w:rPr>
          <w:delText xml:space="preserve">Heijunka </w:delText>
        </w:r>
        <w:r w:rsidRPr="00701A82" w:rsidDel="002D5762">
          <w:delText xml:space="preserve">cards are moved every 24 minutes. Given the production quantity on the card, a takt time (quantity per minute) for the part can be calculated. </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71" w:author="HP" w:date="2018-08-31T18:23:00Z"/>
        </w:rPr>
      </w:pPr>
      <w:del w:id="272" w:author="HP" w:date="2018-08-31T18:23:00Z">
        <w:r w:rsidRPr="00701A82" w:rsidDel="002D5762">
          <w:delText xml:space="preserve">The “rail” is a device that stacks </w:delText>
        </w:r>
        <w:r w:rsidRPr="00701A82" w:rsidDel="002D5762">
          <w:rPr>
            <w:i/>
          </w:rPr>
          <w:delText>heijunka</w:delText>
        </w:r>
        <w:r w:rsidRPr="00701A82" w:rsidDel="002D5762">
          <w:delText xml:space="preserve"> cards at a cell in first-come-first served sequence. It is the equivalent of the “receiving post” in Fig. 8.4. The added feature at Autoliv, however, is that the rail visually displays the need to have overtime or weekend production when a cell becomes overloaded.  </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73" w:author="HP" w:date="2018-08-31T18:23:00Z"/>
        </w:rPr>
      </w:pPr>
      <w:del w:id="274" w:author="HP" w:date="2018-08-31T18:23:00Z">
        <w:r w:rsidRPr="00701A82" w:rsidDel="002D5762">
          <w:delText>Lean concepts play out every day in each plant. For example, everyone gathers at the start of workday for pre-shift stretching and a brief meeting – this is part of the employee involvement pillar in the APS House. Then, workers head to one of the 104 work cells on the plant floor. Heijunka Room team members deliver heijunka cards to each cell to communicate the work to be done in that cell. These cards convey the overall production plan to the work cells. Lot sizes may vary with each card delivered to the cell. Workers have everything they need in the cell to make the lot. The Kanban card system controls the actual flow of materials to and from the cells and signals regular replenishments for the cell.  Every 24 minutes, another heijunka card comes to the cell to signal workers to what they will build next. This is part of the JIT pillar in the house.</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75" w:author="HP" w:date="2018-08-31T18:23:00Z"/>
        </w:rPr>
      </w:pPr>
      <w:del w:id="276" w:author="HP" w:date="2018-08-31T18:23:00Z">
        <w:r w:rsidRPr="00701A82" w:rsidDel="002D5762">
          <w:delText xml:space="preserve">Autoliv has designed the work cells for flexibility. Management has provided sufficient equipment, tools, and space so that the number of employees can be increased as needed to combat overloads. The other requirement is that the employees are cross trained so that they can be shifted from one cell to another.   </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77" w:author="HP" w:date="2018-08-31T18:23:00Z"/>
        </w:rPr>
      </w:pPr>
      <w:del w:id="278" w:author="HP" w:date="2018-08-31T18:23:00Z">
        <w:r w:rsidRPr="00701A82" w:rsidDel="002D5762">
          <w:delText>When an overload at a cell is identified, management and the cell employees need to answer the following questions: What must we do to catch up on production? Why did it happen? and How can we prevent this from happening in the future?</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79" w:author="HP" w:date="2018-08-31T18:23:00Z"/>
        </w:rPr>
      </w:pPr>
      <w:del w:id="280" w:author="HP" w:date="2018-08-31T18:23:00Z">
        <w:r w:rsidRPr="00701A82" w:rsidDel="002D5762">
          <w:delText>Employees are empowered to stop the production at a cell (</w:delText>
        </w:r>
        <w:r w:rsidRPr="00701A82" w:rsidDel="002D5762">
          <w:rPr>
            <w:i/>
          </w:rPr>
          <w:delText>Jidoka</w:delText>
        </w:r>
        <w:r w:rsidRPr="00701A82" w:rsidDel="002D5762">
          <w:delText>) if abnormal conditions arise (quality, pace). Having good production and quality standards is important for identifying what is abnormal.</w:delText>
        </w:r>
      </w:del>
    </w:p>
    <w:p w:rsidR="00691976" w:rsidRPr="00701A82" w:rsidDel="002D5762" w:rsidRDefault="00691976"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81" w:author="HP" w:date="2018-08-31T18:23:00Z"/>
        </w:rPr>
      </w:pPr>
      <w:del w:id="282" w:author="HP" w:date="2018-08-31T18:23:00Z">
        <w:r w:rsidRPr="00701A82" w:rsidDel="002D5762">
          <w:delText>Since a culture of continuous improvement requires employees at every level to be responsible for quality, a worker may identify an “abnormal condition” during work execution that slows down the work of the cell, or stops it altogether. The key is to “stop and fix” the abnormal condition as soon and as close as possible to its point of creation. This is embodied in the left pillar of the Toyota house – Jidoka, which Autoliv interprets as “stop and fix.” Jidoka may also come into play when a machine doesn’t operate properly, or when an employee notices a process that has deviated from the standard. When workers “stop and fix” a problem at the point of its creation, they save the company added cost as well as lost confidence in the eyes of the customer.</w:delText>
        </w:r>
      </w:del>
    </w:p>
    <w:p w:rsidR="00072F43" w:rsidRPr="00701A82" w:rsidDel="002D5762" w:rsidRDefault="00B534AF" w:rsidP="00701A82">
      <w:pPr>
        <w:spacing w:after="240"/>
        <w:ind w:left="720" w:hanging="720"/>
        <w:jc w:val="both"/>
        <w:rPr>
          <w:del w:id="283" w:author="HP" w:date="2018-08-31T18:23:00Z"/>
        </w:rPr>
      </w:pPr>
      <w:del w:id="284" w:author="HP" w:date="2018-08-31T18:23:00Z">
        <w:r w:rsidRPr="00701A82" w:rsidDel="002D5762">
          <w:delText>4.</w:delText>
        </w:r>
        <w:r w:rsidRPr="00701A82" w:rsidDel="002D5762">
          <w:tab/>
        </w:r>
        <w:r w:rsidR="00072F43" w:rsidRPr="00701A82" w:rsidDel="002D5762">
          <w:delText>When Autoliv started its lean journey, a number of operational benefits and implementation issues had to be addressed. What were they, and how were they addressed?</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85" w:author="HP" w:date="2018-08-31T18:23:00Z"/>
        </w:rPr>
      </w:pPr>
      <w:del w:id="286" w:author="HP" w:date="2018-08-31T18:23:00Z">
        <w:r w:rsidRPr="00701A82" w:rsidDel="002D5762">
          <w:delText xml:space="preserve">The changing environment made it difficult at first for suppliers to meet Autoliv’s constantly changing and unstable processes. Lean system methods made problems visible and forced the company to address and resolve the problems instead of finding ways to work around them as had been done in the past. Daily audits, monthly training, and more in-depth education programs were created to help focus attention to those areas where changes needed to be made. Workers and management were organized into teams that were held accountable for common goals and tasked with working toward common success.  </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87" w:author="HP" w:date="2018-08-31T18:23:00Z"/>
        </w:rPr>
      </w:pPr>
      <w:del w:id="288" w:author="HP" w:date="2018-08-31T18:23:00Z">
        <w:r w:rsidRPr="00701A82" w:rsidDel="002D5762">
          <w:delText>By 2004, the lean culture was integrated into the company, and it now hosts regular visits by other corporations who want to learn from Autoliv’s experiences. Compared to 1995, the space required for a typical work cell has been reduced by 88.5%, while the number of cells has grown over 400%. This change has allowed Autoliv to dramatically increase its production capacity with minimal investment.</w:delText>
        </w:r>
      </w:del>
    </w:p>
    <w:p w:rsidR="00E00AD8" w:rsidRPr="00701A82" w:rsidDel="002D5762" w:rsidRDefault="00E00AD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289" w:author="HP" w:date="2018-08-31T18:23:00Z"/>
        </w:rPr>
      </w:pPr>
      <w:del w:id="290" w:author="HP" w:date="2018-08-31T18:23:00Z">
        <w:r w:rsidRPr="00701A82" w:rsidDel="002D5762">
          <w:delText>Autoliv’s lean journey embodied in the APS House has led to numerous awards and achievement of its policy deployment goals. Product defects have been dramatically reduced, inventory levels are lower and inventory turnover ratio is approaching world-class levels of 50 times.  Employee turnover is close to 5%, and remains well below levels of other manufacturers in the industry. Yet the destination hasn’t been reached. The company continues its emphasis on driving systemic improvement to avoid complacency and loss of competitive advantage. Best practices from sources beyond each immediate area of the organization are studied and integrated. And finding ways to engage and reward Autoliv’s workforce in a maturing market is critical. Kaizen suggestions in the most recent year at the Ogden plant totaled 74,000, or nearly 60 per employee, indicating the culture of continuous improvement in Autoliv’s APS House is not only alive and well, but thriving.</w:delText>
        </w:r>
      </w:del>
    </w:p>
    <w:p w:rsidR="00877DB2" w:rsidRPr="00701A82" w:rsidDel="002D5762" w:rsidRDefault="00877DB2" w:rsidP="00701A82">
      <w:pPr>
        <w:spacing w:after="240"/>
        <w:rPr>
          <w:del w:id="291" w:author="HP" w:date="2018-08-31T18:23:00Z"/>
          <w:b/>
          <w:u w:val="single"/>
        </w:rPr>
      </w:pPr>
      <w:del w:id="292" w:author="HP" w:date="2018-08-31T18:23:00Z">
        <w:r w:rsidRPr="00701A82" w:rsidDel="002D5762">
          <w:rPr>
            <w:b/>
            <w:u w:val="single"/>
          </w:rPr>
          <w:br w:type="page"/>
        </w:r>
      </w:del>
    </w:p>
    <w:p w:rsidR="00E379A4" w:rsidRPr="00701A82" w:rsidDel="002D5762" w:rsidRDefault="00E379A4" w:rsidP="00701A82">
      <w:pPr>
        <w:pStyle w:val="NL"/>
        <w:pBdr>
          <w:top w:val="single" w:sz="4" w:space="1" w:color="auto"/>
          <w:bottom w:val="single" w:sz="4" w:space="1" w:color="auto"/>
        </w:pBdr>
        <w:shd w:val="clear" w:color="auto" w:fill="CCCCCC"/>
        <w:tabs>
          <w:tab w:val="left" w:pos="720"/>
        </w:tabs>
        <w:spacing w:line="240" w:lineRule="auto"/>
        <w:rPr>
          <w:del w:id="293" w:author="HP" w:date="2018-08-31T18:23:00Z"/>
          <w:rFonts w:ascii="Times New Roman" w:hAnsi="Times New Roman"/>
          <w:b/>
          <w:bCs/>
          <w:sz w:val="24"/>
          <w:szCs w:val="24"/>
        </w:rPr>
      </w:pPr>
      <w:del w:id="294" w:author="HP" w:date="2018-08-31T18:23:00Z">
        <w:r w:rsidRPr="00701A82" w:rsidDel="002D5762">
          <w:rPr>
            <w:rFonts w:ascii="Times New Roman" w:hAnsi="Times New Roman"/>
            <w:b/>
            <w:bCs/>
            <w:sz w:val="24"/>
            <w:szCs w:val="24"/>
            <w:lang w:eastAsia="ko-KR"/>
          </w:rPr>
          <w:delText>Project Management at the Phoenician</w:delText>
        </w:r>
      </w:del>
    </w:p>
    <w:tbl>
      <w:tblPr>
        <w:tblW w:w="8748" w:type="dxa"/>
        <w:tblLook w:val="01E0"/>
      </w:tblPr>
      <w:tblGrid>
        <w:gridCol w:w="2518"/>
        <w:gridCol w:w="6230"/>
      </w:tblGrid>
      <w:tr w:rsidR="00E379A4" w:rsidRPr="00701A82" w:rsidDel="002D5762" w:rsidTr="00072F43">
        <w:trPr>
          <w:trHeight w:val="136"/>
          <w:del w:id="295" w:author="HP" w:date="2018-08-31T18:23:00Z"/>
        </w:trPr>
        <w:tc>
          <w:tcPr>
            <w:tcW w:w="2518" w:type="dxa"/>
          </w:tcPr>
          <w:p w:rsidR="00E379A4" w:rsidRPr="00701A82" w:rsidDel="002D5762" w:rsidRDefault="00E379A4" w:rsidP="00701A82">
            <w:pPr>
              <w:spacing w:after="240"/>
              <w:rPr>
                <w:del w:id="296" w:author="HP" w:date="2018-08-31T18:23:00Z"/>
                <w:b/>
              </w:rPr>
            </w:pPr>
            <w:del w:id="297" w:author="HP" w:date="2018-08-31T18:23:00Z">
              <w:r w:rsidRPr="00701A82" w:rsidDel="002D5762">
                <w:rPr>
                  <w:b/>
                </w:rPr>
                <w:delText>Length:</w:delText>
              </w:r>
            </w:del>
          </w:p>
        </w:tc>
        <w:tc>
          <w:tcPr>
            <w:tcW w:w="6230" w:type="dxa"/>
          </w:tcPr>
          <w:p w:rsidR="00E379A4" w:rsidRPr="00701A82" w:rsidDel="002D5762" w:rsidRDefault="005B5C09" w:rsidP="00701A82">
            <w:pPr>
              <w:spacing w:after="240"/>
              <w:rPr>
                <w:del w:id="298" w:author="HP" w:date="2018-08-31T18:23:00Z"/>
                <w:lang w:eastAsia="ko-KR"/>
              </w:rPr>
            </w:pPr>
            <w:del w:id="299" w:author="HP" w:date="2018-08-31T18:23:00Z">
              <w:r w:rsidRPr="00701A82" w:rsidDel="002D5762">
                <w:rPr>
                  <w:lang w:eastAsia="ko-KR"/>
                </w:rPr>
                <w:delText>11:41</w:delText>
              </w:r>
            </w:del>
          </w:p>
        </w:tc>
      </w:tr>
      <w:tr w:rsidR="00E379A4" w:rsidRPr="00701A82" w:rsidDel="002D5762" w:rsidTr="00E379A4">
        <w:trPr>
          <w:del w:id="300" w:author="HP" w:date="2018-08-31T18:23:00Z"/>
        </w:trPr>
        <w:tc>
          <w:tcPr>
            <w:tcW w:w="2518" w:type="dxa"/>
          </w:tcPr>
          <w:p w:rsidR="00E379A4" w:rsidRPr="00701A82" w:rsidDel="002D5762" w:rsidRDefault="00E379A4" w:rsidP="00701A82">
            <w:pPr>
              <w:spacing w:after="240"/>
              <w:rPr>
                <w:del w:id="301" w:author="HP" w:date="2018-08-31T18:23:00Z"/>
                <w:b/>
              </w:rPr>
            </w:pPr>
            <w:del w:id="302" w:author="HP" w:date="2018-08-31T18:23:00Z">
              <w:r w:rsidRPr="00701A82" w:rsidDel="002D5762">
                <w:rPr>
                  <w:b/>
                </w:rPr>
                <w:delText>Subject:</w:delText>
              </w:r>
            </w:del>
          </w:p>
        </w:tc>
        <w:tc>
          <w:tcPr>
            <w:tcW w:w="6230" w:type="dxa"/>
          </w:tcPr>
          <w:p w:rsidR="00E379A4" w:rsidRPr="00701A82" w:rsidDel="002D5762" w:rsidRDefault="00E379A4" w:rsidP="00701A82">
            <w:pPr>
              <w:spacing w:after="240"/>
              <w:rPr>
                <w:del w:id="303" w:author="HP" w:date="2018-08-31T18:23:00Z"/>
              </w:rPr>
            </w:pPr>
            <w:del w:id="304" w:author="HP" w:date="2018-08-31T18:23:00Z">
              <w:r w:rsidRPr="00701A82" w:rsidDel="002D5762">
                <w:delText>Proje</w:delText>
              </w:r>
              <w:r w:rsidR="00146C66" w:rsidDel="002D5762">
                <w:delText>ct Management at the Phoenician</w:delText>
              </w:r>
            </w:del>
          </w:p>
        </w:tc>
      </w:tr>
      <w:tr w:rsidR="00E379A4" w:rsidRPr="00701A82" w:rsidDel="002D5762" w:rsidTr="00E379A4">
        <w:trPr>
          <w:del w:id="305" w:author="HP" w:date="2018-08-31T18:23:00Z"/>
        </w:trPr>
        <w:tc>
          <w:tcPr>
            <w:tcW w:w="2518" w:type="dxa"/>
          </w:tcPr>
          <w:p w:rsidR="00E379A4" w:rsidRPr="00701A82" w:rsidDel="002D5762" w:rsidRDefault="00E379A4" w:rsidP="00701A82">
            <w:pPr>
              <w:spacing w:after="240"/>
              <w:rPr>
                <w:del w:id="306" w:author="HP" w:date="2018-08-31T18:23:00Z"/>
                <w:b/>
              </w:rPr>
            </w:pPr>
            <w:del w:id="307" w:author="HP" w:date="2018-08-31T18:23:00Z">
              <w:r w:rsidRPr="00701A82" w:rsidDel="002D5762">
                <w:rPr>
                  <w:b/>
                </w:rPr>
                <w:delText>Textbook Reference:</w:delText>
              </w:r>
            </w:del>
          </w:p>
        </w:tc>
        <w:tc>
          <w:tcPr>
            <w:tcW w:w="6230" w:type="dxa"/>
          </w:tcPr>
          <w:p w:rsidR="00E379A4" w:rsidRPr="00701A82" w:rsidDel="002D5762" w:rsidRDefault="00E379A4" w:rsidP="006D06FB">
            <w:pPr>
              <w:spacing w:after="240"/>
              <w:rPr>
                <w:del w:id="308" w:author="HP" w:date="2018-08-31T18:23:00Z"/>
              </w:rPr>
            </w:pPr>
            <w:del w:id="309" w:author="HP" w:date="2018-08-31T18:23:00Z">
              <w:r w:rsidRPr="00701A82" w:rsidDel="002D5762">
                <w:delText xml:space="preserve">Chapter 7: Project Management, page </w:delText>
              </w:r>
              <w:r w:rsidR="004D3A89" w:rsidRPr="00701A82" w:rsidDel="002D5762">
                <w:delText>272</w:delText>
              </w:r>
            </w:del>
          </w:p>
        </w:tc>
      </w:tr>
    </w:tbl>
    <w:p w:rsidR="00E379A4" w:rsidRPr="00701A82" w:rsidDel="002D5762" w:rsidRDefault="00E379A4" w:rsidP="00701A82">
      <w:pPr>
        <w:spacing w:after="240"/>
        <w:rPr>
          <w:del w:id="310" w:author="HP" w:date="2018-08-31T18:23:00Z"/>
          <w:b/>
          <w:u w:val="single"/>
        </w:rPr>
      </w:pPr>
    </w:p>
    <w:p w:rsidR="00626E8C" w:rsidRPr="00701A82" w:rsidDel="002D5762" w:rsidRDefault="00626E8C" w:rsidP="00701A82">
      <w:pPr>
        <w:spacing w:before="120" w:after="240"/>
        <w:rPr>
          <w:del w:id="311" w:author="HP" w:date="2018-08-31T18:23:00Z"/>
        </w:rPr>
      </w:pPr>
      <w:del w:id="312" w:author="HP" w:date="2018-08-31T18:23:00Z">
        <w:r w:rsidRPr="00701A82" w:rsidDel="002D5762">
          <w:rPr>
            <w:b/>
            <w:bCs/>
          </w:rPr>
          <w:delText>Summary</w:delText>
        </w:r>
      </w:del>
    </w:p>
    <w:p w:rsidR="00877DB2" w:rsidRPr="00701A82" w:rsidDel="002D5762" w:rsidRDefault="00877DB2" w:rsidP="00701A82">
      <w:pPr>
        <w:spacing w:after="240"/>
        <w:jc w:val="both"/>
        <w:rPr>
          <w:del w:id="313" w:author="HP" w:date="2018-08-31T18:23:00Z"/>
        </w:rPr>
      </w:pPr>
      <w:del w:id="314" w:author="HP" w:date="2018-08-31T18:23:00Z">
        <w:r w:rsidRPr="00701A82" w:rsidDel="002D5762">
          <w:delText xml:space="preserve">The video on project management presents a recent project initiated by The Phoenician in Scottsdale, Arizona. As part of Starwood’s Luxury Collection brand, the resort is one of the company’s top resorts, both in reputation and revenue generation.  The recent achievement of the prestigious Mobil 5-Diamond award for the resort triggered a review of the resort’s spa and golf programs to see what needed to be done to bring them up to the same, 5-Diamond level.  The result of the review was a corporate commitment of $38 million to renovate both the spa and golf course. The video walks through the project planning process, with interview comments by Mark Vinciguerra, General Manager of The </w:delText>
        </w:r>
        <w:r w:rsidR="004D3A89" w:rsidRPr="00701A82" w:rsidDel="002D5762">
          <w:delText>Phoenician</w:delText>
        </w:r>
        <w:r w:rsidRPr="00701A82" w:rsidDel="002D5762">
          <w:delText>.  The project hits a snag before ground is even broken, jeopardizing the entire project’s scope and timing.  The video pauses to allow the instructor to discuss the risk management side of project management, and asks students what they would do, given the facts presented in the case.  The video wraps up with Mark Vinciguerra describing what Starwood chose to do and how they resolved the serious problem they faced.</w:delText>
        </w:r>
      </w:del>
    </w:p>
    <w:p w:rsidR="00877DB2" w:rsidRPr="00701A82" w:rsidDel="002D5762" w:rsidRDefault="00877DB2" w:rsidP="00701A82">
      <w:pPr>
        <w:spacing w:after="240"/>
        <w:rPr>
          <w:del w:id="315" w:author="HP" w:date="2018-08-31T18:23:00Z"/>
        </w:rPr>
      </w:pPr>
    </w:p>
    <w:p w:rsidR="00626E8C" w:rsidRPr="00701A82" w:rsidDel="002D5762" w:rsidRDefault="00626E8C" w:rsidP="00701A82">
      <w:pPr>
        <w:spacing w:after="240"/>
        <w:jc w:val="both"/>
        <w:rPr>
          <w:del w:id="316" w:author="HP" w:date="2018-08-31T18:23:00Z"/>
          <w:b/>
          <w:bCs/>
        </w:rPr>
      </w:pPr>
      <w:del w:id="317" w:author="HP" w:date="2018-08-31T18:23:00Z">
        <w:r w:rsidRPr="00701A82" w:rsidDel="002D5762">
          <w:rPr>
            <w:b/>
            <w:bCs/>
          </w:rPr>
          <w:delText>Essay or Discussion Questions Based on Vi</w:delText>
        </w:r>
        <w:r w:rsidR="00627398" w:rsidDel="002D5762">
          <w:rPr>
            <w:b/>
            <w:bCs/>
          </w:rPr>
          <w:delText>deo</w:delText>
        </w:r>
      </w:del>
    </w:p>
    <w:p w:rsidR="00877DB2" w:rsidRPr="00701A82" w:rsidDel="002D5762" w:rsidRDefault="00877DB2" w:rsidP="00701A82">
      <w:pPr>
        <w:spacing w:after="240"/>
        <w:ind w:left="720" w:hanging="720"/>
        <w:jc w:val="both"/>
        <w:rPr>
          <w:del w:id="318" w:author="HP" w:date="2018-08-31T18:23:00Z"/>
        </w:rPr>
      </w:pPr>
      <w:del w:id="319" w:author="HP" w:date="2018-08-31T18:23:00Z">
        <w:r w:rsidRPr="00701A82" w:rsidDel="002D5762">
          <w:delText>1.</w:delText>
        </w:r>
        <w:r w:rsidRPr="00701A82" w:rsidDel="002D5762">
          <w:tab/>
          <w:delText>Coordinating departments in a major project is always a challenge. Which departments within the Starwood organization likely played a role in each of the following project-related activities?</w:delText>
        </w:r>
      </w:del>
    </w:p>
    <w:p w:rsidR="00877DB2" w:rsidRPr="00701A82" w:rsidDel="002D5762" w:rsidRDefault="00877DB2" w:rsidP="00701A82">
      <w:pPr>
        <w:spacing w:after="240"/>
        <w:rPr>
          <w:del w:id="320" w:author="HP" w:date="2018-08-31T18:23:00Z"/>
        </w:rPr>
      </w:pPr>
      <w:del w:id="321" w:author="HP" w:date="2018-08-31T18:23:00Z">
        <w:r w:rsidRPr="00701A82" w:rsidDel="002D5762">
          <w:tab/>
          <w:delText>a.</w:delText>
        </w:r>
        <w:r w:rsidRPr="00701A82" w:rsidDel="002D5762">
          <w:tab/>
          <w:delText>Defining and organizing the project</w:delText>
        </w:r>
      </w:del>
    </w:p>
    <w:p w:rsidR="00877DB2" w:rsidRPr="00701A82" w:rsidDel="002D5762" w:rsidRDefault="00877DB2" w:rsidP="00701A82">
      <w:pPr>
        <w:spacing w:after="240"/>
        <w:rPr>
          <w:del w:id="322" w:author="HP" w:date="2018-08-31T18:23:00Z"/>
        </w:rPr>
      </w:pPr>
      <w:del w:id="323" w:author="HP" w:date="2018-08-31T18:23:00Z">
        <w:r w:rsidRPr="00701A82" w:rsidDel="002D5762">
          <w:tab/>
          <w:delText>b.</w:delText>
        </w:r>
        <w:r w:rsidRPr="00701A82" w:rsidDel="002D5762">
          <w:tab/>
          <w:delText>Planning the project</w:delText>
        </w:r>
      </w:del>
    </w:p>
    <w:p w:rsidR="00877DB2" w:rsidRPr="00701A82" w:rsidDel="002D5762" w:rsidRDefault="00877DB2" w:rsidP="00701A82">
      <w:pPr>
        <w:spacing w:after="240"/>
        <w:rPr>
          <w:del w:id="324" w:author="HP" w:date="2018-08-31T18:23:00Z"/>
        </w:rPr>
      </w:pPr>
      <w:del w:id="325" w:author="HP" w:date="2018-08-31T18:23:00Z">
        <w:r w:rsidRPr="00701A82" w:rsidDel="002D5762">
          <w:tab/>
          <w:delText>c.</w:delText>
        </w:r>
        <w:r w:rsidRPr="00701A82" w:rsidDel="002D5762">
          <w:tab/>
          <w:delText>Monitoring and controlling the project</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26" w:author="HP" w:date="2018-08-31T18:23:00Z"/>
        </w:rPr>
      </w:pPr>
      <w:del w:id="327" w:author="HP" w:date="2018-08-31T18:23:00Z">
        <w:r w:rsidRPr="00701A82" w:rsidDel="002D5762">
          <w:delText>Defining and organizing the project:  Operations was instrumental in defining the scope of the project and marshaling the resources to prepare the plan.  Included in Operations is senior management at Starwood’s headquarters, Starwood Field Operations, and the Corporate Design &amp; Construction group. The analysis of strengths, weaknesses, opportunities and threats was conducted in this stage.  Accounting &amp; Finance at the property level, as well as at Corporate (called the Capital Committee) needed to be involved early on to determine the $38 million price tag, and to determine the project’s fit with other competing project needs globally.</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28" w:author="HP" w:date="2018-08-31T18:23:00Z"/>
        </w:rPr>
      </w:pPr>
      <w:del w:id="329" w:author="HP" w:date="2018-08-31T18:23:00Z">
        <w:r w:rsidRPr="00701A82" w:rsidDel="002D5762">
          <w:delText xml:space="preserve">Planning the project:  The Corporate Design &amp; Construction (operations) team continued its involvement into this stage by developing the architectural and engineering plans and the work breakdown structure and diagrams showing the critical path for the different project options.   Accounting prepared detailed cost projections, based on data received from outside contractors. Finance continued its involvement, including the creation of alternative financing plans such as the spa/golf </w:delText>
        </w:r>
        <w:r w:rsidR="004D3A89" w:rsidRPr="00701A82" w:rsidDel="002D5762">
          <w:delText>membership</w:delText>
        </w:r>
        <w:r w:rsidRPr="00701A82" w:rsidDel="002D5762">
          <w:delText xml:space="preserve"> concept. With the approval of the project, Human Resources became involved to develop the staffing plans for the new facility.  Marketing began its development of promotional materials and packages for the new facility during this stage.</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30" w:author="HP" w:date="2018-08-31T18:23:00Z"/>
        </w:rPr>
      </w:pPr>
      <w:del w:id="331" w:author="HP" w:date="2018-08-31T18:23:00Z">
        <w:r w:rsidRPr="00701A82" w:rsidDel="002D5762">
          <w:delText>Monitoring and controlling the project: When the project breaks ground, Operations and Finance will still be involved. Accounting will play a more active role in cost tracking against budgets.  Marketing will launch its promotions to generate bookings.</w:delText>
        </w:r>
      </w:del>
    </w:p>
    <w:p w:rsidR="00877DB2" w:rsidRPr="00701A82" w:rsidDel="002D5762" w:rsidRDefault="00877DB2" w:rsidP="00701A82">
      <w:pPr>
        <w:spacing w:after="240"/>
        <w:ind w:left="720" w:hanging="720"/>
        <w:rPr>
          <w:del w:id="332" w:author="HP" w:date="2018-08-31T18:23:00Z"/>
        </w:rPr>
      </w:pPr>
      <w:del w:id="333" w:author="HP" w:date="2018-08-31T18:23:00Z">
        <w:r w:rsidRPr="00701A82" w:rsidDel="002D5762">
          <w:delText>2.</w:delText>
        </w:r>
        <w:r w:rsidRPr="00701A82" w:rsidDel="002D5762">
          <w:tab/>
          <w:delText>Many times, project decisions do not rely solely on financial hurdles, such as return on investment or internal rates of return, but put a lot of weight on intangible factors. Which are the salient intangible factors associated with selecting one of the three options for the spa?</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34" w:author="HP" w:date="2018-08-31T18:23:00Z"/>
        </w:rPr>
      </w:pPr>
      <w:del w:id="335" w:author="HP" w:date="2018-08-31T18:23:00Z">
        <w:r w:rsidRPr="00701A82" w:rsidDel="002D5762">
          <w:delText>Clearly, the desire to have a “grandiose, luxury” type of spa experience is a priority. The tremendous growth in the day spa category, particularly in Phoenix, means that any new facility will need to exceed the offerings of existing day spas.  In addition, with a strong international clientele already familiar with The Phoenician, comparisons are bound to be drawn to the best in class from around the world.  Location of the spa, which supports the “grandiose, luxury” spa experience i</w:delText>
        </w:r>
        <w:r w:rsidR="004D3A89" w:rsidRPr="00701A82" w:rsidDel="002D5762">
          <w:delText>s another consideration.  World-</w:delText>
        </w:r>
        <w:r w:rsidRPr="00701A82" w:rsidDel="002D5762">
          <w:delText>class facilities in a ho-hum location weren’t an acceptable option.  Instead, the mountainside location, complete with sweeping vistas of the surrounding terrain, emerged as the primary factor.  As for the type of spa, the retaining the reputation of the holistic resort spa versus moving to the “over the top” indulgence theme of Bliss spas was more important (students may want to check out Bliss at www.blissworld.com).</w:delText>
        </w:r>
      </w:del>
    </w:p>
    <w:p w:rsidR="00877DB2" w:rsidRPr="00701A82" w:rsidDel="002D5762" w:rsidRDefault="00877DB2" w:rsidP="00701A82">
      <w:pPr>
        <w:spacing w:after="240"/>
        <w:ind w:left="720" w:hanging="720"/>
        <w:rPr>
          <w:del w:id="336" w:author="HP" w:date="2018-08-31T18:23:00Z"/>
        </w:rPr>
      </w:pPr>
      <w:del w:id="337" w:author="HP" w:date="2018-08-31T18:23:00Z">
        <w:r w:rsidRPr="00701A82" w:rsidDel="002D5762">
          <w:delText>3.</w:delText>
        </w:r>
        <w:r w:rsidRPr="00701A82" w:rsidDel="002D5762">
          <w:tab/>
          <w:delText>Timing is also a challenge. Construct a network diagram for the spa selection process. How soon can The Phoenician management make a decision on the spa?</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38" w:author="HP" w:date="2018-08-31T18:23:00Z"/>
        </w:rPr>
      </w:pPr>
      <w:del w:id="339" w:author="HP" w:date="2018-08-31T18:23:00Z">
        <w:r w:rsidRPr="00701A82" w:rsidDel="002D5762">
          <w:delText>Additional information:  Financial projections for the different scenarios were prepared at the local and corporate levels so that the Capital Committee had enough detail to approve funding for the chosen project. For the Centre for Well-Being, managers agreed that the short-term course of action didn’t mesh well with the rest of the resort’s new 5 Diamond rating and grandiose image.  Neither did the use of the parking garage location since having scenic vistas from the spa carried high value. Having a spectacular mountainside facility, however, would garner international attention for both The Phoenician and Starwood, and would place the spa among the world’s most desirable.  So, the option to care out a portion of the hillside was chosen. A full-time project manager was assigned, and the work started to secure bids for construction. The sale of spa/golf memberships has also emerged as a viable way to finance the construction of the project, and is being pursued. Groundbreaking was planned for May 2006, with project completion in November 2007.</w:delText>
        </w:r>
      </w:del>
    </w:p>
    <w:p w:rsidR="00877DB2" w:rsidRPr="00701A82" w:rsidDel="002D5762" w:rsidRDefault="00877DB2"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40" w:author="HP" w:date="2018-08-31T18:23:00Z"/>
        </w:rPr>
      </w:pPr>
      <w:del w:id="341" w:author="HP" w:date="2018-08-31T18:23:00Z">
        <w:r w:rsidRPr="00701A82" w:rsidDel="002D5762">
          <w:delText xml:space="preserve">The project originally had a start date of May 2005, but was eventually postponed because of delays during pre-planning.  The various zoning issues associated with land use took longer to resolve, and additional neighborhood support needed to be generated. Additional plat restrictions implemented decades ago were discovered that significantly limited what type of guests could use any facilities built into the mountainside location.  These required more legal research and resolution before proceeding. This project underscores several important points in project management.  First, managing risk from the outset of project planning is critical to overall project success, as evidenced in this case.  Second, the time spent in planning a construction project can easily exceed the actual time spent in physically building the structure. While the project’s construction phase was scheduled to take 18 months, project pre-planning actually took years by the time all the legal and risk management issues were resolved. </w:delText>
        </w:r>
      </w:del>
    </w:p>
    <w:p w:rsidR="00A958F7" w:rsidRPr="00701A82" w:rsidDel="002D5762" w:rsidRDefault="00A958F7" w:rsidP="00701A82">
      <w:pPr>
        <w:spacing w:after="240"/>
        <w:rPr>
          <w:del w:id="342" w:author="HP" w:date="2018-08-31T18:23:00Z"/>
        </w:rPr>
      </w:pPr>
      <w:del w:id="343" w:author="HP" w:date="2018-08-31T18:23:00Z">
        <w:r w:rsidRPr="00701A82" w:rsidDel="002D5762">
          <w:br w:type="page"/>
        </w:r>
      </w:del>
    </w:p>
    <w:p w:rsidR="00121E7E" w:rsidRPr="00701A82" w:rsidDel="002D5762" w:rsidRDefault="00121E7E" w:rsidP="00701A82">
      <w:pPr>
        <w:pStyle w:val="NL"/>
        <w:pBdr>
          <w:top w:val="single" w:sz="4" w:space="1" w:color="auto"/>
          <w:bottom w:val="single" w:sz="4" w:space="1" w:color="auto"/>
        </w:pBdr>
        <w:shd w:val="clear" w:color="auto" w:fill="CCCCCC"/>
        <w:spacing w:line="240" w:lineRule="auto"/>
        <w:ind w:left="-180" w:firstLine="0"/>
        <w:jc w:val="both"/>
        <w:rPr>
          <w:del w:id="344" w:author="HP" w:date="2018-08-31T18:23:00Z"/>
          <w:rFonts w:ascii="Times New Roman" w:hAnsi="Times New Roman"/>
          <w:b/>
          <w:bCs/>
          <w:sz w:val="24"/>
          <w:szCs w:val="24"/>
        </w:rPr>
      </w:pPr>
      <w:del w:id="345" w:author="HP" w:date="2018-08-31T18:23:00Z">
        <w:r w:rsidRPr="00701A82" w:rsidDel="002D5762">
          <w:rPr>
            <w:rFonts w:ascii="Times New Roman" w:hAnsi="Times New Roman"/>
            <w:b/>
            <w:bCs/>
            <w:sz w:val="24"/>
            <w:szCs w:val="24"/>
          </w:rPr>
          <w:delText>Forecasting and Supply Chain Management at Deckers Outdoor Corporation</w:delText>
        </w:r>
      </w:del>
    </w:p>
    <w:tbl>
      <w:tblPr>
        <w:tblW w:w="8838" w:type="dxa"/>
        <w:tblLook w:val="01E0"/>
      </w:tblPr>
      <w:tblGrid>
        <w:gridCol w:w="2518"/>
        <w:gridCol w:w="6320"/>
      </w:tblGrid>
      <w:tr w:rsidR="00121E7E" w:rsidRPr="00701A82" w:rsidDel="002D5762" w:rsidTr="003A15B7">
        <w:trPr>
          <w:del w:id="346" w:author="HP" w:date="2018-08-31T18:23:00Z"/>
        </w:trPr>
        <w:tc>
          <w:tcPr>
            <w:tcW w:w="2518" w:type="dxa"/>
          </w:tcPr>
          <w:p w:rsidR="00121E7E" w:rsidRPr="00701A82" w:rsidDel="002D5762" w:rsidRDefault="00121E7E" w:rsidP="00701A82">
            <w:pPr>
              <w:spacing w:after="240"/>
              <w:jc w:val="both"/>
              <w:rPr>
                <w:del w:id="347" w:author="HP" w:date="2018-08-31T18:23:00Z"/>
                <w:b/>
              </w:rPr>
            </w:pPr>
            <w:del w:id="348" w:author="HP" w:date="2018-08-31T18:23:00Z">
              <w:r w:rsidRPr="00701A82" w:rsidDel="002D5762">
                <w:rPr>
                  <w:b/>
                </w:rPr>
                <w:delText>Length:</w:delText>
              </w:r>
            </w:del>
          </w:p>
        </w:tc>
        <w:tc>
          <w:tcPr>
            <w:tcW w:w="6320" w:type="dxa"/>
          </w:tcPr>
          <w:p w:rsidR="00121E7E" w:rsidRPr="00701A82" w:rsidDel="002D5762" w:rsidRDefault="00121E7E" w:rsidP="00701A82">
            <w:pPr>
              <w:spacing w:after="240"/>
              <w:jc w:val="both"/>
              <w:rPr>
                <w:del w:id="349" w:author="HP" w:date="2018-08-31T18:23:00Z"/>
              </w:rPr>
            </w:pPr>
            <w:del w:id="350" w:author="HP" w:date="2018-08-31T18:23:00Z">
              <w:r w:rsidRPr="00701A82" w:rsidDel="002D5762">
                <w:delText>11:30</w:delText>
              </w:r>
            </w:del>
          </w:p>
        </w:tc>
      </w:tr>
      <w:tr w:rsidR="00121E7E" w:rsidRPr="00701A82" w:rsidDel="002D5762" w:rsidTr="003A15B7">
        <w:trPr>
          <w:del w:id="351" w:author="HP" w:date="2018-08-31T18:23:00Z"/>
        </w:trPr>
        <w:tc>
          <w:tcPr>
            <w:tcW w:w="2518" w:type="dxa"/>
          </w:tcPr>
          <w:p w:rsidR="00121E7E" w:rsidRPr="00701A82" w:rsidDel="002D5762" w:rsidRDefault="00121E7E" w:rsidP="00701A82">
            <w:pPr>
              <w:spacing w:after="240"/>
              <w:jc w:val="both"/>
              <w:rPr>
                <w:del w:id="352" w:author="HP" w:date="2018-08-31T18:23:00Z"/>
                <w:b/>
              </w:rPr>
            </w:pPr>
            <w:del w:id="353" w:author="HP" w:date="2018-08-31T18:23:00Z">
              <w:r w:rsidRPr="00701A82" w:rsidDel="002D5762">
                <w:rPr>
                  <w:b/>
                </w:rPr>
                <w:delText>Subject:</w:delText>
              </w:r>
            </w:del>
          </w:p>
        </w:tc>
        <w:tc>
          <w:tcPr>
            <w:tcW w:w="6320" w:type="dxa"/>
          </w:tcPr>
          <w:p w:rsidR="00121E7E" w:rsidRPr="00701A82" w:rsidDel="002D5762" w:rsidRDefault="00121E7E" w:rsidP="00701A82">
            <w:pPr>
              <w:spacing w:after="240"/>
              <w:jc w:val="both"/>
              <w:rPr>
                <w:del w:id="354" w:author="HP" w:date="2018-08-31T18:23:00Z"/>
              </w:rPr>
            </w:pPr>
            <w:del w:id="355" w:author="HP" w:date="2018-08-31T18:23:00Z">
              <w:r w:rsidRPr="00701A82" w:rsidDel="002D5762">
                <w:delText>“Forecasting and Supply Chain Management”</w:delText>
              </w:r>
            </w:del>
          </w:p>
        </w:tc>
      </w:tr>
      <w:tr w:rsidR="00121E7E" w:rsidRPr="00701A82" w:rsidDel="002D5762" w:rsidTr="003A15B7">
        <w:trPr>
          <w:del w:id="356" w:author="HP" w:date="2018-08-31T18:23:00Z"/>
        </w:trPr>
        <w:tc>
          <w:tcPr>
            <w:tcW w:w="2518" w:type="dxa"/>
          </w:tcPr>
          <w:p w:rsidR="00121E7E" w:rsidRPr="00701A82" w:rsidDel="002D5762" w:rsidRDefault="00121E7E" w:rsidP="00701A82">
            <w:pPr>
              <w:spacing w:after="240"/>
              <w:jc w:val="both"/>
              <w:rPr>
                <w:del w:id="357" w:author="HP" w:date="2018-08-31T18:23:00Z"/>
                <w:b/>
              </w:rPr>
            </w:pPr>
            <w:del w:id="358" w:author="HP" w:date="2018-08-31T18:23:00Z">
              <w:r w:rsidRPr="00701A82" w:rsidDel="002D5762">
                <w:rPr>
                  <w:b/>
                </w:rPr>
                <w:delText>Textbook Reference:</w:delText>
              </w:r>
            </w:del>
          </w:p>
        </w:tc>
        <w:tc>
          <w:tcPr>
            <w:tcW w:w="6320" w:type="dxa"/>
          </w:tcPr>
          <w:p w:rsidR="00121E7E" w:rsidRPr="00701A82" w:rsidDel="002D5762" w:rsidRDefault="000C5144" w:rsidP="00627398">
            <w:pPr>
              <w:spacing w:after="240"/>
              <w:jc w:val="both"/>
              <w:rPr>
                <w:del w:id="359" w:author="HP" w:date="2018-08-31T18:23:00Z"/>
              </w:rPr>
            </w:pPr>
            <w:del w:id="360" w:author="HP" w:date="2018-08-31T18:23:00Z">
              <w:r w:rsidRPr="00701A82" w:rsidDel="002D5762">
                <w:delText>Chapter 8</w:delText>
              </w:r>
              <w:r w:rsidR="00121E7E" w:rsidRPr="00701A82" w:rsidDel="002D5762">
                <w:delText xml:space="preserve">: Forecasting, page </w:delText>
              </w:r>
              <w:r w:rsidRPr="00701A82" w:rsidDel="002D5762">
                <w:delText>313</w:delText>
              </w:r>
            </w:del>
          </w:p>
        </w:tc>
      </w:tr>
    </w:tbl>
    <w:p w:rsidR="006D06FB" w:rsidDel="002D5762" w:rsidRDefault="006D06FB" w:rsidP="00146C66">
      <w:pPr>
        <w:jc w:val="both"/>
        <w:rPr>
          <w:del w:id="361" w:author="HP" w:date="2018-08-31T18:23:00Z"/>
          <w:b/>
          <w:bCs/>
        </w:rPr>
      </w:pPr>
    </w:p>
    <w:p w:rsidR="00121E7E" w:rsidRPr="00701A82" w:rsidDel="002D5762" w:rsidRDefault="00121E7E" w:rsidP="00701A82">
      <w:pPr>
        <w:spacing w:before="120" w:after="240"/>
        <w:jc w:val="both"/>
        <w:rPr>
          <w:del w:id="362" w:author="HP" w:date="2018-08-31T18:23:00Z"/>
        </w:rPr>
      </w:pPr>
      <w:del w:id="363" w:author="HP" w:date="2018-08-31T18:23:00Z">
        <w:r w:rsidRPr="00701A82" w:rsidDel="002D5762">
          <w:rPr>
            <w:b/>
            <w:bCs/>
          </w:rPr>
          <w:delText>Summary</w:delText>
        </w:r>
      </w:del>
    </w:p>
    <w:p w:rsidR="00121E7E" w:rsidRPr="00701A82" w:rsidDel="002D5762" w:rsidRDefault="00121E7E" w:rsidP="00627398">
      <w:pPr>
        <w:pStyle w:val="NoSpacing1"/>
        <w:spacing w:after="240"/>
        <w:jc w:val="both"/>
        <w:rPr>
          <w:del w:id="364" w:author="HP" w:date="2018-08-31T18:23:00Z"/>
          <w:rFonts w:ascii="Times New Roman" w:eastAsia="Times New Roman" w:hAnsi="Times New Roman"/>
          <w:sz w:val="24"/>
          <w:szCs w:val="24"/>
        </w:rPr>
      </w:pPr>
      <w:del w:id="365" w:author="HP" w:date="2018-08-31T18:23:00Z">
        <w:r w:rsidRPr="00701A82" w:rsidDel="002D5762">
          <w:rPr>
            <w:rFonts w:ascii="Times New Roman" w:eastAsia="Times New Roman" w:hAnsi="Times New Roman"/>
            <w:sz w:val="24"/>
            <w:szCs w:val="24"/>
          </w:rPr>
          <w:delText xml:space="preserve">You may not recognize the corporate name, but Deckers Outdoor Corporation’s footwear products are among some of the most </w:delText>
        </w:r>
        <w:r w:rsidR="00146C66" w:rsidRPr="00701A82" w:rsidDel="002D5762">
          <w:rPr>
            <w:rFonts w:ascii="Times New Roman" w:eastAsia="Times New Roman" w:hAnsi="Times New Roman"/>
            <w:sz w:val="24"/>
            <w:szCs w:val="24"/>
          </w:rPr>
          <w:delText>well known</w:delText>
        </w:r>
        <w:r w:rsidRPr="00701A82" w:rsidDel="002D5762">
          <w:rPr>
            <w:rFonts w:ascii="Times New Roman" w:eastAsia="Times New Roman" w:hAnsi="Times New Roman"/>
            <w:sz w:val="24"/>
            <w:szCs w:val="24"/>
          </w:rPr>
          <w:delText xml:space="preserve"> brands in the world.  From UGG sheepskin boots and Teva sport sandals, to Simple shoes, Deckers flip-flops and Tsubo footwear, Deckers is committed to building niche footwear brands into global brands with market leadership positions. Net sales for fiscal year 2007 were close to $449 million. The video focuses on Decker’s forecasting process, but along the way gives important insights on how it manages its supply chain, beginning with the design of new prototypes and ending with final shipments from its warehouse to retail stores or online customers.</w:delText>
        </w:r>
      </w:del>
    </w:p>
    <w:p w:rsidR="00BF424C" w:rsidRPr="00701A82" w:rsidDel="002D5762" w:rsidRDefault="00BF424C" w:rsidP="00701A82">
      <w:pPr>
        <w:spacing w:after="240"/>
        <w:jc w:val="both"/>
        <w:rPr>
          <w:del w:id="366" w:author="HP" w:date="2018-08-31T18:23:00Z"/>
          <w:b/>
          <w:bCs/>
        </w:rPr>
      </w:pPr>
    </w:p>
    <w:p w:rsidR="00121E7E" w:rsidRPr="00701A82" w:rsidDel="002D5762" w:rsidRDefault="00121E7E" w:rsidP="00701A82">
      <w:pPr>
        <w:spacing w:after="240"/>
        <w:jc w:val="both"/>
        <w:rPr>
          <w:del w:id="367" w:author="HP" w:date="2018-08-31T18:23:00Z"/>
          <w:b/>
          <w:bCs/>
        </w:rPr>
      </w:pPr>
      <w:del w:id="368" w:author="HP" w:date="2018-08-31T18:23:00Z">
        <w:r w:rsidRPr="00701A82" w:rsidDel="002D5762">
          <w:rPr>
            <w:b/>
            <w:bCs/>
          </w:rPr>
          <w:delText>Essay or Discussion Questions Based on Video:</w:delText>
        </w:r>
      </w:del>
    </w:p>
    <w:p w:rsidR="00A958F7" w:rsidRPr="00701A82" w:rsidDel="002D5762" w:rsidRDefault="00A958F7" w:rsidP="00701A82">
      <w:pPr>
        <w:spacing w:after="240"/>
        <w:ind w:left="720" w:hanging="720"/>
        <w:rPr>
          <w:del w:id="369" w:author="HP" w:date="2018-08-31T18:23:00Z"/>
        </w:rPr>
      </w:pPr>
      <w:del w:id="370" w:author="HP" w:date="2018-08-31T18:23:00Z">
        <w:r w:rsidRPr="00701A82" w:rsidDel="002D5762">
          <w:delText>1.</w:delText>
        </w:r>
        <w:r w:rsidRPr="00701A82" w:rsidDel="002D5762">
          <w:tab/>
        </w:r>
        <w:r w:rsidR="00121E7E" w:rsidRPr="00701A82" w:rsidDel="002D5762">
          <w:delText>How much does the forecasting process at Deckers correspond with the “typical forecasting process” described at the end of this chapter?</w:delText>
        </w:r>
      </w:del>
    </w:p>
    <w:p w:rsidR="00A958F7" w:rsidRPr="00701A82" w:rsidDel="002D5762" w:rsidRDefault="00A958F7"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71" w:author="HP" w:date="2018-08-31T18:23:00Z"/>
        </w:rPr>
      </w:pPr>
      <w:del w:id="372" w:author="HP" w:date="2018-08-31T18:23:00Z">
        <w:r w:rsidRPr="00701A82" w:rsidDel="002D5762">
          <w:delText xml:space="preserve">After forecasts are made for each SKU, the next step is to “roll up” the forecasts to get the “top down” forecast for each product category. Judgment is used to adjust forecasts if the totals seem too low or high. Factors to consider are financial market conditions, consumer credit availability, weather, demographic changes, and consumer confidence. Advertising and public relations efforts also are important factors to consider in “fashion forecasting.” Then the forecasts go to top management where forecasts are scrutinized for both the virtual store and retail stores. After final forecasts are combined, Deckers begins its “buys” from suppliers. </w:delText>
        </w:r>
      </w:del>
    </w:p>
    <w:p w:rsidR="00121E7E" w:rsidRPr="00701A82" w:rsidDel="002D5762" w:rsidRDefault="00A958F7" w:rsidP="00701A82">
      <w:pPr>
        <w:spacing w:after="240"/>
        <w:ind w:left="720" w:hanging="720"/>
        <w:rPr>
          <w:del w:id="373" w:author="HP" w:date="2018-08-31T18:23:00Z"/>
        </w:rPr>
      </w:pPr>
      <w:del w:id="374" w:author="HP" w:date="2018-08-31T18:23:00Z">
        <w:r w:rsidRPr="00701A82" w:rsidDel="002D5762">
          <w:delText>2.</w:delText>
        </w:r>
        <w:r w:rsidRPr="00701A82" w:rsidDel="002D5762">
          <w:tab/>
        </w:r>
        <w:r w:rsidR="00121E7E" w:rsidRPr="00701A82" w:rsidDel="002D5762">
          <w:delText xml:space="preserve">Based on what you see in the video, what kinds of information technology are used to make forecasts, maintain accurate inventory records, and project future inventory levels? </w:delText>
        </w:r>
      </w:del>
    </w:p>
    <w:p w:rsidR="00BF424C" w:rsidRPr="00701A82" w:rsidDel="002D5762" w:rsidRDefault="00BF424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75" w:author="HP" w:date="2018-08-31T18:23:00Z"/>
        </w:rPr>
      </w:pPr>
      <w:del w:id="376" w:author="HP" w:date="2018-08-31T18:23:00Z">
        <w:r w:rsidRPr="00701A82" w:rsidDel="002D5762">
          <w:delText xml:space="preserve">The video shows how forecasting is a prerequisite to making good “buy” decisions. Forecast accuracy helps Deckers to coordinate with its customers (both e-commerce customers and retail stores) as well as its suppliers. The video begins with its “direct to consumer” e-commerce business as seen through the eyes of Char Nicanor-Kimball, the E-Commerce Product Manager. Char is an expert on spotting trends in the market. It then describes how her forecasts are merged with the forecasts from its retail store customers. </w:delText>
        </w:r>
      </w:del>
    </w:p>
    <w:p w:rsidR="00A958F7" w:rsidRPr="00701A82" w:rsidDel="002D5762" w:rsidRDefault="00A958F7"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77" w:author="HP" w:date="2018-08-31T18:23:00Z"/>
        </w:rPr>
      </w:pPr>
      <w:del w:id="378" w:author="HP" w:date="2018-08-31T18:23:00Z">
        <w:r w:rsidRPr="00701A82" w:rsidDel="002D5762">
          <w:delText>Various forecasting concepts are shown in action, as well as how forecasts support the management of the whole supply chain.  The risks of seasonal, stylish products are shown visually by excessive inventory being sold on the clearance rack with deep discounts. Forecasting begins at the SKU level, and the history file provides a starting point. Its products fall into three categories: (1) carry-over items that were sold in prior years, (2) new items that look similar to past models, and (3) completely new designs that are fashionable with no past history. In the last two categories the demand histories on past items that have similar characteristics are a starting point, although considerable judgment is required in making these forecasts. An “Inventory Projection System” is used to facilitate the forecasting process and track inventory levels.</w:delText>
        </w:r>
      </w:del>
    </w:p>
    <w:p w:rsidR="00121E7E" w:rsidRPr="00701A82" w:rsidDel="002D5762" w:rsidRDefault="00A958F7" w:rsidP="00701A82">
      <w:pPr>
        <w:spacing w:after="240"/>
        <w:ind w:left="720" w:hanging="720"/>
        <w:rPr>
          <w:del w:id="379" w:author="HP" w:date="2018-08-31T18:23:00Z"/>
        </w:rPr>
      </w:pPr>
      <w:del w:id="380" w:author="HP" w:date="2018-08-31T18:23:00Z">
        <w:r w:rsidRPr="00701A82" w:rsidDel="002D5762">
          <w:delText>3.</w:delText>
        </w:r>
        <w:r w:rsidRPr="00701A82" w:rsidDel="002D5762">
          <w:tab/>
        </w:r>
        <w:r w:rsidR="00121E7E" w:rsidRPr="00701A82" w:rsidDel="002D5762">
          <w:delText>What factors make forecasting at Deckers particularly challenging? How can forecasts be made for seasonal, fashionable products for which there is no history file? What are the costs of over-forecasting demand for such items? Under-forecasting?</w:delText>
        </w:r>
      </w:del>
    </w:p>
    <w:p w:rsidR="006C0A45" w:rsidRPr="00701A82" w:rsidDel="002D5762" w:rsidRDefault="00BF424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81" w:author="HP" w:date="2018-08-31T18:23:00Z"/>
        </w:rPr>
      </w:pPr>
      <w:del w:id="382" w:author="HP" w:date="2018-08-31T18:23:00Z">
        <w:r w:rsidRPr="00701A82" w:rsidDel="002D5762">
          <w:delText>S</w:delText>
        </w:r>
        <w:r w:rsidR="006C0A45" w:rsidRPr="00701A82" w:rsidDel="002D5762">
          <w:delText>easonal, fashionable products create special challenges. Forecast errors are larger with no history file, and inventories left over at the end of the season must be sold at heavy discounts (or held for another year with significant inventory holding costs).</w:delText>
        </w:r>
      </w:del>
    </w:p>
    <w:p w:rsidR="00091478" w:rsidRPr="00701A82" w:rsidDel="002D5762" w:rsidRDefault="0009147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83" w:author="HP" w:date="2018-08-31T18:23:00Z"/>
        </w:rPr>
      </w:pPr>
      <w:del w:id="384" w:author="HP" w:date="2018-08-31T18:23:00Z">
        <w:r w:rsidRPr="00701A82" w:rsidDel="002D5762">
          <w:rPr>
            <w:rFonts w:eastAsia="Times New Roman"/>
          </w:rPr>
          <w:delText xml:space="preserve">The video also gives insight on how Deckers manages its supply chain, such as (1) brand development teams creating new prototypes twice a year (product development), (2) outsourcing production to Chinese plants while keeping critical processes in house, (3) locating its two warehouses in California (close to its overseas suppliers), (4) showing new </w:delText>
        </w:r>
        <w:r w:rsidRPr="00701A82" w:rsidDel="002D5762">
          <w:delText>prototypes</w:delText>
        </w:r>
        <w:r w:rsidRPr="00701A82" w:rsidDel="002D5762">
          <w:rPr>
            <w:rFonts w:eastAsia="Times New Roman"/>
          </w:rPr>
          <w:delText xml:space="preserve"> to its retail store customers to get their demand orders (and reduce forecast errors), (5) determining the best manufacturing processes, (6) creating sourcing policies (such as one Chinese plant produces all SKUs for a given brand or sourcing directly for sheepskin), (7) selecting suppliers, (8) tracking inventory at its two distribution centers, (9) placing its orders in advance to Chinese factories to help level workforce requirements across the supply chain, (10) shipping to the retail stores and cross docking on occasion, and (11) holding the inventory for unusual sizes and colors at its distribution center and selling through its virtual store.</w:delText>
        </w:r>
      </w:del>
    </w:p>
    <w:p w:rsidR="00121E7E" w:rsidRPr="00701A82" w:rsidDel="002D5762" w:rsidRDefault="00A958F7" w:rsidP="00701A82">
      <w:pPr>
        <w:spacing w:after="240"/>
        <w:ind w:left="720" w:hanging="720"/>
        <w:rPr>
          <w:del w:id="385" w:author="HP" w:date="2018-08-31T18:23:00Z"/>
        </w:rPr>
      </w:pPr>
      <w:del w:id="386" w:author="HP" w:date="2018-08-31T18:23:00Z">
        <w:r w:rsidRPr="00701A82" w:rsidDel="002D5762">
          <w:delText>4.</w:delText>
        </w:r>
        <w:r w:rsidRPr="00701A82" w:rsidDel="002D5762">
          <w:tab/>
        </w:r>
        <w:r w:rsidR="00121E7E" w:rsidRPr="00701A82" w:rsidDel="002D5762">
          <w:delText xml:space="preserve">What are the benefits of leveling aggregate demand by having a portfolio of SKUs that create 365-day demand? </w:delText>
        </w:r>
      </w:del>
    </w:p>
    <w:p w:rsidR="006C0A45" w:rsidRPr="00701A82" w:rsidDel="002D5762" w:rsidRDefault="006C0A45"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87" w:author="HP" w:date="2018-08-31T18:23:00Z"/>
        </w:rPr>
      </w:pPr>
      <w:del w:id="388" w:author="HP" w:date="2018-08-31T18:23:00Z">
        <w:r w:rsidRPr="00701A82" w:rsidDel="002D5762">
          <w:delText xml:space="preserve">Forecasts are needed both at the SKU level as well as at the aggregate level. </w:delText>
        </w:r>
      </w:del>
    </w:p>
    <w:p w:rsidR="006C0A45" w:rsidRPr="00701A82" w:rsidDel="002D5762" w:rsidRDefault="006C0A45"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89" w:author="HP" w:date="2018-08-31T18:23:00Z"/>
        </w:rPr>
      </w:pPr>
      <w:del w:id="390" w:author="HP" w:date="2018-08-31T18:23:00Z">
        <w:r w:rsidRPr="00701A82" w:rsidDel="002D5762">
          <w:delText>Deckers recognizes the advantage of having more items with 365-day demand, selling year around. Smoothing demand helps level the workforce at the factories, the distribution center, and customer service section.</w:delText>
        </w:r>
      </w:del>
    </w:p>
    <w:p w:rsidR="00121E7E" w:rsidRPr="00701A82" w:rsidDel="002D5762" w:rsidRDefault="00A958F7" w:rsidP="00701A82">
      <w:pPr>
        <w:spacing w:after="240"/>
        <w:ind w:left="720" w:hanging="720"/>
        <w:rPr>
          <w:del w:id="391" w:author="HP" w:date="2018-08-31T18:23:00Z"/>
        </w:rPr>
      </w:pPr>
      <w:del w:id="392" w:author="HP" w:date="2018-08-31T18:23:00Z">
        <w:r w:rsidRPr="00701A82" w:rsidDel="002D5762">
          <w:delText>5.</w:delText>
        </w:r>
        <w:r w:rsidRPr="00701A82" w:rsidDel="002D5762">
          <w:tab/>
        </w:r>
        <w:r w:rsidR="00121E7E" w:rsidRPr="00701A82" w:rsidDel="002D5762">
          <w:delText xml:space="preserve">Deckers plans to expand internationally, thereby increasing the volume of shoes it must manage in the supply chain and the pattern of material flows. What implications does this strategy have on forecasting, order quantities, logistics, and relationships with its suppliers and customers? </w:delText>
        </w:r>
      </w:del>
    </w:p>
    <w:p w:rsidR="00BF424C" w:rsidRPr="00701A82" w:rsidDel="002D5762" w:rsidRDefault="00BF424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93" w:author="HP" w:date="2018-08-31T18:23:00Z"/>
        </w:rPr>
      </w:pPr>
      <w:del w:id="394" w:author="HP" w:date="2018-08-31T18:23:00Z">
        <w:r w:rsidRPr="00701A82" w:rsidDel="002D5762">
          <w:delText>Deckers is truly a global company. Brand development teams, supply chain management, process design, and warehousing functions are headquartered in California. First-tier suppliers are in China, second-tier suppliers are in Australia, and customers are found worldwide.</w:delText>
        </w:r>
      </w:del>
    </w:p>
    <w:p w:rsidR="00BF424C" w:rsidRPr="00701A82" w:rsidDel="002D5762" w:rsidRDefault="00BF424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95" w:author="HP" w:date="2018-08-31T18:23:00Z"/>
        </w:rPr>
      </w:pPr>
      <w:del w:id="396" w:author="HP" w:date="2018-08-31T18:23:00Z">
        <w:r w:rsidRPr="00701A82" w:rsidDel="002D5762">
          <w:delText>This global reach creates challenges, such as the month-long shipments of shipments from Hong Kong (creating large pipeline inventories), the year long lead times for creating new designs, and being environmentally friendly with large transportation distances from suppliers and to customers.</w:delText>
        </w:r>
      </w:del>
    </w:p>
    <w:p w:rsidR="00091478" w:rsidRPr="00701A82" w:rsidDel="002D5762" w:rsidRDefault="00091478"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397" w:author="HP" w:date="2018-08-31T18:23:00Z"/>
        </w:rPr>
      </w:pPr>
      <w:del w:id="398" w:author="HP" w:date="2018-08-31T18:23:00Z">
        <w:r w:rsidRPr="00701A82" w:rsidDel="002D5762">
          <w:delText>When on-line sales come through, the E-Commerce group takes care of fulfillment. John Kalinich, the Vice President of E-Commerce, carries all models, sizes and colors in the virtual store. Given the long lead times, and the need to coordinate with suppliers, orders for some items must be placed to cover the whole season. This situation increases the risk of having too much or too little inventory for particular SKUs.  Mark Fegley, Senior Vice President of Supply Chain, is responsible for procurement, manufacture, and delivery of the inventory. Deckers has a state of the art distribution center, where its workforce receives, ships, and tracks (using scanners) inventory. He must not only contend with forecast errors, but uncertain lead times (such as the possibility of transportation strikes).</w:delText>
        </w:r>
      </w:del>
    </w:p>
    <w:p w:rsidR="00877DB2" w:rsidRPr="00701A82" w:rsidDel="002D5762" w:rsidRDefault="00F570D4" w:rsidP="00701A82">
      <w:pPr>
        <w:spacing w:after="240"/>
        <w:rPr>
          <w:del w:id="399" w:author="HP" w:date="2018-08-31T18:23:00Z"/>
        </w:rPr>
      </w:pPr>
      <w:del w:id="400" w:author="HP" w:date="2018-08-31T18:23:00Z">
        <w:r w:rsidRPr="00701A82" w:rsidDel="002D5762">
          <w:br w:type="page"/>
        </w:r>
      </w:del>
    </w:p>
    <w:p w:rsidR="00626E8C" w:rsidRPr="00701A82" w:rsidDel="002D5762" w:rsidRDefault="00626E8C" w:rsidP="00701A82">
      <w:pPr>
        <w:pStyle w:val="NL"/>
        <w:pBdr>
          <w:top w:val="single" w:sz="4" w:space="1" w:color="auto"/>
          <w:bottom w:val="single" w:sz="4" w:space="1" w:color="auto"/>
        </w:pBdr>
        <w:shd w:val="clear" w:color="auto" w:fill="CCCCCC"/>
        <w:tabs>
          <w:tab w:val="left" w:pos="720"/>
        </w:tabs>
        <w:spacing w:line="240" w:lineRule="auto"/>
        <w:rPr>
          <w:del w:id="401" w:author="HP" w:date="2018-08-31T18:23:00Z"/>
          <w:rFonts w:ascii="Times New Roman" w:hAnsi="Times New Roman"/>
          <w:b/>
          <w:bCs/>
          <w:sz w:val="24"/>
          <w:szCs w:val="24"/>
        </w:rPr>
      </w:pPr>
      <w:del w:id="402" w:author="HP" w:date="2018-08-31T18:23:00Z">
        <w:r w:rsidRPr="00701A82" w:rsidDel="002D5762">
          <w:rPr>
            <w:rFonts w:ascii="Times New Roman" w:hAnsi="Times New Roman"/>
            <w:b/>
            <w:bCs/>
            <w:sz w:val="24"/>
            <w:szCs w:val="24"/>
            <w:lang w:eastAsia="ko-KR"/>
          </w:rPr>
          <w:delText>Crayola</w:delText>
        </w:r>
        <w:r w:rsidRPr="00701A82" w:rsidDel="002D5762">
          <w:rPr>
            <w:rFonts w:ascii="Times New Roman" w:hAnsi="Times New Roman"/>
            <w:b/>
            <w:bCs/>
            <w:sz w:val="24"/>
            <w:szCs w:val="24"/>
          </w:rPr>
          <w:delText>:  Inventory</w:delText>
        </w:r>
        <w:r w:rsidRPr="00701A82" w:rsidDel="002D5762">
          <w:rPr>
            <w:rFonts w:ascii="Times New Roman" w:hAnsi="Times New Roman"/>
            <w:b/>
            <w:bCs/>
            <w:sz w:val="24"/>
            <w:szCs w:val="24"/>
            <w:lang w:eastAsia="ko-KR"/>
          </w:rPr>
          <w:delText xml:space="preserve"> Management at Crayola</w:delText>
        </w:r>
      </w:del>
    </w:p>
    <w:tbl>
      <w:tblPr>
        <w:tblW w:w="8748" w:type="dxa"/>
        <w:tblLook w:val="01E0"/>
      </w:tblPr>
      <w:tblGrid>
        <w:gridCol w:w="2518"/>
        <w:gridCol w:w="6230"/>
      </w:tblGrid>
      <w:tr w:rsidR="00626E8C" w:rsidRPr="00701A82" w:rsidDel="002D5762" w:rsidTr="00244F20">
        <w:trPr>
          <w:del w:id="403" w:author="HP" w:date="2018-08-31T18:23:00Z"/>
        </w:trPr>
        <w:tc>
          <w:tcPr>
            <w:tcW w:w="2518" w:type="dxa"/>
          </w:tcPr>
          <w:p w:rsidR="00626E8C" w:rsidRPr="00701A82" w:rsidDel="002D5762" w:rsidRDefault="00626E8C" w:rsidP="00701A82">
            <w:pPr>
              <w:spacing w:after="240"/>
              <w:rPr>
                <w:del w:id="404" w:author="HP" w:date="2018-08-31T18:23:00Z"/>
                <w:b/>
              </w:rPr>
            </w:pPr>
            <w:del w:id="405" w:author="HP" w:date="2018-08-31T18:23:00Z">
              <w:r w:rsidRPr="00701A82" w:rsidDel="002D5762">
                <w:rPr>
                  <w:b/>
                </w:rPr>
                <w:delText>Length:</w:delText>
              </w:r>
            </w:del>
          </w:p>
        </w:tc>
        <w:tc>
          <w:tcPr>
            <w:tcW w:w="6230" w:type="dxa"/>
          </w:tcPr>
          <w:p w:rsidR="00626E8C" w:rsidRPr="00701A82" w:rsidDel="002D5762" w:rsidRDefault="00626E8C" w:rsidP="00701A82">
            <w:pPr>
              <w:spacing w:after="240"/>
              <w:rPr>
                <w:del w:id="406" w:author="HP" w:date="2018-08-31T18:23:00Z"/>
              </w:rPr>
            </w:pPr>
            <w:del w:id="407" w:author="HP" w:date="2018-08-31T18:23:00Z">
              <w:r w:rsidRPr="00701A82" w:rsidDel="002D5762">
                <w:delText>07:18</w:delText>
              </w:r>
            </w:del>
          </w:p>
        </w:tc>
      </w:tr>
      <w:tr w:rsidR="00626E8C" w:rsidRPr="00701A82" w:rsidDel="002D5762" w:rsidTr="00244F20">
        <w:trPr>
          <w:del w:id="408" w:author="HP" w:date="2018-08-31T18:23:00Z"/>
        </w:trPr>
        <w:tc>
          <w:tcPr>
            <w:tcW w:w="2518" w:type="dxa"/>
          </w:tcPr>
          <w:p w:rsidR="00626E8C" w:rsidRPr="00701A82" w:rsidDel="002D5762" w:rsidRDefault="00626E8C" w:rsidP="00701A82">
            <w:pPr>
              <w:spacing w:after="240"/>
              <w:rPr>
                <w:del w:id="409" w:author="HP" w:date="2018-08-31T18:23:00Z"/>
                <w:b/>
              </w:rPr>
            </w:pPr>
            <w:del w:id="410" w:author="HP" w:date="2018-08-31T18:23:00Z">
              <w:r w:rsidRPr="00701A82" w:rsidDel="002D5762">
                <w:rPr>
                  <w:b/>
                </w:rPr>
                <w:delText>Subject:</w:delText>
              </w:r>
            </w:del>
          </w:p>
        </w:tc>
        <w:tc>
          <w:tcPr>
            <w:tcW w:w="6230" w:type="dxa"/>
          </w:tcPr>
          <w:p w:rsidR="00626E8C" w:rsidRPr="00701A82" w:rsidDel="002D5762" w:rsidRDefault="00626E8C" w:rsidP="00146C66">
            <w:pPr>
              <w:spacing w:after="240"/>
              <w:rPr>
                <w:del w:id="411" w:author="HP" w:date="2018-08-31T18:23:00Z"/>
              </w:rPr>
            </w:pPr>
            <w:del w:id="412" w:author="HP" w:date="2018-08-31T18:23:00Z">
              <w:r w:rsidRPr="00701A82" w:rsidDel="002D5762">
                <w:delText xml:space="preserve">Inventory </w:delText>
              </w:r>
              <w:r w:rsidR="00146C66" w:rsidDel="002D5762">
                <w:delText>M</w:delText>
              </w:r>
              <w:r w:rsidRPr="00701A82" w:rsidDel="002D5762">
                <w:delText>anagement at Crayola</w:delText>
              </w:r>
            </w:del>
          </w:p>
        </w:tc>
      </w:tr>
      <w:tr w:rsidR="00626E8C" w:rsidRPr="00701A82" w:rsidDel="002D5762" w:rsidTr="00244F20">
        <w:trPr>
          <w:del w:id="413" w:author="HP" w:date="2018-08-31T18:23:00Z"/>
        </w:trPr>
        <w:tc>
          <w:tcPr>
            <w:tcW w:w="2518" w:type="dxa"/>
          </w:tcPr>
          <w:p w:rsidR="00626E8C" w:rsidRPr="00701A82" w:rsidDel="002D5762" w:rsidRDefault="00626E8C" w:rsidP="00701A82">
            <w:pPr>
              <w:spacing w:after="240"/>
              <w:rPr>
                <w:del w:id="414" w:author="HP" w:date="2018-08-31T18:23:00Z"/>
                <w:b/>
              </w:rPr>
            </w:pPr>
            <w:del w:id="415" w:author="HP" w:date="2018-08-31T18:23:00Z">
              <w:r w:rsidRPr="00701A82" w:rsidDel="002D5762">
                <w:rPr>
                  <w:b/>
                </w:rPr>
                <w:delText>Textbook Reference:</w:delText>
              </w:r>
            </w:del>
          </w:p>
        </w:tc>
        <w:tc>
          <w:tcPr>
            <w:tcW w:w="6230" w:type="dxa"/>
          </w:tcPr>
          <w:p w:rsidR="00626E8C" w:rsidRPr="00701A82" w:rsidDel="002D5762" w:rsidRDefault="00626E8C" w:rsidP="00627398">
            <w:pPr>
              <w:spacing w:after="240"/>
              <w:rPr>
                <w:del w:id="416" w:author="HP" w:date="2018-08-31T18:23:00Z"/>
              </w:rPr>
            </w:pPr>
            <w:del w:id="417" w:author="HP" w:date="2018-08-31T18:23:00Z">
              <w:r w:rsidRPr="00701A82" w:rsidDel="002D5762">
                <w:delText>Chapter 9: Inventory Management, page 354</w:delText>
              </w:r>
            </w:del>
          </w:p>
        </w:tc>
      </w:tr>
    </w:tbl>
    <w:p w:rsidR="006D06FB" w:rsidDel="002D5762" w:rsidRDefault="006D06FB" w:rsidP="00146C66">
      <w:pPr>
        <w:rPr>
          <w:del w:id="418" w:author="HP" w:date="2018-08-31T18:23:00Z"/>
          <w:b/>
          <w:bCs/>
        </w:rPr>
      </w:pPr>
    </w:p>
    <w:p w:rsidR="00626E8C" w:rsidRPr="00701A82" w:rsidDel="002D5762" w:rsidRDefault="00626E8C" w:rsidP="00701A82">
      <w:pPr>
        <w:spacing w:before="120" w:after="240"/>
        <w:rPr>
          <w:del w:id="419" w:author="HP" w:date="2018-08-31T18:23:00Z"/>
        </w:rPr>
      </w:pPr>
      <w:del w:id="420" w:author="HP" w:date="2018-08-31T18:23:00Z">
        <w:r w:rsidRPr="00701A82" w:rsidDel="002D5762">
          <w:rPr>
            <w:b/>
            <w:bCs/>
          </w:rPr>
          <w:delText>Summary</w:delText>
        </w:r>
      </w:del>
    </w:p>
    <w:p w:rsidR="00626E8C" w:rsidRPr="00701A82" w:rsidDel="002D5762" w:rsidRDefault="00626E8C" w:rsidP="00701A82">
      <w:pPr>
        <w:pStyle w:val="Header"/>
        <w:tabs>
          <w:tab w:val="clear" w:pos="4320"/>
          <w:tab w:val="clear" w:pos="8640"/>
        </w:tabs>
        <w:spacing w:after="240"/>
        <w:jc w:val="both"/>
        <w:rPr>
          <w:del w:id="421" w:author="HP" w:date="2018-08-31T18:23:00Z"/>
          <w:szCs w:val="24"/>
          <w:lang w:eastAsia="ko-KR"/>
        </w:rPr>
      </w:pPr>
      <w:del w:id="422" w:author="HP" w:date="2018-08-31T18:23:00Z">
        <w:r w:rsidRPr="00701A82" w:rsidDel="002D5762">
          <w:rPr>
            <w:szCs w:val="24"/>
            <w:lang w:eastAsia="ko-KR"/>
          </w:rPr>
          <w:delText xml:space="preserve">This video case explains the inventory management challenges and strategies at Crayola. Crayola faces three main seasons year round, which is spring, back to school, and holidays. The back to school period drives 42% of company sales, which creates a risk if Crayola fails to predict demand accurately or meet the demand with production. For these reasons, Crayola has the strategy to locate key suppliers close to their plants; utilize materials requirements planning systems; postpone the final packaging that decides whether they are in kits, packages, or bundles; level out production early-on; and focus on accurate forecasting. </w:delText>
        </w:r>
      </w:del>
    </w:p>
    <w:p w:rsidR="00626E8C" w:rsidRPr="00701A82" w:rsidDel="002D5762" w:rsidRDefault="00626E8C" w:rsidP="00701A82">
      <w:pPr>
        <w:pStyle w:val="Header"/>
        <w:tabs>
          <w:tab w:val="clear" w:pos="4320"/>
          <w:tab w:val="clear" w:pos="8640"/>
        </w:tabs>
        <w:spacing w:after="240"/>
        <w:jc w:val="both"/>
        <w:rPr>
          <w:del w:id="423" w:author="HP" w:date="2018-08-31T18:23:00Z"/>
          <w:szCs w:val="24"/>
          <w:lang w:eastAsia="ko-KR"/>
        </w:rPr>
      </w:pPr>
    </w:p>
    <w:p w:rsidR="00626E8C" w:rsidRPr="00701A82" w:rsidDel="002D5762" w:rsidRDefault="00626E8C" w:rsidP="00701A82">
      <w:pPr>
        <w:spacing w:after="240"/>
        <w:jc w:val="both"/>
        <w:rPr>
          <w:del w:id="424" w:author="HP" w:date="2018-08-31T18:23:00Z"/>
        </w:rPr>
      </w:pPr>
      <w:del w:id="425" w:author="HP" w:date="2018-08-31T18:23:00Z">
        <w:r w:rsidRPr="00701A82" w:rsidDel="002D5762">
          <w:rPr>
            <w:b/>
          </w:rPr>
          <w:delText>Key Concepts related to the chapter</w:delText>
        </w:r>
      </w:del>
    </w:p>
    <w:p w:rsidR="00626E8C" w:rsidRPr="00701A82" w:rsidDel="002D5762" w:rsidRDefault="00626E8C" w:rsidP="00701A82">
      <w:pPr>
        <w:spacing w:after="240"/>
        <w:jc w:val="both"/>
        <w:rPr>
          <w:del w:id="426" w:author="HP" w:date="2018-08-31T18:23:00Z"/>
          <w:lang w:eastAsia="ko-KR"/>
        </w:rPr>
      </w:pPr>
      <w:del w:id="427" w:author="HP" w:date="2018-08-31T18:23:00Z">
        <w:r w:rsidRPr="00701A82" w:rsidDel="002D5762">
          <w:rPr>
            <w:lang w:eastAsia="ko-KR"/>
          </w:rPr>
          <w:delText xml:space="preserve">Students should be able to structure the information given in the case in terms of the inventory types and how they are affected by Crayola’s inventory strategies. Based on the information provided, the students should first identify the inventory size requirements for Crayola. This is also related to answering the first discussion question. Small inventory should be justified by the cost of capital, storage and handling costs, and taxes, insurance, and shrinkage possibilities. On the other hand, a larger inventory will be needed to justify higher customer service, lower ordering and setup costs, better labor and equipment utilization, lower transportation cost, and lower payments to suppliers from quantity discounts. </w:delText>
        </w:r>
      </w:del>
    </w:p>
    <w:p w:rsidR="00626E8C" w:rsidRPr="00701A82" w:rsidDel="002D5762" w:rsidRDefault="00626E8C" w:rsidP="00701A82">
      <w:pPr>
        <w:spacing w:after="240"/>
        <w:jc w:val="both"/>
        <w:rPr>
          <w:del w:id="428" w:author="HP" w:date="2018-08-31T18:23:00Z"/>
          <w:lang w:eastAsia="ko-KR"/>
        </w:rPr>
      </w:pPr>
      <w:del w:id="429" w:author="HP" w:date="2018-08-31T18:23:00Z">
        <w:r w:rsidRPr="00701A82" w:rsidDel="002D5762">
          <w:rPr>
            <w:lang w:eastAsia="ko-KR"/>
          </w:rPr>
          <w:delText xml:space="preserve">The next point to consider is how inventories are classified in the case. Managers used the terms raw materials, work in process, and finished goods. These are inventory categories for accounting purposes. Students should be able to identify additional types of inventories based on the information provided in the case. This task is related to the third question for discussion. </w:delText>
        </w:r>
      </w:del>
    </w:p>
    <w:p w:rsidR="00626E8C" w:rsidRPr="00701A82" w:rsidDel="002D5762" w:rsidRDefault="00626E8C" w:rsidP="00701A82">
      <w:pPr>
        <w:spacing w:after="240"/>
        <w:jc w:val="both"/>
        <w:rPr>
          <w:del w:id="430" w:author="HP" w:date="2018-08-31T18:23:00Z"/>
          <w:lang w:eastAsia="ko-KR"/>
        </w:rPr>
      </w:pPr>
      <w:del w:id="431" w:author="HP" w:date="2018-08-31T18:23:00Z">
        <w:r w:rsidRPr="00701A82" w:rsidDel="002D5762">
          <w:rPr>
            <w:lang w:eastAsia="ko-KR"/>
          </w:rPr>
          <w:delText xml:space="preserve">Another point is relating Crayola’s inventory strategy and its impact on the four operational inventories - cycle, safety, pipeline, and anticipation. One way to think of it is to explain how each supply chain decision reduces one of the four inventory types. An example is having close proximity to suppliers so that it may reduce the amount of pipeline inventory. </w:delText>
        </w:r>
      </w:del>
    </w:p>
    <w:p w:rsidR="00626E8C" w:rsidDel="002D5762" w:rsidRDefault="00626E8C" w:rsidP="00701A82">
      <w:pPr>
        <w:spacing w:after="240"/>
        <w:jc w:val="both"/>
        <w:rPr>
          <w:del w:id="432" w:author="HP" w:date="2018-08-31T18:23:00Z"/>
          <w:lang w:eastAsia="ko-KR"/>
        </w:rPr>
      </w:pPr>
      <w:del w:id="433" w:author="HP" w:date="2018-08-31T18:23:00Z">
        <w:r w:rsidRPr="00701A82" w:rsidDel="002D5762">
          <w:rPr>
            <w:lang w:eastAsia="ko-KR"/>
          </w:rPr>
          <w:delText xml:space="preserve"> </w:delText>
        </w:r>
      </w:del>
    </w:p>
    <w:p w:rsidR="00146C66" w:rsidDel="002D5762" w:rsidRDefault="00146C66" w:rsidP="00701A82">
      <w:pPr>
        <w:spacing w:after="240"/>
        <w:jc w:val="both"/>
        <w:rPr>
          <w:del w:id="434" w:author="HP" w:date="2018-08-31T18:23:00Z"/>
          <w:lang w:eastAsia="ko-KR"/>
        </w:rPr>
      </w:pPr>
    </w:p>
    <w:p w:rsidR="00146C66" w:rsidRPr="00701A82" w:rsidDel="002D5762" w:rsidRDefault="00146C66" w:rsidP="00701A82">
      <w:pPr>
        <w:spacing w:after="240"/>
        <w:jc w:val="both"/>
        <w:rPr>
          <w:del w:id="435" w:author="HP" w:date="2018-08-31T18:23:00Z"/>
          <w:lang w:eastAsia="ko-KR"/>
        </w:rPr>
      </w:pPr>
    </w:p>
    <w:p w:rsidR="00626E8C" w:rsidRPr="00701A82" w:rsidDel="002D5762" w:rsidRDefault="00626E8C" w:rsidP="00701A82">
      <w:pPr>
        <w:spacing w:after="240"/>
        <w:jc w:val="both"/>
        <w:rPr>
          <w:del w:id="436" w:author="HP" w:date="2018-08-31T18:23:00Z"/>
          <w:b/>
          <w:bCs/>
        </w:rPr>
      </w:pPr>
      <w:del w:id="437" w:author="HP" w:date="2018-08-31T18:23:00Z">
        <w:r w:rsidRPr="00701A82" w:rsidDel="002D5762">
          <w:rPr>
            <w:b/>
            <w:bCs/>
          </w:rPr>
          <w:delText>Essay or Disc</w:delText>
        </w:r>
        <w:r w:rsidR="00627398" w:rsidDel="002D5762">
          <w:rPr>
            <w:b/>
            <w:bCs/>
          </w:rPr>
          <w:delText>ussion Questions Based on Video</w:delText>
        </w:r>
      </w:del>
    </w:p>
    <w:p w:rsidR="00626E8C" w:rsidRPr="00701A82" w:rsidDel="002D5762" w:rsidRDefault="00953B93" w:rsidP="00701A82">
      <w:pPr>
        <w:spacing w:after="240"/>
        <w:ind w:left="720" w:hanging="720"/>
        <w:rPr>
          <w:del w:id="438" w:author="HP" w:date="2018-08-31T18:23:00Z"/>
          <w:lang w:eastAsia="ko-KR"/>
        </w:rPr>
      </w:pPr>
      <w:del w:id="439" w:author="HP" w:date="2018-08-31T18:23:00Z">
        <w:r w:rsidRPr="00701A82" w:rsidDel="002D5762">
          <w:delText>1.</w:delText>
        </w:r>
        <w:r w:rsidRPr="00701A82" w:rsidDel="002D5762">
          <w:tab/>
        </w:r>
        <w:r w:rsidR="00626E8C" w:rsidRPr="00701A82" w:rsidDel="002D5762">
          <w:delText xml:space="preserve">Consider the pressures for small vs. large inventories. Which situation does Crayola seem to fit, and why? </w:delText>
        </w:r>
      </w:del>
    </w:p>
    <w:p w:rsidR="00626E8C" w:rsidRPr="00701A82" w:rsidDel="002D5762" w:rsidRDefault="00626E8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40" w:author="HP" w:date="2018-08-31T18:23:00Z"/>
          <w:lang w:eastAsia="ko-KR"/>
        </w:rPr>
      </w:pPr>
      <w:del w:id="441" w:author="HP" w:date="2018-08-31T18:23:00Z">
        <w:r w:rsidRPr="00701A82" w:rsidDel="002D5762">
          <w:delText xml:space="preserve">The pressures for small inventory consist of cost of capital, storage and handling cost, and taxes, insurance or shrinkage. Crayola would be more affected by the pressures for large inventories. Sales patterns have a strong seasonality, and stock-outs cannot be permitted. As mentioned, the back to school season takes on 42% of the total revenue, and in addition, holiday sales take 35% of the revenues. Since capacity is limited, Crayola may have to build up anticipation inventory in the pre-season in order to maximize resource utilization. </w:delText>
        </w:r>
        <w:r w:rsidRPr="00701A82" w:rsidDel="002D5762">
          <w:rPr>
            <w:lang w:eastAsia="ko-KR"/>
          </w:rPr>
          <w:delText xml:space="preserve"> </w:delText>
        </w:r>
        <w:r w:rsidRPr="00701A82" w:rsidDel="002D5762">
          <w:delText xml:space="preserve">However this does not mean that Crayola cannot deploy inventory reduction techniques. Despite the pressure for large inventories, Crayola successfully manages the inventory levels by using automation to streamline the process, adding flexibility through supplier management, and improving its forecasting. Kanban systems are also used to pull raw materials inventory from the warehouses that are positioned close from the production lines. </w:delText>
        </w:r>
      </w:del>
    </w:p>
    <w:p w:rsidR="00626E8C" w:rsidRPr="00701A82" w:rsidDel="002D5762" w:rsidRDefault="00953B93" w:rsidP="00701A82">
      <w:pPr>
        <w:spacing w:after="240"/>
        <w:ind w:left="720" w:hanging="720"/>
        <w:rPr>
          <w:del w:id="442" w:author="HP" w:date="2018-08-31T18:23:00Z"/>
          <w:lang w:eastAsia="ko-KR"/>
        </w:rPr>
      </w:pPr>
      <w:del w:id="443" w:author="HP" w:date="2018-08-31T18:23:00Z">
        <w:r w:rsidRPr="00701A82" w:rsidDel="002D5762">
          <w:delText>2.</w:delText>
        </w:r>
        <w:r w:rsidRPr="00701A82" w:rsidDel="002D5762">
          <w:tab/>
        </w:r>
        <w:r w:rsidR="00626E8C" w:rsidRPr="00701A82" w:rsidDel="002D5762">
          <w:delText>Explain how both independent and dependent demand items are present at Crayola.</w:delText>
        </w:r>
      </w:del>
    </w:p>
    <w:p w:rsidR="00626E8C" w:rsidRPr="00701A82" w:rsidDel="002D5762" w:rsidRDefault="00626E8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44" w:author="HP" w:date="2018-08-31T18:23:00Z"/>
          <w:lang w:eastAsia="ko-KR"/>
        </w:rPr>
      </w:pPr>
      <w:del w:id="445" w:author="HP" w:date="2018-08-31T18:23:00Z">
        <w:r w:rsidRPr="00701A82" w:rsidDel="002D5762">
          <w:rPr>
            <w:lang w:eastAsia="ko-KR"/>
          </w:rPr>
          <w:delText xml:space="preserve">Dependent demand items consist of raw materials and work in process </w:delText>
        </w:r>
        <w:r w:rsidRPr="00701A82" w:rsidDel="002D5762">
          <w:delText>inventories</w:delText>
        </w:r>
        <w:r w:rsidRPr="00701A82" w:rsidDel="002D5762">
          <w:rPr>
            <w:lang w:eastAsia="ko-KR"/>
          </w:rPr>
          <w:delText xml:space="preserve"> that are required for producing other items held in the firm’s inventory. These raw materials as given in the case are dyes, paraffin wax, resins, clay, paper, ink, cardboard, and plastics. Also, crayons and markers are considered as work in process inventory, which means dependent demand items. The end products such as kits, packages and bundles of Crayola products are the finished goods for which demand in influenced by market conditions, and hence is not related to the inventory decisions. These would be the independent demand items.</w:delText>
        </w:r>
      </w:del>
    </w:p>
    <w:p w:rsidR="00626E8C" w:rsidRPr="00701A82" w:rsidDel="002D5762" w:rsidRDefault="00953B93" w:rsidP="00701A82">
      <w:pPr>
        <w:spacing w:after="240"/>
        <w:ind w:left="720" w:hanging="720"/>
        <w:rPr>
          <w:del w:id="446" w:author="HP" w:date="2018-08-31T18:23:00Z"/>
          <w:lang w:eastAsia="ko-KR"/>
        </w:rPr>
      </w:pPr>
      <w:del w:id="447" w:author="HP" w:date="2018-08-31T18:23:00Z">
        <w:r w:rsidRPr="00701A82" w:rsidDel="002D5762">
          <w:delText>3.</w:delText>
        </w:r>
        <w:r w:rsidRPr="00701A82" w:rsidDel="002D5762">
          <w:tab/>
        </w:r>
        <w:r w:rsidR="00626E8C" w:rsidRPr="00701A82" w:rsidDel="002D5762">
          <w:delText xml:space="preserve">The Marker Maker product recently experienced an unexpected surge in demand and the supply chain’s agility was credited with helping to meet the crisis. We have discussed four ways to classify operational inventories by how they are created. Regarding the ways managers can use these inventories to satisfy demand, explain how Crayola can achieve the flexibility to adjust to unexpected demand surges.  </w:delText>
        </w:r>
      </w:del>
    </w:p>
    <w:p w:rsidR="00626E8C" w:rsidRPr="00701A82" w:rsidDel="002D5762" w:rsidRDefault="00626E8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48" w:author="HP" w:date="2018-08-31T18:23:00Z"/>
        </w:rPr>
      </w:pPr>
      <w:del w:id="449" w:author="HP" w:date="2018-08-31T18:23:00Z">
        <w:r w:rsidRPr="00701A82" w:rsidDel="002D5762">
          <w:rPr>
            <w:lang w:eastAsia="ko-KR"/>
          </w:rPr>
          <w:delText xml:space="preserve">Crayola established duplicate capacities in China to meet the foreseen aggregate </w:delText>
        </w:r>
        <w:r w:rsidRPr="00701A82" w:rsidDel="002D5762">
          <w:delText xml:space="preserve">demand growth, but located closer supplier networks to accommodate short-term demand fluctuations. During the demand surge, Crayola was able to quickly source the long lead-time inkbottles because their key supplier was located in close proximity. Crayola focuses on sourcing raw materials from domestic suppliers as much as possible. Cartons, clay, ink, labels and corrugated boxes are sourced from the mid-Atlantic region of USA. As shown in the case, this policy results in most primary components for production being literally within a two-hour ride. Crayola can get the materials into their plants at least three days before production schedules begin. After converting a production order, the products would go to the distribution center immediately. So Crayola is able to convert a customer order into production within a 48-hour time span. </w:delText>
        </w:r>
      </w:del>
    </w:p>
    <w:p w:rsidR="003B57C7" w:rsidRPr="00701A82" w:rsidDel="002D5762" w:rsidRDefault="00626E8C"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50" w:author="HP" w:date="2018-08-31T18:23:00Z"/>
          <w:b/>
          <w:u w:val="single"/>
        </w:rPr>
      </w:pPr>
      <w:del w:id="451" w:author="HP" w:date="2018-08-31T18:23:00Z">
        <w:r w:rsidRPr="00701A82" w:rsidDel="002D5762">
          <w:delText>In terms of the four inventories, Crayola can focus on building up safety stock inventory and anticipation inventory. This would require Crayola to order earlier than the expected demand realization, or order more than the actually required amount. Since Crayola knows most of the demand patterns and seasonal shifts with high accuracy (typi</w:delText>
        </w:r>
        <w:r w:rsidRPr="00701A82" w:rsidDel="002D5762">
          <w:rPr>
            <w:lang w:eastAsia="ko-KR"/>
          </w:rPr>
          <w:delText xml:space="preserve">cally 80% or higher), they can prepare production early on in the low demand season. This evens out the production load and frees up some capacity that they can use later to meet unexpected demand surges. </w:delText>
        </w:r>
        <w:r w:rsidRPr="00701A82" w:rsidDel="002D5762">
          <w:rPr>
            <w:b/>
            <w:u w:val="single"/>
          </w:rPr>
          <w:br w:type="page"/>
        </w:r>
      </w:del>
    </w:p>
    <w:p w:rsidR="000108F5" w:rsidRPr="00701A82" w:rsidDel="002D5762" w:rsidRDefault="000108F5" w:rsidP="00701A82">
      <w:pPr>
        <w:pStyle w:val="NL"/>
        <w:pBdr>
          <w:top w:val="single" w:sz="4" w:space="1" w:color="auto"/>
          <w:bottom w:val="single" w:sz="4" w:space="1" w:color="auto"/>
        </w:pBdr>
        <w:shd w:val="clear" w:color="auto" w:fill="CCCCCC"/>
        <w:tabs>
          <w:tab w:val="left" w:pos="720"/>
        </w:tabs>
        <w:spacing w:line="240" w:lineRule="auto"/>
        <w:jc w:val="both"/>
        <w:rPr>
          <w:del w:id="452" w:author="HP" w:date="2018-08-31T18:23:00Z"/>
          <w:rFonts w:ascii="Times New Roman" w:hAnsi="Times New Roman"/>
          <w:b/>
          <w:bCs/>
          <w:sz w:val="24"/>
          <w:szCs w:val="24"/>
        </w:rPr>
      </w:pPr>
      <w:del w:id="453" w:author="HP" w:date="2018-08-31T18:23:00Z">
        <w:r w:rsidRPr="00701A82" w:rsidDel="002D5762">
          <w:rPr>
            <w:rFonts w:ascii="Times New Roman" w:hAnsi="Times New Roman"/>
            <w:b/>
            <w:bCs/>
            <w:sz w:val="24"/>
            <w:szCs w:val="24"/>
          </w:rPr>
          <w:delText>Starwood:  Sales and Operations Planning</w:delText>
        </w:r>
      </w:del>
    </w:p>
    <w:tbl>
      <w:tblPr>
        <w:tblW w:w="0" w:type="auto"/>
        <w:tblLook w:val="01E0"/>
      </w:tblPr>
      <w:tblGrid>
        <w:gridCol w:w="2468"/>
        <w:gridCol w:w="6820"/>
      </w:tblGrid>
      <w:tr w:rsidR="000108F5" w:rsidRPr="00701A82" w:rsidDel="002D5762" w:rsidTr="003A15B7">
        <w:trPr>
          <w:del w:id="454" w:author="HP" w:date="2018-08-31T18:23:00Z"/>
        </w:trPr>
        <w:tc>
          <w:tcPr>
            <w:tcW w:w="2518" w:type="dxa"/>
          </w:tcPr>
          <w:p w:rsidR="000108F5" w:rsidRPr="00701A82" w:rsidDel="002D5762" w:rsidRDefault="000108F5" w:rsidP="00701A82">
            <w:pPr>
              <w:spacing w:after="240"/>
              <w:jc w:val="both"/>
              <w:rPr>
                <w:del w:id="455" w:author="HP" w:date="2018-08-31T18:23:00Z"/>
                <w:b/>
              </w:rPr>
            </w:pPr>
            <w:del w:id="456" w:author="HP" w:date="2018-08-31T18:23:00Z">
              <w:r w:rsidRPr="00701A82" w:rsidDel="002D5762">
                <w:rPr>
                  <w:b/>
                </w:rPr>
                <w:delText>Length:</w:delText>
              </w:r>
            </w:del>
          </w:p>
        </w:tc>
        <w:tc>
          <w:tcPr>
            <w:tcW w:w="7060" w:type="dxa"/>
          </w:tcPr>
          <w:p w:rsidR="000108F5" w:rsidRPr="00701A82" w:rsidDel="002D5762" w:rsidRDefault="000108F5" w:rsidP="00701A82">
            <w:pPr>
              <w:spacing w:after="240"/>
              <w:jc w:val="both"/>
              <w:rPr>
                <w:del w:id="457" w:author="HP" w:date="2018-08-31T18:23:00Z"/>
              </w:rPr>
            </w:pPr>
            <w:del w:id="458" w:author="HP" w:date="2018-08-31T18:23:00Z">
              <w:r w:rsidRPr="00701A82" w:rsidDel="002D5762">
                <w:delText>13:07</w:delText>
              </w:r>
            </w:del>
          </w:p>
        </w:tc>
      </w:tr>
      <w:tr w:rsidR="000108F5" w:rsidRPr="00701A82" w:rsidDel="002D5762" w:rsidTr="003A15B7">
        <w:trPr>
          <w:del w:id="459" w:author="HP" w:date="2018-08-31T18:23:00Z"/>
        </w:trPr>
        <w:tc>
          <w:tcPr>
            <w:tcW w:w="2518" w:type="dxa"/>
          </w:tcPr>
          <w:p w:rsidR="000108F5" w:rsidRPr="00701A82" w:rsidDel="002D5762" w:rsidRDefault="000108F5" w:rsidP="00701A82">
            <w:pPr>
              <w:spacing w:after="240"/>
              <w:jc w:val="both"/>
              <w:rPr>
                <w:del w:id="460" w:author="HP" w:date="2018-08-31T18:23:00Z"/>
                <w:b/>
              </w:rPr>
            </w:pPr>
            <w:del w:id="461" w:author="HP" w:date="2018-08-31T18:23:00Z">
              <w:r w:rsidRPr="00701A82" w:rsidDel="002D5762">
                <w:rPr>
                  <w:b/>
                </w:rPr>
                <w:delText>Subject:</w:delText>
              </w:r>
            </w:del>
          </w:p>
        </w:tc>
        <w:tc>
          <w:tcPr>
            <w:tcW w:w="7060" w:type="dxa"/>
          </w:tcPr>
          <w:p w:rsidR="000108F5" w:rsidRPr="00701A82" w:rsidDel="002D5762" w:rsidRDefault="000108F5" w:rsidP="00701A82">
            <w:pPr>
              <w:spacing w:after="240"/>
              <w:jc w:val="both"/>
              <w:rPr>
                <w:del w:id="462" w:author="HP" w:date="2018-08-31T18:23:00Z"/>
              </w:rPr>
            </w:pPr>
            <w:del w:id="463" w:author="HP" w:date="2018-08-31T18:23:00Z">
              <w:r w:rsidRPr="00701A82" w:rsidDel="002D5762">
                <w:delText xml:space="preserve">Sales and </w:delText>
              </w:r>
              <w:r w:rsidR="00146C66" w:rsidDel="002D5762">
                <w:delText>Operations Planning at Starwood</w:delText>
              </w:r>
            </w:del>
          </w:p>
        </w:tc>
      </w:tr>
      <w:tr w:rsidR="000108F5" w:rsidRPr="00701A82" w:rsidDel="002D5762" w:rsidTr="003A15B7">
        <w:trPr>
          <w:del w:id="464" w:author="HP" w:date="2018-08-31T18:23:00Z"/>
        </w:trPr>
        <w:tc>
          <w:tcPr>
            <w:tcW w:w="2518" w:type="dxa"/>
          </w:tcPr>
          <w:p w:rsidR="000108F5" w:rsidRPr="00701A82" w:rsidDel="002D5762" w:rsidRDefault="000108F5" w:rsidP="00701A82">
            <w:pPr>
              <w:spacing w:after="240"/>
              <w:jc w:val="both"/>
              <w:rPr>
                <w:del w:id="465" w:author="HP" w:date="2018-08-31T18:23:00Z"/>
                <w:b/>
              </w:rPr>
            </w:pPr>
            <w:del w:id="466" w:author="HP" w:date="2018-08-31T18:23:00Z">
              <w:r w:rsidRPr="00701A82" w:rsidDel="002D5762">
                <w:rPr>
                  <w:b/>
                </w:rPr>
                <w:delText>Textbook Reference:</w:delText>
              </w:r>
            </w:del>
          </w:p>
        </w:tc>
        <w:tc>
          <w:tcPr>
            <w:tcW w:w="7060" w:type="dxa"/>
          </w:tcPr>
          <w:p w:rsidR="000108F5" w:rsidRPr="00701A82" w:rsidDel="002D5762" w:rsidRDefault="000108F5" w:rsidP="00627398">
            <w:pPr>
              <w:spacing w:after="240"/>
              <w:jc w:val="both"/>
              <w:rPr>
                <w:del w:id="467" w:author="HP" w:date="2018-08-31T18:23:00Z"/>
              </w:rPr>
            </w:pPr>
            <w:del w:id="468" w:author="HP" w:date="2018-08-31T18:23:00Z">
              <w:r w:rsidRPr="00701A82" w:rsidDel="002D5762">
                <w:delText>Chapter 10: Operations Planning and Scheduling, page 405</w:delText>
              </w:r>
            </w:del>
          </w:p>
        </w:tc>
      </w:tr>
    </w:tbl>
    <w:p w:rsidR="006D06FB" w:rsidDel="002D5762" w:rsidRDefault="006D06FB" w:rsidP="00146C66">
      <w:pPr>
        <w:jc w:val="both"/>
        <w:rPr>
          <w:del w:id="469" w:author="HP" w:date="2018-08-31T18:23:00Z"/>
          <w:b/>
        </w:rPr>
      </w:pPr>
    </w:p>
    <w:p w:rsidR="000108F5" w:rsidRPr="00701A82" w:rsidDel="002D5762" w:rsidRDefault="000108F5" w:rsidP="00701A82">
      <w:pPr>
        <w:spacing w:before="120" w:after="240"/>
        <w:jc w:val="both"/>
        <w:rPr>
          <w:del w:id="470" w:author="HP" w:date="2018-08-31T18:23:00Z"/>
        </w:rPr>
      </w:pPr>
      <w:del w:id="471" w:author="HP" w:date="2018-08-31T18:23:00Z">
        <w:r w:rsidRPr="00701A82" w:rsidDel="002D5762">
          <w:rPr>
            <w:b/>
          </w:rPr>
          <w:delText>Summary</w:delText>
        </w:r>
      </w:del>
    </w:p>
    <w:p w:rsidR="000108F5" w:rsidRPr="00701A82" w:rsidDel="002D5762" w:rsidRDefault="000108F5" w:rsidP="00627398">
      <w:pPr>
        <w:spacing w:after="240"/>
        <w:jc w:val="both"/>
        <w:rPr>
          <w:del w:id="472" w:author="HP" w:date="2018-08-31T18:23:00Z"/>
        </w:rPr>
      </w:pPr>
      <w:del w:id="473" w:author="HP" w:date="2018-08-31T18:23:00Z">
        <w:r w:rsidRPr="00701A82" w:rsidDel="002D5762">
          <w:delText>The focus of this video segment is Starwood’s sales and operations planning.  The video takes a look at planning from the perspective of both corporate planners and individual hotel property general managers.  These two perspectives give students a unique view of what the aggregate planning process looks like, and how it gets translated into operational plans at the property level.  Students hear from Senior Vice President Todd McCarty as he discusses the challenges of creating the high-level plans, as well as General Manager Bunty Ahamed from Starwood’s Wild Horse Pass Resort in Arizona.</w:delText>
        </w:r>
      </w:del>
    </w:p>
    <w:p w:rsidR="000108F5" w:rsidRPr="00701A82" w:rsidDel="002D5762" w:rsidRDefault="000108F5" w:rsidP="00701A82">
      <w:pPr>
        <w:spacing w:after="240"/>
        <w:jc w:val="both"/>
        <w:rPr>
          <w:del w:id="474" w:author="HP" w:date="2018-08-31T18:23:00Z"/>
          <w:b/>
          <w:bCs/>
        </w:rPr>
      </w:pPr>
    </w:p>
    <w:p w:rsidR="000108F5" w:rsidRPr="00701A82" w:rsidDel="002D5762" w:rsidRDefault="000108F5" w:rsidP="00701A82">
      <w:pPr>
        <w:spacing w:after="240"/>
        <w:jc w:val="both"/>
        <w:rPr>
          <w:del w:id="475" w:author="HP" w:date="2018-08-31T18:23:00Z"/>
          <w:b/>
          <w:bCs/>
        </w:rPr>
      </w:pPr>
      <w:del w:id="476" w:author="HP" w:date="2018-08-31T18:23:00Z">
        <w:r w:rsidRPr="00701A82" w:rsidDel="002D5762">
          <w:rPr>
            <w:b/>
            <w:bCs/>
          </w:rPr>
          <w:delText>Essay or Discussion Questions Based on Video</w:delText>
        </w:r>
      </w:del>
    </w:p>
    <w:p w:rsidR="000108F5" w:rsidRPr="00701A82" w:rsidDel="002D5762" w:rsidRDefault="000108F5" w:rsidP="00701A82">
      <w:pPr>
        <w:overflowPunct w:val="0"/>
        <w:autoSpaceDE w:val="0"/>
        <w:autoSpaceDN w:val="0"/>
        <w:adjustRightInd w:val="0"/>
        <w:spacing w:after="240"/>
        <w:ind w:left="720" w:hanging="720"/>
        <w:jc w:val="both"/>
        <w:textAlignment w:val="baseline"/>
        <w:rPr>
          <w:del w:id="477" w:author="HP" w:date="2018-08-31T18:23:00Z"/>
        </w:rPr>
      </w:pPr>
      <w:del w:id="478" w:author="HP" w:date="2018-08-31T18:23:00Z">
        <w:r w:rsidRPr="00701A82" w:rsidDel="002D5762">
          <w:delText>1.</w:delText>
        </w:r>
        <w:r w:rsidRPr="00701A82" w:rsidDel="002D5762">
          <w:tab/>
          <w:delText>At what points in the planning process would you expect accounting/finance, marketing, information systems, and operations to play a role?  What inputs should these areas provide, and why?</w:delText>
        </w:r>
      </w:del>
    </w:p>
    <w:p w:rsidR="000108F5" w:rsidRPr="00701A82" w:rsidDel="002D5762" w:rsidRDefault="000108F5"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79" w:author="HP" w:date="2018-08-31T18:23:00Z"/>
        </w:rPr>
      </w:pPr>
      <w:del w:id="480" w:author="HP" w:date="2018-08-31T18:23:00Z">
        <w:r w:rsidRPr="00701A82" w:rsidDel="002D5762">
          <w:delText xml:space="preserve">As Figure 15.2 illustrates, the process for preparing a sales and operations plan requires a determination of requirements for the actual planning horizon first.  If the planning horizon for Starwood is one-year, then each of the functional areas would need to provide input from the start of the planning process.  For example, marketing may be developing special incentive programs or brand-wide campaigns that will increase demand at each of its properties participating in the programs and campaigns. The accounting/finance function must be prepared to incorporate the necessary salaries and payroll benefits into its financial projections and financing plans to be sure cash flows for operations are within acceptable ranges. Information systems plays a role from the start by providing the appropriate tools to prepare the forecasts, perform sensitivity and what-if analyses, and generate the kinds of reports required to monitor plans against actual business events.  Of course, operations at each hotel property must participate by creating the individual property staffing plans to be sure they meet the plans for the coming year, given the best compromise between cost, customer service, property utilization, and workforce levels. </w:delText>
        </w:r>
      </w:del>
    </w:p>
    <w:p w:rsidR="000108F5" w:rsidRPr="00701A82" w:rsidDel="002D5762" w:rsidRDefault="000108F5" w:rsidP="00701A82">
      <w:pPr>
        <w:spacing w:after="240"/>
        <w:ind w:left="720" w:hanging="720"/>
        <w:jc w:val="both"/>
        <w:rPr>
          <w:del w:id="481" w:author="HP" w:date="2018-08-31T18:23:00Z"/>
        </w:rPr>
      </w:pPr>
      <w:del w:id="482" w:author="HP" w:date="2018-08-31T18:23:00Z">
        <w:r w:rsidRPr="00701A82" w:rsidDel="002D5762">
          <w:delText>2.</w:delText>
        </w:r>
        <w:r w:rsidRPr="00701A82" w:rsidDel="002D5762">
          <w:tab/>
          <w:delText>Does Starwood employ a chase, mixed or a level strategy?  Why is this approach the best choice for the company?</w:delText>
        </w:r>
      </w:del>
    </w:p>
    <w:p w:rsidR="000108F5" w:rsidRPr="00701A82" w:rsidDel="002D5762" w:rsidRDefault="000108F5"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83" w:author="HP" w:date="2018-08-31T18:23:00Z"/>
        </w:rPr>
      </w:pPr>
      <w:del w:id="484" w:author="HP" w:date="2018-08-31T18:23:00Z">
        <w:r w:rsidRPr="00701A82" w:rsidDel="002D5762">
          <w:delText>Starwood is using a mixed strategy.  The company faces seasonal demand patterns within hotel properties and across regions.  The company addresses these patterns by offering off-season rates and packages, weekend specials, and such.  The impact on staffing is handled by cross-training employees to work in multiple areas, redeploying staff to different properties on a “loan” basis to help with high demand, and staging periodic job fairs to attract qualified candidate pools well in advance of anticipated seasonal shifts.</w:delText>
        </w:r>
      </w:del>
    </w:p>
    <w:p w:rsidR="000108F5" w:rsidRPr="00701A82" w:rsidDel="002D5762" w:rsidRDefault="000108F5" w:rsidP="00701A82">
      <w:pPr>
        <w:pStyle w:val="NL"/>
        <w:keepNext w:val="0"/>
        <w:keepLines w:val="0"/>
        <w:overflowPunct w:val="0"/>
        <w:autoSpaceDE w:val="0"/>
        <w:autoSpaceDN w:val="0"/>
        <w:adjustRightInd w:val="0"/>
        <w:spacing w:line="240" w:lineRule="auto"/>
        <w:ind w:left="720" w:hanging="720"/>
        <w:jc w:val="both"/>
        <w:textAlignment w:val="baseline"/>
        <w:rPr>
          <w:del w:id="485" w:author="HP" w:date="2018-08-31T18:23:00Z"/>
          <w:rFonts w:ascii="Times New Roman" w:hAnsi="Times New Roman"/>
          <w:sz w:val="24"/>
          <w:szCs w:val="24"/>
        </w:rPr>
      </w:pPr>
      <w:del w:id="486" w:author="HP" w:date="2018-08-31T18:23:00Z">
        <w:r w:rsidRPr="00701A82" w:rsidDel="002D5762">
          <w:rPr>
            <w:rFonts w:ascii="Times New Roman" w:hAnsi="Times New Roman"/>
            <w:sz w:val="24"/>
            <w:szCs w:val="24"/>
          </w:rPr>
          <w:delText>3.</w:delText>
        </w:r>
        <w:r w:rsidRPr="00701A82" w:rsidDel="002D5762">
          <w:rPr>
            <w:rFonts w:ascii="Times New Roman" w:hAnsi="Times New Roman"/>
            <w:sz w:val="24"/>
            <w:szCs w:val="24"/>
          </w:rPr>
          <w:tab/>
          <w:delText>How would staffing for the opening of a brand new hotel or resort differ from that of an existing property?  What data might Starwood rely upon to make sure the new property is not over- or under-staffed in its first year of operation?</w:delText>
        </w:r>
      </w:del>
    </w:p>
    <w:p w:rsidR="000108F5" w:rsidRPr="00701A82" w:rsidDel="002D5762" w:rsidRDefault="000108F5"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487" w:author="HP" w:date="2018-08-31T18:23:00Z"/>
        </w:rPr>
      </w:pPr>
      <w:del w:id="488" w:author="HP" w:date="2018-08-31T18:23:00Z">
        <w:r w:rsidRPr="00701A82" w:rsidDel="002D5762">
          <w:delText>New hotels do not have the operating history of existing properties, and so factors unique to their location and operations cannot be used to forecast staffing as other properties might.  Within brand, Starwood can model the new hotel using historical data from other similar properties, taking into account complexity and positioning of the property (resort vs. city).  With years of experience in all its brands, Starwood has a reliable set of data on which to draw</w:delText>
        </w:r>
        <w:r w:rsidR="00146C66" w:rsidDel="002D5762">
          <w:delText>. It</w:delText>
        </w:r>
        <w:r w:rsidRPr="00701A82" w:rsidDel="002D5762">
          <w:delText xml:space="preserve"> removes much of the ambiguity of staffing a new hotel property at the appropriate levels.</w:delText>
        </w:r>
      </w:del>
    </w:p>
    <w:p w:rsidR="000108F5" w:rsidRPr="00701A82" w:rsidDel="002D5762" w:rsidRDefault="000108F5" w:rsidP="00701A82">
      <w:pPr>
        <w:spacing w:after="240"/>
        <w:rPr>
          <w:del w:id="489" w:author="HP" w:date="2018-08-31T18:23:00Z"/>
          <w:rFonts w:eastAsiaTheme="minorEastAsia"/>
        </w:rPr>
      </w:pPr>
      <w:del w:id="490" w:author="HP" w:date="2018-08-31T18:23:00Z">
        <w:r w:rsidRPr="00701A82" w:rsidDel="002D5762">
          <w:br w:type="page"/>
        </w:r>
      </w:del>
    </w:p>
    <w:p w:rsidR="004228AA" w:rsidRPr="00701A82" w:rsidDel="002D5762" w:rsidRDefault="004228AA" w:rsidP="00701A82">
      <w:pPr>
        <w:keepNext/>
        <w:keepLines/>
        <w:pBdr>
          <w:top w:val="single" w:sz="4" w:space="1" w:color="auto"/>
          <w:bottom w:val="single" w:sz="4" w:space="1" w:color="auto"/>
        </w:pBdr>
        <w:shd w:val="clear" w:color="auto" w:fill="CCCCCC"/>
        <w:tabs>
          <w:tab w:val="left" w:pos="720"/>
        </w:tabs>
        <w:spacing w:after="240"/>
        <w:ind w:left="360" w:hanging="360"/>
        <w:rPr>
          <w:del w:id="491" w:author="HP" w:date="2018-08-31T18:23:00Z"/>
          <w:rFonts w:eastAsia="Malgun Gothic"/>
          <w:b/>
          <w:bCs/>
          <w:lang w:eastAsia="ko-KR"/>
        </w:rPr>
      </w:pPr>
      <w:del w:id="492" w:author="HP" w:date="2018-08-31T18:23:00Z">
        <w:r w:rsidRPr="00701A82" w:rsidDel="002D5762">
          <w:rPr>
            <w:rFonts w:eastAsia="Malgun Gothic"/>
            <w:b/>
            <w:bCs/>
            <w:lang w:eastAsia="ko-KR"/>
          </w:rPr>
          <w:delText>Crayola</w:delText>
        </w:r>
        <w:r w:rsidRPr="00701A82" w:rsidDel="002D5762">
          <w:rPr>
            <w:rFonts w:eastAsia="Malgun Gothic"/>
            <w:b/>
            <w:bCs/>
          </w:rPr>
          <w:delText xml:space="preserve">:  </w:delText>
        </w:r>
        <w:r w:rsidRPr="00701A82" w:rsidDel="002D5762">
          <w:rPr>
            <w:rFonts w:eastAsia="Malgun Gothic"/>
            <w:b/>
            <w:bCs/>
            <w:lang w:eastAsia="ko-KR"/>
          </w:rPr>
          <w:delText>Supply Chain Design at Crayola</w:delText>
        </w:r>
      </w:del>
    </w:p>
    <w:tbl>
      <w:tblPr>
        <w:tblW w:w="8748" w:type="dxa"/>
        <w:tblLook w:val="01E0"/>
      </w:tblPr>
      <w:tblGrid>
        <w:gridCol w:w="2518"/>
        <w:gridCol w:w="6230"/>
      </w:tblGrid>
      <w:tr w:rsidR="004228AA" w:rsidRPr="00701A82" w:rsidDel="002D5762" w:rsidTr="00244F20">
        <w:trPr>
          <w:del w:id="493" w:author="HP" w:date="2018-08-31T18:23:00Z"/>
        </w:trPr>
        <w:tc>
          <w:tcPr>
            <w:tcW w:w="2518" w:type="dxa"/>
          </w:tcPr>
          <w:p w:rsidR="004228AA" w:rsidRPr="00701A82" w:rsidDel="002D5762" w:rsidRDefault="004228AA" w:rsidP="00701A82">
            <w:pPr>
              <w:overflowPunct w:val="0"/>
              <w:autoSpaceDE w:val="0"/>
              <w:autoSpaceDN w:val="0"/>
              <w:adjustRightInd w:val="0"/>
              <w:spacing w:after="240"/>
              <w:textAlignment w:val="baseline"/>
              <w:rPr>
                <w:del w:id="494" w:author="HP" w:date="2018-08-31T18:23:00Z"/>
                <w:rFonts w:eastAsia="Malgun Gothic"/>
                <w:b/>
              </w:rPr>
            </w:pPr>
            <w:del w:id="495" w:author="HP" w:date="2018-08-31T18:23:00Z">
              <w:r w:rsidRPr="00701A82" w:rsidDel="002D5762">
                <w:rPr>
                  <w:rFonts w:eastAsia="Malgun Gothic"/>
                  <w:b/>
                </w:rPr>
                <w:delText>Length:</w:delText>
              </w:r>
            </w:del>
          </w:p>
        </w:tc>
        <w:tc>
          <w:tcPr>
            <w:tcW w:w="6230" w:type="dxa"/>
          </w:tcPr>
          <w:p w:rsidR="004228AA" w:rsidRPr="00701A82" w:rsidDel="002D5762" w:rsidRDefault="004228AA" w:rsidP="00701A82">
            <w:pPr>
              <w:overflowPunct w:val="0"/>
              <w:autoSpaceDE w:val="0"/>
              <w:autoSpaceDN w:val="0"/>
              <w:adjustRightInd w:val="0"/>
              <w:spacing w:after="240"/>
              <w:textAlignment w:val="baseline"/>
              <w:rPr>
                <w:del w:id="496" w:author="HP" w:date="2018-08-31T18:23:00Z"/>
                <w:rFonts w:eastAsia="Malgun Gothic"/>
              </w:rPr>
            </w:pPr>
            <w:del w:id="497" w:author="HP" w:date="2018-08-31T18:23:00Z">
              <w:r w:rsidRPr="00701A82" w:rsidDel="002D5762">
                <w:rPr>
                  <w:rFonts w:eastAsia="Malgun Gothic"/>
                </w:rPr>
                <w:delText>07:33</w:delText>
              </w:r>
            </w:del>
          </w:p>
        </w:tc>
      </w:tr>
      <w:tr w:rsidR="004228AA" w:rsidRPr="00701A82" w:rsidDel="002D5762" w:rsidTr="00244F20">
        <w:trPr>
          <w:del w:id="498" w:author="HP" w:date="2018-08-31T18:23:00Z"/>
        </w:trPr>
        <w:tc>
          <w:tcPr>
            <w:tcW w:w="2518" w:type="dxa"/>
          </w:tcPr>
          <w:p w:rsidR="004228AA" w:rsidRPr="00701A82" w:rsidDel="002D5762" w:rsidRDefault="004228AA" w:rsidP="00701A82">
            <w:pPr>
              <w:overflowPunct w:val="0"/>
              <w:autoSpaceDE w:val="0"/>
              <w:autoSpaceDN w:val="0"/>
              <w:adjustRightInd w:val="0"/>
              <w:spacing w:after="240"/>
              <w:textAlignment w:val="baseline"/>
              <w:rPr>
                <w:del w:id="499" w:author="HP" w:date="2018-08-31T18:23:00Z"/>
                <w:rFonts w:eastAsia="Malgun Gothic"/>
                <w:b/>
              </w:rPr>
            </w:pPr>
            <w:del w:id="500" w:author="HP" w:date="2018-08-31T18:23:00Z">
              <w:r w:rsidRPr="00701A82" w:rsidDel="002D5762">
                <w:rPr>
                  <w:rFonts w:eastAsia="Malgun Gothic"/>
                  <w:b/>
                </w:rPr>
                <w:delText>Subject:</w:delText>
              </w:r>
            </w:del>
          </w:p>
        </w:tc>
        <w:tc>
          <w:tcPr>
            <w:tcW w:w="6230" w:type="dxa"/>
          </w:tcPr>
          <w:p w:rsidR="004228AA" w:rsidRPr="00701A82" w:rsidDel="002D5762" w:rsidRDefault="00146C66" w:rsidP="00701A82">
            <w:pPr>
              <w:overflowPunct w:val="0"/>
              <w:autoSpaceDE w:val="0"/>
              <w:autoSpaceDN w:val="0"/>
              <w:adjustRightInd w:val="0"/>
              <w:spacing w:after="240"/>
              <w:textAlignment w:val="baseline"/>
              <w:rPr>
                <w:del w:id="501" w:author="HP" w:date="2018-08-31T18:23:00Z"/>
                <w:rFonts w:eastAsia="Malgun Gothic"/>
              </w:rPr>
            </w:pPr>
            <w:del w:id="502" w:author="HP" w:date="2018-08-31T18:23:00Z">
              <w:r w:rsidDel="002D5762">
                <w:rPr>
                  <w:rFonts w:eastAsia="Malgun Gothic"/>
                </w:rPr>
                <w:delText>Supply Chain Design at Crayola</w:delText>
              </w:r>
            </w:del>
          </w:p>
        </w:tc>
      </w:tr>
      <w:tr w:rsidR="004228AA" w:rsidRPr="00701A82" w:rsidDel="002D5762" w:rsidTr="00244F20">
        <w:trPr>
          <w:del w:id="503" w:author="HP" w:date="2018-08-31T18:23:00Z"/>
        </w:trPr>
        <w:tc>
          <w:tcPr>
            <w:tcW w:w="2518" w:type="dxa"/>
          </w:tcPr>
          <w:p w:rsidR="004228AA" w:rsidRPr="00701A82" w:rsidDel="002D5762" w:rsidRDefault="004228AA" w:rsidP="00701A82">
            <w:pPr>
              <w:overflowPunct w:val="0"/>
              <w:autoSpaceDE w:val="0"/>
              <w:autoSpaceDN w:val="0"/>
              <w:adjustRightInd w:val="0"/>
              <w:spacing w:after="240"/>
              <w:textAlignment w:val="baseline"/>
              <w:rPr>
                <w:del w:id="504" w:author="HP" w:date="2018-08-31T18:23:00Z"/>
                <w:rFonts w:eastAsia="Malgun Gothic"/>
                <w:b/>
              </w:rPr>
            </w:pPr>
            <w:del w:id="505" w:author="HP" w:date="2018-08-31T18:23:00Z">
              <w:r w:rsidRPr="00701A82" w:rsidDel="002D5762">
                <w:rPr>
                  <w:rFonts w:eastAsia="Malgun Gothic"/>
                  <w:b/>
                </w:rPr>
                <w:delText>Textbook Reference:</w:delText>
              </w:r>
            </w:del>
          </w:p>
        </w:tc>
        <w:tc>
          <w:tcPr>
            <w:tcW w:w="6230" w:type="dxa"/>
          </w:tcPr>
          <w:p w:rsidR="004228AA" w:rsidRPr="00701A82" w:rsidDel="002D5762" w:rsidRDefault="004228AA" w:rsidP="00627398">
            <w:pPr>
              <w:overflowPunct w:val="0"/>
              <w:autoSpaceDE w:val="0"/>
              <w:autoSpaceDN w:val="0"/>
              <w:adjustRightInd w:val="0"/>
              <w:spacing w:after="240"/>
              <w:textAlignment w:val="baseline"/>
              <w:rPr>
                <w:del w:id="506" w:author="HP" w:date="2018-08-31T18:23:00Z"/>
                <w:rFonts w:eastAsia="Malgun Gothic"/>
              </w:rPr>
            </w:pPr>
            <w:del w:id="507" w:author="HP" w:date="2018-08-31T18:23:00Z">
              <w:r w:rsidRPr="00701A82" w:rsidDel="002D5762">
                <w:rPr>
                  <w:rFonts w:eastAsia="Malgun Gothic"/>
                </w:rPr>
                <w:delText>Chapter 12: Supply Chain Design, page 505</w:delText>
              </w:r>
            </w:del>
          </w:p>
        </w:tc>
      </w:tr>
    </w:tbl>
    <w:p w:rsidR="006D06FB" w:rsidDel="002D5762" w:rsidRDefault="006D06FB" w:rsidP="00701A82">
      <w:pPr>
        <w:overflowPunct w:val="0"/>
        <w:autoSpaceDE w:val="0"/>
        <w:autoSpaceDN w:val="0"/>
        <w:adjustRightInd w:val="0"/>
        <w:spacing w:before="120" w:after="240"/>
        <w:textAlignment w:val="baseline"/>
        <w:rPr>
          <w:del w:id="508" w:author="HP" w:date="2018-08-31T18:23:00Z"/>
          <w:rFonts w:eastAsia="Malgun Gothic"/>
          <w:b/>
          <w:bCs/>
        </w:rPr>
      </w:pPr>
    </w:p>
    <w:p w:rsidR="004228AA" w:rsidRPr="00701A82" w:rsidDel="002D5762" w:rsidRDefault="004228AA" w:rsidP="00701A82">
      <w:pPr>
        <w:overflowPunct w:val="0"/>
        <w:autoSpaceDE w:val="0"/>
        <w:autoSpaceDN w:val="0"/>
        <w:adjustRightInd w:val="0"/>
        <w:spacing w:before="120" w:after="240"/>
        <w:textAlignment w:val="baseline"/>
        <w:rPr>
          <w:del w:id="509" w:author="HP" w:date="2018-08-31T18:23:00Z"/>
          <w:rFonts w:eastAsia="Malgun Gothic"/>
        </w:rPr>
      </w:pPr>
      <w:del w:id="510" w:author="HP" w:date="2018-08-31T18:23:00Z">
        <w:r w:rsidRPr="00701A82" w:rsidDel="002D5762">
          <w:rPr>
            <w:rFonts w:eastAsia="Malgun Gothic"/>
            <w:b/>
            <w:bCs/>
          </w:rPr>
          <w:delText>Summary</w:delText>
        </w:r>
      </w:del>
    </w:p>
    <w:p w:rsidR="004228AA" w:rsidRPr="00701A82" w:rsidDel="002D5762" w:rsidRDefault="004228AA" w:rsidP="00701A82">
      <w:pPr>
        <w:overflowPunct w:val="0"/>
        <w:autoSpaceDE w:val="0"/>
        <w:autoSpaceDN w:val="0"/>
        <w:adjustRightInd w:val="0"/>
        <w:spacing w:after="240"/>
        <w:jc w:val="both"/>
        <w:textAlignment w:val="baseline"/>
        <w:rPr>
          <w:del w:id="511" w:author="HP" w:date="2018-08-31T18:23:00Z"/>
          <w:rFonts w:eastAsia="Malgun Gothic"/>
          <w:lang w:eastAsia="ko-KR"/>
        </w:rPr>
      </w:pPr>
      <w:del w:id="512" w:author="HP" w:date="2018-08-31T18:23:00Z">
        <w:r w:rsidRPr="00701A82" w:rsidDel="002D5762">
          <w:rPr>
            <w:rFonts w:eastAsia="Malgun Gothic"/>
            <w:lang w:eastAsia="ko-KR"/>
          </w:rPr>
          <w:delText>This video case discusses the supply chain design issues Crayola faces in the global market. Crayola is planning to expand into global markets, especially Asia, to lower their reliance on the North American sales. The main challenge presented in the case revolves around balancing the customer service levels and responsiveness with the total cost of ownership. Currently, the components of the product discussed in the video, Washable Deluxe Painting Kit, are sourced from various locations in the U. S. and the Far East, and the kit is assembled in the U.S. However, much of the end product production is shipped to Asia. Crayola is wondering whether they should change the location of the manufacturing plant to the Asian region.</w:delText>
        </w:r>
      </w:del>
    </w:p>
    <w:p w:rsidR="004228AA" w:rsidRPr="00701A82" w:rsidDel="002D5762" w:rsidRDefault="004228AA" w:rsidP="00701A82">
      <w:pPr>
        <w:overflowPunct w:val="0"/>
        <w:autoSpaceDE w:val="0"/>
        <w:autoSpaceDN w:val="0"/>
        <w:adjustRightInd w:val="0"/>
        <w:spacing w:after="240"/>
        <w:jc w:val="both"/>
        <w:textAlignment w:val="baseline"/>
        <w:rPr>
          <w:del w:id="513" w:author="HP" w:date="2018-08-31T18:23:00Z"/>
          <w:rFonts w:eastAsia="Malgun Gothic"/>
          <w:lang w:eastAsia="ko-KR"/>
        </w:rPr>
      </w:pPr>
    </w:p>
    <w:p w:rsidR="004228AA" w:rsidRPr="00701A82" w:rsidDel="002D5762" w:rsidRDefault="004228AA" w:rsidP="00701A82">
      <w:pPr>
        <w:overflowPunct w:val="0"/>
        <w:autoSpaceDE w:val="0"/>
        <w:autoSpaceDN w:val="0"/>
        <w:adjustRightInd w:val="0"/>
        <w:spacing w:after="240"/>
        <w:jc w:val="both"/>
        <w:textAlignment w:val="baseline"/>
        <w:rPr>
          <w:del w:id="514" w:author="HP" w:date="2018-08-31T18:23:00Z"/>
          <w:rFonts w:eastAsia="Malgun Gothic"/>
        </w:rPr>
      </w:pPr>
      <w:del w:id="515" w:author="HP" w:date="2018-08-31T18:23:00Z">
        <w:r w:rsidRPr="00701A82" w:rsidDel="002D5762">
          <w:rPr>
            <w:rFonts w:eastAsia="Malgun Gothic"/>
            <w:b/>
          </w:rPr>
          <w:delText>Key Concepts related to the chapter</w:delText>
        </w:r>
      </w:del>
    </w:p>
    <w:p w:rsidR="004228AA" w:rsidRPr="00701A82" w:rsidDel="002D5762" w:rsidRDefault="004228AA" w:rsidP="00701A82">
      <w:pPr>
        <w:overflowPunct w:val="0"/>
        <w:autoSpaceDE w:val="0"/>
        <w:autoSpaceDN w:val="0"/>
        <w:adjustRightInd w:val="0"/>
        <w:spacing w:after="240"/>
        <w:jc w:val="both"/>
        <w:textAlignment w:val="baseline"/>
        <w:rPr>
          <w:del w:id="516" w:author="HP" w:date="2018-08-31T18:23:00Z"/>
          <w:rFonts w:eastAsia="Malgun Gothic"/>
          <w:lang w:eastAsia="ko-KR"/>
        </w:rPr>
      </w:pPr>
      <w:del w:id="517" w:author="HP" w:date="2018-08-31T18:23:00Z">
        <w:r w:rsidRPr="00701A82" w:rsidDel="002D5762">
          <w:rPr>
            <w:rFonts w:eastAsia="Malgun Gothic"/>
            <w:lang w:eastAsia="ko-KR"/>
          </w:rPr>
          <w:delText xml:space="preserve">Students should be able to understand the supply chain design issues that Crayola is facing. Based on the supply chain design option categories, any given piece of information can be classified into strategic options, logistical network options, integration options, and sustainability options. </w:delText>
        </w:r>
      </w:del>
    </w:p>
    <w:p w:rsidR="004228AA" w:rsidRPr="00701A82" w:rsidDel="002D5762" w:rsidRDefault="004228AA" w:rsidP="00701A82">
      <w:pPr>
        <w:overflowPunct w:val="0"/>
        <w:autoSpaceDE w:val="0"/>
        <w:autoSpaceDN w:val="0"/>
        <w:adjustRightInd w:val="0"/>
        <w:spacing w:after="240"/>
        <w:jc w:val="both"/>
        <w:textAlignment w:val="baseline"/>
        <w:rPr>
          <w:del w:id="518" w:author="HP" w:date="2018-08-31T18:23:00Z"/>
          <w:rFonts w:eastAsia="Malgun Gothic"/>
          <w:lang w:eastAsia="ko-KR"/>
        </w:rPr>
      </w:pPr>
      <w:del w:id="519" w:author="HP" w:date="2018-08-31T18:23:00Z">
        <w:r w:rsidRPr="00701A82" w:rsidDel="002D5762">
          <w:rPr>
            <w:rFonts w:eastAsia="Malgun Gothic"/>
            <w:lang w:eastAsia="ko-KR"/>
          </w:rPr>
          <w:delText>At Crayola, the primary factor that drives supply chain design decisions is capability issues. Every supplier selection decision should ensure that Crayola could meet the demand by having the appropriate level of capacity and lead-time. This issue would fall in the domain of integration options, which focus on creating designs that can mitigate supply chain dynamics and risk, fostering supply chain collaboration such that major processes are linked together, and supplier selection. For further discussion and information, students may refer to chapter 14 “Supply chain integration.”</w:delText>
        </w:r>
      </w:del>
    </w:p>
    <w:p w:rsidR="004228AA" w:rsidRPr="00701A82" w:rsidDel="002D5762" w:rsidRDefault="004228AA" w:rsidP="00701A82">
      <w:pPr>
        <w:overflowPunct w:val="0"/>
        <w:autoSpaceDE w:val="0"/>
        <w:autoSpaceDN w:val="0"/>
        <w:adjustRightInd w:val="0"/>
        <w:spacing w:after="240"/>
        <w:jc w:val="both"/>
        <w:textAlignment w:val="baseline"/>
        <w:rPr>
          <w:del w:id="520" w:author="HP" w:date="2018-08-31T18:23:00Z"/>
          <w:rFonts w:eastAsia="Malgun Gothic"/>
          <w:lang w:eastAsia="ko-KR"/>
        </w:rPr>
      </w:pPr>
      <w:del w:id="521" w:author="HP" w:date="2018-08-31T18:23:00Z">
        <w:r w:rsidRPr="00701A82" w:rsidDel="002D5762">
          <w:rPr>
            <w:rFonts w:eastAsia="Malgun Gothic"/>
            <w:lang w:eastAsia="ko-KR"/>
          </w:rPr>
          <w:delText xml:space="preserve">Measuring supply chain performance is a fundamental element in determining the optimal supply chain design. It is considered as a strategic option, and the textbook discusses both inventory measures and financial measures. Crayola utilizes the total cost of ownership (TCO) as their primary measure, which considers lead time, servicing risk, product expediting risks, inventory carrying costs, and the actual physical costs of the product to guide their supply chain decisions. TCO can be thought of as a composite measure that links multiple functions and ties them together as part of overall supply chain design. </w:delText>
        </w:r>
      </w:del>
    </w:p>
    <w:p w:rsidR="004228AA" w:rsidRPr="00701A82" w:rsidDel="002D5762" w:rsidRDefault="004228AA" w:rsidP="00701A82">
      <w:pPr>
        <w:overflowPunct w:val="0"/>
        <w:autoSpaceDE w:val="0"/>
        <w:autoSpaceDN w:val="0"/>
        <w:adjustRightInd w:val="0"/>
        <w:spacing w:after="240"/>
        <w:jc w:val="both"/>
        <w:textAlignment w:val="baseline"/>
        <w:rPr>
          <w:del w:id="522" w:author="HP" w:date="2018-08-31T18:23:00Z"/>
          <w:rFonts w:eastAsia="Malgun Gothic"/>
          <w:lang w:eastAsia="ko-KR"/>
        </w:rPr>
      </w:pPr>
      <w:del w:id="523" w:author="HP" w:date="2018-08-31T18:23:00Z">
        <w:r w:rsidRPr="00701A82" w:rsidDel="002D5762">
          <w:rPr>
            <w:rFonts w:eastAsia="Malgun Gothic"/>
            <w:lang w:eastAsia="ko-KR"/>
          </w:rPr>
          <w:delText xml:space="preserve">Crayola’s concern regarding Asian market penetration shows an example of logistical network option in designing the supply chain. The Washable Deluxe Painting Kit poses challenges of orchestrating the optimal flow path of materials. Some components are currently made domestically; while others are sourced in Asia, which in turn raises the question --why not produce in Asia? There are conflicting concerns regarding duties and tax cost, labor cost, and intellectual property protection. This decision is not an easy one, because production may sometimes occur at distances that are remote from the target market, and Crayola also has to maintain responsiveness and flexibility to a certain extent. </w:delText>
        </w:r>
      </w:del>
    </w:p>
    <w:p w:rsidR="004228AA" w:rsidRPr="00701A82" w:rsidDel="002D5762" w:rsidRDefault="004228AA" w:rsidP="00701A82">
      <w:pPr>
        <w:overflowPunct w:val="0"/>
        <w:autoSpaceDE w:val="0"/>
        <w:autoSpaceDN w:val="0"/>
        <w:adjustRightInd w:val="0"/>
        <w:spacing w:after="240"/>
        <w:jc w:val="both"/>
        <w:textAlignment w:val="baseline"/>
        <w:rPr>
          <w:del w:id="524" w:author="HP" w:date="2018-08-31T18:23:00Z"/>
          <w:rFonts w:eastAsia="Malgun Gothic"/>
          <w:lang w:eastAsia="ko-KR"/>
        </w:rPr>
      </w:pPr>
      <w:del w:id="525" w:author="HP" w:date="2018-08-31T18:23:00Z">
        <w:r w:rsidRPr="00701A82" w:rsidDel="002D5762">
          <w:rPr>
            <w:rFonts w:eastAsia="Malgun Gothic"/>
            <w:lang w:eastAsia="ko-KR"/>
          </w:rPr>
          <w:delText xml:space="preserve"> </w:delText>
        </w:r>
      </w:del>
    </w:p>
    <w:p w:rsidR="004228AA" w:rsidRPr="00701A82" w:rsidDel="002D5762" w:rsidRDefault="004228AA" w:rsidP="00701A82">
      <w:pPr>
        <w:overflowPunct w:val="0"/>
        <w:autoSpaceDE w:val="0"/>
        <w:autoSpaceDN w:val="0"/>
        <w:adjustRightInd w:val="0"/>
        <w:spacing w:after="240"/>
        <w:jc w:val="both"/>
        <w:textAlignment w:val="baseline"/>
        <w:rPr>
          <w:del w:id="526" w:author="HP" w:date="2018-08-31T18:23:00Z"/>
          <w:rFonts w:eastAsia="Malgun Gothic"/>
          <w:b/>
          <w:bCs/>
        </w:rPr>
      </w:pPr>
      <w:del w:id="527" w:author="HP" w:date="2018-08-31T18:23:00Z">
        <w:r w:rsidRPr="00701A82" w:rsidDel="002D5762">
          <w:rPr>
            <w:rFonts w:eastAsia="Malgun Gothic"/>
            <w:b/>
            <w:bCs/>
          </w:rPr>
          <w:delText>Essay or Disc</w:delText>
        </w:r>
        <w:r w:rsidR="00627398" w:rsidDel="002D5762">
          <w:rPr>
            <w:rFonts w:eastAsia="Malgun Gothic"/>
            <w:b/>
            <w:bCs/>
          </w:rPr>
          <w:delText>ussion Questions Based on Video</w:delText>
        </w:r>
      </w:del>
    </w:p>
    <w:p w:rsidR="004228AA" w:rsidRPr="00701A82" w:rsidDel="002D5762" w:rsidRDefault="00C55571" w:rsidP="00701A82">
      <w:pPr>
        <w:spacing w:after="240"/>
        <w:ind w:left="720" w:hanging="720"/>
        <w:rPr>
          <w:del w:id="528" w:author="HP" w:date="2018-08-31T18:23:00Z"/>
          <w:rFonts w:eastAsia="Malgun Gothic"/>
          <w:lang w:eastAsia="ko-KR"/>
        </w:rPr>
      </w:pPr>
      <w:del w:id="529" w:author="HP" w:date="2018-08-31T18:23:00Z">
        <w:r w:rsidRPr="00701A82" w:rsidDel="002D5762">
          <w:rPr>
            <w:rFonts w:eastAsia="Malgun Gothic"/>
          </w:rPr>
          <w:delText>1.</w:delText>
        </w:r>
        <w:r w:rsidRPr="00701A82" w:rsidDel="002D5762">
          <w:rPr>
            <w:rFonts w:eastAsia="Malgun Gothic"/>
          </w:rPr>
          <w:tab/>
        </w:r>
        <w:r w:rsidR="004228AA" w:rsidRPr="00701A82" w:rsidDel="002D5762">
          <w:rPr>
            <w:rFonts w:eastAsia="Malgun Gothic"/>
          </w:rPr>
          <w:delText>Describe the text’s four e</w:delText>
        </w:r>
        <w:r w:rsidR="004228AA" w:rsidRPr="00701A82" w:rsidDel="002D5762">
          <w:rPr>
            <w:rFonts w:eastAsia="Malgun Gothic"/>
            <w:lang w:eastAsia="ko-KR"/>
          </w:rPr>
          <w:delText>x</w:delText>
        </w:r>
        <w:r w:rsidR="004228AA" w:rsidRPr="00701A82" w:rsidDel="002D5762">
          <w:rPr>
            <w:rFonts w:eastAsia="Malgun Gothic"/>
          </w:rPr>
          <w:delText xml:space="preserve">ternal and internal pressures on supply chain design as they relate to Crayola’s supply chains for ColorWonder and Washable Deluxe Painting Kit. </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30" w:author="HP" w:date="2018-08-31T18:23:00Z"/>
        </w:rPr>
      </w:pPr>
      <w:del w:id="531" w:author="HP" w:date="2018-08-31T18:23:00Z">
        <w:r w:rsidRPr="00701A82" w:rsidDel="002D5762">
          <w:rPr>
            <w:rFonts w:eastAsia="Malgun Gothic"/>
          </w:rPr>
          <w:delText xml:space="preserve">The four external and internal pressures include dynamic sales volumes, customer service and quality expectations, service and quality proliferation, and emerging market characteristics. For both products, dynamic sales volumes create a challenge for Crayola because of the strong seasonality of sales. When a new product is </w:delText>
        </w:r>
        <w:r w:rsidRPr="00701A82" w:rsidDel="002D5762">
          <w:delText xml:space="preserve">launched, accurate forecasts become even more difficult for Crayola. Due to the fact that Crayola maintains business with a number of large-scale retailers such as Walmart, it is important for Crayola to meet the service and quality expectations of these important buyers. This pressure on customer service and quality expectations is also related to the sales dynamics, because Crayola cannot afford to lose sales during their major sales peaks. It is mentioned in the case that Crayola therefore puts emphasis on high level of customer service, which leads to the decision of producing some products at their plants in Easton, Pennsylvania despite the fact that they can be produced at lower costs overseas. </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32" w:author="HP" w:date="2018-08-31T18:23:00Z"/>
          <w:rFonts w:eastAsia="Malgun Gothic"/>
          <w:lang w:eastAsia="ko-KR"/>
        </w:rPr>
      </w:pPr>
      <w:del w:id="533" w:author="HP" w:date="2018-08-31T18:23:00Z">
        <w:r w:rsidRPr="00701A82" w:rsidDel="002D5762">
          <w:delText>The example of ColorWonder shows the service and quality proliferation pressures when they decided to launch a separate product, which provides refill sheets for ColorWonder. The strong complementarity created a situation in which the launch of the refill sheets resulted in a decrease in ColorWonder kit sales. Finally, the global market expansion decision for the Washable Deluxe Painting kit shows the pressures that originate from emerging markets. The balance between production cost</w:delText>
        </w:r>
        <w:r w:rsidRPr="00701A82" w:rsidDel="002D5762">
          <w:rPr>
            <w:rFonts w:eastAsia="Malgun Gothic"/>
          </w:rPr>
          <w:delText xml:space="preserve"> and intellectual property protection becomes an important issue in those markets. </w:delText>
        </w:r>
      </w:del>
    </w:p>
    <w:p w:rsidR="004228AA" w:rsidRPr="00701A82" w:rsidDel="002D5762" w:rsidRDefault="00C55571" w:rsidP="00701A82">
      <w:pPr>
        <w:spacing w:after="240"/>
        <w:ind w:left="720" w:hanging="720"/>
        <w:rPr>
          <w:del w:id="534" w:author="HP" w:date="2018-08-31T18:23:00Z"/>
          <w:rFonts w:eastAsia="Malgun Gothic"/>
          <w:lang w:eastAsia="ko-KR"/>
        </w:rPr>
      </w:pPr>
      <w:del w:id="535" w:author="HP" w:date="2018-08-31T18:23:00Z">
        <w:r w:rsidRPr="00701A82" w:rsidDel="002D5762">
          <w:rPr>
            <w:rFonts w:eastAsia="Malgun Gothic"/>
          </w:rPr>
          <w:delText>2.</w:delText>
        </w:r>
        <w:r w:rsidRPr="00701A82" w:rsidDel="002D5762">
          <w:rPr>
            <w:rFonts w:eastAsia="Malgun Gothic"/>
          </w:rPr>
          <w:tab/>
        </w:r>
        <w:r w:rsidR="004228AA" w:rsidRPr="00701A82" w:rsidDel="002D5762">
          <w:rPr>
            <w:rFonts w:eastAsia="Malgun Gothic"/>
          </w:rPr>
          <w:delText>Review the strategic implications of supply chains as described in the text. Does Crayola have efficient or responsive supply chains, or both? Explain your position.</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36" w:author="HP" w:date="2018-08-31T18:23:00Z"/>
        </w:rPr>
      </w:pPr>
      <w:del w:id="537" w:author="HP" w:date="2018-08-31T18:23:00Z">
        <w:r w:rsidRPr="00701A82" w:rsidDel="002D5762">
          <w:rPr>
            <w:rFonts w:eastAsia="Malgun Gothic"/>
            <w:lang w:eastAsia="ko-KR"/>
          </w:rPr>
          <w:delText xml:space="preserve">The industry and product characteristics show that for Crayola, their functional products must be matched with efficient supply chains. However, case details indicate that </w:delText>
        </w:r>
        <w:r w:rsidRPr="00701A82" w:rsidDel="002D5762">
          <w:delText>Crayola actually is utilizing a hybrid form, which incorporates responsiveness as well in their supply chain. This decision is well stated at the end of the video, where it says “Supply chain design decisions clearly aren’t black and white.”</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38" w:author="HP" w:date="2018-08-31T18:23:00Z"/>
        </w:rPr>
      </w:pPr>
      <w:del w:id="539" w:author="HP" w:date="2018-08-31T18:23:00Z">
        <w:r w:rsidRPr="00701A82" w:rsidDel="002D5762">
          <w:delText xml:space="preserve">The design features should be considered in choosing between efficient supply chains and responsive supply chains. Products from Crayola can be described as make-to-stock standardized products that are produced in high volumes. Their supplier selection criteria emphasize low prices with consistent quality, and on-time delivery. Although there is high demand fluctuation, Crayola is well aware of the seasonality of their demand, which means that high volatility is not directly related to high demand uncertainty. </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40" w:author="HP" w:date="2018-08-31T18:23:00Z"/>
          <w:rFonts w:eastAsia="Malgun Gothic"/>
          <w:lang w:eastAsia="ko-KR"/>
        </w:rPr>
      </w:pPr>
      <w:del w:id="541" w:author="HP" w:date="2018-08-31T18:23:00Z">
        <w:r w:rsidRPr="00701A82" w:rsidDel="002D5762">
          <w:delText>On the other hand, Crayola cannot select the most cost efficient alternatives in terms of supplier selection, sourcing locations, manufacturing plant locations due to their objective of maintaining high levels of customer service and protecting intellectual property. Furthermore, in order to maintain the innovative leader position in the market, new</w:delText>
        </w:r>
        <w:r w:rsidRPr="00701A82" w:rsidDel="002D5762">
          <w:rPr>
            <w:rFonts w:eastAsia="Malgun Gothic"/>
            <w:lang w:eastAsia="ko-KR"/>
          </w:rPr>
          <w:delText xml:space="preserve"> products are frequently launched, which adds to the complexity and uncertainty associated with forecasting and managing demand. This situation forces Crayola to build strong capabilities in terms of responsiveness in their supply chains, as well making their supply chain design a hybrid one instead of purely efficient or responsive.</w:delText>
        </w:r>
      </w:del>
    </w:p>
    <w:p w:rsidR="004228AA" w:rsidRPr="00701A82" w:rsidDel="002D5762" w:rsidRDefault="00C55571" w:rsidP="00701A82">
      <w:pPr>
        <w:spacing w:after="240"/>
        <w:ind w:left="720" w:hanging="720"/>
        <w:rPr>
          <w:del w:id="542" w:author="HP" w:date="2018-08-31T18:23:00Z"/>
          <w:rFonts w:eastAsia="Malgun Gothic"/>
          <w:lang w:eastAsia="ko-KR"/>
        </w:rPr>
      </w:pPr>
      <w:del w:id="543" w:author="HP" w:date="2018-08-31T18:23:00Z">
        <w:r w:rsidRPr="00701A82" w:rsidDel="002D5762">
          <w:rPr>
            <w:rFonts w:eastAsia="Malgun Gothic"/>
          </w:rPr>
          <w:delText>3.</w:delText>
        </w:r>
        <w:r w:rsidRPr="00701A82" w:rsidDel="002D5762">
          <w:rPr>
            <w:rFonts w:eastAsia="Malgun Gothic"/>
          </w:rPr>
          <w:tab/>
        </w:r>
        <w:r w:rsidR="004228AA" w:rsidRPr="00701A82" w:rsidDel="002D5762">
          <w:rPr>
            <w:rFonts w:eastAsia="Malgun Gothic"/>
          </w:rPr>
          <w:delText xml:space="preserve">Regarding the design of the Washable Deluxe Painting Kit supply chain, Crayola must evaluate the strategy of next-shoring in Asia or retaining an existing network that involves the assembly of the kits in the U.S. Compare and contrast these two supply chain designs from perspective of the decision factors and pitfalls for outsourcing discussed in the text.  </w:delText>
        </w:r>
      </w:del>
    </w:p>
    <w:p w:rsidR="004228AA" w:rsidRPr="00701A82"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44" w:author="HP" w:date="2018-08-31T18:23:00Z"/>
          <w:rFonts w:eastAsia="Malgun Gothic"/>
          <w:lang w:eastAsia="ko-KR"/>
        </w:rPr>
      </w:pPr>
      <w:del w:id="545" w:author="HP" w:date="2018-08-31T18:23:00Z">
        <w:r w:rsidRPr="00701A82" w:rsidDel="002D5762">
          <w:rPr>
            <w:rFonts w:eastAsia="Malgun Gothic"/>
            <w:lang w:eastAsia="ko-KR"/>
          </w:rPr>
          <w:delText xml:space="preserve">Outsourcing decisions are guided by a number of decision factors including comparative labor costs, rework and product returns, logistics costs, tariff and taxes, market effects, labor laws and unions, internet access, energy costs, access to low cost capital, and supply chain complexity. The outsourcing option, in which Crayola decides to locate their production facilities offshore, would result in benefits of reduced labor, logistics, tariff, and tax costs. Some unquantifiable, but substantive benefits include positive market effects and reduced supply chain complexity. </w:delText>
        </w:r>
      </w:del>
    </w:p>
    <w:p w:rsidR="004228AA" w:rsidRPr="006D06FB" w:rsidDel="002D5762" w:rsidRDefault="004228AA"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46" w:author="HP" w:date="2018-08-31T18:23:00Z"/>
          <w:rFonts w:eastAsia="Malgun Gothic"/>
          <w:lang w:eastAsia="ko-KR"/>
        </w:rPr>
      </w:pPr>
      <w:del w:id="547" w:author="HP" w:date="2018-08-31T18:23:00Z">
        <w:r w:rsidRPr="00701A82" w:rsidDel="002D5762">
          <w:rPr>
            <w:rFonts w:eastAsia="Malgun Gothic"/>
            <w:lang w:eastAsia="ko-KR"/>
          </w:rPr>
          <w:delText>However, the pitfalls mentioned in the textbook show that the outsourcing decision might be risky when the previous process is not fully integrated and well defined. Also it is clear in the case that Crayola is concerned with intellectual property transfer effects, which if not managed properly could lead to an incubation of potential competitors. In addition, the long distance between the headquarters and the production plant would make the coordination of material and information flow much more difficult. In the case, Crayola decided to outsource the end production process to a paint manufacturer in Vietnam who they believed would not become their direct competitor. This example shows that outsourcing decisions should be made with caution while keeping strategic implications in mind, and not driven by cost calculations alone.</w:delText>
        </w:r>
      </w:del>
    </w:p>
    <w:p w:rsidR="004F15EE" w:rsidRPr="00701A82" w:rsidDel="002D5762" w:rsidRDefault="004F15EE" w:rsidP="00701A82">
      <w:pPr>
        <w:pStyle w:val="NL"/>
        <w:pBdr>
          <w:top w:val="single" w:sz="4" w:space="1" w:color="auto"/>
          <w:bottom w:val="single" w:sz="4" w:space="1" w:color="auto"/>
        </w:pBdr>
        <w:shd w:val="clear" w:color="auto" w:fill="CCCCCC"/>
        <w:tabs>
          <w:tab w:val="left" w:pos="720"/>
        </w:tabs>
        <w:spacing w:line="240" w:lineRule="auto"/>
        <w:rPr>
          <w:del w:id="548" w:author="HP" w:date="2018-08-31T18:23:00Z"/>
          <w:rFonts w:ascii="Times New Roman" w:hAnsi="Times New Roman"/>
          <w:b/>
          <w:bCs/>
          <w:sz w:val="24"/>
          <w:szCs w:val="24"/>
          <w:lang w:eastAsia="ko-KR"/>
        </w:rPr>
      </w:pPr>
      <w:del w:id="549" w:author="HP" w:date="2018-08-31T18:23:00Z">
        <w:r w:rsidRPr="00701A82" w:rsidDel="002D5762">
          <w:rPr>
            <w:rFonts w:ascii="Times New Roman" w:hAnsi="Times New Roman"/>
            <w:b/>
            <w:bCs/>
            <w:sz w:val="24"/>
            <w:szCs w:val="24"/>
            <w:lang w:eastAsia="ko-KR"/>
          </w:rPr>
          <w:delText>Continental Tire</w:delText>
        </w:r>
        <w:r w:rsidRPr="00701A82" w:rsidDel="002D5762">
          <w:rPr>
            <w:rFonts w:ascii="Times New Roman" w:hAnsi="Times New Roman"/>
            <w:b/>
            <w:bCs/>
            <w:sz w:val="24"/>
            <w:szCs w:val="24"/>
          </w:rPr>
          <w:delText>:  Pursuing a Winning Plant Decision</w:delText>
        </w:r>
      </w:del>
    </w:p>
    <w:tbl>
      <w:tblPr>
        <w:tblW w:w="8748" w:type="dxa"/>
        <w:tblLook w:val="01E0"/>
      </w:tblPr>
      <w:tblGrid>
        <w:gridCol w:w="2518"/>
        <w:gridCol w:w="6230"/>
      </w:tblGrid>
      <w:tr w:rsidR="004F15EE" w:rsidRPr="00701A82" w:rsidDel="002D5762" w:rsidTr="00146C66">
        <w:trPr>
          <w:trHeight w:val="594"/>
          <w:del w:id="550" w:author="HP" w:date="2018-08-31T18:23:00Z"/>
        </w:trPr>
        <w:tc>
          <w:tcPr>
            <w:tcW w:w="2518" w:type="dxa"/>
          </w:tcPr>
          <w:p w:rsidR="004F15EE" w:rsidRPr="00701A82" w:rsidDel="002D5762" w:rsidRDefault="004F15EE" w:rsidP="00701A82">
            <w:pPr>
              <w:spacing w:after="240"/>
              <w:rPr>
                <w:del w:id="551" w:author="HP" w:date="2018-08-31T18:23:00Z"/>
                <w:b/>
              </w:rPr>
            </w:pPr>
            <w:del w:id="552" w:author="HP" w:date="2018-08-31T18:23:00Z">
              <w:r w:rsidRPr="00701A82" w:rsidDel="002D5762">
                <w:rPr>
                  <w:b/>
                </w:rPr>
                <w:delText>Length:</w:delText>
              </w:r>
            </w:del>
          </w:p>
        </w:tc>
        <w:tc>
          <w:tcPr>
            <w:tcW w:w="6230" w:type="dxa"/>
          </w:tcPr>
          <w:p w:rsidR="004F15EE" w:rsidRPr="00701A82" w:rsidDel="002D5762" w:rsidRDefault="004F15EE" w:rsidP="00701A82">
            <w:pPr>
              <w:spacing w:after="240"/>
              <w:rPr>
                <w:del w:id="553" w:author="HP" w:date="2018-08-31T18:23:00Z"/>
              </w:rPr>
            </w:pPr>
            <w:del w:id="554" w:author="HP" w:date="2018-08-31T18:23:00Z">
              <w:r w:rsidRPr="00701A82" w:rsidDel="002D5762">
                <w:delText>08:40</w:delText>
              </w:r>
            </w:del>
          </w:p>
        </w:tc>
      </w:tr>
      <w:tr w:rsidR="004F15EE" w:rsidRPr="00701A82" w:rsidDel="002D5762" w:rsidTr="00244F20">
        <w:trPr>
          <w:del w:id="555" w:author="HP" w:date="2018-08-31T18:23:00Z"/>
        </w:trPr>
        <w:tc>
          <w:tcPr>
            <w:tcW w:w="2518" w:type="dxa"/>
          </w:tcPr>
          <w:p w:rsidR="004F15EE" w:rsidRPr="00701A82" w:rsidDel="002D5762" w:rsidRDefault="004F15EE" w:rsidP="00701A82">
            <w:pPr>
              <w:spacing w:after="240"/>
              <w:rPr>
                <w:del w:id="556" w:author="HP" w:date="2018-08-31T18:23:00Z"/>
                <w:b/>
              </w:rPr>
            </w:pPr>
            <w:del w:id="557" w:author="HP" w:date="2018-08-31T18:23:00Z">
              <w:r w:rsidRPr="00701A82" w:rsidDel="002D5762">
                <w:rPr>
                  <w:b/>
                </w:rPr>
                <w:delText>Subject:</w:delText>
              </w:r>
            </w:del>
          </w:p>
        </w:tc>
        <w:tc>
          <w:tcPr>
            <w:tcW w:w="6230" w:type="dxa"/>
          </w:tcPr>
          <w:p w:rsidR="004F15EE" w:rsidRPr="00701A82" w:rsidDel="002D5762" w:rsidRDefault="004F15EE" w:rsidP="00701A82">
            <w:pPr>
              <w:spacing w:after="240"/>
              <w:rPr>
                <w:del w:id="558" w:author="HP" w:date="2018-08-31T18:23:00Z"/>
              </w:rPr>
            </w:pPr>
            <w:del w:id="559" w:author="HP" w:date="2018-08-31T18:23:00Z">
              <w:r w:rsidRPr="00701A82" w:rsidDel="002D5762">
                <w:delText>N</w:delText>
              </w:r>
              <w:r w:rsidR="00146C66" w:rsidDel="002D5762">
                <w:delText>ew Manufacturing Plant Decision</w:delText>
              </w:r>
            </w:del>
          </w:p>
        </w:tc>
      </w:tr>
      <w:tr w:rsidR="004F15EE" w:rsidRPr="00701A82" w:rsidDel="002D5762" w:rsidTr="00244F20">
        <w:trPr>
          <w:del w:id="560" w:author="HP" w:date="2018-08-31T18:23:00Z"/>
        </w:trPr>
        <w:tc>
          <w:tcPr>
            <w:tcW w:w="2518" w:type="dxa"/>
          </w:tcPr>
          <w:p w:rsidR="004F15EE" w:rsidRPr="00701A82" w:rsidDel="002D5762" w:rsidRDefault="004F15EE" w:rsidP="00701A82">
            <w:pPr>
              <w:spacing w:after="240"/>
              <w:rPr>
                <w:del w:id="561" w:author="HP" w:date="2018-08-31T18:23:00Z"/>
                <w:b/>
              </w:rPr>
            </w:pPr>
            <w:del w:id="562" w:author="HP" w:date="2018-08-31T18:23:00Z">
              <w:r w:rsidRPr="00701A82" w:rsidDel="002D5762">
                <w:rPr>
                  <w:b/>
                </w:rPr>
                <w:delText>Textbook Reference:</w:delText>
              </w:r>
            </w:del>
          </w:p>
        </w:tc>
        <w:tc>
          <w:tcPr>
            <w:tcW w:w="6230" w:type="dxa"/>
          </w:tcPr>
          <w:p w:rsidR="004F15EE" w:rsidRPr="00701A82" w:rsidDel="002D5762" w:rsidRDefault="004F15EE" w:rsidP="00627398">
            <w:pPr>
              <w:spacing w:after="240"/>
              <w:rPr>
                <w:del w:id="563" w:author="HP" w:date="2018-08-31T18:23:00Z"/>
              </w:rPr>
            </w:pPr>
            <w:del w:id="564" w:author="HP" w:date="2018-08-31T18:23:00Z">
              <w:r w:rsidRPr="00701A82" w:rsidDel="002D5762">
                <w:delText>Chapter 13: Supply Chain Logistic Networks</w:delText>
              </w:r>
              <w:r w:rsidR="00627398" w:rsidDel="002D5762">
                <w:delText>,</w:delText>
              </w:r>
              <w:r w:rsidRPr="00701A82" w:rsidDel="002D5762">
                <w:delText xml:space="preserve"> page 539</w:delText>
              </w:r>
            </w:del>
          </w:p>
        </w:tc>
      </w:tr>
    </w:tbl>
    <w:p w:rsidR="006D06FB" w:rsidDel="002D5762" w:rsidRDefault="006D06FB" w:rsidP="00701A82">
      <w:pPr>
        <w:spacing w:before="120" w:after="240"/>
        <w:rPr>
          <w:del w:id="565" w:author="HP" w:date="2018-08-31T18:23:00Z"/>
          <w:b/>
          <w:bCs/>
        </w:rPr>
      </w:pPr>
    </w:p>
    <w:p w:rsidR="004F15EE" w:rsidRPr="00701A82" w:rsidDel="002D5762" w:rsidRDefault="004F15EE" w:rsidP="00701A82">
      <w:pPr>
        <w:spacing w:before="120" w:after="240"/>
        <w:rPr>
          <w:del w:id="566" w:author="HP" w:date="2018-08-31T18:23:00Z"/>
        </w:rPr>
      </w:pPr>
      <w:del w:id="567" w:author="HP" w:date="2018-08-31T18:23:00Z">
        <w:r w:rsidRPr="00701A82" w:rsidDel="002D5762">
          <w:rPr>
            <w:b/>
            <w:bCs/>
          </w:rPr>
          <w:delText>Summary</w:delText>
        </w:r>
      </w:del>
    </w:p>
    <w:p w:rsidR="004F15EE" w:rsidRPr="00701A82" w:rsidDel="002D5762" w:rsidRDefault="004F15EE" w:rsidP="00701A82">
      <w:pPr>
        <w:pStyle w:val="Header"/>
        <w:tabs>
          <w:tab w:val="clear" w:pos="4320"/>
          <w:tab w:val="clear" w:pos="8640"/>
        </w:tabs>
        <w:spacing w:after="240"/>
        <w:jc w:val="both"/>
        <w:rPr>
          <w:del w:id="568" w:author="HP" w:date="2018-08-31T18:23:00Z"/>
          <w:szCs w:val="24"/>
          <w:lang w:eastAsia="ko-KR"/>
        </w:rPr>
      </w:pPr>
      <w:del w:id="569" w:author="HP" w:date="2018-08-31T18:23:00Z">
        <w:r w:rsidRPr="00701A82" w:rsidDel="002D5762">
          <w:rPr>
            <w:szCs w:val="24"/>
            <w:lang w:eastAsia="ko-KR"/>
          </w:rPr>
          <w:delText xml:space="preserve">This video case shows how Continental tire, the world’s largest automotive company and fourth largest tire manufacturer, reached a decision to locate their new manufacturing plant in Sumter, South Carolina. While locations such as Mexico and Costa Rica had lower labor costs, Continental Tire realized that the location of a new plant should not be solely driven by labor costs. Instead, it should be based on the total landed cost, which covers costs from the entire stream of raw materials to the shipping costs of finished goods. Analysis showed that having a location for the new plant close to its customers would be more beneficial. </w:delText>
        </w:r>
      </w:del>
    </w:p>
    <w:p w:rsidR="004F15EE" w:rsidRPr="00701A82" w:rsidDel="002D5762" w:rsidRDefault="004F15EE" w:rsidP="00701A82">
      <w:pPr>
        <w:pStyle w:val="Header"/>
        <w:tabs>
          <w:tab w:val="clear" w:pos="4320"/>
          <w:tab w:val="clear" w:pos="8640"/>
        </w:tabs>
        <w:spacing w:after="240"/>
        <w:jc w:val="both"/>
        <w:rPr>
          <w:del w:id="570" w:author="HP" w:date="2018-08-31T18:23:00Z"/>
          <w:szCs w:val="24"/>
          <w:lang w:eastAsia="ko-KR"/>
        </w:rPr>
      </w:pPr>
    </w:p>
    <w:p w:rsidR="004F15EE" w:rsidRPr="00701A82" w:rsidDel="002D5762" w:rsidRDefault="004F15EE" w:rsidP="00701A82">
      <w:pPr>
        <w:spacing w:after="240"/>
        <w:jc w:val="both"/>
        <w:rPr>
          <w:del w:id="571" w:author="HP" w:date="2018-08-31T18:23:00Z"/>
        </w:rPr>
      </w:pPr>
      <w:del w:id="572" w:author="HP" w:date="2018-08-31T18:23:00Z">
        <w:r w:rsidRPr="00701A82" w:rsidDel="002D5762">
          <w:rPr>
            <w:b/>
          </w:rPr>
          <w:delText>Key Concepts related to the chapter</w:delText>
        </w:r>
      </w:del>
    </w:p>
    <w:p w:rsidR="004F15EE" w:rsidRPr="00701A82" w:rsidDel="002D5762" w:rsidRDefault="004F15EE" w:rsidP="00701A82">
      <w:pPr>
        <w:spacing w:after="240"/>
        <w:jc w:val="both"/>
        <w:rPr>
          <w:del w:id="573" w:author="HP" w:date="2018-08-31T18:23:00Z"/>
          <w:lang w:eastAsia="ko-KR"/>
        </w:rPr>
      </w:pPr>
      <w:del w:id="574" w:author="HP" w:date="2018-08-31T18:23:00Z">
        <w:r w:rsidRPr="00701A82" w:rsidDel="002D5762">
          <w:rPr>
            <w:lang w:eastAsia="ko-KR"/>
          </w:rPr>
          <w:delText xml:space="preserve">The case and video describe the decision making process for plant locations within a network of manufacturing and distribution facilities. A number of key concepts are provided in the case, such as considering additional dominant factors other than labor costs, running break even analysis with an optimization program, and creating a systematic process for strategic decision making. </w:delText>
        </w:r>
      </w:del>
    </w:p>
    <w:p w:rsidR="004F15EE" w:rsidRPr="00701A82" w:rsidDel="002D5762" w:rsidRDefault="004F15EE" w:rsidP="00701A82">
      <w:pPr>
        <w:spacing w:after="240"/>
        <w:jc w:val="both"/>
        <w:rPr>
          <w:del w:id="575" w:author="HP" w:date="2018-08-31T18:23:00Z"/>
          <w:lang w:eastAsia="ko-KR"/>
        </w:rPr>
      </w:pPr>
      <w:del w:id="576" w:author="HP" w:date="2018-08-31T18:23:00Z">
        <w:r w:rsidRPr="00701A82" w:rsidDel="002D5762">
          <w:rPr>
            <w:lang w:eastAsia="ko-KR"/>
          </w:rPr>
          <w:delText xml:space="preserve">The variables that Continental Tire considered include proximity to the customers, work force skill levels needed, energy accessibility, government and private partnerships, and incentives. In addition, logistics costs were measured in the form of landing cost, which includes freight, handling, and in-and-out bound logistics costs. Some interesting points given in the case show that Continental Tire put little weight on the incentives from the State governments because they tend to be short term benefits. Instead, putting emphasis on intangible factors such as quality of life is more reflective of the firm’s long-term orientation. </w:delText>
        </w:r>
      </w:del>
    </w:p>
    <w:p w:rsidR="004F15EE" w:rsidRPr="00701A82" w:rsidDel="002D5762" w:rsidRDefault="004F15EE" w:rsidP="00701A82">
      <w:pPr>
        <w:spacing w:after="240"/>
        <w:jc w:val="both"/>
        <w:rPr>
          <w:del w:id="577" w:author="HP" w:date="2018-08-31T18:23:00Z"/>
          <w:lang w:eastAsia="ko-KR"/>
        </w:rPr>
      </w:pPr>
      <w:del w:id="578" w:author="HP" w:date="2018-08-31T18:23:00Z">
        <w:r w:rsidRPr="00701A82" w:rsidDel="002D5762">
          <w:rPr>
            <w:lang w:eastAsia="ko-KR"/>
          </w:rPr>
          <w:delText xml:space="preserve">Because Continental Tire was relying heavily on out-sourcing (not much vertical integration), it changed the cost metric from production cost to total landed costs. Instead of a 5-year model to assess the impact of the decision, they used a 20-year model, which would provide a longer-term assessment of their decision. Students can therefore discuss in detail how the decision making process used by Scott differs from traditional approaches that tend to define cost structures narrowly, and do not take such a long-term planning horizon into consideration. </w:delText>
        </w:r>
      </w:del>
    </w:p>
    <w:p w:rsidR="004F15EE" w:rsidRPr="00701A82" w:rsidDel="002D5762" w:rsidRDefault="004F15EE" w:rsidP="00701A82">
      <w:pPr>
        <w:spacing w:after="240"/>
        <w:jc w:val="both"/>
        <w:rPr>
          <w:del w:id="579" w:author="HP" w:date="2018-08-31T18:23:00Z"/>
          <w:lang w:eastAsia="ko-KR"/>
        </w:rPr>
      </w:pPr>
    </w:p>
    <w:p w:rsidR="004F15EE" w:rsidRPr="00701A82" w:rsidDel="002D5762" w:rsidRDefault="004F15EE" w:rsidP="00701A82">
      <w:pPr>
        <w:spacing w:after="240"/>
        <w:jc w:val="both"/>
        <w:rPr>
          <w:del w:id="580" w:author="HP" w:date="2018-08-31T18:23:00Z"/>
          <w:b/>
          <w:bCs/>
        </w:rPr>
      </w:pPr>
      <w:del w:id="581" w:author="HP" w:date="2018-08-31T18:23:00Z">
        <w:r w:rsidRPr="00701A82" w:rsidDel="002D5762">
          <w:rPr>
            <w:b/>
            <w:bCs/>
          </w:rPr>
          <w:delText>Essay or Disc</w:delText>
        </w:r>
        <w:r w:rsidR="00627398" w:rsidDel="002D5762">
          <w:rPr>
            <w:b/>
            <w:bCs/>
          </w:rPr>
          <w:delText>ussion Questions Based on Video</w:delText>
        </w:r>
      </w:del>
    </w:p>
    <w:p w:rsidR="004F15EE" w:rsidRPr="00701A82" w:rsidDel="002D5762" w:rsidRDefault="004D2971" w:rsidP="00701A82">
      <w:pPr>
        <w:spacing w:after="240"/>
        <w:ind w:left="720" w:hanging="720"/>
        <w:rPr>
          <w:del w:id="582" w:author="HP" w:date="2018-08-31T18:23:00Z"/>
          <w:lang w:eastAsia="ko-KR"/>
        </w:rPr>
      </w:pPr>
      <w:del w:id="583" w:author="HP" w:date="2018-08-31T18:23:00Z">
        <w:r w:rsidRPr="00701A82" w:rsidDel="002D5762">
          <w:delText>1.</w:delText>
        </w:r>
        <w:r w:rsidRPr="00701A82" w:rsidDel="002D5762">
          <w:tab/>
        </w:r>
        <w:r w:rsidR="004F15EE" w:rsidRPr="00701A82" w:rsidDel="002D5762">
          <w:delText xml:space="preserve">Consider the dominant factors for manufacturing as described in the text. Briefly describe how each </w:delText>
        </w:r>
        <w:r w:rsidR="004F15EE" w:rsidRPr="00701A82" w:rsidDel="002D5762">
          <w:rPr>
            <w:rFonts w:eastAsia="Malgun Gothic"/>
          </w:rPr>
          <w:delText>one</w:delText>
        </w:r>
        <w:r w:rsidR="004F15EE" w:rsidRPr="00701A82" w:rsidDel="002D5762">
          <w:delText xml:space="preserve"> may have influenced Continental’s decision to locate its new plant in Sumter, South Carolina instead of Mexico or Costa Rica. </w:delText>
        </w:r>
      </w:del>
    </w:p>
    <w:p w:rsidR="004F15EE" w:rsidRPr="00701A82" w:rsidDel="002D5762" w:rsidRDefault="004F15EE"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84" w:author="HP" w:date="2018-08-31T18:23:00Z"/>
          <w:rFonts w:eastAsia="Malgun Gothic"/>
          <w:lang w:eastAsia="ko-KR"/>
        </w:rPr>
      </w:pPr>
      <w:del w:id="585" w:author="HP" w:date="2018-08-31T18:23:00Z">
        <w:r w:rsidRPr="00701A82" w:rsidDel="002D5762">
          <w:delText xml:space="preserve">The dominant factors in manufacturing location decision described in the text </w:delText>
        </w:r>
        <w:r w:rsidRPr="00701A82" w:rsidDel="002D5762">
          <w:rPr>
            <w:rFonts w:eastAsia="Malgun Gothic"/>
            <w:lang w:eastAsia="ko-KR"/>
          </w:rPr>
          <w:delText xml:space="preserve">consist of a favorable labor climate, proximity to markets, impact on the environment, quality of life, proximity to suppliers and resources, proximity to the parent company’s facilities, utilities, taxes and real estate costs, and other related factors. </w:delText>
        </w:r>
      </w:del>
    </w:p>
    <w:p w:rsidR="004F15EE" w:rsidRPr="00701A82" w:rsidDel="002D5762" w:rsidRDefault="004F15EE"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86" w:author="HP" w:date="2018-08-31T18:23:00Z"/>
          <w:rFonts w:eastAsia="Malgun Gothic"/>
          <w:lang w:eastAsia="ko-KR"/>
        </w:rPr>
      </w:pPr>
      <w:del w:id="587" w:author="HP" w:date="2018-08-31T18:23:00Z">
        <w:r w:rsidRPr="00701A82" w:rsidDel="002D5762">
          <w:rPr>
            <w:rFonts w:eastAsia="Malgun Gothic"/>
            <w:lang w:eastAsia="ko-KR"/>
          </w:rPr>
          <w:delText xml:space="preserve">Continental chose Sumter, South Carolina because the state had a small but experienced population of approximately 60,000 who are skilled in manufacturing. Proximity to markets was an important factor because a tire is 10% product and 90% air, and which leads to inefficiencies in end product shipping. Quality of life was also emphasized in the decision because often two or three generations of families might work in the facilities that will operate for 50-100 years. Utilities costs such as energy was another factor that made Sumter a better candidate, because other locations in Mexico and Costa Rica or other developing countries might not provide high accessibility to utility infrastructure. Taxes and real estate cost benefits could be categorized as incentives provided by the State. However these factors were not considered as heavily because they tend to be short term in nature whose benefits which last for 5~7 years only. </w:delText>
        </w:r>
      </w:del>
    </w:p>
    <w:p w:rsidR="004F15EE" w:rsidRPr="00701A82" w:rsidDel="002D5762" w:rsidRDefault="004F15EE" w:rsidP="00701A82">
      <w:pPr>
        <w:numPr>
          <w:ilvl w:val="0"/>
          <w:numId w:val="7"/>
        </w:numPr>
        <w:tabs>
          <w:tab w:val="clear" w:pos="504"/>
          <w:tab w:val="num" w:pos="-630"/>
        </w:tabs>
        <w:overflowPunct w:val="0"/>
        <w:autoSpaceDE w:val="0"/>
        <w:autoSpaceDN w:val="0"/>
        <w:adjustRightInd w:val="0"/>
        <w:spacing w:after="240"/>
        <w:ind w:left="1080"/>
        <w:jc w:val="both"/>
        <w:textAlignment w:val="baseline"/>
        <w:rPr>
          <w:del w:id="588" w:author="HP" w:date="2018-08-31T18:23:00Z"/>
          <w:lang w:eastAsia="ko-KR"/>
        </w:rPr>
      </w:pPr>
      <w:del w:id="589" w:author="HP" w:date="2018-08-31T18:23:00Z">
        <w:r w:rsidRPr="00701A82" w:rsidDel="002D5762">
          <w:rPr>
            <w:rFonts w:eastAsia="Malgun Gothic"/>
            <w:lang w:eastAsia="ko-KR"/>
          </w:rPr>
          <w:delText>It is important to see that Continental Tire had a clear assessment of their products and distribution needs, and so the most important factors in the optimized decision</w:delText>
        </w:r>
        <w:r w:rsidRPr="00701A82" w:rsidDel="002D5762">
          <w:delText xml:space="preserve"> were weighted accordingly. It is also interesting that factors such as environmental impact and proximity to headquarters were not mentioned in the case. </w:delText>
        </w:r>
      </w:del>
    </w:p>
    <w:p w:rsidR="004F15EE" w:rsidRPr="00701A82" w:rsidDel="002D5762" w:rsidRDefault="004F15EE" w:rsidP="00146C66">
      <w:pPr>
        <w:tabs>
          <w:tab w:val="left" w:pos="0"/>
        </w:tabs>
        <w:ind w:left="403"/>
        <w:jc w:val="both"/>
        <w:rPr>
          <w:del w:id="590" w:author="HP" w:date="2018-08-31T18:23:00Z"/>
          <w:lang w:eastAsia="ko-KR"/>
        </w:rPr>
      </w:pPr>
    </w:p>
    <w:p w:rsidR="004F15EE" w:rsidRPr="00701A82" w:rsidDel="002D5762" w:rsidRDefault="004D2971" w:rsidP="00701A82">
      <w:pPr>
        <w:spacing w:after="240"/>
        <w:ind w:left="720" w:hanging="720"/>
        <w:rPr>
          <w:del w:id="591" w:author="HP" w:date="2018-08-31T18:23:00Z"/>
          <w:lang w:eastAsia="ko-KR"/>
        </w:rPr>
      </w:pPr>
      <w:del w:id="592" w:author="HP" w:date="2018-08-31T18:23:00Z">
        <w:r w:rsidRPr="00701A82" w:rsidDel="002D5762">
          <w:delText>2.</w:delText>
        </w:r>
        <w:r w:rsidRPr="00701A82" w:rsidDel="002D5762">
          <w:tab/>
        </w:r>
        <w:r w:rsidR="004F15EE" w:rsidRPr="00701A82" w:rsidDel="002D5762">
          <w:delText>South Carolina is also home to manufacturing plants for major tire competitors Michelin and Bridgestone. How might these two plants factor into the company’s location decision?</w:delText>
        </w:r>
      </w:del>
    </w:p>
    <w:p w:rsidR="004F15EE" w:rsidRPr="00701A82" w:rsidDel="002D5762" w:rsidRDefault="004F15EE" w:rsidP="00701A82">
      <w:pPr>
        <w:pStyle w:val="ListParagraph"/>
        <w:numPr>
          <w:ilvl w:val="0"/>
          <w:numId w:val="12"/>
        </w:numPr>
        <w:tabs>
          <w:tab w:val="left" w:pos="0"/>
        </w:tabs>
        <w:spacing w:after="240"/>
        <w:ind w:leftChars="0"/>
        <w:jc w:val="both"/>
        <w:rPr>
          <w:del w:id="593" w:author="HP" w:date="2018-08-31T18:23:00Z"/>
          <w:szCs w:val="24"/>
          <w:lang w:eastAsia="ko-KR"/>
        </w:rPr>
      </w:pPr>
      <w:del w:id="594" w:author="HP" w:date="2018-08-31T18:23:00Z">
        <w:r w:rsidRPr="00701A82" w:rsidDel="002D5762">
          <w:rPr>
            <w:rFonts w:eastAsia="Malgun Gothic"/>
            <w:szCs w:val="24"/>
            <w:lang w:eastAsia="ko-KR"/>
          </w:rPr>
          <w:delText>Academic research reveals several benefits that can arise from competitive co-location of a manufacturing plant. For example, when firms in an industry cluster together, it can lead to inter-firm knowledge spillover and transfer, joint access to specialized labor, and access to specialized intermediate inputs. Therefore, Continental Tire may experience an inflow of new knowledge or enjoy the economic benefits from labor and infrastructure availability. At the same time, additional costs may be incurred in order to safeguard specific knowledge</w:delText>
        </w:r>
        <w:r w:rsidRPr="00701A82" w:rsidDel="002D5762">
          <w:rPr>
            <w:szCs w:val="24"/>
            <w:lang w:eastAsia="ko-KR"/>
          </w:rPr>
          <w:delText>.</w:delText>
        </w:r>
      </w:del>
    </w:p>
    <w:p w:rsidR="004F15EE" w:rsidDel="002D5762" w:rsidRDefault="004F15EE" w:rsidP="00146C66">
      <w:pPr>
        <w:tabs>
          <w:tab w:val="left" w:pos="0"/>
        </w:tabs>
        <w:jc w:val="both"/>
        <w:rPr>
          <w:del w:id="595" w:author="HP" w:date="2018-08-31T18:23:00Z"/>
          <w:lang w:eastAsia="ko-KR"/>
        </w:rPr>
      </w:pPr>
    </w:p>
    <w:p w:rsidR="00146C66" w:rsidDel="002D5762" w:rsidRDefault="00146C66" w:rsidP="00146C66">
      <w:pPr>
        <w:tabs>
          <w:tab w:val="left" w:pos="0"/>
        </w:tabs>
        <w:jc w:val="both"/>
        <w:rPr>
          <w:del w:id="596" w:author="HP" w:date="2018-08-31T18:23:00Z"/>
          <w:lang w:eastAsia="ko-KR"/>
        </w:rPr>
      </w:pPr>
    </w:p>
    <w:p w:rsidR="00146C66" w:rsidRPr="00701A82" w:rsidDel="002D5762" w:rsidRDefault="00146C66" w:rsidP="00146C66">
      <w:pPr>
        <w:tabs>
          <w:tab w:val="left" w:pos="0"/>
        </w:tabs>
        <w:jc w:val="both"/>
        <w:rPr>
          <w:del w:id="597" w:author="HP" w:date="2018-08-31T18:23:00Z"/>
          <w:lang w:eastAsia="ko-KR"/>
        </w:rPr>
      </w:pPr>
    </w:p>
    <w:p w:rsidR="00146C66" w:rsidRPr="00701A82" w:rsidDel="002D5762" w:rsidRDefault="004D2971" w:rsidP="00701A82">
      <w:pPr>
        <w:spacing w:after="240"/>
        <w:ind w:left="720" w:hanging="720"/>
        <w:rPr>
          <w:del w:id="598" w:author="HP" w:date="2018-08-31T18:23:00Z"/>
        </w:rPr>
      </w:pPr>
      <w:del w:id="599" w:author="HP" w:date="2018-08-31T18:23:00Z">
        <w:r w:rsidRPr="00701A82" w:rsidDel="002D5762">
          <w:delText>3.</w:delText>
        </w:r>
        <w:r w:rsidRPr="00701A82" w:rsidDel="002D5762">
          <w:tab/>
        </w:r>
        <w:r w:rsidR="004F15EE" w:rsidRPr="00701A82" w:rsidDel="002D5762">
          <w:delText>Explain</w:delText>
        </w:r>
        <w:r w:rsidR="004F15EE" w:rsidRPr="00701A82" w:rsidDel="002D5762">
          <w:rPr>
            <w:lang w:eastAsia="ko-KR"/>
          </w:rPr>
          <w:delText xml:space="preserve"> why locating a plant solely on the basis of low labor costs may be the wrong approach</w:delText>
        </w:r>
        <w:r w:rsidR="004F15EE" w:rsidRPr="00701A82" w:rsidDel="002D5762">
          <w:delText xml:space="preserve">.  </w:delText>
        </w:r>
      </w:del>
    </w:p>
    <w:p w:rsidR="004F15EE" w:rsidRPr="00701A82" w:rsidDel="002D5762" w:rsidRDefault="004F15EE" w:rsidP="00701A82">
      <w:pPr>
        <w:pStyle w:val="ListParagraph"/>
        <w:numPr>
          <w:ilvl w:val="0"/>
          <w:numId w:val="12"/>
        </w:numPr>
        <w:tabs>
          <w:tab w:val="left" w:pos="0"/>
        </w:tabs>
        <w:spacing w:after="240"/>
        <w:ind w:leftChars="0"/>
        <w:jc w:val="both"/>
        <w:rPr>
          <w:del w:id="600" w:author="HP" w:date="2018-08-31T18:23:00Z"/>
          <w:rFonts w:eastAsia="Malgun Gothic"/>
          <w:szCs w:val="24"/>
          <w:lang w:eastAsia="ko-KR"/>
        </w:rPr>
      </w:pPr>
      <w:del w:id="601" w:author="HP" w:date="2018-08-31T18:23:00Z">
        <w:r w:rsidRPr="00701A82" w:rsidDel="002D5762">
          <w:rPr>
            <w:szCs w:val="24"/>
            <w:lang w:eastAsia="ko-KR"/>
          </w:rPr>
          <w:delText xml:space="preserve">First, it is important for the students to understand that a favorable labor climate factor does not limit itself to labor costs only. Even when labor costs are low, other </w:delText>
        </w:r>
        <w:r w:rsidRPr="00701A82" w:rsidDel="002D5762">
          <w:rPr>
            <w:rFonts w:eastAsia="Malgun Gothic"/>
            <w:szCs w:val="24"/>
            <w:lang w:eastAsia="ko-KR"/>
          </w:rPr>
          <w:delText>important labor-related factors such as training requirements, attitudes toward work, worker productivity, and union strength play an important role. These factors could enhance or wash out benefits associated with low labor costs.</w:delText>
        </w:r>
      </w:del>
    </w:p>
    <w:p w:rsidR="004F15EE" w:rsidRPr="00701A82" w:rsidDel="002D5762" w:rsidRDefault="004F15EE" w:rsidP="00701A82">
      <w:pPr>
        <w:pStyle w:val="ListParagraph"/>
        <w:numPr>
          <w:ilvl w:val="0"/>
          <w:numId w:val="12"/>
        </w:numPr>
        <w:tabs>
          <w:tab w:val="left" w:pos="0"/>
        </w:tabs>
        <w:spacing w:after="240"/>
        <w:ind w:leftChars="0"/>
        <w:jc w:val="both"/>
        <w:rPr>
          <w:del w:id="602" w:author="HP" w:date="2018-08-31T18:23:00Z"/>
          <w:szCs w:val="24"/>
          <w:lang w:eastAsia="ko-KR"/>
        </w:rPr>
      </w:pPr>
      <w:del w:id="603" w:author="HP" w:date="2018-08-31T18:23:00Z">
        <w:r w:rsidRPr="00701A82" w:rsidDel="002D5762">
          <w:rPr>
            <w:rFonts w:eastAsia="Malgun Gothic"/>
            <w:szCs w:val="24"/>
            <w:lang w:eastAsia="ko-KR"/>
          </w:rPr>
          <w:delText>Second, as Continental Tire managers mentioned in the case, other factors may become more important than low labor costs. Continental Tire modeled and incorporated all the plant related landed-cost factors, which allowed them to see that being closer to the customers</w:delText>
        </w:r>
        <w:r w:rsidRPr="00701A82" w:rsidDel="002D5762">
          <w:rPr>
            <w:szCs w:val="24"/>
            <w:lang w:eastAsia="ko-KR"/>
          </w:rPr>
          <w:delText xml:space="preserve"> by locating the plant in Sumter helped offset the labor cost differential relative to Mexico or Costa Rica. </w:delText>
        </w:r>
      </w:del>
    </w:p>
    <w:p w:rsidR="000F2B6B" w:rsidRPr="00701A82" w:rsidDel="002D5762" w:rsidRDefault="000F2B6B" w:rsidP="00701A82">
      <w:pPr>
        <w:numPr>
          <w:ilvl w:val="0"/>
          <w:numId w:val="3"/>
        </w:numPr>
        <w:tabs>
          <w:tab w:val="left" w:pos="0"/>
        </w:tabs>
        <w:overflowPunct w:val="0"/>
        <w:autoSpaceDE w:val="0"/>
        <w:autoSpaceDN w:val="0"/>
        <w:adjustRightInd w:val="0"/>
        <w:spacing w:after="240"/>
        <w:jc w:val="both"/>
        <w:textAlignment w:val="baseline"/>
        <w:rPr>
          <w:del w:id="604" w:author="HP" w:date="2018-08-31T18:23:00Z"/>
          <w:b/>
          <w:u w:val="single"/>
        </w:rPr>
      </w:pPr>
      <w:del w:id="605" w:author="HP" w:date="2018-08-31T18:23:00Z">
        <w:r w:rsidRPr="00701A82" w:rsidDel="002D5762">
          <w:rPr>
            <w:b/>
            <w:u w:val="single"/>
          </w:rPr>
          <w:br w:type="page"/>
        </w:r>
      </w:del>
    </w:p>
    <w:p w:rsidR="00E56B9F" w:rsidRPr="00701A82" w:rsidDel="002D5762" w:rsidRDefault="00E56B9F" w:rsidP="00701A82">
      <w:pPr>
        <w:pStyle w:val="NL"/>
        <w:pBdr>
          <w:top w:val="single" w:sz="4" w:space="1" w:color="auto"/>
          <w:bottom w:val="single" w:sz="4" w:space="1" w:color="auto"/>
        </w:pBdr>
        <w:shd w:val="clear" w:color="auto" w:fill="CCCCCC"/>
        <w:tabs>
          <w:tab w:val="left" w:pos="720"/>
        </w:tabs>
        <w:spacing w:line="240" w:lineRule="auto"/>
        <w:rPr>
          <w:del w:id="606" w:author="HP" w:date="2018-08-31T18:23:00Z"/>
          <w:rFonts w:ascii="Times New Roman" w:hAnsi="Times New Roman"/>
          <w:b/>
          <w:bCs/>
          <w:sz w:val="24"/>
          <w:szCs w:val="24"/>
        </w:rPr>
      </w:pPr>
      <w:del w:id="607" w:author="HP" w:date="2018-08-31T18:23:00Z">
        <w:r w:rsidRPr="00701A82" w:rsidDel="002D5762">
          <w:rPr>
            <w:rFonts w:ascii="Times New Roman" w:hAnsi="Times New Roman"/>
            <w:b/>
            <w:bCs/>
            <w:sz w:val="24"/>
            <w:szCs w:val="24"/>
            <w:lang w:eastAsia="ko-KR"/>
          </w:rPr>
          <w:delText>Sourcing strategy at Starwood</w:delText>
        </w:r>
      </w:del>
    </w:p>
    <w:tbl>
      <w:tblPr>
        <w:tblW w:w="8748" w:type="dxa"/>
        <w:tblLook w:val="01E0"/>
      </w:tblPr>
      <w:tblGrid>
        <w:gridCol w:w="2518"/>
        <w:gridCol w:w="6230"/>
      </w:tblGrid>
      <w:tr w:rsidR="00E56B9F" w:rsidRPr="00701A82" w:rsidDel="002D5762" w:rsidTr="00244F20">
        <w:trPr>
          <w:del w:id="608" w:author="HP" w:date="2018-08-31T18:23:00Z"/>
        </w:trPr>
        <w:tc>
          <w:tcPr>
            <w:tcW w:w="2518" w:type="dxa"/>
          </w:tcPr>
          <w:p w:rsidR="00E56B9F" w:rsidRPr="00701A82" w:rsidDel="002D5762" w:rsidRDefault="00E56B9F" w:rsidP="00701A82">
            <w:pPr>
              <w:spacing w:after="240"/>
              <w:rPr>
                <w:del w:id="609" w:author="HP" w:date="2018-08-31T18:23:00Z"/>
                <w:b/>
              </w:rPr>
            </w:pPr>
            <w:del w:id="610" w:author="HP" w:date="2018-08-31T18:23:00Z">
              <w:r w:rsidRPr="00701A82" w:rsidDel="002D5762">
                <w:rPr>
                  <w:b/>
                </w:rPr>
                <w:delText>Length:</w:delText>
              </w:r>
            </w:del>
          </w:p>
        </w:tc>
        <w:tc>
          <w:tcPr>
            <w:tcW w:w="6230" w:type="dxa"/>
          </w:tcPr>
          <w:p w:rsidR="00E56B9F" w:rsidRPr="00701A82" w:rsidDel="002D5762" w:rsidRDefault="00DE6B8B" w:rsidP="00701A82">
            <w:pPr>
              <w:spacing w:after="240"/>
              <w:rPr>
                <w:del w:id="611" w:author="HP" w:date="2018-08-31T18:23:00Z"/>
              </w:rPr>
            </w:pPr>
            <w:del w:id="612" w:author="HP" w:date="2018-08-31T18:23:00Z">
              <w:r w:rsidDel="002D5762">
                <w:delText>15:35</w:delText>
              </w:r>
            </w:del>
          </w:p>
        </w:tc>
      </w:tr>
      <w:tr w:rsidR="00E56B9F" w:rsidRPr="00701A82" w:rsidDel="002D5762" w:rsidTr="00244F20">
        <w:trPr>
          <w:del w:id="613" w:author="HP" w:date="2018-08-31T18:23:00Z"/>
        </w:trPr>
        <w:tc>
          <w:tcPr>
            <w:tcW w:w="2518" w:type="dxa"/>
          </w:tcPr>
          <w:p w:rsidR="00E56B9F" w:rsidRPr="00701A82" w:rsidDel="002D5762" w:rsidRDefault="00E56B9F" w:rsidP="00701A82">
            <w:pPr>
              <w:spacing w:after="240"/>
              <w:rPr>
                <w:del w:id="614" w:author="HP" w:date="2018-08-31T18:23:00Z"/>
                <w:b/>
              </w:rPr>
            </w:pPr>
            <w:del w:id="615" w:author="HP" w:date="2018-08-31T18:23:00Z">
              <w:r w:rsidRPr="00701A82" w:rsidDel="002D5762">
                <w:rPr>
                  <w:b/>
                </w:rPr>
                <w:delText>Subject:</w:delText>
              </w:r>
            </w:del>
          </w:p>
        </w:tc>
        <w:tc>
          <w:tcPr>
            <w:tcW w:w="6230" w:type="dxa"/>
          </w:tcPr>
          <w:p w:rsidR="00E56B9F" w:rsidRPr="00701A82" w:rsidDel="002D5762" w:rsidRDefault="00146C66" w:rsidP="00701A82">
            <w:pPr>
              <w:spacing w:after="240"/>
              <w:rPr>
                <w:del w:id="616" w:author="HP" w:date="2018-08-31T18:23:00Z"/>
              </w:rPr>
            </w:pPr>
            <w:del w:id="617" w:author="HP" w:date="2018-08-31T18:23:00Z">
              <w:r w:rsidDel="002D5762">
                <w:delText>Sourcing Strategy at Starwood</w:delText>
              </w:r>
            </w:del>
          </w:p>
        </w:tc>
      </w:tr>
      <w:tr w:rsidR="00E56B9F" w:rsidRPr="00701A82" w:rsidDel="002D5762" w:rsidTr="00244F20">
        <w:trPr>
          <w:del w:id="618" w:author="HP" w:date="2018-08-31T18:23:00Z"/>
        </w:trPr>
        <w:tc>
          <w:tcPr>
            <w:tcW w:w="2518" w:type="dxa"/>
          </w:tcPr>
          <w:p w:rsidR="00E56B9F" w:rsidRPr="00701A82" w:rsidDel="002D5762" w:rsidRDefault="00E56B9F" w:rsidP="00701A82">
            <w:pPr>
              <w:spacing w:after="240"/>
              <w:rPr>
                <w:del w:id="619" w:author="HP" w:date="2018-08-31T18:23:00Z"/>
                <w:b/>
              </w:rPr>
            </w:pPr>
            <w:del w:id="620" w:author="HP" w:date="2018-08-31T18:23:00Z">
              <w:r w:rsidRPr="00701A82" w:rsidDel="002D5762">
                <w:rPr>
                  <w:b/>
                </w:rPr>
                <w:delText>Textbook Reference:</w:delText>
              </w:r>
            </w:del>
          </w:p>
        </w:tc>
        <w:tc>
          <w:tcPr>
            <w:tcW w:w="6230" w:type="dxa"/>
          </w:tcPr>
          <w:p w:rsidR="00E56B9F" w:rsidRPr="00701A82" w:rsidDel="002D5762" w:rsidRDefault="00E56B9F" w:rsidP="00627398">
            <w:pPr>
              <w:spacing w:after="240"/>
              <w:rPr>
                <w:del w:id="621" w:author="HP" w:date="2018-08-31T18:23:00Z"/>
              </w:rPr>
            </w:pPr>
            <w:del w:id="622" w:author="HP" w:date="2018-08-31T18:23:00Z">
              <w:r w:rsidRPr="00701A82" w:rsidDel="002D5762">
                <w:delText>Chapter 14: Supply Chain Integration, page 574</w:delText>
              </w:r>
            </w:del>
          </w:p>
        </w:tc>
      </w:tr>
    </w:tbl>
    <w:p w:rsidR="006D06FB" w:rsidDel="002D5762" w:rsidRDefault="006D06FB" w:rsidP="00701A82">
      <w:pPr>
        <w:spacing w:before="120" w:after="240"/>
        <w:rPr>
          <w:del w:id="623" w:author="HP" w:date="2018-08-31T18:23:00Z"/>
          <w:b/>
          <w:bCs/>
        </w:rPr>
      </w:pPr>
    </w:p>
    <w:p w:rsidR="00E56B9F" w:rsidRPr="00701A82" w:rsidDel="002D5762" w:rsidRDefault="00E56B9F" w:rsidP="00701A82">
      <w:pPr>
        <w:spacing w:before="120" w:after="240"/>
        <w:rPr>
          <w:del w:id="624" w:author="HP" w:date="2018-08-31T18:23:00Z"/>
        </w:rPr>
      </w:pPr>
      <w:del w:id="625" w:author="HP" w:date="2018-08-31T18:23:00Z">
        <w:r w:rsidRPr="00701A82" w:rsidDel="002D5762">
          <w:rPr>
            <w:b/>
            <w:bCs/>
          </w:rPr>
          <w:delText>Summary</w:delText>
        </w:r>
      </w:del>
    </w:p>
    <w:p w:rsidR="00E56B9F" w:rsidRPr="00701A82" w:rsidDel="002D5762" w:rsidRDefault="00E56B9F" w:rsidP="00701A82">
      <w:pPr>
        <w:spacing w:after="240"/>
        <w:rPr>
          <w:del w:id="626" w:author="HP" w:date="2018-08-31T18:23:00Z"/>
        </w:rPr>
      </w:pPr>
      <w:del w:id="627" w:author="HP" w:date="2018-08-31T18:23:00Z">
        <w:r w:rsidRPr="00701A82" w:rsidDel="002D5762">
          <w:delText>This video highlights Starwood’s supply chain management activities.  Vice President Paul Davis discusses current industry views of reverse auctions vs. traditional RFPs procurement processes and the importance of building a strong cooperative relationship with suppliers.  The video then presents a recent situation where a brand new vendor of bed linens and terrycloth products offered Starwood a very competitive contract, yet Starwood had just finished signing a contract with a different vendor.  Students are challenged to determine how they would approach this situation.  The video includes a “pause” point so the instructor can discuss the situation with the class, and then roll the tape again to hear what course of action Starwood actually pursued.</w:delText>
        </w:r>
      </w:del>
    </w:p>
    <w:p w:rsidR="00E56B9F" w:rsidRPr="00701A82" w:rsidDel="002D5762" w:rsidRDefault="00E56B9F" w:rsidP="00701A82">
      <w:pPr>
        <w:spacing w:after="240"/>
        <w:rPr>
          <w:del w:id="628" w:author="HP" w:date="2018-08-31T18:23:00Z"/>
        </w:rPr>
      </w:pPr>
    </w:p>
    <w:p w:rsidR="00E56B9F" w:rsidRPr="00701A82" w:rsidDel="002D5762" w:rsidRDefault="00E56B9F" w:rsidP="00701A82">
      <w:pPr>
        <w:spacing w:after="240"/>
        <w:jc w:val="both"/>
        <w:rPr>
          <w:del w:id="629" w:author="HP" w:date="2018-08-31T18:23:00Z"/>
          <w:b/>
          <w:bCs/>
        </w:rPr>
      </w:pPr>
      <w:del w:id="630" w:author="HP" w:date="2018-08-31T18:23:00Z">
        <w:r w:rsidRPr="00701A82" w:rsidDel="002D5762">
          <w:rPr>
            <w:b/>
            <w:bCs/>
          </w:rPr>
          <w:delText xml:space="preserve">Essay or Discussion Questions Based on </w:delText>
        </w:r>
        <w:r w:rsidR="00627398" w:rsidDel="002D5762">
          <w:rPr>
            <w:b/>
            <w:bCs/>
          </w:rPr>
          <w:delText>Video</w:delText>
        </w:r>
      </w:del>
    </w:p>
    <w:p w:rsidR="00E56B9F" w:rsidRPr="00701A82" w:rsidDel="002D5762" w:rsidRDefault="00E56B9F" w:rsidP="00701A82">
      <w:pPr>
        <w:spacing w:after="240"/>
        <w:ind w:left="720" w:hanging="720"/>
        <w:rPr>
          <w:del w:id="631" w:author="HP" w:date="2018-08-31T18:23:00Z"/>
        </w:rPr>
      </w:pPr>
      <w:del w:id="632" w:author="HP" w:date="2018-08-31T18:23:00Z">
        <w:r w:rsidRPr="00701A82" w:rsidDel="002D5762">
          <w:delText>1.</w:delText>
        </w:r>
        <w:r w:rsidRPr="00701A82" w:rsidDel="002D5762">
          <w:tab/>
          <w:delText>Should Starwood maintain a cooperative orientation or a competitive orientation with its suppliers for the kinds of items described here?</w:delText>
        </w:r>
      </w:del>
    </w:p>
    <w:p w:rsidR="00E56B9F" w:rsidRPr="00701A82" w:rsidDel="002D5762" w:rsidRDefault="00E56B9F" w:rsidP="00701A82">
      <w:pPr>
        <w:pStyle w:val="ListParagraph"/>
        <w:numPr>
          <w:ilvl w:val="0"/>
          <w:numId w:val="12"/>
        </w:numPr>
        <w:tabs>
          <w:tab w:val="left" w:pos="0"/>
        </w:tabs>
        <w:spacing w:after="240"/>
        <w:ind w:leftChars="0"/>
        <w:jc w:val="both"/>
        <w:rPr>
          <w:del w:id="633" w:author="HP" w:date="2018-08-31T18:23:00Z"/>
          <w:szCs w:val="24"/>
        </w:rPr>
      </w:pPr>
      <w:del w:id="634" w:author="HP" w:date="2018-08-31T18:23:00Z">
        <w:r w:rsidRPr="00701A82" w:rsidDel="002D5762">
          <w:rPr>
            <w:szCs w:val="24"/>
          </w:rPr>
          <w:delText xml:space="preserve">The last paragraph gives a clue as to Starwood’s orientation – “…the vendor winning the auction or emerging from the RFP review activity as the </w:delText>
        </w:r>
        <w:r w:rsidRPr="00701A82" w:rsidDel="002D5762">
          <w:rPr>
            <w:i/>
            <w:szCs w:val="24"/>
          </w:rPr>
          <w:delText xml:space="preserve">best fit </w:delText>
        </w:r>
        <w:r w:rsidRPr="00701A82" w:rsidDel="002D5762">
          <w:rPr>
            <w:szCs w:val="24"/>
          </w:rPr>
          <w:delText xml:space="preserve">is engaged in negotiations.”  This leads us to believe that cost alone is not the main driver of vendor choice. Nor does Starwood wish to take advantage of its suppliers, as </w:delText>
        </w:r>
        <w:r w:rsidRPr="00701A82" w:rsidDel="002D5762">
          <w:rPr>
            <w:rFonts w:eastAsia="Malgun Gothic"/>
            <w:szCs w:val="24"/>
            <w:lang w:eastAsia="ko-KR"/>
          </w:rPr>
          <w:delText>this</w:delText>
        </w:r>
        <w:r w:rsidRPr="00701A82" w:rsidDel="002D5762">
          <w:rPr>
            <w:szCs w:val="24"/>
          </w:rPr>
          <w:delText xml:space="preserve"> may lead to undesirable consequences down the road. If Starwood were to change its approach, the competitive orientation and use of reverse auctions might be better suited for commodity items that have low customer visibility or impact, such as the kitchen uniforms, paint, and door keys mentioned in the case. (Note:  the video case for this chapter provides much more insight into Starwood’s cooperative orientation towards its vendors.)</w:delText>
        </w:r>
      </w:del>
    </w:p>
    <w:p w:rsidR="00E56B9F" w:rsidRPr="00701A82" w:rsidDel="002D5762" w:rsidRDefault="00E56B9F" w:rsidP="00701A82">
      <w:pPr>
        <w:spacing w:after="240"/>
        <w:ind w:left="720" w:hanging="720"/>
        <w:rPr>
          <w:del w:id="635" w:author="HP" w:date="2018-08-31T18:23:00Z"/>
        </w:rPr>
      </w:pPr>
      <w:del w:id="636" w:author="HP" w:date="2018-08-31T18:23:00Z">
        <w:r w:rsidRPr="00701A82" w:rsidDel="002D5762">
          <w:delText>2.</w:delText>
        </w:r>
        <w:r w:rsidRPr="00701A82" w:rsidDel="002D5762">
          <w:tab/>
          <w:delText>What types of information should Starwood exchange with its bed linens and terrycloth suppliers?  What does Starwood risk by sharing too much information?</w:delText>
        </w:r>
      </w:del>
    </w:p>
    <w:p w:rsidR="00E56B9F" w:rsidRPr="00701A82" w:rsidDel="002D5762" w:rsidRDefault="00E56B9F" w:rsidP="00701A82">
      <w:pPr>
        <w:pStyle w:val="ListParagraph"/>
        <w:numPr>
          <w:ilvl w:val="0"/>
          <w:numId w:val="13"/>
        </w:numPr>
        <w:tabs>
          <w:tab w:val="left" w:pos="0"/>
        </w:tabs>
        <w:spacing w:after="240"/>
        <w:ind w:leftChars="0"/>
        <w:jc w:val="both"/>
        <w:rPr>
          <w:del w:id="637" w:author="HP" w:date="2018-08-31T18:23:00Z"/>
          <w:szCs w:val="24"/>
        </w:rPr>
      </w:pPr>
      <w:del w:id="638" w:author="HP" w:date="2018-08-31T18:23:00Z">
        <w:r w:rsidRPr="00701A82" w:rsidDel="002D5762">
          <w:rPr>
            <w:szCs w:val="24"/>
          </w:rPr>
          <w:delText>Starwood must exchange information as to thread</w:delText>
        </w:r>
        <w:r w:rsidR="00146C66" w:rsidDel="002D5762">
          <w:rPr>
            <w:szCs w:val="24"/>
          </w:rPr>
          <w:delText xml:space="preserve"> </w:delText>
        </w:r>
        <w:r w:rsidRPr="00701A82" w:rsidDel="002D5762">
          <w:rPr>
            <w:szCs w:val="24"/>
          </w:rPr>
          <w:delText>count and “fluffiness” for its linens and terrycloth, sizes, colors, quantities, durability, delivery specifications (locations, frequency), and price ranges. The company also must get information from the supplier with regard to financial viability, location of mills (domestic and international), current quality levels, scope of operations (will Starwood be their main customer?), references, and mechanisms for legal risk avoidance (i.e., what if there’s a dock strike, or a cotton shortage that impairs the ability to fulfill a contract).</w:delText>
        </w:r>
      </w:del>
    </w:p>
    <w:p w:rsidR="00E56B9F" w:rsidRPr="00701A82" w:rsidDel="002D5762" w:rsidRDefault="00E56B9F" w:rsidP="00701A82">
      <w:pPr>
        <w:pStyle w:val="ListParagraph"/>
        <w:numPr>
          <w:ilvl w:val="0"/>
          <w:numId w:val="13"/>
        </w:numPr>
        <w:tabs>
          <w:tab w:val="left" w:pos="0"/>
        </w:tabs>
        <w:spacing w:after="240"/>
        <w:ind w:leftChars="0"/>
        <w:jc w:val="both"/>
        <w:rPr>
          <w:del w:id="639" w:author="HP" w:date="2018-08-31T18:23:00Z"/>
          <w:szCs w:val="24"/>
        </w:rPr>
      </w:pPr>
      <w:del w:id="640" w:author="HP" w:date="2018-08-31T18:23:00Z">
        <w:r w:rsidRPr="00701A82" w:rsidDel="002D5762">
          <w:rPr>
            <w:szCs w:val="24"/>
          </w:rPr>
          <w:delText>Starwood risks its proprietary information being shared with vendors who are not selected, who then turn around and give that information to Marriott, Hilton, Hyatt and other competitors.  Although not noted in the case, Starwood spends close to $30 million annually on these items, so it is extremely important that the right choices be made.</w:delText>
        </w:r>
      </w:del>
    </w:p>
    <w:p w:rsidR="00E56B9F" w:rsidRPr="00701A82" w:rsidDel="002D5762" w:rsidRDefault="00E56B9F" w:rsidP="00701A82">
      <w:pPr>
        <w:spacing w:after="240"/>
        <w:ind w:left="720" w:hanging="720"/>
        <w:rPr>
          <w:del w:id="641" w:author="HP" w:date="2018-08-31T18:23:00Z"/>
        </w:rPr>
      </w:pPr>
      <w:del w:id="642" w:author="HP" w:date="2018-08-31T18:23:00Z">
        <w:r w:rsidRPr="00701A82" w:rsidDel="002D5762">
          <w:delText>3.</w:delText>
        </w:r>
        <w:r w:rsidRPr="00701A82" w:rsidDel="002D5762">
          <w:tab/>
          <w:delText>How would you approach the sourcing of bed linens and terrycloth items? Under what circumstances would you change suppliers?</w:delText>
        </w:r>
      </w:del>
    </w:p>
    <w:p w:rsidR="00E56B9F" w:rsidRPr="00701A82" w:rsidDel="002D5762" w:rsidRDefault="00E56B9F" w:rsidP="00701A82">
      <w:pPr>
        <w:pStyle w:val="ListParagraph"/>
        <w:numPr>
          <w:ilvl w:val="0"/>
          <w:numId w:val="14"/>
        </w:numPr>
        <w:tabs>
          <w:tab w:val="left" w:pos="0"/>
        </w:tabs>
        <w:spacing w:after="240"/>
        <w:ind w:leftChars="0"/>
        <w:jc w:val="both"/>
        <w:rPr>
          <w:del w:id="643" w:author="HP" w:date="2018-08-31T18:23:00Z"/>
          <w:szCs w:val="24"/>
        </w:rPr>
      </w:pPr>
      <w:del w:id="644" w:author="HP" w:date="2018-08-31T18:23:00Z">
        <w:r w:rsidRPr="00701A82" w:rsidDel="002D5762">
          <w:rPr>
            <w:szCs w:val="24"/>
          </w:rPr>
          <w:delText xml:space="preserve">Terrycloth and bed linens are a major part of every guest’s stay, with high customer visibility. In fact, these items actually touch the guest, so quality is paramount. Scratchy towels or pilled bed linens simply are not acceptable when the guest is paying $200 a night or more. A reverse auction does not make sense for these types of products, even though they may seem like commodities.  Both the Sheraton and Westin brands have spent millions of dollars advertising the Sheraton Sweet Sleeper Bed and the Westin Heavenly Bed, which place great customer attention on every element (bed linens included) of the sleep experience. Instead, use of the “request for information” and “request for proposal” processes are a better choice for gathering information and learning more about potential suppliers.  </w:delText>
        </w:r>
      </w:del>
    </w:p>
    <w:p w:rsidR="00E56B9F" w:rsidRPr="00701A82" w:rsidDel="002D5762" w:rsidRDefault="00E56B9F" w:rsidP="00701A82">
      <w:pPr>
        <w:pStyle w:val="ListParagraph"/>
        <w:numPr>
          <w:ilvl w:val="0"/>
          <w:numId w:val="14"/>
        </w:numPr>
        <w:tabs>
          <w:tab w:val="left" w:pos="0"/>
        </w:tabs>
        <w:spacing w:after="240"/>
        <w:ind w:leftChars="0"/>
        <w:jc w:val="both"/>
        <w:rPr>
          <w:del w:id="645" w:author="HP" w:date="2018-08-31T18:23:00Z"/>
          <w:szCs w:val="24"/>
        </w:rPr>
      </w:pPr>
      <w:del w:id="646" w:author="HP" w:date="2018-08-31T18:23:00Z">
        <w:r w:rsidRPr="00701A82" w:rsidDel="002D5762">
          <w:rPr>
            <w:szCs w:val="24"/>
          </w:rPr>
          <w:delText xml:space="preserve">If a new supplier enters the picture after contracts are finalized, the claims of the new supplier need to be verified.  Is the threadcount of the bed linens the same?  How about terry cloth thickness?  Do the products hold up after being washed 75-100 times under typical hotel laundry conditions? Given Starwood’s cooperative orientation to dealing with its suppliers, it makes sense for Starwood to then approach its current business partner to see if they are able to match the competitor’s offer.  It may even make sense for Starwood to help the current supplier locate new sources of supply that can help both parties reduce costs while maintaining the relationship (as noted in the video case, this is what Starwood actually did). </w:delText>
        </w:r>
      </w:del>
    </w:p>
    <w:p w:rsidR="00E56B9F" w:rsidRPr="00701A82" w:rsidDel="002D5762" w:rsidRDefault="00E56B9F" w:rsidP="00701A82">
      <w:pPr>
        <w:pStyle w:val="ListParagraph"/>
        <w:numPr>
          <w:ilvl w:val="0"/>
          <w:numId w:val="14"/>
        </w:numPr>
        <w:tabs>
          <w:tab w:val="left" w:pos="0"/>
        </w:tabs>
        <w:spacing w:after="240"/>
        <w:ind w:leftChars="0"/>
        <w:jc w:val="both"/>
        <w:rPr>
          <w:del w:id="647" w:author="HP" w:date="2018-08-31T18:23:00Z"/>
          <w:szCs w:val="24"/>
        </w:rPr>
      </w:pPr>
      <w:del w:id="648" w:author="HP" w:date="2018-08-31T18:23:00Z">
        <w:r w:rsidRPr="00701A82" w:rsidDel="002D5762">
          <w:rPr>
            <w:szCs w:val="24"/>
          </w:rPr>
          <w:delText>Starwood may choose to change suppliers if the current supplier cannot match the terms offered by the new vendor, or the quality turns out to be a better fit for the direction Starwood wishes to head with its bed linens and terrycloth. Most contracts provide clauses that allow both parties to exit for various reasons, and these could certainly be invoked here, if needed.</w:delText>
        </w:r>
      </w:del>
    </w:p>
    <w:p w:rsidR="00E56B9F" w:rsidRPr="00701A82" w:rsidDel="002D5762" w:rsidRDefault="00E56B9F" w:rsidP="00701A82">
      <w:pPr>
        <w:spacing w:after="240"/>
        <w:ind w:left="720" w:hanging="720"/>
        <w:rPr>
          <w:del w:id="649" w:author="HP" w:date="2018-08-31T18:23:00Z"/>
        </w:rPr>
      </w:pPr>
      <w:del w:id="650" w:author="HP" w:date="2018-08-31T18:23:00Z">
        <w:r w:rsidRPr="00701A82" w:rsidDel="002D5762">
          <w:delText>4.</w:delText>
        </w:r>
        <w:r w:rsidRPr="00701A82" w:rsidDel="002D5762">
          <w:tab/>
          <w:delText xml:space="preserve">In addition to performing value analysis on the services its properties offer, Starwood evaluates the performance of its suppliers against contract metrics. Using the bed linens and terrycloth supplier as an example, describe some of the metrics Starwood should use. </w:delText>
        </w:r>
      </w:del>
    </w:p>
    <w:p w:rsidR="00E56B9F" w:rsidRPr="00701A82" w:rsidDel="002D5762" w:rsidRDefault="00E56B9F" w:rsidP="00701A82">
      <w:pPr>
        <w:pStyle w:val="ListParagraph"/>
        <w:numPr>
          <w:ilvl w:val="0"/>
          <w:numId w:val="15"/>
        </w:numPr>
        <w:tabs>
          <w:tab w:val="left" w:pos="0"/>
        </w:tabs>
        <w:spacing w:after="240"/>
        <w:ind w:leftChars="0"/>
        <w:jc w:val="both"/>
        <w:rPr>
          <w:del w:id="651" w:author="HP" w:date="2018-08-31T18:23:00Z"/>
          <w:szCs w:val="24"/>
        </w:rPr>
      </w:pPr>
      <w:del w:id="652" w:author="HP" w:date="2018-08-31T18:23:00Z">
        <w:r w:rsidRPr="00701A82" w:rsidDel="002D5762">
          <w:rPr>
            <w:szCs w:val="24"/>
          </w:rPr>
          <w:delText>Since Starwood does not purchase terrycloth and bed linen items with the intention of re-selling them (at least not in bulk; there may be occasional bathrobe purchases made in its gift shops), inventory measures such as average aggregate inventory value and weeks of supply have less relevance than other measures. Instead, process measures related to the customer relationship, order fulfillment, and supplier relationship make better sense to use. Keep in mind that Starwood negotiates the vendor contracts but actual order placement is performed by its various hotels and brands. For customer relationship, Starwood should measure (1) order accuracy, (2) time to complete order placement, and (3) satisfaction with the order placement process (from the perspective of its various hotels). For order fulfillment (individual hotels placing orders from suppliers), tracking of (1) percent of orders shipped, (2) percent of orders shipped on time, (3) time to fulfill the order, (4) percent of botched or returned items, (5) cost to produce services or items, (6) and satisfaction with the order fulfillment process are good measures. For supplier relationship, (1) percent of suppliers’ deliveries on time, (2) suppliers’ lead times, (3) percent defects in services, and (4) cost of services and purchased items.</w:delText>
        </w:r>
      </w:del>
    </w:p>
    <w:p w:rsidR="00E56B9F" w:rsidRPr="00701A82" w:rsidDel="002D5762" w:rsidRDefault="00E56B9F" w:rsidP="00701A82">
      <w:pPr>
        <w:pStyle w:val="ListParagraph"/>
        <w:numPr>
          <w:ilvl w:val="0"/>
          <w:numId w:val="15"/>
        </w:numPr>
        <w:tabs>
          <w:tab w:val="left" w:pos="0"/>
        </w:tabs>
        <w:spacing w:after="240"/>
        <w:ind w:leftChars="0"/>
        <w:jc w:val="both"/>
        <w:rPr>
          <w:del w:id="653" w:author="HP" w:date="2018-08-31T18:23:00Z"/>
          <w:szCs w:val="24"/>
        </w:rPr>
      </w:pPr>
      <w:del w:id="654" w:author="HP" w:date="2018-08-31T18:23:00Z">
        <w:r w:rsidRPr="00701A82" w:rsidDel="002D5762">
          <w:rPr>
            <w:szCs w:val="24"/>
          </w:rPr>
          <w:delText>Starwood also should track financial measures, such as return on assets, working capital, total revenue and cash flow.  As noted earlier, Starwood spends about $30 million annually on terrycloth and bed linens for North American hotels, so monitoring the cash outflow is imperative.</w:delText>
        </w:r>
      </w:del>
    </w:p>
    <w:p w:rsidR="00E56B9F" w:rsidRPr="00701A82" w:rsidDel="002D5762" w:rsidRDefault="00E56B9F" w:rsidP="00701A82">
      <w:pPr>
        <w:pStyle w:val="ListParagraph"/>
        <w:numPr>
          <w:ilvl w:val="0"/>
          <w:numId w:val="15"/>
        </w:numPr>
        <w:tabs>
          <w:tab w:val="left" w:pos="0"/>
        </w:tabs>
        <w:spacing w:after="240"/>
        <w:ind w:leftChars="0"/>
        <w:jc w:val="both"/>
        <w:rPr>
          <w:del w:id="655" w:author="HP" w:date="2018-08-31T18:23:00Z"/>
          <w:szCs w:val="24"/>
        </w:rPr>
      </w:pPr>
      <w:del w:id="656" w:author="HP" w:date="2018-08-31T18:23:00Z">
        <w:r w:rsidRPr="00701A82" w:rsidDel="002D5762">
          <w:rPr>
            <w:szCs w:val="24"/>
          </w:rPr>
          <w:delText>Additional information: Starwood maintains a cooperative orientation towards its supplier relationships, building a partnership to maximize value for each party so as contract negotiations conclude, each side is comfortable with the price, quality, and delivery requirements they have agreed upon. When contract negotiations are complete, the different brands are notified and the buying and information exchange processes begin.</w:delText>
        </w:r>
      </w:del>
    </w:p>
    <w:p w:rsidR="00E56B9F" w:rsidRPr="00701A82" w:rsidDel="002D5762" w:rsidRDefault="00E56B9F" w:rsidP="00701A82">
      <w:pPr>
        <w:pStyle w:val="ListParagraph"/>
        <w:numPr>
          <w:ilvl w:val="0"/>
          <w:numId w:val="15"/>
        </w:numPr>
        <w:tabs>
          <w:tab w:val="left" w:pos="0"/>
        </w:tabs>
        <w:spacing w:after="240"/>
        <w:ind w:leftChars="0"/>
        <w:jc w:val="both"/>
        <w:rPr>
          <w:del w:id="657" w:author="HP" w:date="2018-08-31T18:23:00Z"/>
          <w:szCs w:val="24"/>
        </w:rPr>
      </w:pPr>
      <w:del w:id="658" w:author="HP" w:date="2018-08-31T18:23:00Z">
        <w:r w:rsidRPr="00701A82" w:rsidDel="002D5762">
          <w:rPr>
            <w:szCs w:val="24"/>
          </w:rPr>
          <w:delText>At this point, you might think the job of the supply chain team is done. Yet managing the existing supplier relationship after the contract ink has long dried is perhaps the most challenging task of all. The contract involving sourcing of bed linens and terrycloth items is a perfect example. Not long after the contract was finalized, an alternate supplier approached Starwood with an offer to supply comparable quality goods at a much lower cost. The company spends close to $30 million annually on these items alone. Supply chain managers had a choice to make: continue to work with the existing supplier, or buy out the current supplier’s contract and begin sourcing with the new one.  Because Starwood views each vendor as a strategic partner, the company went back to its current vendor with the information and actually worked with them to locate another mill that could produce the required quality at lower cost.  Instead of making the vendor reduce their margins (and possibly risk the future viability of the company since Starwood is their biggest customer), Starwood thought it would be in all parties’ best interest to work something out.  In this manner, the relationship remained intact and both companies paid lower costs for goods.</w:delText>
        </w:r>
        <w:r w:rsidRPr="00701A82" w:rsidDel="002D5762">
          <w:rPr>
            <w:szCs w:val="24"/>
          </w:rPr>
          <w:br w:type="page"/>
        </w:r>
      </w:del>
    </w:p>
    <w:p w:rsidR="00701A82" w:rsidRPr="00701A82" w:rsidDel="002D5762" w:rsidRDefault="00701A82" w:rsidP="00701A82">
      <w:pPr>
        <w:pStyle w:val="NL"/>
        <w:pBdr>
          <w:top w:val="single" w:sz="4" w:space="1" w:color="auto"/>
          <w:bottom w:val="single" w:sz="4" w:space="1" w:color="auto"/>
        </w:pBdr>
        <w:shd w:val="clear" w:color="auto" w:fill="CCCCCC"/>
        <w:spacing w:line="240" w:lineRule="auto"/>
        <w:ind w:left="-180" w:firstLine="0"/>
        <w:jc w:val="both"/>
        <w:rPr>
          <w:del w:id="659" w:author="HP" w:date="2018-08-31T18:23:00Z"/>
          <w:rFonts w:ascii="Times New Roman" w:hAnsi="Times New Roman"/>
          <w:b/>
          <w:bCs/>
          <w:sz w:val="24"/>
          <w:szCs w:val="24"/>
        </w:rPr>
      </w:pPr>
      <w:del w:id="660" w:author="HP" w:date="2018-08-31T18:23:00Z">
        <w:r w:rsidRPr="00701A82" w:rsidDel="002D5762">
          <w:rPr>
            <w:rFonts w:ascii="Times New Roman" w:hAnsi="Times New Roman"/>
            <w:b/>
            <w:bCs/>
            <w:sz w:val="24"/>
            <w:szCs w:val="24"/>
          </w:rPr>
          <w:delText>Supply Chain Sustainability at Clif Bar &amp; Company</w:delText>
        </w:r>
      </w:del>
    </w:p>
    <w:tbl>
      <w:tblPr>
        <w:tblW w:w="8838" w:type="dxa"/>
        <w:tblLook w:val="01E0"/>
      </w:tblPr>
      <w:tblGrid>
        <w:gridCol w:w="2518"/>
        <w:gridCol w:w="6320"/>
      </w:tblGrid>
      <w:tr w:rsidR="00701A82" w:rsidRPr="00701A82" w:rsidDel="002D5762" w:rsidTr="003A15B7">
        <w:trPr>
          <w:del w:id="661" w:author="HP" w:date="2018-08-31T18:23:00Z"/>
        </w:trPr>
        <w:tc>
          <w:tcPr>
            <w:tcW w:w="2518" w:type="dxa"/>
          </w:tcPr>
          <w:p w:rsidR="00701A82" w:rsidRPr="00701A82" w:rsidDel="002D5762" w:rsidRDefault="00701A82" w:rsidP="00701A82">
            <w:pPr>
              <w:spacing w:after="240"/>
              <w:jc w:val="both"/>
              <w:rPr>
                <w:del w:id="662" w:author="HP" w:date="2018-08-31T18:23:00Z"/>
                <w:b/>
              </w:rPr>
            </w:pPr>
            <w:del w:id="663" w:author="HP" w:date="2018-08-31T18:23:00Z">
              <w:r w:rsidRPr="00701A82" w:rsidDel="002D5762">
                <w:rPr>
                  <w:b/>
                </w:rPr>
                <w:delText>Length:</w:delText>
              </w:r>
            </w:del>
          </w:p>
        </w:tc>
        <w:tc>
          <w:tcPr>
            <w:tcW w:w="6320" w:type="dxa"/>
          </w:tcPr>
          <w:p w:rsidR="00701A82" w:rsidRPr="00701A82" w:rsidDel="002D5762" w:rsidRDefault="00701A82" w:rsidP="00701A82">
            <w:pPr>
              <w:spacing w:after="240"/>
              <w:jc w:val="both"/>
              <w:rPr>
                <w:del w:id="664" w:author="HP" w:date="2018-08-31T18:23:00Z"/>
              </w:rPr>
            </w:pPr>
            <w:del w:id="665" w:author="HP" w:date="2018-08-31T18:23:00Z">
              <w:r w:rsidRPr="00701A82" w:rsidDel="002D5762">
                <w:delText>9:30</w:delText>
              </w:r>
            </w:del>
          </w:p>
        </w:tc>
      </w:tr>
      <w:tr w:rsidR="00701A82" w:rsidRPr="00701A82" w:rsidDel="002D5762" w:rsidTr="003A15B7">
        <w:trPr>
          <w:del w:id="666" w:author="HP" w:date="2018-08-31T18:23:00Z"/>
        </w:trPr>
        <w:tc>
          <w:tcPr>
            <w:tcW w:w="2518" w:type="dxa"/>
          </w:tcPr>
          <w:p w:rsidR="00701A82" w:rsidRPr="00701A82" w:rsidDel="002D5762" w:rsidRDefault="00701A82" w:rsidP="00701A82">
            <w:pPr>
              <w:spacing w:after="240"/>
              <w:jc w:val="both"/>
              <w:rPr>
                <w:del w:id="667" w:author="HP" w:date="2018-08-31T18:23:00Z"/>
                <w:b/>
              </w:rPr>
            </w:pPr>
            <w:del w:id="668" w:author="HP" w:date="2018-08-31T18:23:00Z">
              <w:r w:rsidRPr="00701A82" w:rsidDel="002D5762">
                <w:rPr>
                  <w:b/>
                </w:rPr>
                <w:delText>Subject:</w:delText>
              </w:r>
            </w:del>
          </w:p>
        </w:tc>
        <w:tc>
          <w:tcPr>
            <w:tcW w:w="6320" w:type="dxa"/>
          </w:tcPr>
          <w:p w:rsidR="00701A82" w:rsidRPr="00701A82" w:rsidDel="002D5762" w:rsidRDefault="00701A82" w:rsidP="00701A82">
            <w:pPr>
              <w:spacing w:after="240"/>
              <w:jc w:val="both"/>
              <w:rPr>
                <w:del w:id="669" w:author="HP" w:date="2018-08-31T18:23:00Z"/>
              </w:rPr>
            </w:pPr>
            <w:del w:id="670" w:author="HP" w:date="2018-08-31T18:23:00Z">
              <w:r w:rsidRPr="00701A82" w:rsidDel="002D5762">
                <w:delText>Sup</w:delText>
              </w:r>
              <w:r w:rsidR="00146C66" w:rsidDel="002D5762">
                <w:delText>ply Chain Design and Management</w:delText>
              </w:r>
            </w:del>
          </w:p>
        </w:tc>
      </w:tr>
      <w:tr w:rsidR="00701A82" w:rsidRPr="00701A82" w:rsidDel="002D5762" w:rsidTr="003A15B7">
        <w:trPr>
          <w:del w:id="671" w:author="HP" w:date="2018-08-31T18:23:00Z"/>
        </w:trPr>
        <w:tc>
          <w:tcPr>
            <w:tcW w:w="2518" w:type="dxa"/>
          </w:tcPr>
          <w:p w:rsidR="00701A82" w:rsidRPr="00701A82" w:rsidDel="002D5762" w:rsidRDefault="00701A82" w:rsidP="00701A82">
            <w:pPr>
              <w:spacing w:after="240"/>
              <w:jc w:val="both"/>
              <w:rPr>
                <w:del w:id="672" w:author="HP" w:date="2018-08-31T18:23:00Z"/>
                <w:b/>
              </w:rPr>
            </w:pPr>
            <w:del w:id="673" w:author="HP" w:date="2018-08-31T18:23:00Z">
              <w:r w:rsidRPr="00701A82" w:rsidDel="002D5762">
                <w:rPr>
                  <w:b/>
                </w:rPr>
                <w:delText>Textbook Reference:</w:delText>
              </w:r>
            </w:del>
          </w:p>
        </w:tc>
        <w:tc>
          <w:tcPr>
            <w:tcW w:w="6320" w:type="dxa"/>
          </w:tcPr>
          <w:p w:rsidR="00701A82" w:rsidRPr="00701A82" w:rsidDel="002D5762" w:rsidRDefault="00701A82" w:rsidP="00701A82">
            <w:pPr>
              <w:spacing w:after="240"/>
              <w:jc w:val="both"/>
              <w:rPr>
                <w:del w:id="674" w:author="HP" w:date="2018-08-31T18:23:00Z"/>
              </w:rPr>
            </w:pPr>
            <w:del w:id="675" w:author="HP" w:date="2018-08-31T18:23:00Z">
              <w:r w:rsidRPr="00701A82" w:rsidDel="002D5762">
                <w:delText>Chapter 10: Supply Chain Design,</w:delText>
              </w:r>
            </w:del>
          </w:p>
          <w:p w:rsidR="00701A82" w:rsidRPr="00701A82" w:rsidDel="002D5762" w:rsidRDefault="00701A82" w:rsidP="00627398">
            <w:pPr>
              <w:spacing w:after="240"/>
              <w:jc w:val="both"/>
              <w:rPr>
                <w:del w:id="676" w:author="HP" w:date="2018-08-31T18:23:00Z"/>
              </w:rPr>
            </w:pPr>
            <w:del w:id="677" w:author="HP" w:date="2018-08-31T18:23:00Z">
              <w:r w:rsidRPr="00701A82" w:rsidDel="002D5762">
                <w:delText>Chapter 13: Supply Chain Sustainability and Humanitarian Logistics</w:delText>
              </w:r>
              <w:r w:rsidR="00627398" w:rsidDel="002D5762">
                <w:delText>,</w:delText>
              </w:r>
              <w:r w:rsidRPr="00701A82" w:rsidDel="002D5762">
                <w:delText xml:space="preserve"> page </w:delText>
              </w:r>
              <w:r w:rsidR="00627398" w:rsidDel="002D5762">
                <w:delText>597</w:delText>
              </w:r>
            </w:del>
          </w:p>
        </w:tc>
      </w:tr>
    </w:tbl>
    <w:p w:rsidR="006D06FB" w:rsidDel="002D5762" w:rsidRDefault="006D06FB" w:rsidP="00484B06">
      <w:pPr>
        <w:jc w:val="both"/>
        <w:rPr>
          <w:del w:id="678" w:author="HP" w:date="2018-08-31T18:23:00Z"/>
          <w:b/>
          <w:bCs/>
        </w:rPr>
      </w:pPr>
    </w:p>
    <w:p w:rsidR="00701A82" w:rsidRPr="00701A82" w:rsidDel="002D5762" w:rsidRDefault="00627398" w:rsidP="00701A82">
      <w:pPr>
        <w:spacing w:before="120" w:after="240"/>
        <w:jc w:val="both"/>
        <w:rPr>
          <w:del w:id="679" w:author="HP" w:date="2018-08-31T18:23:00Z"/>
          <w:b/>
          <w:bCs/>
        </w:rPr>
      </w:pPr>
      <w:del w:id="680" w:author="HP" w:date="2018-08-31T18:23:00Z">
        <w:r w:rsidDel="002D5762">
          <w:rPr>
            <w:b/>
            <w:bCs/>
          </w:rPr>
          <w:delText>Summary</w:delText>
        </w:r>
      </w:del>
    </w:p>
    <w:p w:rsidR="00701A82" w:rsidRPr="00701A82" w:rsidDel="002D5762" w:rsidRDefault="00701A82" w:rsidP="00701A82">
      <w:pPr>
        <w:spacing w:before="120" w:after="240"/>
        <w:jc w:val="both"/>
        <w:rPr>
          <w:del w:id="681" w:author="HP" w:date="2018-08-31T18:23:00Z"/>
        </w:rPr>
      </w:pPr>
      <w:del w:id="682" w:author="HP" w:date="2018-08-31T18:23:00Z">
        <w:r w:rsidRPr="00701A82" w:rsidDel="002D5762">
          <w:delText xml:space="preserve">Clif Bar (CB) produces a variety of popular energy bars. Its major framework for supply chain design is that of “sustainability,” a characteristic of processes that meet humanity’s needs without harming future generations. This video shows how CB designed its supply chain and how it manages the flow of product with the added challenge of dealing with organically produced ingredients. The video can be used as a gateway to managing supply chains (Part 3) because it addresses a number of topics contained in those chapters. </w:delText>
        </w:r>
      </w:del>
    </w:p>
    <w:p w:rsidR="00701A82" w:rsidRPr="00701A82" w:rsidDel="002D5762" w:rsidRDefault="00701A82" w:rsidP="00701A82">
      <w:pPr>
        <w:spacing w:before="120" w:after="240"/>
        <w:jc w:val="both"/>
        <w:rPr>
          <w:del w:id="683" w:author="HP" w:date="2018-08-31T18:23:00Z"/>
        </w:rPr>
      </w:pPr>
    </w:p>
    <w:p w:rsidR="00146C66" w:rsidDel="002D5762" w:rsidRDefault="00701A82" w:rsidP="00146C66">
      <w:pPr>
        <w:spacing w:after="240"/>
        <w:jc w:val="both"/>
        <w:rPr>
          <w:del w:id="684" w:author="HP" w:date="2018-08-31T18:23:00Z"/>
          <w:b/>
        </w:rPr>
      </w:pPr>
      <w:del w:id="685" w:author="HP" w:date="2018-08-31T18:23:00Z">
        <w:r w:rsidRPr="00701A82" w:rsidDel="002D5762">
          <w:rPr>
            <w:b/>
          </w:rPr>
          <w:delText>Key Concepts related to the chapter</w:delText>
        </w:r>
      </w:del>
    </w:p>
    <w:p w:rsidR="00701A82" w:rsidRPr="00146C66" w:rsidDel="002D5762" w:rsidRDefault="00701A82" w:rsidP="00146C66">
      <w:pPr>
        <w:spacing w:after="240"/>
        <w:jc w:val="both"/>
        <w:rPr>
          <w:del w:id="686" w:author="HP" w:date="2018-08-31T18:23:00Z"/>
        </w:rPr>
      </w:pPr>
      <w:del w:id="687" w:author="HP" w:date="2018-08-31T18:23:00Z">
        <w:r w:rsidRPr="00701A82" w:rsidDel="002D5762">
          <w:rPr>
            <w:rFonts w:eastAsia="Times New Roman"/>
          </w:rPr>
          <w:delText xml:space="preserve">Supply chain design, from sourcing to retailers, is critical for CB because its products involve organically grown ingredients that have limited shelf life and are in short supply. CB views its supply chain as having three levels: suppliers, manufacturing plants, and distribution centers. CB’s core process is new product development; it has outsourced the other key processes. CB does not do any growing of ingredients nor does it do any manufacturing or distributing; as such, CB must manage the flow of materials and products that are produced and moved by other firms.    </w:delText>
        </w:r>
      </w:del>
    </w:p>
    <w:p w:rsidR="00701A82" w:rsidRPr="00701A82" w:rsidDel="002D5762" w:rsidRDefault="00701A82" w:rsidP="00146C66">
      <w:pPr>
        <w:pStyle w:val="NoSpacing1"/>
        <w:spacing w:after="240"/>
        <w:jc w:val="both"/>
        <w:rPr>
          <w:del w:id="688" w:author="HP" w:date="2018-08-31T18:23:00Z"/>
          <w:rFonts w:ascii="Times New Roman" w:eastAsia="Times New Roman" w:hAnsi="Times New Roman"/>
          <w:sz w:val="24"/>
          <w:szCs w:val="24"/>
        </w:rPr>
      </w:pPr>
      <w:del w:id="689" w:author="HP" w:date="2018-08-31T18:23:00Z">
        <w:r w:rsidRPr="00701A82" w:rsidDel="002D5762">
          <w:rPr>
            <w:rFonts w:ascii="Times New Roman" w:eastAsia="Times New Roman" w:hAnsi="Times New Roman"/>
            <w:sz w:val="24"/>
            <w:szCs w:val="24"/>
          </w:rPr>
          <w:delText xml:space="preserve">The supply chain must support CB’s competitive priorities. The overriding philosophy at CB is that of “sustainability,” which must apply to CB’s people (employees), its business and brands, the community, and the planet. For example, the supply chain must support the sustainability of the business. This goal can be accomplished by achieving the competitive priority of “low cost operations,” which provides the cost structure necessary for brand leaders to promote and place the products in the marketplace. Low cost operations improve efficiency, which means that resources are not wasted, a basic tenet of sustainability. CB outsources its distribution capability, with centers in California and Ohio. Achieving low freight miles in its distribution plan is important to low cost operations, which is accomplished by using optimizing software. CB tries to reduce its “footprint” on the environment by searching for suppliers, manufacturers (also called co-packers), and distributors who will also be efficient. </w:delText>
        </w:r>
      </w:del>
    </w:p>
    <w:p w:rsidR="00701A82" w:rsidRPr="00701A82" w:rsidDel="002D5762" w:rsidRDefault="00701A82" w:rsidP="00146C66">
      <w:pPr>
        <w:pStyle w:val="NoSpacing1"/>
        <w:spacing w:after="240"/>
        <w:jc w:val="both"/>
        <w:rPr>
          <w:del w:id="690" w:author="HP" w:date="2018-08-31T18:23:00Z"/>
          <w:rFonts w:ascii="Times New Roman" w:eastAsia="Times New Roman" w:hAnsi="Times New Roman"/>
          <w:sz w:val="24"/>
          <w:szCs w:val="24"/>
        </w:rPr>
      </w:pPr>
      <w:del w:id="691" w:author="HP" w:date="2018-08-31T18:23:00Z">
        <w:r w:rsidRPr="00701A82" w:rsidDel="002D5762">
          <w:rPr>
            <w:rFonts w:ascii="Times New Roman" w:eastAsia="Times New Roman" w:hAnsi="Times New Roman"/>
            <w:sz w:val="24"/>
            <w:szCs w:val="24"/>
          </w:rPr>
          <w:delText xml:space="preserve">Clif Bar has about 100 stock keeping units (SKUs) including the original CLIF BAR plus brands such as LUNA®, The Whole Nutrition Bar for Women™, CLIF Kid Organic ZBaR™, The Whole Grain Energy bar for kids, CLIF Mojo™, The Sweet &amp; Salty Trail Mix Bar, and CLIF Nectar®, an organic fruit and nut bar made with just five ingredients.  CLIF BARS were originally distributed through cycling shops and other niche retail outlets, but can now be found in a wide variety of retail outlets in the United States, such as Whole Foods, Trader Joe’s, REI, and even your local grocery store. </w:delText>
        </w:r>
      </w:del>
    </w:p>
    <w:p w:rsidR="00701A82" w:rsidRPr="00701A82" w:rsidDel="002D5762" w:rsidRDefault="00701A82" w:rsidP="00146C66">
      <w:pPr>
        <w:pStyle w:val="NoSpacing1"/>
        <w:spacing w:after="240"/>
        <w:ind w:firstLine="90"/>
        <w:jc w:val="both"/>
        <w:rPr>
          <w:del w:id="692" w:author="HP" w:date="2018-08-31T18:23:00Z"/>
          <w:rFonts w:ascii="Times New Roman" w:eastAsia="Times New Roman" w:hAnsi="Times New Roman"/>
          <w:sz w:val="24"/>
          <w:szCs w:val="24"/>
        </w:rPr>
      </w:pPr>
      <w:del w:id="693" w:author="HP" w:date="2018-08-31T18:23:00Z">
        <w:r w:rsidRPr="00701A82" w:rsidDel="002D5762">
          <w:rPr>
            <w:rFonts w:ascii="Times New Roman" w:eastAsia="Times New Roman" w:hAnsi="Times New Roman"/>
            <w:sz w:val="24"/>
            <w:szCs w:val="24"/>
          </w:rPr>
          <w:delText xml:space="preserve">CB develops a production cycle that supports its inventory strategy as well as its new product development. CB faces the ageless tradeoff of inventory service levels (the probability of stock outs) versus the costs of excess inventories (especially those SKUs with short shelf lives). CB holds anywhere from 3 days to 3 months of organic inventories. To cope with the tradeoff, CB uses ABC analysis whereby the more expensive or short-shelf-life SKUs receive more attention (A items) than other SKUs. New products are often based on suggestions supplied by employees or consumers. Recipes, which specify the ingredients and production requirements, are thoroughly tested before releasing them. The production cycle, based on the current product mix, is demand driven, which relies on good forecasting. Forecasts of demand as well as supplier lead times are needed to assess the potential variability in demands and supplies CB will experience in the future. CB gathers inputs from suppliers, co-packers, distributors and retail outlets and communicates its forecasts and production plans up and down the supply chain. Suppliers to CB’s suppliers even receive production information. This process is important because it helps ensure sufficient production and distribution capacity in the supply chain and reserves the organically-grown inputs, which are in short supply. </w:delText>
        </w:r>
      </w:del>
    </w:p>
    <w:p w:rsidR="00701A82" w:rsidRPr="00701A82" w:rsidDel="002D5762" w:rsidRDefault="00701A82" w:rsidP="00146C66">
      <w:pPr>
        <w:pStyle w:val="NoSpacing1"/>
        <w:spacing w:after="240"/>
        <w:jc w:val="both"/>
        <w:rPr>
          <w:del w:id="694" w:author="HP" w:date="2018-08-31T18:23:00Z"/>
          <w:rFonts w:ascii="Times New Roman" w:eastAsia="Times New Roman" w:hAnsi="Times New Roman"/>
          <w:sz w:val="24"/>
          <w:szCs w:val="24"/>
        </w:rPr>
      </w:pPr>
      <w:del w:id="695" w:author="HP" w:date="2018-08-31T18:23:00Z">
        <w:r w:rsidRPr="00701A82" w:rsidDel="002D5762">
          <w:rPr>
            <w:rFonts w:ascii="Times New Roman" w:eastAsia="Times New Roman" w:hAnsi="Times New Roman"/>
            <w:sz w:val="24"/>
            <w:szCs w:val="24"/>
          </w:rPr>
          <w:delText xml:space="preserve">Supply chain design and management at Clif Bar poses some challenges. First, selecting sourcing partners is no easy task. Communication and logistics capabilities are important because organic products have only 9 to 12 month shelf lives. Further, reliability is important because the ingredients are in short supply. The sourcing partner must be amenable to partnering with CB to achieve sustainability. Second, co-packers find their own suppliers for some items; CB must make sure that these suppliers adhere to the general company philosophy as well as the product specifications. Finally, CB must react to downtime, some of which is unplanned. For example, equipment breakdowns and weather events causing supply shortages are constant concerns for management. </w:delText>
        </w:r>
      </w:del>
    </w:p>
    <w:p w:rsidR="00146C66" w:rsidRPr="00701A82" w:rsidDel="002D5762" w:rsidRDefault="00701A82" w:rsidP="00484B06">
      <w:pPr>
        <w:pStyle w:val="NoSpacing1"/>
        <w:spacing w:after="240"/>
        <w:jc w:val="both"/>
        <w:rPr>
          <w:del w:id="696" w:author="HP" w:date="2018-08-31T18:23:00Z"/>
          <w:rFonts w:ascii="Times New Roman" w:eastAsia="Times New Roman" w:hAnsi="Times New Roman"/>
          <w:sz w:val="24"/>
          <w:szCs w:val="24"/>
        </w:rPr>
      </w:pPr>
      <w:del w:id="697" w:author="HP" w:date="2018-08-31T18:23:00Z">
        <w:r w:rsidRPr="00701A82" w:rsidDel="002D5762">
          <w:rPr>
            <w:rFonts w:ascii="Times New Roman" w:eastAsia="Times New Roman" w:hAnsi="Times New Roman"/>
            <w:sz w:val="24"/>
            <w:szCs w:val="24"/>
          </w:rPr>
          <w:delText xml:space="preserve">CB’s supply chain is largely virtual in that it does not own any of the three major levels: supply, manufacturing, or distribution. Strategically, CB must have a supply chain that has elements of “efficiency” as well as “responsiveness.” Coping with the downtime challenges it faces requires elements of responsiveness and must reside in its planning and scheduling processes, along with its contacting capability. To cope with shortages in supply, CB provides flexibility in its manufacturing plans and production schedules to allow for switches in products. CB also has flexibility in its recipes; it has the capability to move into and out of certain ingredients while maintaining its trademark taste and quality.  </w:delText>
        </w:r>
      </w:del>
    </w:p>
    <w:p w:rsidR="00701A82" w:rsidRPr="00701A82" w:rsidDel="002D5762" w:rsidRDefault="00701A82" w:rsidP="00701A82">
      <w:pPr>
        <w:spacing w:after="240"/>
        <w:jc w:val="both"/>
        <w:rPr>
          <w:del w:id="698" w:author="HP" w:date="2018-08-31T18:23:00Z"/>
          <w:b/>
          <w:bCs/>
        </w:rPr>
      </w:pPr>
      <w:del w:id="699" w:author="HP" w:date="2018-08-31T18:23:00Z">
        <w:r w:rsidRPr="00701A82" w:rsidDel="002D5762">
          <w:rPr>
            <w:b/>
            <w:bCs/>
          </w:rPr>
          <w:delText>Essay or Discussion Questions Based on Video</w:delText>
        </w:r>
      </w:del>
    </w:p>
    <w:p w:rsidR="00701A82" w:rsidRPr="00701A82" w:rsidDel="002D5762" w:rsidRDefault="00701A82" w:rsidP="00701A82">
      <w:pPr>
        <w:spacing w:after="240"/>
        <w:ind w:left="720" w:hanging="720"/>
        <w:rPr>
          <w:del w:id="700" w:author="HP" w:date="2018-08-31T18:23:00Z"/>
        </w:rPr>
      </w:pPr>
      <w:del w:id="701" w:author="HP" w:date="2018-08-31T18:23:00Z">
        <w:r w:rsidRPr="00701A82" w:rsidDel="002D5762">
          <w:delText>1.</w:delText>
        </w:r>
        <w:r w:rsidRPr="00701A82" w:rsidDel="002D5762">
          <w:tab/>
          <w:delText xml:space="preserve">In what ways does Clif Bar have a sustainable supply chain? </w:delText>
        </w:r>
      </w:del>
    </w:p>
    <w:p w:rsidR="00701A82" w:rsidRPr="00701A82" w:rsidDel="002D5762" w:rsidRDefault="00701A82" w:rsidP="00701A82">
      <w:pPr>
        <w:pStyle w:val="ListParagraph"/>
        <w:numPr>
          <w:ilvl w:val="0"/>
          <w:numId w:val="15"/>
        </w:numPr>
        <w:tabs>
          <w:tab w:val="left" w:pos="0"/>
        </w:tabs>
        <w:spacing w:after="240"/>
        <w:ind w:leftChars="0"/>
        <w:jc w:val="both"/>
        <w:rPr>
          <w:del w:id="702" w:author="HP" w:date="2018-08-31T18:23:00Z"/>
          <w:szCs w:val="24"/>
        </w:rPr>
      </w:pPr>
      <w:del w:id="703" w:author="HP" w:date="2018-08-31T18:23:00Z">
        <w:r w:rsidRPr="00701A82" w:rsidDel="002D5762">
          <w:rPr>
            <w:szCs w:val="24"/>
          </w:rPr>
          <w:delText xml:space="preserve">As explained in Chapter 13, there are three elements to supply chain sustainability: financial responsibility, environmental sustainability, and social responsibility. Regarding financial responsibility, the company has been in existence for nearly 20 years and appears to be holding a niche in the “power bar” industry. Consequently, management appears to be financially responsible to their employees and stakeholders. Evidence of environmental responsibility comes from the commitment to use sustainable growing techniques and only organic raw ingredients in its supply chain, which reduces the impact of herbicides and other chemicals on the environment. Also, ordering raw materials and packaging is aggregated to provide for efficient sourcing, thereby reducing the need for energy in the transportation of raw materials and finished products. Finally, evidence of social responsibility comes from the ethical considerations Clif Bar makes when identifying and retaining suppliers. Management conveys its aspirations regarding energy sourcing, labor practices, and workplace environments to suppliers big and small and pushes as far upstream in the supply chain as possible. </w:delText>
        </w:r>
      </w:del>
    </w:p>
    <w:p w:rsidR="00701A82" w:rsidRPr="00701A82" w:rsidDel="002D5762" w:rsidRDefault="00701A82" w:rsidP="00701A82">
      <w:pPr>
        <w:spacing w:after="240"/>
        <w:ind w:left="720" w:hanging="720"/>
        <w:rPr>
          <w:del w:id="704" w:author="HP" w:date="2018-08-31T18:23:00Z"/>
        </w:rPr>
      </w:pPr>
      <w:del w:id="705" w:author="HP" w:date="2018-08-31T18:23:00Z">
        <w:r w:rsidRPr="00701A82" w:rsidDel="002D5762">
          <w:delText>2.</w:delText>
        </w:r>
        <w:r w:rsidRPr="00701A82" w:rsidDel="002D5762">
          <w:tab/>
          <w:delText xml:space="preserve">Regarding sustainability, </w:delText>
        </w:r>
        <w:r w:rsidRPr="00701A82" w:rsidDel="002D5762">
          <w:rPr>
            <w:vanish/>
          </w:rPr>
          <w:delText>&lt;/inst&gt;&lt;question id="ch09qa7q2"&gt;&lt;para&gt;</w:delText>
        </w:r>
        <w:r w:rsidRPr="00701A82" w:rsidDel="002D5762">
          <w:delText>what business risks does Clif Bar &amp; Company face with so many parts of its supply chain outsourced?</w:delText>
        </w:r>
        <w:r w:rsidRPr="00701A82" w:rsidDel="002D5762">
          <w:rPr>
            <w:vanish/>
          </w:rPr>
          <w:delText>&lt;/para&gt;&lt;/question&gt;&lt;/general-problem&gt;</w:delText>
        </w:r>
        <w:r w:rsidRPr="00701A82" w:rsidDel="002D5762">
          <w:delText xml:space="preserve"> </w:delText>
        </w:r>
      </w:del>
    </w:p>
    <w:p w:rsidR="00701A82" w:rsidRPr="00701A82" w:rsidDel="002D5762" w:rsidRDefault="00701A82" w:rsidP="00701A82">
      <w:pPr>
        <w:pStyle w:val="ListParagraph"/>
        <w:numPr>
          <w:ilvl w:val="0"/>
          <w:numId w:val="15"/>
        </w:numPr>
        <w:tabs>
          <w:tab w:val="left" w:pos="0"/>
        </w:tabs>
        <w:spacing w:after="240"/>
        <w:ind w:leftChars="0"/>
        <w:jc w:val="both"/>
        <w:rPr>
          <w:del w:id="706" w:author="HP" w:date="2018-08-31T18:23:00Z"/>
          <w:szCs w:val="24"/>
        </w:rPr>
      </w:pPr>
      <w:del w:id="707" w:author="HP" w:date="2018-08-31T18:23:00Z">
        <w:r w:rsidRPr="00701A82" w:rsidDel="002D5762">
          <w:rPr>
            <w:szCs w:val="24"/>
          </w:rPr>
          <w:delText>Clif Bar has outsourced manufacturing and distribution. Both of these are key processes in its business. Outsourcing such major processes puts a lot of pressure on management to coordinate the supply chain and to work with managers in these other companies, especially on issues of sustainability. Integrating the information systems across the various manufacturers and distribution outlets can be difficult and fraught with the potential for failure at critical moments. Further, as Clif Bar is a relatively small player in the food industry, it runs the risk that its manufacturing or distribution partners may opt to satisfy their larger customers in times of capacity shortage. Finally, the supply of organic foods poses a major risk to its supply chain. Not only might the crop yields be low in some years, the onslaught of competing health bar businesses may exacerbate the already pressured supply of organic foods.</w:delText>
        </w:r>
      </w:del>
    </w:p>
    <w:p w:rsidR="00701A82" w:rsidRPr="00701A82" w:rsidDel="002D5762" w:rsidRDefault="00701A82" w:rsidP="00701A82">
      <w:pPr>
        <w:spacing w:after="240"/>
        <w:ind w:left="720" w:hanging="720"/>
        <w:rPr>
          <w:del w:id="708" w:author="HP" w:date="2018-08-31T18:23:00Z"/>
        </w:rPr>
      </w:pPr>
      <w:del w:id="709" w:author="HP" w:date="2018-08-31T18:23:00Z">
        <w:r w:rsidRPr="00701A82" w:rsidDel="002D5762">
          <w:delText>3.</w:delText>
        </w:r>
        <w:r w:rsidRPr="00701A82" w:rsidDel="002D5762">
          <w:tab/>
          <w:delText>What issues or risks to sustainability could Clif Bar &amp; Company encounter if it chose to expand to international markets?</w:delText>
        </w:r>
        <w:r w:rsidRPr="00701A82" w:rsidDel="002D5762">
          <w:rPr>
            <w:vanish/>
          </w:rPr>
          <w:delText>&lt;/para&gt;&lt;/question&gt;&lt;/general-problem&gt;&lt;/problemset&gt;&lt;/feature&gt;&lt;case id="ch09case02" type="1"&gt;</w:delText>
        </w:r>
      </w:del>
    </w:p>
    <w:p w:rsidR="00656F98" w:rsidRPr="00701A82" w:rsidRDefault="00701A82" w:rsidP="003A15B7">
      <w:pPr>
        <w:pStyle w:val="ListParagraph"/>
        <w:numPr>
          <w:ilvl w:val="0"/>
          <w:numId w:val="15"/>
        </w:numPr>
        <w:tabs>
          <w:tab w:val="left" w:pos="0"/>
        </w:tabs>
        <w:spacing w:after="240"/>
        <w:ind w:leftChars="0"/>
        <w:jc w:val="both"/>
        <w:rPr>
          <w:szCs w:val="24"/>
        </w:rPr>
      </w:pPr>
      <w:del w:id="710" w:author="HP" w:date="2018-08-31T18:23:00Z">
        <w:r w:rsidRPr="00701A82" w:rsidDel="002D5762">
          <w:rPr>
            <w:szCs w:val="24"/>
          </w:rPr>
          <w:delText xml:space="preserve">International expansion would pose important supply chain considerations for Clif Bar. First, organic farmers would have to be located. Second, those farmers would have to be certified in their ability to produce acceptable food products according to Clif Bar and the agricultural authorities in their home country as well as the United States. Third, acceptable manufacturers would have to be located and also pass the hurdles for certification. Nonetheless, even with manufacturers, farmers, and distribution centers identified, integrating them into the existing Clif Bar supply chain would be a major undertaking. Since we are dealing with food and its processing, the risks of something going wrong would be substantial. The ultimate risk, however, is that the demand in the international markets will not materialize.  </w:delText>
        </w:r>
      </w:del>
      <w:r w:rsidRPr="00701A82">
        <w:rPr>
          <w:szCs w:val="24"/>
        </w:rPr>
        <w:t xml:space="preserve">   </w:t>
      </w:r>
    </w:p>
    <w:sectPr w:rsidR="00656F98" w:rsidRPr="00701A82" w:rsidSect="003A15B7">
      <w:footerReference w:type="even" r:id="rId9"/>
      <w:footerReference w:type="default" r:id="rId10"/>
      <w:pgSz w:w="12240" w:h="15840"/>
      <w:pgMar w:top="1440" w:right="1440" w:bottom="1440"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93F" w:rsidRDefault="007C693F" w:rsidP="005B5C09">
      <w:r>
        <w:separator/>
      </w:r>
    </w:p>
  </w:endnote>
  <w:endnote w:type="continuationSeparator" w:id="0">
    <w:p w:rsidR="007C693F" w:rsidRDefault="007C693F" w:rsidP="005B5C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D20" w:rsidRDefault="00FE72FF" w:rsidP="00470D20">
    <w:pPr>
      <w:pStyle w:val="Footer"/>
      <w:framePr w:wrap="around" w:vAnchor="text" w:hAnchor="margin" w:xAlign="center" w:y="1"/>
      <w:rPr>
        <w:rStyle w:val="PageNumber"/>
      </w:rPr>
    </w:pPr>
    <w:r>
      <w:rPr>
        <w:rStyle w:val="PageNumber"/>
      </w:rPr>
      <w:fldChar w:fldCharType="begin"/>
    </w:r>
    <w:r w:rsidR="00470D20">
      <w:rPr>
        <w:rStyle w:val="PageNumber"/>
      </w:rPr>
      <w:instrText xml:space="preserve">PAGE  </w:instrText>
    </w:r>
    <w:r>
      <w:rPr>
        <w:rStyle w:val="PageNumber"/>
      </w:rPr>
      <w:fldChar w:fldCharType="end"/>
    </w:r>
  </w:p>
  <w:p w:rsidR="00470D20" w:rsidRDefault="00470D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D20" w:rsidRDefault="00FE72FF" w:rsidP="00470D20">
    <w:pPr>
      <w:pStyle w:val="Footer"/>
      <w:framePr w:wrap="around" w:vAnchor="text" w:hAnchor="margin" w:xAlign="center" w:y="1"/>
      <w:rPr>
        <w:rStyle w:val="PageNumber"/>
      </w:rPr>
    </w:pPr>
    <w:r>
      <w:rPr>
        <w:rStyle w:val="PageNumber"/>
      </w:rPr>
      <w:fldChar w:fldCharType="begin"/>
    </w:r>
    <w:r w:rsidR="00470D20">
      <w:rPr>
        <w:rStyle w:val="PageNumber"/>
      </w:rPr>
      <w:instrText xml:space="preserve">PAGE  </w:instrText>
    </w:r>
    <w:r>
      <w:rPr>
        <w:rStyle w:val="PageNumber"/>
      </w:rPr>
      <w:fldChar w:fldCharType="separate"/>
    </w:r>
    <w:r w:rsidR="002D5762">
      <w:rPr>
        <w:rStyle w:val="PageNumber"/>
        <w:noProof/>
      </w:rPr>
      <w:t>10</w:t>
    </w:r>
    <w:r>
      <w:rPr>
        <w:rStyle w:val="PageNumber"/>
      </w:rPr>
      <w:fldChar w:fldCharType="end"/>
    </w:r>
  </w:p>
  <w:p w:rsidR="00470D20" w:rsidRDefault="00470D20" w:rsidP="00FD0AEE">
    <w:pPr>
      <w:pStyle w:val="Footer"/>
      <w:jc w:val="center"/>
    </w:pPr>
  </w:p>
  <w:p w:rsidR="00470D20" w:rsidRDefault="00470D20" w:rsidP="00FD0AEE">
    <w:pPr>
      <w:pStyle w:val="Footer"/>
      <w:jc w:val="center"/>
    </w:pPr>
    <w:r>
      <w:t>©2016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93F" w:rsidRDefault="007C693F" w:rsidP="005B5C09">
      <w:r>
        <w:separator/>
      </w:r>
    </w:p>
  </w:footnote>
  <w:footnote w:type="continuationSeparator" w:id="0">
    <w:p w:rsidR="007C693F" w:rsidRDefault="007C693F" w:rsidP="005B5C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7840"/>
    <w:multiLevelType w:val="hybridMultilevel"/>
    <w:tmpl w:val="E3C24D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2D5782"/>
    <w:multiLevelType w:val="hybridMultilevel"/>
    <w:tmpl w:val="CF9C3ED8"/>
    <w:lvl w:ilvl="0" w:tplc="A412B356">
      <w:start w:val="1"/>
      <w:numFmt w:val="bullet"/>
      <w:lvlText w:val=""/>
      <w:lvlJc w:val="left"/>
      <w:pPr>
        <w:ind w:left="1120" w:hanging="360"/>
      </w:pPr>
      <w:rPr>
        <w:rFonts w:ascii="Symbol" w:hAnsi="Symbol" w:hint="default"/>
        <w:sz w:val="16"/>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
    <w:nsid w:val="0DB91A19"/>
    <w:multiLevelType w:val="multilevel"/>
    <w:tmpl w:val="841808AC"/>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7D75B7D"/>
    <w:multiLevelType w:val="hybridMultilevel"/>
    <w:tmpl w:val="5D0AC838"/>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4">
    <w:nsid w:val="188262E2"/>
    <w:multiLevelType w:val="hybridMultilevel"/>
    <w:tmpl w:val="7F623766"/>
    <w:lvl w:ilvl="0" w:tplc="A412B356">
      <w:start w:val="1"/>
      <w:numFmt w:val="bullet"/>
      <w:lvlText w:val=""/>
      <w:lvlJc w:val="left"/>
      <w:pPr>
        <w:ind w:left="1120" w:hanging="360"/>
      </w:pPr>
      <w:rPr>
        <w:rFonts w:ascii="Symbol" w:hAnsi="Symbol" w:hint="default"/>
        <w:sz w:val="16"/>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
    <w:nsid w:val="1B5C559C"/>
    <w:multiLevelType w:val="hybridMultilevel"/>
    <w:tmpl w:val="3482B32A"/>
    <w:lvl w:ilvl="0" w:tplc="A412B356">
      <w:start w:val="1"/>
      <w:numFmt w:val="bullet"/>
      <w:lvlText w:val=""/>
      <w:lvlJc w:val="left"/>
      <w:pPr>
        <w:tabs>
          <w:tab w:val="num" w:pos="504"/>
        </w:tabs>
        <w:ind w:left="504"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47548"/>
    <w:multiLevelType w:val="hybridMultilevel"/>
    <w:tmpl w:val="42D8A4F4"/>
    <w:lvl w:ilvl="0" w:tplc="A412B356">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5D52912"/>
    <w:multiLevelType w:val="multilevel"/>
    <w:tmpl w:val="BFB620D4"/>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E4E1549"/>
    <w:multiLevelType w:val="hybridMultilevel"/>
    <w:tmpl w:val="8A36C8FE"/>
    <w:lvl w:ilvl="0" w:tplc="A412B356">
      <w:start w:val="1"/>
      <w:numFmt w:val="bullet"/>
      <w:lvlText w:val=""/>
      <w:lvlJc w:val="left"/>
      <w:pPr>
        <w:tabs>
          <w:tab w:val="num" w:pos="504"/>
        </w:tabs>
        <w:ind w:left="504"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BB1623"/>
    <w:multiLevelType w:val="multilevel"/>
    <w:tmpl w:val="F9DC1F64"/>
    <w:lvl w:ilvl="0">
      <w:start w:val="1"/>
      <w:numFmt w:val="bullet"/>
      <w:lvlText w:val=""/>
      <w:lvlJc w:val="left"/>
      <w:pPr>
        <w:tabs>
          <w:tab w:val="num" w:pos="1080"/>
        </w:tabs>
        <w:ind w:left="1080" w:hanging="360"/>
      </w:pPr>
      <w:rPr>
        <w:rFonts w:ascii="Symbol" w:hAnsi="Symbol" w:hint="default"/>
        <w:b w:val="0"/>
        <w:i w:val="0"/>
        <w:sz w:val="16"/>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440" w:firstLine="0"/>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color w:val="auto"/>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0">
    <w:nsid w:val="357A5799"/>
    <w:multiLevelType w:val="multilevel"/>
    <w:tmpl w:val="BFB620D4"/>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427838C7"/>
    <w:multiLevelType w:val="multilevel"/>
    <w:tmpl w:val="6E46EC7A"/>
    <w:lvl w:ilvl="0">
      <w:start w:val="1"/>
      <w:numFmt w:val="decimal"/>
      <w:lvlText w:val="%1."/>
      <w:lvlJc w:val="left"/>
      <w:pPr>
        <w:tabs>
          <w:tab w:val="num" w:pos="1080"/>
        </w:tabs>
        <w:ind w:left="1080" w:hanging="360"/>
      </w:pPr>
      <w:rPr>
        <w:rFonts w:ascii="Times New Roman" w:hAnsi="Times New Roman" w:cs="Times New Roman" w:hint="default"/>
        <w:b w:val="0"/>
        <w:i w:val="0"/>
        <w:sz w:val="22"/>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440" w:firstLine="0"/>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color w:val="auto"/>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2">
    <w:nsid w:val="5292783D"/>
    <w:multiLevelType w:val="hybridMultilevel"/>
    <w:tmpl w:val="E9DAE432"/>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3">
    <w:nsid w:val="587B3657"/>
    <w:multiLevelType w:val="hybridMultilevel"/>
    <w:tmpl w:val="EDEC2BD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4">
    <w:nsid w:val="589638D1"/>
    <w:multiLevelType w:val="hybridMultilevel"/>
    <w:tmpl w:val="0E680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5F0610"/>
    <w:multiLevelType w:val="multilevel"/>
    <w:tmpl w:val="BFB620D4"/>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606016E3"/>
    <w:multiLevelType w:val="multilevel"/>
    <w:tmpl w:val="51F6D638"/>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31849D1"/>
    <w:multiLevelType w:val="hybridMultilevel"/>
    <w:tmpl w:val="3B72D234"/>
    <w:lvl w:ilvl="0" w:tplc="A412B356">
      <w:start w:val="1"/>
      <w:numFmt w:val="bullet"/>
      <w:lvlText w:val=""/>
      <w:lvlJc w:val="left"/>
      <w:pPr>
        <w:tabs>
          <w:tab w:val="num" w:pos="504"/>
        </w:tabs>
        <w:ind w:left="504"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674E17"/>
    <w:multiLevelType w:val="hybridMultilevel"/>
    <w:tmpl w:val="166A26AE"/>
    <w:lvl w:ilvl="0" w:tplc="A412B356">
      <w:start w:val="1"/>
      <w:numFmt w:val="bullet"/>
      <w:lvlText w:val=""/>
      <w:lvlJc w:val="left"/>
      <w:pPr>
        <w:ind w:left="1120" w:hanging="360"/>
      </w:pPr>
      <w:rPr>
        <w:rFonts w:ascii="Symbol" w:hAnsi="Symbol" w:hint="default"/>
        <w:sz w:val="16"/>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9">
    <w:nsid w:val="678117BC"/>
    <w:multiLevelType w:val="hybridMultilevel"/>
    <w:tmpl w:val="56CC3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AF17B1A"/>
    <w:multiLevelType w:val="hybridMultilevel"/>
    <w:tmpl w:val="BFE0AAD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6F8770B4"/>
    <w:multiLevelType w:val="hybridMultilevel"/>
    <w:tmpl w:val="2D0CA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E72B5D"/>
    <w:multiLevelType w:val="multilevel"/>
    <w:tmpl w:val="BFB620D4"/>
    <w:lvl w:ilvl="0">
      <w:start w:val="1"/>
      <w:numFmt w:val="decimal"/>
      <w:lvlText w:val="%1."/>
      <w:lvlJc w:val="left"/>
      <w:pPr>
        <w:tabs>
          <w:tab w:val="num" w:pos="360"/>
        </w:tabs>
        <w:ind w:left="360" w:hanging="360"/>
      </w:pPr>
      <w:rPr>
        <w:rFonts w:ascii="Times New Roman" w:hAnsi="Times New Roman" w:cs="Times New Roman" w:hint="default"/>
        <w:b w:val="0"/>
        <w:i w:val="0"/>
        <w:sz w:val="22"/>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720" w:firstLine="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19353F3"/>
    <w:multiLevelType w:val="multilevel"/>
    <w:tmpl w:val="95E01FF8"/>
    <w:lvl w:ilvl="0">
      <w:start w:val="1"/>
      <w:numFmt w:val="bullet"/>
      <w:lvlText w:val=""/>
      <w:lvlJc w:val="left"/>
      <w:pPr>
        <w:tabs>
          <w:tab w:val="num" w:pos="1080"/>
        </w:tabs>
        <w:ind w:left="1080" w:hanging="360"/>
      </w:pPr>
      <w:rPr>
        <w:rFonts w:ascii="Wingdings" w:hAnsi="Wingdings" w:hint="default"/>
        <w:b w:val="0"/>
        <w:i w:val="0"/>
        <w:sz w:val="22"/>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440" w:firstLine="0"/>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color w:val="auto"/>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4">
    <w:nsid w:val="7C4E1486"/>
    <w:multiLevelType w:val="hybridMultilevel"/>
    <w:tmpl w:val="F60A7BE4"/>
    <w:lvl w:ilvl="0" w:tplc="A412B356">
      <w:start w:val="1"/>
      <w:numFmt w:val="bullet"/>
      <w:lvlText w:val=""/>
      <w:lvlJc w:val="left"/>
      <w:pPr>
        <w:tabs>
          <w:tab w:val="num" w:pos="504"/>
        </w:tabs>
        <w:ind w:left="504"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DBD1AB8"/>
    <w:multiLevelType w:val="multilevel"/>
    <w:tmpl w:val="95E01FF8"/>
    <w:lvl w:ilvl="0">
      <w:start w:val="1"/>
      <w:numFmt w:val="bullet"/>
      <w:lvlText w:val=""/>
      <w:lvlJc w:val="left"/>
      <w:pPr>
        <w:tabs>
          <w:tab w:val="num" w:pos="1080"/>
        </w:tabs>
        <w:ind w:left="1080" w:hanging="360"/>
      </w:pPr>
      <w:rPr>
        <w:rFonts w:ascii="Wingdings" w:hAnsi="Wingdings" w:hint="default"/>
        <w:b w:val="0"/>
        <w:i w:val="0"/>
        <w:sz w:val="22"/>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440" w:firstLine="0"/>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color w:val="auto"/>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6">
    <w:nsid w:val="7E426CF5"/>
    <w:multiLevelType w:val="multilevel"/>
    <w:tmpl w:val="364099A8"/>
    <w:lvl w:ilvl="0">
      <w:start w:val="1"/>
      <w:numFmt w:val="decimal"/>
      <w:lvlText w:val="%1."/>
      <w:lvlJc w:val="left"/>
      <w:pPr>
        <w:tabs>
          <w:tab w:val="num" w:pos="1080"/>
        </w:tabs>
        <w:ind w:left="1080" w:hanging="360"/>
      </w:pPr>
      <w:rPr>
        <w:rFonts w:ascii="Times New Roman" w:hAnsi="Times New Roman" w:cs="Times New Roman" w:hint="default"/>
        <w:b w:val="0"/>
        <w:i w:val="0"/>
        <w:sz w:val="22"/>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440" w:firstLine="0"/>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color w:val="auto"/>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abstractNumId w:val="10"/>
  </w:num>
  <w:num w:numId="2">
    <w:abstractNumId w:val="3"/>
  </w:num>
  <w:num w:numId="3">
    <w:abstractNumId w:val="12"/>
  </w:num>
  <w:num w:numId="4">
    <w:abstractNumId w:val="15"/>
  </w:num>
  <w:num w:numId="5">
    <w:abstractNumId w:val="22"/>
  </w:num>
  <w:num w:numId="6">
    <w:abstractNumId w:val="7"/>
  </w:num>
  <w:num w:numId="7">
    <w:abstractNumId w:val="5"/>
  </w:num>
  <w:num w:numId="8">
    <w:abstractNumId w:val="24"/>
  </w:num>
  <w:num w:numId="9">
    <w:abstractNumId w:val="11"/>
  </w:num>
  <w:num w:numId="10">
    <w:abstractNumId w:val="25"/>
  </w:num>
  <w:num w:numId="11">
    <w:abstractNumId w:val="23"/>
  </w:num>
  <w:num w:numId="12">
    <w:abstractNumId w:val="9"/>
  </w:num>
  <w:num w:numId="13">
    <w:abstractNumId w:val="1"/>
  </w:num>
  <w:num w:numId="14">
    <w:abstractNumId w:val="18"/>
  </w:num>
  <w:num w:numId="15">
    <w:abstractNumId w:val="4"/>
  </w:num>
  <w:num w:numId="16">
    <w:abstractNumId w:val="20"/>
  </w:num>
  <w:num w:numId="17">
    <w:abstractNumId w:val="0"/>
  </w:num>
  <w:num w:numId="18">
    <w:abstractNumId w:val="13"/>
  </w:num>
  <w:num w:numId="19">
    <w:abstractNumId w:val="19"/>
  </w:num>
  <w:num w:numId="20">
    <w:abstractNumId w:val="6"/>
  </w:num>
  <w:num w:numId="21">
    <w:abstractNumId w:val="2"/>
  </w:num>
  <w:num w:numId="22">
    <w:abstractNumId w:val="16"/>
  </w:num>
  <w:num w:numId="23">
    <w:abstractNumId w:val="8"/>
  </w:num>
  <w:num w:numId="24">
    <w:abstractNumId w:val="17"/>
  </w:num>
  <w:num w:numId="25">
    <w:abstractNumId w:val="26"/>
  </w:num>
  <w:num w:numId="26">
    <w:abstractNumId w:val="2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720"/>
  <w:noPunctuationKerning/>
  <w:characterSpacingControl w:val="doNotCompress"/>
  <w:hdrShapeDefaults>
    <o:shapedefaults v:ext="edit" spidmax="5122"/>
  </w:hdrShapeDefaults>
  <w:footnotePr>
    <w:footnote w:id="-1"/>
    <w:footnote w:id="0"/>
  </w:footnotePr>
  <w:endnotePr>
    <w:endnote w:id="-1"/>
    <w:endnote w:id="0"/>
  </w:endnotePr>
  <w:compat>
    <w:useFELayout/>
  </w:compat>
  <w:rsids>
    <w:rsidRoot w:val="00C014AE"/>
    <w:rsid w:val="000108F5"/>
    <w:rsid w:val="00024EAB"/>
    <w:rsid w:val="00061D9F"/>
    <w:rsid w:val="00072F43"/>
    <w:rsid w:val="000807FF"/>
    <w:rsid w:val="00087B8A"/>
    <w:rsid w:val="00091478"/>
    <w:rsid w:val="0009387B"/>
    <w:rsid w:val="000A285A"/>
    <w:rsid w:val="000C5144"/>
    <w:rsid w:val="000D72FD"/>
    <w:rsid w:val="000F2B6B"/>
    <w:rsid w:val="00100F5E"/>
    <w:rsid w:val="00121E7E"/>
    <w:rsid w:val="00123259"/>
    <w:rsid w:val="001371E0"/>
    <w:rsid w:val="00146C66"/>
    <w:rsid w:val="00155181"/>
    <w:rsid w:val="00174334"/>
    <w:rsid w:val="00192FE8"/>
    <w:rsid w:val="001A7BEA"/>
    <w:rsid w:val="001D34F3"/>
    <w:rsid w:val="00201BDE"/>
    <w:rsid w:val="00242B24"/>
    <w:rsid w:val="00244F20"/>
    <w:rsid w:val="00255406"/>
    <w:rsid w:val="00280651"/>
    <w:rsid w:val="00292DAA"/>
    <w:rsid w:val="002A0B77"/>
    <w:rsid w:val="002D5762"/>
    <w:rsid w:val="003313E6"/>
    <w:rsid w:val="00353E33"/>
    <w:rsid w:val="0036655F"/>
    <w:rsid w:val="003751CA"/>
    <w:rsid w:val="003A15B7"/>
    <w:rsid w:val="003B1FE1"/>
    <w:rsid w:val="003B57C7"/>
    <w:rsid w:val="003C3950"/>
    <w:rsid w:val="003D5BFA"/>
    <w:rsid w:val="00402B1F"/>
    <w:rsid w:val="004228AA"/>
    <w:rsid w:val="00425376"/>
    <w:rsid w:val="004477B1"/>
    <w:rsid w:val="004649A2"/>
    <w:rsid w:val="00470D20"/>
    <w:rsid w:val="00473C42"/>
    <w:rsid w:val="00484B06"/>
    <w:rsid w:val="004D2971"/>
    <w:rsid w:val="004D3A89"/>
    <w:rsid w:val="004F15EE"/>
    <w:rsid w:val="004F5077"/>
    <w:rsid w:val="004F7E39"/>
    <w:rsid w:val="0052457E"/>
    <w:rsid w:val="00572283"/>
    <w:rsid w:val="005B272A"/>
    <w:rsid w:val="005B5C09"/>
    <w:rsid w:val="005C29AC"/>
    <w:rsid w:val="005F41BF"/>
    <w:rsid w:val="006160FC"/>
    <w:rsid w:val="00617622"/>
    <w:rsid w:val="0062355D"/>
    <w:rsid w:val="00626E8C"/>
    <w:rsid w:val="00627398"/>
    <w:rsid w:val="0065366A"/>
    <w:rsid w:val="006556CA"/>
    <w:rsid w:val="00656F98"/>
    <w:rsid w:val="00664784"/>
    <w:rsid w:val="00691976"/>
    <w:rsid w:val="00693D05"/>
    <w:rsid w:val="00697F41"/>
    <w:rsid w:val="006C0A45"/>
    <w:rsid w:val="006D06FB"/>
    <w:rsid w:val="00701A82"/>
    <w:rsid w:val="00702316"/>
    <w:rsid w:val="00702E15"/>
    <w:rsid w:val="0072515E"/>
    <w:rsid w:val="00726623"/>
    <w:rsid w:val="00736099"/>
    <w:rsid w:val="00737B5E"/>
    <w:rsid w:val="00740FDE"/>
    <w:rsid w:val="00771F54"/>
    <w:rsid w:val="00796388"/>
    <w:rsid w:val="007A4A85"/>
    <w:rsid w:val="007B0531"/>
    <w:rsid w:val="007C693F"/>
    <w:rsid w:val="007D0FCE"/>
    <w:rsid w:val="007E50D3"/>
    <w:rsid w:val="007F5F31"/>
    <w:rsid w:val="0080289F"/>
    <w:rsid w:val="008462B5"/>
    <w:rsid w:val="00850470"/>
    <w:rsid w:val="00853425"/>
    <w:rsid w:val="00877DB2"/>
    <w:rsid w:val="008B2113"/>
    <w:rsid w:val="008D7794"/>
    <w:rsid w:val="008E6965"/>
    <w:rsid w:val="008F21AF"/>
    <w:rsid w:val="00925DB7"/>
    <w:rsid w:val="009451E2"/>
    <w:rsid w:val="00953B93"/>
    <w:rsid w:val="009B02FE"/>
    <w:rsid w:val="009B5A43"/>
    <w:rsid w:val="009B6C29"/>
    <w:rsid w:val="009E13DE"/>
    <w:rsid w:val="009F0384"/>
    <w:rsid w:val="009F3BCE"/>
    <w:rsid w:val="00A2743F"/>
    <w:rsid w:val="00A74439"/>
    <w:rsid w:val="00A958F7"/>
    <w:rsid w:val="00AE37E2"/>
    <w:rsid w:val="00AE4E1E"/>
    <w:rsid w:val="00AE7C84"/>
    <w:rsid w:val="00B24661"/>
    <w:rsid w:val="00B3238E"/>
    <w:rsid w:val="00B33AC4"/>
    <w:rsid w:val="00B534AF"/>
    <w:rsid w:val="00B61B2C"/>
    <w:rsid w:val="00B714A7"/>
    <w:rsid w:val="00B73ADB"/>
    <w:rsid w:val="00BB0668"/>
    <w:rsid w:val="00BB3630"/>
    <w:rsid w:val="00BE57CE"/>
    <w:rsid w:val="00BF424C"/>
    <w:rsid w:val="00C014AE"/>
    <w:rsid w:val="00C23A4F"/>
    <w:rsid w:val="00C36E22"/>
    <w:rsid w:val="00C53461"/>
    <w:rsid w:val="00C55571"/>
    <w:rsid w:val="00C739F0"/>
    <w:rsid w:val="00C761C0"/>
    <w:rsid w:val="00C95A44"/>
    <w:rsid w:val="00CA0BF2"/>
    <w:rsid w:val="00CD5528"/>
    <w:rsid w:val="00D305F1"/>
    <w:rsid w:val="00D45D33"/>
    <w:rsid w:val="00D5005E"/>
    <w:rsid w:val="00D52B71"/>
    <w:rsid w:val="00D5364E"/>
    <w:rsid w:val="00DD48AD"/>
    <w:rsid w:val="00DE6B8B"/>
    <w:rsid w:val="00DF2E1A"/>
    <w:rsid w:val="00E00AD8"/>
    <w:rsid w:val="00E127D8"/>
    <w:rsid w:val="00E165AB"/>
    <w:rsid w:val="00E274CA"/>
    <w:rsid w:val="00E33AAD"/>
    <w:rsid w:val="00E36E60"/>
    <w:rsid w:val="00E379A4"/>
    <w:rsid w:val="00E53EF1"/>
    <w:rsid w:val="00E56B9F"/>
    <w:rsid w:val="00E8493D"/>
    <w:rsid w:val="00E86C97"/>
    <w:rsid w:val="00E94FC6"/>
    <w:rsid w:val="00EC45B7"/>
    <w:rsid w:val="00ED62A7"/>
    <w:rsid w:val="00EE000F"/>
    <w:rsid w:val="00EE5504"/>
    <w:rsid w:val="00F262C1"/>
    <w:rsid w:val="00F570D4"/>
    <w:rsid w:val="00F64A2A"/>
    <w:rsid w:val="00FC5990"/>
    <w:rsid w:val="00FD0AEE"/>
    <w:rsid w:val="00FE72F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E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D62A7"/>
    <w:rPr>
      <w:rFonts w:ascii="Tahoma" w:hAnsi="Tahoma" w:cs="Tahoma"/>
      <w:sz w:val="16"/>
      <w:szCs w:val="16"/>
    </w:rPr>
  </w:style>
  <w:style w:type="paragraph" w:styleId="Header">
    <w:name w:val="header"/>
    <w:basedOn w:val="Normal"/>
    <w:link w:val="HeaderChar"/>
    <w:rsid w:val="000D72FD"/>
    <w:pPr>
      <w:tabs>
        <w:tab w:val="center" w:pos="4320"/>
        <w:tab w:val="right" w:pos="8640"/>
      </w:tabs>
      <w:overflowPunct w:val="0"/>
      <w:autoSpaceDE w:val="0"/>
      <w:autoSpaceDN w:val="0"/>
      <w:adjustRightInd w:val="0"/>
      <w:textAlignment w:val="baseline"/>
    </w:pPr>
    <w:rPr>
      <w:rFonts w:eastAsiaTheme="minorEastAsia"/>
      <w:szCs w:val="20"/>
    </w:rPr>
  </w:style>
  <w:style w:type="character" w:customStyle="1" w:styleId="HeaderChar">
    <w:name w:val="Header Char"/>
    <w:basedOn w:val="DefaultParagraphFont"/>
    <w:link w:val="Header"/>
    <w:rsid w:val="000D72FD"/>
    <w:rPr>
      <w:rFonts w:eastAsiaTheme="minorEastAsia"/>
      <w:sz w:val="24"/>
    </w:rPr>
  </w:style>
  <w:style w:type="paragraph" w:customStyle="1" w:styleId="NL">
    <w:name w:val="NL"/>
    <w:basedOn w:val="Normal"/>
    <w:rsid w:val="000D72FD"/>
    <w:pPr>
      <w:keepNext/>
      <w:keepLines/>
      <w:spacing w:after="240" w:line="260" w:lineRule="exact"/>
      <w:ind w:left="360" w:hanging="360"/>
    </w:pPr>
    <w:rPr>
      <w:rFonts w:ascii="Times" w:eastAsiaTheme="minorEastAsia" w:hAnsi="Times"/>
      <w:sz w:val="22"/>
      <w:szCs w:val="20"/>
    </w:rPr>
  </w:style>
  <w:style w:type="table" w:styleId="TableGrid">
    <w:name w:val="Table Grid"/>
    <w:basedOn w:val="TableNormal"/>
    <w:uiPriority w:val="39"/>
    <w:rsid w:val="000D72FD"/>
    <w:pPr>
      <w:jc w:val="both"/>
    </w:pPr>
    <w:rPr>
      <w:rFonts w:asciiTheme="minorHAnsi" w:eastAsiaTheme="minorEastAsia" w:hAnsiTheme="minorHAnsi" w:cstheme="minorBidi"/>
      <w:kern w:val="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6E8C"/>
    <w:pPr>
      <w:overflowPunct w:val="0"/>
      <w:autoSpaceDE w:val="0"/>
      <w:autoSpaceDN w:val="0"/>
      <w:adjustRightInd w:val="0"/>
      <w:ind w:leftChars="400" w:left="800"/>
      <w:textAlignment w:val="baseline"/>
    </w:pPr>
    <w:rPr>
      <w:rFonts w:eastAsiaTheme="minorEastAsia"/>
      <w:szCs w:val="20"/>
    </w:rPr>
  </w:style>
  <w:style w:type="paragraph" w:styleId="Footer">
    <w:name w:val="footer"/>
    <w:basedOn w:val="Normal"/>
    <w:link w:val="FooterChar"/>
    <w:unhideWhenUsed/>
    <w:rsid w:val="005B5C09"/>
    <w:pPr>
      <w:tabs>
        <w:tab w:val="center" w:pos="4513"/>
        <w:tab w:val="right" w:pos="9026"/>
      </w:tabs>
      <w:snapToGrid w:val="0"/>
    </w:pPr>
  </w:style>
  <w:style w:type="character" w:customStyle="1" w:styleId="FooterChar">
    <w:name w:val="Footer Char"/>
    <w:basedOn w:val="DefaultParagraphFont"/>
    <w:link w:val="Footer"/>
    <w:rsid w:val="005B5C09"/>
    <w:rPr>
      <w:sz w:val="24"/>
      <w:szCs w:val="24"/>
    </w:rPr>
  </w:style>
  <w:style w:type="paragraph" w:customStyle="1" w:styleId="NoSpacing1">
    <w:name w:val="No Spacing1"/>
    <w:uiPriority w:val="1"/>
    <w:qFormat/>
    <w:rsid w:val="00072F43"/>
    <w:rPr>
      <w:rFonts w:ascii="Calibri" w:eastAsia="Calibri" w:hAnsi="Calibri"/>
      <w:sz w:val="22"/>
      <w:szCs w:val="22"/>
    </w:rPr>
  </w:style>
  <w:style w:type="paragraph" w:customStyle="1" w:styleId="ListParagraph1">
    <w:name w:val="List Paragraph1"/>
    <w:basedOn w:val="Normal"/>
    <w:uiPriority w:val="34"/>
    <w:qFormat/>
    <w:rsid w:val="00701A82"/>
    <w:pPr>
      <w:overflowPunct w:val="0"/>
      <w:autoSpaceDE w:val="0"/>
      <w:autoSpaceDN w:val="0"/>
      <w:adjustRightInd w:val="0"/>
      <w:ind w:left="720"/>
      <w:textAlignment w:val="baseline"/>
    </w:pPr>
    <w:rPr>
      <w:rFonts w:eastAsiaTheme="minorEastAsia"/>
      <w:szCs w:val="20"/>
    </w:rPr>
  </w:style>
  <w:style w:type="character" w:styleId="PageNumber">
    <w:name w:val="page number"/>
    <w:basedOn w:val="DefaultParagraphFont"/>
    <w:semiHidden/>
    <w:unhideWhenUsed/>
    <w:rsid w:val="002A0B77"/>
  </w:style>
  <w:style w:type="character" w:styleId="CommentReference">
    <w:name w:val="annotation reference"/>
    <w:basedOn w:val="DefaultParagraphFont"/>
    <w:semiHidden/>
    <w:unhideWhenUsed/>
    <w:rsid w:val="00470D20"/>
    <w:rPr>
      <w:sz w:val="16"/>
      <w:szCs w:val="16"/>
    </w:rPr>
  </w:style>
  <w:style w:type="paragraph" w:styleId="CommentText">
    <w:name w:val="annotation text"/>
    <w:basedOn w:val="Normal"/>
    <w:link w:val="CommentTextChar"/>
    <w:semiHidden/>
    <w:unhideWhenUsed/>
    <w:rsid w:val="00470D20"/>
    <w:rPr>
      <w:sz w:val="20"/>
      <w:szCs w:val="20"/>
    </w:rPr>
  </w:style>
  <w:style w:type="character" w:customStyle="1" w:styleId="CommentTextChar">
    <w:name w:val="Comment Text Char"/>
    <w:basedOn w:val="DefaultParagraphFont"/>
    <w:link w:val="CommentText"/>
    <w:semiHidden/>
    <w:rsid w:val="00470D20"/>
  </w:style>
  <w:style w:type="paragraph" w:styleId="CommentSubject">
    <w:name w:val="annotation subject"/>
    <w:basedOn w:val="CommentText"/>
    <w:next w:val="CommentText"/>
    <w:link w:val="CommentSubjectChar"/>
    <w:semiHidden/>
    <w:unhideWhenUsed/>
    <w:rsid w:val="00470D20"/>
    <w:rPr>
      <w:b/>
      <w:bCs/>
    </w:rPr>
  </w:style>
  <w:style w:type="character" w:customStyle="1" w:styleId="CommentSubjectChar">
    <w:name w:val="Comment Subject Char"/>
    <w:basedOn w:val="CommentTextChar"/>
    <w:link w:val="CommentSubject"/>
    <w:semiHidden/>
    <w:rsid w:val="00470D2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E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D62A7"/>
    <w:rPr>
      <w:rFonts w:ascii="Tahoma" w:hAnsi="Tahoma" w:cs="Tahoma"/>
      <w:sz w:val="16"/>
      <w:szCs w:val="16"/>
    </w:rPr>
  </w:style>
  <w:style w:type="paragraph" w:styleId="Header">
    <w:name w:val="header"/>
    <w:basedOn w:val="Normal"/>
    <w:link w:val="HeaderChar"/>
    <w:rsid w:val="000D72FD"/>
    <w:pPr>
      <w:tabs>
        <w:tab w:val="center" w:pos="4320"/>
        <w:tab w:val="right" w:pos="8640"/>
      </w:tabs>
      <w:overflowPunct w:val="0"/>
      <w:autoSpaceDE w:val="0"/>
      <w:autoSpaceDN w:val="0"/>
      <w:adjustRightInd w:val="0"/>
      <w:textAlignment w:val="baseline"/>
    </w:pPr>
    <w:rPr>
      <w:rFonts w:eastAsiaTheme="minorEastAsia"/>
      <w:szCs w:val="20"/>
    </w:rPr>
  </w:style>
  <w:style w:type="character" w:customStyle="1" w:styleId="HeaderChar">
    <w:name w:val="Header Char"/>
    <w:basedOn w:val="DefaultParagraphFont"/>
    <w:link w:val="Header"/>
    <w:rsid w:val="000D72FD"/>
    <w:rPr>
      <w:rFonts w:eastAsiaTheme="minorEastAsia"/>
      <w:sz w:val="24"/>
    </w:rPr>
  </w:style>
  <w:style w:type="paragraph" w:customStyle="1" w:styleId="NL">
    <w:name w:val="NL"/>
    <w:basedOn w:val="Normal"/>
    <w:rsid w:val="000D72FD"/>
    <w:pPr>
      <w:keepNext/>
      <w:keepLines/>
      <w:spacing w:after="240" w:line="260" w:lineRule="exact"/>
      <w:ind w:left="360" w:hanging="360"/>
    </w:pPr>
    <w:rPr>
      <w:rFonts w:ascii="Times" w:eastAsiaTheme="minorEastAsia" w:hAnsi="Times"/>
      <w:sz w:val="22"/>
      <w:szCs w:val="20"/>
    </w:rPr>
  </w:style>
  <w:style w:type="table" w:styleId="TableGrid">
    <w:name w:val="Table Grid"/>
    <w:basedOn w:val="TableNormal"/>
    <w:uiPriority w:val="39"/>
    <w:rsid w:val="000D72FD"/>
    <w:pPr>
      <w:jc w:val="both"/>
    </w:pPr>
    <w:rPr>
      <w:rFonts w:asciiTheme="minorHAnsi" w:eastAsiaTheme="minorEastAsia" w:hAnsiTheme="minorHAnsi" w:cstheme="minorBidi"/>
      <w:kern w:val="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6E8C"/>
    <w:pPr>
      <w:overflowPunct w:val="0"/>
      <w:autoSpaceDE w:val="0"/>
      <w:autoSpaceDN w:val="0"/>
      <w:adjustRightInd w:val="0"/>
      <w:ind w:leftChars="400" w:left="800"/>
      <w:textAlignment w:val="baseline"/>
    </w:pPr>
    <w:rPr>
      <w:rFonts w:eastAsiaTheme="minorEastAsia"/>
      <w:szCs w:val="20"/>
    </w:rPr>
  </w:style>
  <w:style w:type="paragraph" w:styleId="Footer">
    <w:name w:val="footer"/>
    <w:basedOn w:val="Normal"/>
    <w:link w:val="FooterChar"/>
    <w:unhideWhenUsed/>
    <w:rsid w:val="005B5C09"/>
    <w:pPr>
      <w:tabs>
        <w:tab w:val="center" w:pos="4513"/>
        <w:tab w:val="right" w:pos="9026"/>
      </w:tabs>
      <w:snapToGrid w:val="0"/>
    </w:pPr>
  </w:style>
  <w:style w:type="character" w:customStyle="1" w:styleId="FooterChar">
    <w:name w:val="Footer Char"/>
    <w:basedOn w:val="DefaultParagraphFont"/>
    <w:link w:val="Footer"/>
    <w:rsid w:val="005B5C09"/>
    <w:rPr>
      <w:sz w:val="24"/>
      <w:szCs w:val="24"/>
    </w:rPr>
  </w:style>
  <w:style w:type="paragraph" w:customStyle="1" w:styleId="NoSpacing1">
    <w:name w:val="No Spacing1"/>
    <w:uiPriority w:val="1"/>
    <w:qFormat/>
    <w:rsid w:val="00072F43"/>
    <w:rPr>
      <w:rFonts w:ascii="Calibri" w:eastAsia="Calibri" w:hAnsi="Calibri"/>
      <w:sz w:val="22"/>
      <w:szCs w:val="22"/>
    </w:rPr>
  </w:style>
  <w:style w:type="paragraph" w:customStyle="1" w:styleId="ListParagraph1">
    <w:name w:val="List Paragraph1"/>
    <w:basedOn w:val="Normal"/>
    <w:uiPriority w:val="34"/>
    <w:qFormat/>
    <w:rsid w:val="00701A82"/>
    <w:pPr>
      <w:overflowPunct w:val="0"/>
      <w:autoSpaceDE w:val="0"/>
      <w:autoSpaceDN w:val="0"/>
      <w:adjustRightInd w:val="0"/>
      <w:ind w:left="720"/>
      <w:textAlignment w:val="baseline"/>
    </w:pPr>
    <w:rPr>
      <w:rFonts w:eastAsiaTheme="minorEastAsia"/>
      <w:szCs w:val="20"/>
    </w:rPr>
  </w:style>
  <w:style w:type="character" w:styleId="PageNumber">
    <w:name w:val="page number"/>
    <w:basedOn w:val="DefaultParagraphFont"/>
    <w:semiHidden/>
    <w:unhideWhenUsed/>
    <w:rsid w:val="002A0B77"/>
  </w:style>
  <w:style w:type="character" w:styleId="CommentReference">
    <w:name w:val="annotation reference"/>
    <w:basedOn w:val="DefaultParagraphFont"/>
    <w:semiHidden/>
    <w:unhideWhenUsed/>
    <w:rsid w:val="00470D20"/>
    <w:rPr>
      <w:sz w:val="16"/>
      <w:szCs w:val="16"/>
    </w:rPr>
  </w:style>
  <w:style w:type="paragraph" w:styleId="CommentText">
    <w:name w:val="annotation text"/>
    <w:basedOn w:val="Normal"/>
    <w:link w:val="CommentTextChar"/>
    <w:semiHidden/>
    <w:unhideWhenUsed/>
    <w:rsid w:val="00470D20"/>
    <w:rPr>
      <w:sz w:val="20"/>
      <w:szCs w:val="20"/>
    </w:rPr>
  </w:style>
  <w:style w:type="character" w:customStyle="1" w:styleId="CommentTextChar">
    <w:name w:val="Comment Text Char"/>
    <w:basedOn w:val="DefaultParagraphFont"/>
    <w:link w:val="CommentText"/>
    <w:semiHidden/>
    <w:rsid w:val="00470D20"/>
  </w:style>
  <w:style w:type="paragraph" w:styleId="CommentSubject">
    <w:name w:val="annotation subject"/>
    <w:basedOn w:val="CommentText"/>
    <w:next w:val="CommentText"/>
    <w:link w:val="CommentSubjectChar"/>
    <w:semiHidden/>
    <w:unhideWhenUsed/>
    <w:rsid w:val="00470D20"/>
    <w:rPr>
      <w:b/>
      <w:bCs/>
    </w:rPr>
  </w:style>
  <w:style w:type="character" w:customStyle="1" w:styleId="CommentSubjectChar">
    <w:name w:val="Comment Subject Char"/>
    <w:basedOn w:val="CommentTextChar"/>
    <w:link w:val="CommentSubject"/>
    <w:semiHidden/>
    <w:rsid w:val="00470D20"/>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16169</Words>
  <Characters>92167</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108120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HP</cp:lastModifiedBy>
  <cp:revision>4</cp:revision>
  <cp:lastPrinted>2015-06-04T13:18:00Z</cp:lastPrinted>
  <dcterms:created xsi:type="dcterms:W3CDTF">2015-06-09T16:00:00Z</dcterms:created>
  <dcterms:modified xsi:type="dcterms:W3CDTF">2018-09-01T01:24:00Z</dcterms:modified>
</cp:coreProperties>
</file>