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17AF6" w:rsidRDefault="00A17AF6" w:rsidP="00A17AF6">
      <w:pPr>
        <w:pStyle w:val="Chapternumber"/>
        <w:spacing w:after="120"/>
      </w:pPr>
      <w:r>
        <w:t>CHAPTER 1</w:t>
      </w:r>
    </w:p>
    <w:p w:rsidR="00A17AF6" w:rsidRDefault="00A17AF6" w:rsidP="00A17AF6"/>
    <w:p w:rsidR="00A17AF6" w:rsidRDefault="00A17AF6" w:rsidP="00A17AF6">
      <w:pPr>
        <w:pStyle w:val="Chaptertitle"/>
        <w:spacing w:before="0" w:after="120"/>
      </w:pPr>
      <w:r>
        <w:t>Managerial Accounting</w:t>
      </w:r>
    </w:p>
    <w:p w:rsidR="00A17AF6" w:rsidRDefault="00A17AF6" w:rsidP="00A17AF6"/>
    <w:p w:rsidR="00A17AF6" w:rsidRDefault="00A17AF6" w:rsidP="00A17AF6">
      <w:pPr>
        <w:pStyle w:val="1Head"/>
        <w:spacing w:before="0" w:after="120"/>
      </w:pPr>
      <w:r>
        <w:t>ASSIGNMENT CLASSIFICATION TABLE</w:t>
      </w:r>
    </w:p>
    <w:tbl>
      <w:tblPr>
        <w:tblW w:w="10071" w:type="dxa"/>
        <w:tblInd w:w="17" w:type="dxa"/>
        <w:tblLayout w:type="fixed"/>
        <w:tblCellMar>
          <w:left w:w="0" w:type="dxa"/>
          <w:right w:w="0" w:type="dxa"/>
        </w:tblCellMar>
        <w:tblLook w:val="0000"/>
      </w:tblPr>
      <w:tblGrid>
        <w:gridCol w:w="3195"/>
        <w:gridCol w:w="198"/>
        <w:gridCol w:w="1161"/>
        <w:gridCol w:w="180"/>
        <w:gridCol w:w="1044"/>
        <w:gridCol w:w="301"/>
        <w:gridCol w:w="1283"/>
        <w:gridCol w:w="216"/>
        <w:gridCol w:w="1161"/>
        <w:gridCol w:w="198"/>
        <w:gridCol w:w="1134"/>
      </w:tblGrid>
      <w:tr w:rsidR="00A17AF6">
        <w:tc>
          <w:tcPr>
            <w:tcW w:w="3195" w:type="dxa"/>
            <w:tcBorders>
              <w:bottom w:val="single" w:sz="8" w:space="0" w:color="auto"/>
            </w:tcBorders>
            <w:tcMar>
              <w:right w:w="40" w:type="dxa"/>
            </w:tcMar>
          </w:tcPr>
          <w:p w:rsidR="00A17AF6" w:rsidRDefault="00A17AF6" w:rsidP="00C51F29">
            <w:pPr>
              <w:tabs>
                <w:tab w:val="left" w:pos="566"/>
              </w:tabs>
              <w:rPr>
                <w:b/>
              </w:rPr>
            </w:pPr>
          </w:p>
          <w:p w:rsidR="00A17AF6" w:rsidRDefault="00A17AF6" w:rsidP="00C51F29">
            <w:pPr>
              <w:tabs>
                <w:tab w:val="left" w:pos="566"/>
              </w:tabs>
              <w:rPr>
                <w:b/>
              </w:rPr>
            </w:pPr>
            <w:r>
              <w:rPr>
                <w:b/>
              </w:rPr>
              <w:t>Study Objectives</w:t>
            </w:r>
          </w:p>
        </w:tc>
        <w:tc>
          <w:tcPr>
            <w:tcW w:w="198" w:type="dxa"/>
          </w:tcPr>
          <w:p w:rsidR="00A17AF6" w:rsidRDefault="00A17AF6" w:rsidP="00C51F29">
            <w:pPr>
              <w:tabs>
                <w:tab w:val="left" w:pos="480"/>
              </w:tabs>
            </w:pPr>
          </w:p>
        </w:tc>
        <w:tc>
          <w:tcPr>
            <w:tcW w:w="1161" w:type="dxa"/>
            <w:tcBorders>
              <w:bottom w:val="single" w:sz="8" w:space="0" w:color="auto"/>
            </w:tcBorders>
            <w:tcMar>
              <w:left w:w="0" w:type="dxa"/>
              <w:right w:w="0" w:type="dxa"/>
            </w:tcMar>
          </w:tcPr>
          <w:p w:rsidR="00A17AF6" w:rsidRDefault="00A17AF6" w:rsidP="00C51F29">
            <w:pPr>
              <w:tabs>
                <w:tab w:val="left" w:pos="480"/>
              </w:tabs>
              <w:jc w:val="center"/>
              <w:rPr>
                <w:b/>
              </w:rPr>
            </w:pPr>
          </w:p>
          <w:p w:rsidR="00A17AF6" w:rsidRDefault="00A17AF6" w:rsidP="00C51F29">
            <w:pPr>
              <w:tabs>
                <w:tab w:val="left" w:pos="480"/>
              </w:tabs>
              <w:rPr>
                <w:b/>
              </w:rPr>
            </w:pPr>
            <w:r>
              <w:rPr>
                <w:b/>
              </w:rPr>
              <w:t>Questions</w:t>
            </w:r>
          </w:p>
        </w:tc>
        <w:tc>
          <w:tcPr>
            <w:tcW w:w="180" w:type="dxa"/>
          </w:tcPr>
          <w:p w:rsidR="00A17AF6" w:rsidRDefault="00A17AF6" w:rsidP="00C51F29">
            <w:pPr>
              <w:tabs>
                <w:tab w:val="left" w:pos="480"/>
              </w:tabs>
            </w:pPr>
          </w:p>
        </w:tc>
        <w:tc>
          <w:tcPr>
            <w:tcW w:w="1044" w:type="dxa"/>
            <w:tcBorders>
              <w:bottom w:val="single" w:sz="8" w:space="0" w:color="auto"/>
            </w:tcBorders>
            <w:tcMar>
              <w:left w:w="0" w:type="dxa"/>
              <w:right w:w="0" w:type="dxa"/>
            </w:tcMar>
          </w:tcPr>
          <w:p w:rsidR="00A17AF6" w:rsidRDefault="00BC5176" w:rsidP="00BC5176">
            <w:pPr>
              <w:tabs>
                <w:tab w:val="left" w:pos="480"/>
              </w:tabs>
              <w:ind w:right="65"/>
              <w:jc w:val="center"/>
              <w:rPr>
                <w:b/>
              </w:rPr>
            </w:pPr>
            <w:r>
              <w:rPr>
                <w:b/>
              </w:rPr>
              <w:t>Do It!</w:t>
            </w:r>
          </w:p>
          <w:p w:rsidR="00A17AF6" w:rsidRDefault="00BC5176" w:rsidP="00BC5176">
            <w:pPr>
              <w:tabs>
                <w:tab w:val="left" w:pos="480"/>
              </w:tabs>
              <w:jc w:val="center"/>
              <w:rPr>
                <w:b/>
              </w:rPr>
            </w:pPr>
            <w:r>
              <w:rPr>
                <w:b/>
              </w:rPr>
              <w:t>Review</w:t>
            </w:r>
          </w:p>
        </w:tc>
        <w:tc>
          <w:tcPr>
            <w:tcW w:w="301" w:type="dxa"/>
          </w:tcPr>
          <w:p w:rsidR="00A17AF6" w:rsidRDefault="00A17AF6" w:rsidP="00C51F29">
            <w:pPr>
              <w:tabs>
                <w:tab w:val="left" w:pos="480"/>
              </w:tabs>
            </w:pPr>
          </w:p>
        </w:tc>
        <w:tc>
          <w:tcPr>
            <w:tcW w:w="1283" w:type="dxa"/>
            <w:tcBorders>
              <w:bottom w:val="single" w:sz="8" w:space="0" w:color="auto"/>
            </w:tcBorders>
            <w:tcMar>
              <w:left w:w="0" w:type="dxa"/>
              <w:right w:w="0" w:type="dxa"/>
            </w:tcMar>
          </w:tcPr>
          <w:p w:rsidR="00A17AF6" w:rsidRDefault="00A17AF6" w:rsidP="00C51F29">
            <w:pPr>
              <w:tabs>
                <w:tab w:val="left" w:pos="480"/>
              </w:tabs>
              <w:jc w:val="center"/>
              <w:rPr>
                <w:b/>
              </w:rPr>
            </w:pPr>
          </w:p>
          <w:p w:rsidR="00A17AF6" w:rsidRDefault="00A17AF6" w:rsidP="00C51F29">
            <w:pPr>
              <w:tabs>
                <w:tab w:val="left" w:pos="480"/>
              </w:tabs>
              <w:rPr>
                <w:b/>
              </w:rPr>
            </w:pPr>
            <w:r>
              <w:rPr>
                <w:b/>
              </w:rPr>
              <w:t>Exercises</w:t>
            </w:r>
          </w:p>
        </w:tc>
        <w:tc>
          <w:tcPr>
            <w:tcW w:w="216" w:type="dxa"/>
          </w:tcPr>
          <w:p w:rsidR="00A17AF6" w:rsidRDefault="00A17AF6" w:rsidP="00C51F29">
            <w:pPr>
              <w:tabs>
                <w:tab w:val="left" w:pos="480"/>
              </w:tabs>
            </w:pPr>
          </w:p>
        </w:tc>
        <w:tc>
          <w:tcPr>
            <w:tcW w:w="1161" w:type="dxa"/>
            <w:tcBorders>
              <w:bottom w:val="single" w:sz="8" w:space="0" w:color="auto"/>
            </w:tcBorders>
            <w:tcMar>
              <w:left w:w="0" w:type="dxa"/>
            </w:tcMar>
          </w:tcPr>
          <w:p w:rsidR="00A17AF6" w:rsidRDefault="00A17AF6" w:rsidP="00C51F29">
            <w:pPr>
              <w:tabs>
                <w:tab w:val="left" w:pos="480"/>
              </w:tabs>
              <w:ind w:right="189"/>
              <w:jc w:val="center"/>
              <w:rPr>
                <w:b/>
              </w:rPr>
            </w:pPr>
            <w:r>
              <w:rPr>
                <w:b/>
              </w:rPr>
              <w:t>A</w:t>
            </w:r>
          </w:p>
          <w:p w:rsidR="00A17AF6" w:rsidRDefault="00A17AF6" w:rsidP="00C51F29">
            <w:pPr>
              <w:tabs>
                <w:tab w:val="left" w:pos="480"/>
              </w:tabs>
              <w:rPr>
                <w:b/>
              </w:rPr>
            </w:pPr>
            <w:r>
              <w:rPr>
                <w:b/>
              </w:rPr>
              <w:t>Problems</w:t>
            </w:r>
          </w:p>
        </w:tc>
        <w:tc>
          <w:tcPr>
            <w:tcW w:w="198" w:type="dxa"/>
          </w:tcPr>
          <w:p w:rsidR="00A17AF6" w:rsidRDefault="00A17AF6" w:rsidP="00C51F29">
            <w:pPr>
              <w:tabs>
                <w:tab w:val="left" w:pos="480"/>
              </w:tabs>
            </w:pPr>
          </w:p>
        </w:tc>
        <w:tc>
          <w:tcPr>
            <w:tcW w:w="1134" w:type="dxa"/>
            <w:tcBorders>
              <w:bottom w:val="single" w:sz="8" w:space="0" w:color="auto"/>
            </w:tcBorders>
            <w:tcMar>
              <w:left w:w="0" w:type="dxa"/>
            </w:tcMar>
          </w:tcPr>
          <w:p w:rsidR="00A17AF6" w:rsidRDefault="00A17AF6" w:rsidP="00C51F29">
            <w:pPr>
              <w:tabs>
                <w:tab w:val="left" w:pos="480"/>
              </w:tabs>
              <w:ind w:right="216"/>
              <w:jc w:val="center"/>
              <w:rPr>
                <w:b/>
              </w:rPr>
            </w:pPr>
            <w:r>
              <w:rPr>
                <w:b/>
              </w:rPr>
              <w:t>B</w:t>
            </w:r>
          </w:p>
          <w:p w:rsidR="00A17AF6" w:rsidRDefault="00A17AF6" w:rsidP="00C51F29">
            <w:pPr>
              <w:tabs>
                <w:tab w:val="left" w:pos="480"/>
              </w:tabs>
              <w:rPr>
                <w:b/>
              </w:rPr>
            </w:pPr>
            <w:r>
              <w:rPr>
                <w:b/>
              </w:rPr>
              <w:t>Problems</w:t>
            </w:r>
          </w:p>
        </w:tc>
      </w:tr>
      <w:tr w:rsidR="00A17AF6">
        <w:tc>
          <w:tcPr>
            <w:tcW w:w="3195" w:type="dxa"/>
            <w:tcBorders>
              <w:top w:val="single" w:sz="8" w:space="0" w:color="auto"/>
            </w:tcBorders>
            <w:tcMar>
              <w:right w:w="40" w:type="dxa"/>
            </w:tcMar>
          </w:tcPr>
          <w:p w:rsidR="00A17AF6" w:rsidRDefault="00A17AF6" w:rsidP="00C51F29">
            <w:pPr>
              <w:tabs>
                <w:tab w:val="left" w:pos="566"/>
              </w:tabs>
            </w:pPr>
          </w:p>
        </w:tc>
        <w:tc>
          <w:tcPr>
            <w:tcW w:w="198" w:type="dxa"/>
          </w:tcPr>
          <w:p w:rsidR="00A17AF6" w:rsidRDefault="00A17AF6" w:rsidP="00C51F29">
            <w:pPr>
              <w:tabs>
                <w:tab w:val="left" w:pos="480"/>
              </w:tabs>
            </w:pPr>
          </w:p>
        </w:tc>
        <w:tc>
          <w:tcPr>
            <w:tcW w:w="1161" w:type="dxa"/>
            <w:tcBorders>
              <w:top w:val="single" w:sz="8" w:space="0" w:color="auto"/>
            </w:tcBorders>
            <w:tcMar>
              <w:left w:w="40" w:type="dxa"/>
              <w:right w:w="40" w:type="dxa"/>
            </w:tcMar>
          </w:tcPr>
          <w:p w:rsidR="00A17AF6" w:rsidRDefault="00A17AF6" w:rsidP="00C51F29">
            <w:pPr>
              <w:tabs>
                <w:tab w:val="left" w:pos="480"/>
              </w:tabs>
            </w:pPr>
          </w:p>
        </w:tc>
        <w:tc>
          <w:tcPr>
            <w:tcW w:w="180" w:type="dxa"/>
          </w:tcPr>
          <w:p w:rsidR="00A17AF6" w:rsidRDefault="00A17AF6" w:rsidP="00C51F29">
            <w:pPr>
              <w:tabs>
                <w:tab w:val="left" w:pos="480"/>
              </w:tabs>
            </w:pPr>
          </w:p>
        </w:tc>
        <w:tc>
          <w:tcPr>
            <w:tcW w:w="1044" w:type="dxa"/>
            <w:tcBorders>
              <w:top w:val="single" w:sz="8" w:space="0" w:color="auto"/>
            </w:tcBorders>
            <w:tcMar>
              <w:left w:w="40" w:type="dxa"/>
              <w:right w:w="40" w:type="dxa"/>
            </w:tcMar>
          </w:tcPr>
          <w:p w:rsidR="00A17AF6" w:rsidRDefault="00A17AF6" w:rsidP="00C51F29">
            <w:pPr>
              <w:tabs>
                <w:tab w:val="left" w:pos="480"/>
              </w:tabs>
            </w:pPr>
          </w:p>
        </w:tc>
        <w:tc>
          <w:tcPr>
            <w:tcW w:w="301" w:type="dxa"/>
          </w:tcPr>
          <w:p w:rsidR="00A17AF6" w:rsidRDefault="00A17AF6" w:rsidP="00C51F29">
            <w:pPr>
              <w:tabs>
                <w:tab w:val="left" w:pos="480"/>
              </w:tabs>
            </w:pPr>
          </w:p>
        </w:tc>
        <w:tc>
          <w:tcPr>
            <w:tcW w:w="1283" w:type="dxa"/>
            <w:tcBorders>
              <w:top w:val="single" w:sz="8" w:space="0" w:color="auto"/>
            </w:tcBorders>
            <w:tcMar>
              <w:left w:w="40" w:type="dxa"/>
              <w:right w:w="40" w:type="dxa"/>
            </w:tcMar>
          </w:tcPr>
          <w:p w:rsidR="00A17AF6" w:rsidRDefault="00A17AF6" w:rsidP="00C51F29">
            <w:pPr>
              <w:tabs>
                <w:tab w:val="left" w:pos="480"/>
              </w:tabs>
            </w:pPr>
          </w:p>
        </w:tc>
        <w:tc>
          <w:tcPr>
            <w:tcW w:w="216" w:type="dxa"/>
          </w:tcPr>
          <w:p w:rsidR="00A17AF6" w:rsidRDefault="00A17AF6" w:rsidP="00C51F29">
            <w:pPr>
              <w:tabs>
                <w:tab w:val="left" w:pos="480"/>
              </w:tabs>
            </w:pPr>
          </w:p>
        </w:tc>
        <w:tc>
          <w:tcPr>
            <w:tcW w:w="1161" w:type="dxa"/>
            <w:tcBorders>
              <w:top w:val="single" w:sz="8" w:space="0" w:color="auto"/>
            </w:tcBorders>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Borders>
              <w:top w:val="single" w:sz="8" w:space="0" w:color="auto"/>
            </w:tcBorders>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4165BD">
            <w:pPr>
              <w:tabs>
                <w:tab w:val="left" w:pos="566"/>
              </w:tabs>
              <w:ind w:left="566" w:hanging="566"/>
              <w:rPr>
                <w:szCs w:val="22"/>
              </w:rPr>
            </w:pPr>
            <w:r w:rsidRPr="00A17AF6">
              <w:rPr>
                <w:color w:val="FFFFFF"/>
                <w:szCs w:val="22"/>
              </w:rPr>
              <w:t>*</w:t>
            </w:r>
            <w:r w:rsidRPr="00A17AF6">
              <w:rPr>
                <w:szCs w:val="22"/>
              </w:rPr>
              <w:t>1.</w:t>
            </w:r>
            <w:r w:rsidRPr="00A17AF6">
              <w:rPr>
                <w:szCs w:val="22"/>
              </w:rPr>
              <w:tab/>
            </w:r>
            <w:r w:rsidR="004165BD" w:rsidRPr="00A17AF6">
              <w:rPr>
                <w:szCs w:val="22"/>
              </w:rPr>
              <w:t>Explain the distinguishing features of managerial accounting</w:t>
            </w:r>
            <w:r w:rsidR="004165BD">
              <w:rPr>
                <w:szCs w:val="22"/>
              </w:rPr>
              <w:t>.</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BC5176" w:rsidP="00BC5176">
            <w:pPr>
              <w:tabs>
                <w:tab w:val="left" w:pos="480"/>
              </w:tabs>
              <w:rPr>
                <w:szCs w:val="22"/>
              </w:rPr>
            </w:pPr>
            <w:r>
              <w:rPr>
                <w:szCs w:val="22"/>
              </w:rPr>
              <w:t>1, 2, 3</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BC5176" w:rsidP="00C51F29">
            <w:pPr>
              <w:tabs>
                <w:tab w:val="left" w:pos="480"/>
              </w:tabs>
              <w:rPr>
                <w:szCs w:val="22"/>
              </w:rPr>
            </w:pPr>
            <w:r>
              <w:rPr>
                <w:szCs w:val="22"/>
              </w:rPr>
              <w:t>15</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BC5176" w:rsidP="00C51F29">
            <w:pPr>
              <w:tabs>
                <w:tab w:val="left" w:pos="480"/>
              </w:tabs>
              <w:rPr>
                <w:szCs w:val="22"/>
              </w:rPr>
            </w:pPr>
            <w:r>
              <w:rPr>
                <w:szCs w:val="22"/>
              </w:rPr>
              <w:t>17, 21, 22</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4165BD">
            <w:pPr>
              <w:tabs>
                <w:tab w:val="left" w:pos="566"/>
              </w:tabs>
              <w:ind w:left="566" w:hanging="566"/>
              <w:rPr>
                <w:szCs w:val="22"/>
              </w:rPr>
            </w:pPr>
            <w:r w:rsidRPr="00A17AF6">
              <w:rPr>
                <w:color w:val="FFFFFF"/>
                <w:szCs w:val="22"/>
              </w:rPr>
              <w:t>*</w:t>
            </w:r>
            <w:r w:rsidRPr="00A17AF6">
              <w:rPr>
                <w:szCs w:val="22"/>
              </w:rPr>
              <w:t>2.</w:t>
            </w:r>
            <w:r w:rsidRPr="00A17AF6">
              <w:rPr>
                <w:szCs w:val="22"/>
              </w:rPr>
              <w:tab/>
            </w:r>
            <w:r w:rsidR="004165BD" w:rsidRPr="00A17AF6">
              <w:rPr>
                <w:szCs w:val="22"/>
              </w:rPr>
              <w:t>Identify the three functions of management</w:t>
            </w:r>
            <w:r w:rsidR="004165BD">
              <w:rPr>
                <w:szCs w:val="22"/>
              </w:rPr>
              <w:t xml:space="preserve"> and </w:t>
            </w:r>
            <w:r w:rsidR="004165BD" w:rsidRPr="00A17AF6">
              <w:rPr>
                <w:szCs w:val="22"/>
              </w:rPr>
              <w:t>the role of management accountants in an organizational structure.</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BC5176" w:rsidP="00BC5176">
            <w:pPr>
              <w:tabs>
                <w:tab w:val="left" w:pos="480"/>
              </w:tabs>
              <w:rPr>
                <w:szCs w:val="22"/>
              </w:rPr>
            </w:pPr>
            <w:r>
              <w:rPr>
                <w:szCs w:val="22"/>
              </w:rPr>
              <w:t>4, 7, 8</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BC5176" w:rsidP="00C51F29">
            <w:pPr>
              <w:tabs>
                <w:tab w:val="left" w:pos="480"/>
              </w:tabs>
              <w:rPr>
                <w:szCs w:val="22"/>
              </w:rPr>
            </w:pPr>
            <w:r>
              <w:rPr>
                <w:szCs w:val="22"/>
              </w:rPr>
              <w:t>15</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BC5176" w:rsidP="00C51F29">
            <w:pPr>
              <w:tabs>
                <w:tab w:val="left" w:pos="480"/>
              </w:tabs>
              <w:rPr>
                <w:szCs w:val="22"/>
              </w:rPr>
            </w:pPr>
            <w:r>
              <w:rPr>
                <w:szCs w:val="22"/>
              </w:rPr>
              <w:t>19, 20</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r w:rsidRPr="00A17AF6">
              <w:rPr>
                <w:color w:val="FFFFFF"/>
                <w:szCs w:val="22"/>
              </w:rPr>
              <w:t>*</w:t>
            </w:r>
            <w:r w:rsidRPr="00A17AF6">
              <w:rPr>
                <w:szCs w:val="22"/>
              </w:rPr>
              <w:t>3.</w:t>
            </w:r>
            <w:r w:rsidRPr="00A17AF6">
              <w:rPr>
                <w:szCs w:val="22"/>
              </w:rPr>
              <w:tab/>
            </w:r>
            <w:r w:rsidR="004165BD" w:rsidRPr="00A17AF6">
              <w:rPr>
                <w:szCs w:val="22"/>
              </w:rPr>
              <w:t>Explain the importance of business ethics</w:t>
            </w:r>
            <w:r w:rsidRPr="00A17AF6">
              <w:rPr>
                <w:szCs w:val="22"/>
              </w:rPr>
              <w:t>.</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BC5176" w:rsidP="00BC5176">
            <w:pPr>
              <w:tabs>
                <w:tab w:val="left" w:pos="480"/>
              </w:tabs>
              <w:rPr>
                <w:szCs w:val="22"/>
              </w:rPr>
            </w:pPr>
            <w:r>
              <w:rPr>
                <w:szCs w:val="22"/>
              </w:rPr>
              <w:t>5, 6, 9</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BC5176" w:rsidP="00C51F29">
            <w:pPr>
              <w:tabs>
                <w:tab w:val="left" w:pos="480"/>
              </w:tabs>
              <w:rPr>
                <w:szCs w:val="22"/>
              </w:rPr>
            </w:pPr>
            <w:r>
              <w:rPr>
                <w:szCs w:val="22"/>
              </w:rPr>
              <w:t>15</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BC5176" w:rsidP="00C51F29">
            <w:pPr>
              <w:tabs>
                <w:tab w:val="left" w:pos="480"/>
              </w:tabs>
              <w:rPr>
                <w:szCs w:val="22"/>
              </w:rPr>
            </w:pPr>
            <w:r>
              <w:rPr>
                <w:szCs w:val="22"/>
              </w:rPr>
              <w:t>18</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r w:rsidRPr="00A17AF6">
              <w:rPr>
                <w:color w:val="FFFFFF"/>
                <w:szCs w:val="22"/>
              </w:rPr>
              <w:t>*</w:t>
            </w:r>
            <w:r w:rsidRPr="00A17AF6">
              <w:rPr>
                <w:szCs w:val="22"/>
              </w:rPr>
              <w:t>4.</w:t>
            </w:r>
            <w:r w:rsidRPr="00A17AF6">
              <w:rPr>
                <w:szCs w:val="22"/>
              </w:rPr>
              <w:tab/>
            </w:r>
            <w:r w:rsidR="004165BD" w:rsidRPr="00A17AF6">
              <w:rPr>
                <w:szCs w:val="22"/>
              </w:rPr>
              <w:t>Identify changes</w:t>
            </w:r>
            <w:r w:rsidR="004165BD">
              <w:rPr>
                <w:szCs w:val="22"/>
              </w:rPr>
              <w:t xml:space="preserve"> and trends</w:t>
            </w:r>
            <w:r w:rsidR="004165BD" w:rsidRPr="00A17AF6">
              <w:rPr>
                <w:szCs w:val="22"/>
              </w:rPr>
              <w:t xml:space="preserve"> in managerial accounting</w:t>
            </w:r>
            <w:r w:rsidRPr="00A17AF6">
              <w:rPr>
                <w:szCs w:val="22"/>
              </w:rPr>
              <w:t>.</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BC5176" w:rsidP="00BC5176">
            <w:pPr>
              <w:tabs>
                <w:tab w:val="left" w:pos="480"/>
              </w:tabs>
              <w:rPr>
                <w:szCs w:val="22"/>
              </w:rPr>
            </w:pPr>
            <w:r>
              <w:rPr>
                <w:szCs w:val="22"/>
              </w:rPr>
              <w:t>10, 11, 12, 13, 14</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BC5176" w:rsidP="00C51F29">
            <w:pPr>
              <w:tabs>
                <w:tab w:val="left" w:pos="480"/>
              </w:tabs>
              <w:rPr>
                <w:szCs w:val="22"/>
              </w:rPr>
            </w:pPr>
            <w:r>
              <w:rPr>
                <w:szCs w:val="22"/>
              </w:rPr>
              <w:t>16</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BC5176" w:rsidP="00C51F29">
            <w:pPr>
              <w:tabs>
                <w:tab w:val="left" w:pos="480"/>
              </w:tabs>
              <w:rPr>
                <w:szCs w:val="22"/>
              </w:rPr>
            </w:pPr>
            <w:r>
              <w:rPr>
                <w:szCs w:val="22"/>
              </w:rPr>
              <w:t>23</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4165BD">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r w:rsidR="00A17AF6">
        <w:tc>
          <w:tcPr>
            <w:tcW w:w="3195" w:type="dxa"/>
            <w:tcMar>
              <w:right w:w="40" w:type="dxa"/>
            </w:tcMar>
          </w:tcPr>
          <w:p w:rsidR="00A17AF6" w:rsidRPr="00A17AF6" w:rsidRDefault="00A17AF6" w:rsidP="004165BD">
            <w:pPr>
              <w:tabs>
                <w:tab w:val="left" w:pos="566"/>
              </w:tabs>
              <w:ind w:left="566" w:hanging="566"/>
              <w:rPr>
                <w:szCs w:val="22"/>
              </w:rPr>
            </w:pPr>
          </w:p>
        </w:tc>
        <w:tc>
          <w:tcPr>
            <w:tcW w:w="198" w:type="dxa"/>
          </w:tcPr>
          <w:p w:rsidR="00A17AF6" w:rsidRPr="00333CDE" w:rsidRDefault="00A17AF6" w:rsidP="00C51F29">
            <w:pPr>
              <w:tabs>
                <w:tab w:val="left" w:pos="480"/>
              </w:tabs>
              <w:rPr>
                <w:sz w:val="18"/>
                <w:szCs w:val="18"/>
              </w:rPr>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34" w:type="dxa"/>
            <w:tcMar>
              <w:left w:w="40" w:type="dxa"/>
            </w:tcMar>
          </w:tcPr>
          <w:p w:rsidR="00A17AF6" w:rsidRDefault="00A17AF6" w:rsidP="00C51F29">
            <w:pPr>
              <w:tabs>
                <w:tab w:val="left" w:pos="480"/>
              </w:tabs>
            </w:pPr>
          </w:p>
        </w:tc>
      </w:tr>
    </w:tbl>
    <w:p w:rsidR="00006DF7" w:rsidRDefault="005C443D" w:rsidP="005C443D">
      <w:pPr>
        <w:pStyle w:val="1Head"/>
        <w:spacing w:before="0" w:after="120"/>
        <w:sectPr w:rsidR="00006DF7">
          <w:footerReference w:type="default" r:id="rId7"/>
          <w:pgSz w:w="12240" w:h="15840" w:code="1"/>
          <w:pgMar w:top="720" w:right="360" w:bottom="907" w:left="1800" w:footer="907" w:gutter="0"/>
        </w:sectPr>
      </w:pPr>
      <w:r>
        <w:t xml:space="preserve"> </w:t>
      </w:r>
    </w:p>
    <w:p w:rsidR="00006DF7" w:rsidRDefault="00A62174">
      <w:pPr>
        <w:pStyle w:val="BodyLarge"/>
        <w:sectPr w:rsidR="00006DF7">
          <w:headerReference w:type="default" r:id="rId8"/>
          <w:footerReference w:type="default" r:id="rId9"/>
          <w:pgSz w:w="15840" w:h="12240" w:orient="landscape" w:code="1"/>
          <w:pgMar w:top="1800" w:right="720" w:bottom="360" w:left="907" w:footer="907" w:gutter="0"/>
        </w:sectPr>
      </w:pPr>
      <w:r w:rsidRPr="00A62174">
        <w:rPr>
          <w:noProof/>
          <w:sz w:val="20"/>
        </w:rPr>
        <w:pict>
          <v:shapetype id="_x0000_t202" coordsize="21600,21600" o:spt="202" path="m0,0l0,21600,21600,21600,21600,0xe">
            <v:stroke joinstyle="miter"/>
            <v:path gradientshapeok="t" o:connecttype="rect"/>
          </v:shapetype>
          <v:shape id="_x0000_s1031" type="#_x0000_t202" style="position:absolute;margin-left:3.7pt;margin-top:.2pt;width:25.2pt;height:7in;z-index:251658240;mso-wrap-distance-left:0;mso-wrap-distance-right:0;mso-position-horizontal-relative:margin;mso-position-vertical-relative:margin" stroked="f">
            <v:textbox style="layout-flow:vertical;mso-next-textbox:#_x0000_s1031" inset="0,0,0,0">
              <w:txbxContent>
                <w:p w:rsidR="00006DF7" w:rsidRDefault="00006DF7">
                  <w:pPr>
                    <w:pStyle w:val="Heading1"/>
                    <w:numPr>
                      <w:ilvl w:val="0"/>
                      <w:numId w:val="0"/>
                    </w:numPr>
                    <w:tabs>
                      <w:tab w:val="left" w:pos="4716"/>
                      <w:tab w:val="right" w:pos="10080"/>
                    </w:tabs>
                    <w:ind w:right="-9"/>
                    <w:jc w:val="left"/>
                    <w:rPr>
                      <w:rStyle w:val="PageNumber"/>
                      <w:rFonts w:ascii="Helvetica" w:hAnsi="Helvetica"/>
                      <w:b w:val="0"/>
                      <w:sz w:val="22"/>
                    </w:rPr>
                  </w:pPr>
                  <w:r>
                    <w:rPr>
                      <w:rStyle w:val="PageNumber"/>
                      <w:rFonts w:ascii="Helvetica" w:hAnsi="Helvetica"/>
                      <w:b w:val="0"/>
                      <w:sz w:val="24"/>
                      <w:u w:val="single"/>
                    </w:rPr>
                    <w:tab/>
                  </w:r>
                  <w:r>
                    <w:rPr>
                      <w:rStyle w:val="PageNumber"/>
                      <w:rFonts w:ascii="Helvetica" w:hAnsi="Helvetica"/>
                      <w:b w:val="0"/>
                      <w:sz w:val="24"/>
                      <w:u w:val="single"/>
                    </w:rPr>
                    <w:tab/>
                  </w:r>
                </w:p>
                <w:p w:rsidR="00006DF7" w:rsidRDefault="007B3EA8">
                  <w:pPr>
                    <w:pStyle w:val="Heading1"/>
                    <w:numPr>
                      <w:ilvl w:val="0"/>
                      <w:numId w:val="0"/>
                    </w:numPr>
                    <w:tabs>
                      <w:tab w:val="left" w:pos="4716"/>
                      <w:tab w:val="right" w:pos="10071"/>
                    </w:tabs>
                    <w:ind w:right="-9"/>
                    <w:jc w:val="left"/>
                  </w:pPr>
                  <w:r>
                    <w:rPr>
                      <w:rStyle w:val="PageNumber"/>
                      <w:rFonts w:ascii="Helvetica" w:hAnsi="Helvetica"/>
                      <w:b w:val="0"/>
                      <w:sz w:val="24"/>
                    </w:rPr>
                    <w:t>© 2012</w:t>
                  </w:r>
                  <w:r w:rsidR="00006DF7">
                    <w:rPr>
                      <w:rFonts w:ascii="Helvetica" w:hAnsi="Helvetica"/>
                      <w:sz w:val="24"/>
                    </w:rPr>
                    <w:t> </w:t>
                  </w:r>
                  <w:r w:rsidR="00006DF7">
                    <w:rPr>
                      <w:rFonts w:ascii="Helvetica" w:hAnsi="Helvetica"/>
                      <w:sz w:val="24"/>
                    </w:rPr>
                    <w:t> </w:t>
                  </w:r>
                  <w:r w:rsidR="00006DF7">
                    <w:rPr>
                      <w:rStyle w:val="PageNumber"/>
                      <w:rFonts w:ascii="Helvetica" w:hAnsi="Helvetica"/>
                      <w:b w:val="0"/>
                      <w:sz w:val="24"/>
                    </w:rPr>
                    <w:t>For Instructor Use Only</w:t>
                  </w:r>
                  <w:r w:rsidR="00006DF7">
                    <w:rPr>
                      <w:rStyle w:val="PageNumber"/>
                      <w:rFonts w:ascii="Helvetica" w:hAnsi="Helvetica"/>
                      <w:b w:val="0"/>
                      <w:sz w:val="22"/>
                    </w:rPr>
                    <w:tab/>
                  </w:r>
                  <w:r w:rsidR="00006DF7">
                    <w:rPr>
                      <w:rStyle w:val="PageNumber"/>
                      <w:rFonts w:ascii="Helvetica" w:hAnsi="Helvetica"/>
                      <w:b w:val="0"/>
                      <w:sz w:val="22"/>
                    </w:rPr>
                    <w:tab/>
                  </w:r>
                  <w:r w:rsidR="002E24D1">
                    <w:rPr>
                      <w:rStyle w:val="PageNumber"/>
                      <w:rFonts w:ascii="Helvetica" w:hAnsi="Helvetica"/>
                      <w:b w:val="0"/>
                    </w:rPr>
                    <w:t>1-2</w:t>
                  </w:r>
                </w:p>
                <w:p w:rsidR="00006DF7" w:rsidRDefault="00006DF7"/>
              </w:txbxContent>
            </v:textbox>
            <w10:wrap type="square" side="right" anchorx="margin" anchory="margin"/>
          </v:shape>
        </w:pict>
      </w:r>
      <w:r w:rsidRPr="00A62174">
        <w:rPr>
          <w:noProof/>
          <w:sz w:val="20"/>
        </w:rPr>
        <w:pict>
          <v:shape id="_x0000_s1032" type="#_x0000_t202" style="position:absolute;margin-left:39.7pt;margin-top:.2pt;width:617.35pt;height:478.7pt;z-index:251659264;mso-wrap-distance-left:0;mso-wrap-distance-right:0;mso-position-horizontal-relative:margin;mso-position-vertical-relative:margin" o:allowoverlap="f" stroked="f">
            <v:textbox style="mso-next-textbox:#_x0000_s1032" inset="0,0,0,0">
              <w:txbxContent>
                <w:p w:rsidR="00006DF7" w:rsidRDefault="00006DF7">
                  <w:pPr>
                    <w:spacing w:line="240" w:lineRule="exact"/>
                    <w:jc w:val="center"/>
                    <w:rPr>
                      <w:b/>
                      <w:sz w:val="20"/>
                    </w:rPr>
                  </w:pPr>
                  <w:r>
                    <w:rPr>
                      <w:b/>
                      <w:sz w:val="20"/>
                    </w:rPr>
                    <w:t>Correlation Chart between Bloom’s Taxonomy, Study Objectives and End-of-Chapter Exercises and Problems</w:t>
                  </w:r>
                </w:p>
                <w:p w:rsidR="00006DF7" w:rsidRDefault="00006DF7">
                  <w:pPr>
                    <w:spacing w:line="200" w:lineRule="exact"/>
                    <w:rPr>
                      <w:sz w:val="14"/>
                    </w:rPr>
                  </w:pPr>
                </w:p>
                <w:tbl>
                  <w:tblPr>
                    <w:tblW w:w="12324" w:type="dxa"/>
                    <w:jc w:val="center"/>
                    <w:tblInd w:w="-3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3493"/>
                    <w:gridCol w:w="1174"/>
                    <w:gridCol w:w="759"/>
                    <w:gridCol w:w="759"/>
                    <w:gridCol w:w="820"/>
                    <w:gridCol w:w="847"/>
                    <w:gridCol w:w="639"/>
                    <w:gridCol w:w="1773"/>
                    <w:gridCol w:w="975"/>
                    <w:gridCol w:w="1085"/>
                  </w:tblGrid>
                  <w:tr w:rsidR="00006DF7">
                    <w:trPr>
                      <w:jc w:val="center"/>
                    </w:trPr>
                    <w:tc>
                      <w:tcPr>
                        <w:tcW w:w="3493" w:type="dxa"/>
                        <w:shd w:val="clear" w:color="auto" w:fill="CCCCCC"/>
                        <w:tcMar>
                          <w:left w:w="40" w:type="dxa"/>
                          <w:right w:w="40" w:type="dxa"/>
                        </w:tcMar>
                      </w:tcPr>
                      <w:p w:rsidR="00006DF7" w:rsidRDefault="00006DF7">
                        <w:pPr>
                          <w:spacing w:before="20" w:after="20" w:line="220" w:lineRule="exact"/>
                          <w:jc w:val="center"/>
                          <w:rPr>
                            <w:b/>
                            <w:sz w:val="18"/>
                          </w:rPr>
                        </w:pPr>
                        <w:r>
                          <w:rPr>
                            <w:b/>
                            <w:sz w:val="18"/>
                          </w:rPr>
                          <w:t>Study Objective</w:t>
                        </w:r>
                      </w:p>
                    </w:tc>
                    <w:tc>
                      <w:tcPr>
                        <w:tcW w:w="1174" w:type="dxa"/>
                        <w:shd w:val="clear" w:color="auto" w:fill="CCCCCC"/>
                        <w:tcMar>
                          <w:left w:w="20" w:type="dxa"/>
                          <w:right w:w="20" w:type="dxa"/>
                        </w:tcMar>
                      </w:tcPr>
                      <w:p w:rsidR="00006DF7" w:rsidRDefault="00006DF7">
                        <w:pPr>
                          <w:spacing w:before="20" w:after="20" w:line="220" w:lineRule="exact"/>
                          <w:jc w:val="center"/>
                          <w:rPr>
                            <w:b/>
                            <w:sz w:val="18"/>
                          </w:rPr>
                        </w:pPr>
                        <w:r>
                          <w:rPr>
                            <w:b/>
                            <w:sz w:val="18"/>
                          </w:rPr>
                          <w:t>Knowledge</w:t>
                        </w:r>
                      </w:p>
                    </w:tc>
                    <w:tc>
                      <w:tcPr>
                        <w:tcW w:w="1518" w:type="dxa"/>
                        <w:gridSpan w:val="2"/>
                        <w:tcBorders>
                          <w:bottom w:val="single" w:sz="6" w:space="0" w:color="auto"/>
                        </w:tcBorders>
                        <w:shd w:val="clear" w:color="auto" w:fill="CCCCCC"/>
                        <w:tcMar>
                          <w:left w:w="40" w:type="dxa"/>
                          <w:right w:w="40" w:type="dxa"/>
                        </w:tcMar>
                      </w:tcPr>
                      <w:p w:rsidR="00006DF7" w:rsidRDefault="00006DF7">
                        <w:pPr>
                          <w:spacing w:before="20" w:after="20" w:line="220" w:lineRule="exact"/>
                          <w:jc w:val="center"/>
                          <w:rPr>
                            <w:b/>
                            <w:sz w:val="18"/>
                          </w:rPr>
                        </w:pPr>
                        <w:r>
                          <w:rPr>
                            <w:b/>
                            <w:sz w:val="18"/>
                          </w:rPr>
                          <w:t>Comprehension</w:t>
                        </w:r>
                      </w:p>
                    </w:tc>
                    <w:tc>
                      <w:tcPr>
                        <w:tcW w:w="2306" w:type="dxa"/>
                        <w:gridSpan w:val="3"/>
                        <w:shd w:val="clear" w:color="auto" w:fill="CCCCCC"/>
                        <w:tcMar>
                          <w:left w:w="40" w:type="dxa"/>
                          <w:right w:w="40" w:type="dxa"/>
                        </w:tcMar>
                      </w:tcPr>
                      <w:p w:rsidR="00006DF7" w:rsidRDefault="00006DF7">
                        <w:pPr>
                          <w:spacing w:before="20" w:after="20" w:line="220" w:lineRule="exact"/>
                          <w:jc w:val="center"/>
                          <w:rPr>
                            <w:b/>
                            <w:sz w:val="18"/>
                          </w:rPr>
                        </w:pPr>
                        <w:r>
                          <w:rPr>
                            <w:b/>
                            <w:sz w:val="18"/>
                          </w:rPr>
                          <w:t>Application</w:t>
                        </w:r>
                      </w:p>
                    </w:tc>
                    <w:tc>
                      <w:tcPr>
                        <w:tcW w:w="1773" w:type="dxa"/>
                        <w:shd w:val="clear" w:color="auto" w:fill="CCCCCC"/>
                        <w:tcMar>
                          <w:left w:w="40" w:type="dxa"/>
                          <w:right w:w="40" w:type="dxa"/>
                        </w:tcMar>
                      </w:tcPr>
                      <w:p w:rsidR="00006DF7" w:rsidRDefault="00006DF7">
                        <w:pPr>
                          <w:spacing w:before="20" w:after="20" w:line="220" w:lineRule="exact"/>
                          <w:jc w:val="center"/>
                          <w:rPr>
                            <w:b/>
                            <w:sz w:val="18"/>
                          </w:rPr>
                        </w:pPr>
                        <w:r>
                          <w:rPr>
                            <w:b/>
                            <w:sz w:val="18"/>
                          </w:rPr>
                          <w:t>Analysis</w:t>
                        </w:r>
                      </w:p>
                    </w:tc>
                    <w:tc>
                      <w:tcPr>
                        <w:tcW w:w="975" w:type="dxa"/>
                        <w:shd w:val="clear" w:color="auto" w:fill="CCCCCC"/>
                        <w:tcMar>
                          <w:left w:w="40" w:type="dxa"/>
                          <w:right w:w="40" w:type="dxa"/>
                        </w:tcMar>
                      </w:tcPr>
                      <w:p w:rsidR="00006DF7" w:rsidRDefault="00006DF7">
                        <w:pPr>
                          <w:spacing w:before="20" w:after="20" w:line="220" w:lineRule="exact"/>
                          <w:jc w:val="center"/>
                          <w:rPr>
                            <w:b/>
                            <w:sz w:val="18"/>
                          </w:rPr>
                        </w:pPr>
                        <w:r>
                          <w:rPr>
                            <w:b/>
                            <w:sz w:val="18"/>
                          </w:rPr>
                          <w:t>Synthesis</w:t>
                        </w:r>
                      </w:p>
                    </w:tc>
                    <w:tc>
                      <w:tcPr>
                        <w:tcW w:w="1085" w:type="dxa"/>
                        <w:shd w:val="clear" w:color="auto" w:fill="CCCCCC"/>
                        <w:tcMar>
                          <w:left w:w="40" w:type="dxa"/>
                          <w:right w:w="40" w:type="dxa"/>
                        </w:tcMar>
                      </w:tcPr>
                      <w:p w:rsidR="00006DF7" w:rsidRDefault="00006DF7">
                        <w:pPr>
                          <w:spacing w:before="20" w:after="20" w:line="220" w:lineRule="exact"/>
                          <w:jc w:val="center"/>
                          <w:rPr>
                            <w:b/>
                            <w:sz w:val="18"/>
                          </w:rPr>
                        </w:pPr>
                        <w:r>
                          <w:rPr>
                            <w:b/>
                            <w:sz w:val="18"/>
                          </w:rPr>
                          <w:t>Evaluation</w:t>
                        </w:r>
                      </w:p>
                    </w:tc>
                  </w:tr>
                  <w:tr w:rsidR="00006DF7">
                    <w:trPr>
                      <w:cantSplit/>
                      <w:jc w:val="center"/>
                    </w:trPr>
                    <w:tc>
                      <w:tcPr>
                        <w:tcW w:w="3493" w:type="dxa"/>
                        <w:tcMar>
                          <w:left w:w="40" w:type="dxa"/>
                          <w:right w:w="40" w:type="dxa"/>
                        </w:tcMar>
                      </w:tcPr>
                      <w:p w:rsidR="00006DF7" w:rsidRDefault="00006DF7">
                        <w:pPr>
                          <w:tabs>
                            <w:tab w:val="right" w:pos="225"/>
                            <w:tab w:val="left" w:pos="360"/>
                          </w:tabs>
                          <w:spacing w:before="20" w:after="20" w:line="220" w:lineRule="exact"/>
                          <w:ind w:left="360" w:hanging="414"/>
                          <w:rPr>
                            <w:b/>
                            <w:sz w:val="18"/>
                          </w:rPr>
                        </w:pPr>
                        <w:r>
                          <w:rPr>
                            <w:b/>
                            <w:color w:val="FFFFFF"/>
                            <w:sz w:val="18"/>
                          </w:rPr>
                          <w:t>*</w:t>
                        </w:r>
                        <w:r>
                          <w:rPr>
                            <w:b/>
                            <w:color w:val="FFFFFF"/>
                            <w:sz w:val="18"/>
                          </w:rPr>
                          <w:tab/>
                        </w:r>
                        <w:r>
                          <w:rPr>
                            <w:b/>
                            <w:sz w:val="18"/>
                          </w:rPr>
                          <w:t>1.</w:t>
                        </w:r>
                        <w:r>
                          <w:rPr>
                            <w:b/>
                            <w:sz w:val="18"/>
                          </w:rPr>
                          <w:tab/>
                        </w:r>
                        <w:r w:rsidR="00A56798" w:rsidRPr="00A56798">
                          <w:rPr>
                            <w:b/>
                            <w:sz w:val="18"/>
                            <w:szCs w:val="18"/>
                          </w:rPr>
                          <w:t>Explain the distinguishing features of managerial accounting.</w:t>
                        </w:r>
                      </w:p>
                    </w:tc>
                    <w:tc>
                      <w:tcPr>
                        <w:tcW w:w="1174" w:type="dxa"/>
                        <w:tcMar>
                          <w:left w:w="20" w:type="dxa"/>
                          <w:right w:w="20" w:type="dxa"/>
                        </w:tcMar>
                      </w:tcPr>
                      <w:p w:rsidR="00006DF7" w:rsidRDefault="001E5206">
                        <w:pPr>
                          <w:spacing w:before="20" w:after="20" w:line="220" w:lineRule="exact"/>
                          <w:rPr>
                            <w:b/>
                            <w:sz w:val="18"/>
                          </w:rPr>
                        </w:pPr>
                        <w:r>
                          <w:rPr>
                            <w:b/>
                            <w:sz w:val="18"/>
                          </w:rPr>
                          <w:t xml:space="preserve">Q2, Q3, </w:t>
                        </w:r>
                        <w:r w:rsidR="00A56798">
                          <w:rPr>
                            <w:b/>
                            <w:sz w:val="18"/>
                          </w:rPr>
                          <w:t>D15</w:t>
                        </w:r>
                        <w:r>
                          <w:rPr>
                            <w:b/>
                            <w:sz w:val="18"/>
                          </w:rPr>
                          <w:t>, E17, E21, E22</w:t>
                        </w:r>
                      </w:p>
                    </w:tc>
                    <w:tc>
                      <w:tcPr>
                        <w:tcW w:w="759" w:type="dxa"/>
                        <w:tcBorders>
                          <w:right w:val="nil"/>
                        </w:tcBorders>
                        <w:tcMar>
                          <w:left w:w="40" w:type="dxa"/>
                          <w:right w:w="40" w:type="dxa"/>
                        </w:tcMar>
                      </w:tcPr>
                      <w:p w:rsidR="00006DF7" w:rsidRDefault="005C443D">
                        <w:pPr>
                          <w:spacing w:before="20" w:after="20" w:line="220" w:lineRule="exact"/>
                          <w:rPr>
                            <w:b/>
                            <w:sz w:val="18"/>
                          </w:rPr>
                        </w:pPr>
                        <w:r>
                          <w:rPr>
                            <w:b/>
                            <w:sz w:val="18"/>
                          </w:rPr>
                          <w:t>Q1</w:t>
                        </w:r>
                      </w:p>
                    </w:tc>
                    <w:tc>
                      <w:tcPr>
                        <w:tcW w:w="759" w:type="dxa"/>
                        <w:tcBorders>
                          <w:left w:val="nil"/>
                        </w:tcBorders>
                        <w:tcMar>
                          <w:left w:w="40" w:type="dxa"/>
                          <w:right w:w="40" w:type="dxa"/>
                        </w:tcMar>
                      </w:tcPr>
                      <w:p w:rsidR="00006DF7" w:rsidRDefault="00006DF7">
                        <w:pPr>
                          <w:spacing w:before="20" w:after="20" w:line="220" w:lineRule="exact"/>
                          <w:ind w:left="99"/>
                          <w:rPr>
                            <w:b/>
                            <w:sz w:val="18"/>
                          </w:rPr>
                        </w:pPr>
                      </w:p>
                    </w:tc>
                    <w:tc>
                      <w:tcPr>
                        <w:tcW w:w="2306" w:type="dxa"/>
                        <w:gridSpan w:val="3"/>
                        <w:tcMar>
                          <w:left w:w="40" w:type="dxa"/>
                          <w:right w:w="40" w:type="dxa"/>
                        </w:tcMar>
                      </w:tcPr>
                      <w:p w:rsidR="00006DF7" w:rsidRDefault="00006DF7">
                        <w:pPr>
                          <w:spacing w:before="20" w:after="20" w:line="220" w:lineRule="exact"/>
                          <w:rPr>
                            <w:b/>
                            <w:sz w:val="18"/>
                          </w:rPr>
                        </w:pPr>
                      </w:p>
                    </w:tc>
                    <w:tc>
                      <w:tcPr>
                        <w:tcW w:w="1773" w:type="dxa"/>
                        <w:tcBorders>
                          <w:bottom w:val="single" w:sz="6" w:space="0" w:color="auto"/>
                        </w:tcBorders>
                        <w:tcMar>
                          <w:left w:w="40" w:type="dxa"/>
                          <w:right w:w="40" w:type="dxa"/>
                        </w:tcMar>
                      </w:tcPr>
                      <w:p w:rsidR="00006DF7" w:rsidRDefault="00006DF7">
                        <w:pPr>
                          <w:spacing w:before="20" w:after="20" w:line="220" w:lineRule="exact"/>
                          <w:rPr>
                            <w:b/>
                            <w:sz w:val="18"/>
                          </w:rPr>
                        </w:pPr>
                      </w:p>
                    </w:tc>
                    <w:tc>
                      <w:tcPr>
                        <w:tcW w:w="975" w:type="dxa"/>
                        <w:tcMar>
                          <w:left w:w="40" w:type="dxa"/>
                          <w:right w:w="40" w:type="dxa"/>
                        </w:tcMar>
                      </w:tcPr>
                      <w:p w:rsidR="00006DF7" w:rsidRDefault="00006DF7">
                        <w:pPr>
                          <w:spacing w:before="20" w:after="20" w:line="220" w:lineRule="exact"/>
                          <w:rPr>
                            <w:b/>
                            <w:sz w:val="18"/>
                          </w:rPr>
                        </w:pPr>
                      </w:p>
                    </w:tc>
                    <w:tc>
                      <w:tcPr>
                        <w:tcW w:w="1085" w:type="dxa"/>
                        <w:tcMar>
                          <w:left w:w="40" w:type="dxa"/>
                          <w:right w:w="40" w:type="dxa"/>
                        </w:tcMar>
                      </w:tcPr>
                      <w:p w:rsidR="00006DF7" w:rsidRDefault="00006DF7">
                        <w:pPr>
                          <w:spacing w:before="20" w:after="20" w:line="220" w:lineRule="exact"/>
                          <w:rPr>
                            <w:b/>
                            <w:sz w:val="18"/>
                          </w:rPr>
                        </w:pPr>
                      </w:p>
                    </w:tc>
                  </w:tr>
                  <w:tr w:rsidR="00006DF7">
                    <w:trPr>
                      <w:cantSplit/>
                      <w:jc w:val="center"/>
                    </w:trPr>
                    <w:tc>
                      <w:tcPr>
                        <w:tcW w:w="3493" w:type="dxa"/>
                        <w:tcMar>
                          <w:left w:w="40" w:type="dxa"/>
                          <w:right w:w="40" w:type="dxa"/>
                        </w:tcMar>
                      </w:tcPr>
                      <w:p w:rsidR="00006DF7" w:rsidRDefault="00006DF7">
                        <w:pPr>
                          <w:tabs>
                            <w:tab w:val="right" w:pos="225"/>
                            <w:tab w:val="left" w:pos="360"/>
                          </w:tabs>
                          <w:spacing w:before="20" w:after="20" w:line="220" w:lineRule="exact"/>
                          <w:ind w:left="360" w:hanging="414"/>
                          <w:rPr>
                            <w:b/>
                            <w:sz w:val="18"/>
                          </w:rPr>
                        </w:pPr>
                        <w:r>
                          <w:rPr>
                            <w:b/>
                            <w:color w:val="FFFFFF"/>
                            <w:sz w:val="18"/>
                          </w:rPr>
                          <w:t>*</w:t>
                        </w:r>
                        <w:r>
                          <w:rPr>
                            <w:b/>
                            <w:color w:val="FFFFFF"/>
                            <w:sz w:val="18"/>
                          </w:rPr>
                          <w:tab/>
                        </w:r>
                        <w:r>
                          <w:rPr>
                            <w:b/>
                            <w:sz w:val="18"/>
                          </w:rPr>
                          <w:t>2.</w:t>
                        </w:r>
                        <w:r>
                          <w:rPr>
                            <w:b/>
                            <w:sz w:val="18"/>
                          </w:rPr>
                          <w:tab/>
                        </w:r>
                        <w:r w:rsidR="00A56798" w:rsidRPr="00A56798">
                          <w:rPr>
                            <w:b/>
                            <w:sz w:val="18"/>
                            <w:szCs w:val="18"/>
                          </w:rPr>
                          <w:t>Identify the three functions of management and the role of management accountants in an organizational structure.</w:t>
                        </w:r>
                      </w:p>
                    </w:tc>
                    <w:tc>
                      <w:tcPr>
                        <w:tcW w:w="1174" w:type="dxa"/>
                        <w:tcMar>
                          <w:left w:w="20" w:type="dxa"/>
                          <w:right w:w="20" w:type="dxa"/>
                        </w:tcMar>
                      </w:tcPr>
                      <w:p w:rsidR="00006DF7" w:rsidRDefault="00A56798" w:rsidP="001E5206">
                        <w:pPr>
                          <w:spacing w:before="20" w:after="20" w:line="220" w:lineRule="exact"/>
                          <w:rPr>
                            <w:b/>
                            <w:sz w:val="18"/>
                          </w:rPr>
                        </w:pPr>
                        <w:r>
                          <w:rPr>
                            <w:b/>
                            <w:sz w:val="18"/>
                          </w:rPr>
                          <w:t>Q4, D15</w:t>
                        </w:r>
                        <w:r w:rsidR="001E5206">
                          <w:rPr>
                            <w:b/>
                            <w:sz w:val="18"/>
                          </w:rPr>
                          <w:t>,</w:t>
                        </w:r>
                        <w:r>
                          <w:rPr>
                            <w:b/>
                            <w:sz w:val="18"/>
                          </w:rPr>
                          <w:t xml:space="preserve"> </w:t>
                        </w:r>
                        <w:r w:rsidR="005C443D">
                          <w:rPr>
                            <w:b/>
                            <w:sz w:val="18"/>
                          </w:rPr>
                          <w:t>E1</w:t>
                        </w:r>
                        <w:r w:rsidR="001E5206">
                          <w:rPr>
                            <w:b/>
                            <w:sz w:val="18"/>
                          </w:rPr>
                          <w:t>9, E20</w:t>
                        </w:r>
                      </w:p>
                    </w:tc>
                    <w:tc>
                      <w:tcPr>
                        <w:tcW w:w="759" w:type="dxa"/>
                        <w:tcBorders>
                          <w:right w:val="nil"/>
                        </w:tcBorders>
                        <w:tcMar>
                          <w:left w:w="40" w:type="dxa"/>
                          <w:right w:w="40" w:type="dxa"/>
                        </w:tcMar>
                      </w:tcPr>
                      <w:p w:rsidR="00006DF7" w:rsidRDefault="00A56798">
                        <w:pPr>
                          <w:spacing w:before="20" w:after="20" w:line="220" w:lineRule="exact"/>
                          <w:rPr>
                            <w:b/>
                            <w:sz w:val="18"/>
                          </w:rPr>
                        </w:pPr>
                        <w:r>
                          <w:rPr>
                            <w:b/>
                            <w:sz w:val="18"/>
                          </w:rPr>
                          <w:t>Q7, Q8</w:t>
                        </w:r>
                      </w:p>
                    </w:tc>
                    <w:tc>
                      <w:tcPr>
                        <w:tcW w:w="759" w:type="dxa"/>
                        <w:tcBorders>
                          <w:left w:val="nil"/>
                        </w:tcBorders>
                        <w:tcMar>
                          <w:left w:w="40" w:type="dxa"/>
                          <w:right w:w="40" w:type="dxa"/>
                        </w:tcMar>
                      </w:tcPr>
                      <w:p w:rsidR="00006DF7" w:rsidRDefault="00006DF7">
                        <w:pPr>
                          <w:spacing w:before="20" w:after="20" w:line="220" w:lineRule="exact"/>
                          <w:ind w:left="99"/>
                          <w:rPr>
                            <w:b/>
                            <w:sz w:val="18"/>
                          </w:rPr>
                        </w:pPr>
                      </w:p>
                    </w:tc>
                    <w:tc>
                      <w:tcPr>
                        <w:tcW w:w="2306" w:type="dxa"/>
                        <w:gridSpan w:val="3"/>
                        <w:tcBorders>
                          <w:bottom w:val="single" w:sz="6" w:space="0" w:color="auto"/>
                        </w:tcBorders>
                        <w:tcMar>
                          <w:left w:w="40" w:type="dxa"/>
                          <w:right w:w="40" w:type="dxa"/>
                        </w:tcMar>
                      </w:tcPr>
                      <w:p w:rsidR="00006DF7" w:rsidRDefault="00006DF7">
                        <w:pPr>
                          <w:spacing w:before="20" w:after="20" w:line="220" w:lineRule="exact"/>
                          <w:rPr>
                            <w:b/>
                            <w:sz w:val="18"/>
                          </w:rPr>
                        </w:pPr>
                      </w:p>
                    </w:tc>
                    <w:tc>
                      <w:tcPr>
                        <w:tcW w:w="1773" w:type="dxa"/>
                        <w:tcMar>
                          <w:left w:w="40" w:type="dxa"/>
                          <w:right w:w="40" w:type="dxa"/>
                        </w:tcMar>
                      </w:tcPr>
                      <w:p w:rsidR="00006DF7" w:rsidRDefault="00006DF7">
                        <w:pPr>
                          <w:spacing w:before="20" w:after="20" w:line="220" w:lineRule="exact"/>
                          <w:rPr>
                            <w:b/>
                            <w:sz w:val="18"/>
                          </w:rPr>
                        </w:pPr>
                      </w:p>
                    </w:tc>
                    <w:tc>
                      <w:tcPr>
                        <w:tcW w:w="975" w:type="dxa"/>
                        <w:tcMar>
                          <w:left w:w="40" w:type="dxa"/>
                          <w:right w:w="40" w:type="dxa"/>
                        </w:tcMar>
                      </w:tcPr>
                      <w:p w:rsidR="00006DF7" w:rsidRDefault="00006DF7">
                        <w:pPr>
                          <w:spacing w:before="20" w:after="20" w:line="220" w:lineRule="exact"/>
                          <w:rPr>
                            <w:b/>
                            <w:sz w:val="18"/>
                          </w:rPr>
                        </w:pPr>
                      </w:p>
                    </w:tc>
                    <w:tc>
                      <w:tcPr>
                        <w:tcW w:w="1085" w:type="dxa"/>
                        <w:tcMar>
                          <w:left w:w="40" w:type="dxa"/>
                          <w:right w:w="40" w:type="dxa"/>
                        </w:tcMar>
                      </w:tcPr>
                      <w:p w:rsidR="00006DF7" w:rsidRDefault="00006DF7">
                        <w:pPr>
                          <w:spacing w:before="20" w:after="20" w:line="220" w:lineRule="exact"/>
                          <w:rPr>
                            <w:b/>
                            <w:sz w:val="18"/>
                          </w:rPr>
                        </w:pPr>
                      </w:p>
                    </w:tc>
                  </w:tr>
                  <w:tr w:rsidR="00006DF7">
                    <w:trPr>
                      <w:cantSplit/>
                      <w:jc w:val="center"/>
                    </w:trPr>
                    <w:tc>
                      <w:tcPr>
                        <w:tcW w:w="3493" w:type="dxa"/>
                        <w:tcMar>
                          <w:left w:w="40" w:type="dxa"/>
                          <w:right w:w="40" w:type="dxa"/>
                        </w:tcMar>
                      </w:tcPr>
                      <w:p w:rsidR="00006DF7" w:rsidRPr="00A56798" w:rsidRDefault="00006DF7" w:rsidP="00A56798">
                        <w:pPr>
                          <w:tabs>
                            <w:tab w:val="right" w:pos="225"/>
                            <w:tab w:val="left" w:pos="360"/>
                          </w:tabs>
                          <w:spacing w:before="20" w:after="20" w:line="220" w:lineRule="exact"/>
                          <w:ind w:left="360" w:hanging="414"/>
                          <w:rPr>
                            <w:b/>
                            <w:sz w:val="18"/>
                            <w:szCs w:val="18"/>
                          </w:rPr>
                        </w:pPr>
                        <w:r>
                          <w:rPr>
                            <w:b/>
                            <w:color w:val="FFFFFF"/>
                            <w:sz w:val="18"/>
                          </w:rPr>
                          <w:t>*</w:t>
                        </w:r>
                        <w:r>
                          <w:rPr>
                            <w:b/>
                            <w:color w:val="FFFFFF"/>
                            <w:sz w:val="18"/>
                          </w:rPr>
                          <w:tab/>
                        </w:r>
                        <w:r>
                          <w:rPr>
                            <w:b/>
                            <w:sz w:val="18"/>
                          </w:rPr>
                          <w:t>3.</w:t>
                        </w:r>
                        <w:r>
                          <w:rPr>
                            <w:b/>
                            <w:sz w:val="18"/>
                          </w:rPr>
                          <w:tab/>
                        </w:r>
                        <w:r w:rsidR="00A56798" w:rsidRPr="006D130A">
                          <w:rPr>
                            <w:b/>
                            <w:sz w:val="18"/>
                            <w:szCs w:val="18"/>
                          </w:rPr>
                          <w:t>Explain the importance of business ethics.</w:t>
                        </w:r>
                      </w:p>
                    </w:tc>
                    <w:tc>
                      <w:tcPr>
                        <w:tcW w:w="1174" w:type="dxa"/>
                        <w:tcMar>
                          <w:left w:w="20" w:type="dxa"/>
                          <w:right w:w="20" w:type="dxa"/>
                        </w:tcMar>
                      </w:tcPr>
                      <w:p w:rsidR="00006DF7" w:rsidRDefault="005C443D" w:rsidP="001E5206">
                        <w:pPr>
                          <w:spacing w:before="20" w:after="20" w:line="220" w:lineRule="exact"/>
                          <w:rPr>
                            <w:b/>
                            <w:sz w:val="18"/>
                          </w:rPr>
                        </w:pPr>
                        <w:r>
                          <w:rPr>
                            <w:b/>
                            <w:sz w:val="18"/>
                          </w:rPr>
                          <w:t xml:space="preserve">Q5, </w:t>
                        </w:r>
                        <w:r w:rsidR="00A56798">
                          <w:rPr>
                            <w:b/>
                            <w:sz w:val="18"/>
                          </w:rPr>
                          <w:t xml:space="preserve">Q9, D15, </w:t>
                        </w:r>
                        <w:r w:rsidR="001E5206">
                          <w:rPr>
                            <w:b/>
                            <w:sz w:val="18"/>
                          </w:rPr>
                          <w:t>E18</w:t>
                        </w:r>
                      </w:p>
                    </w:tc>
                    <w:tc>
                      <w:tcPr>
                        <w:tcW w:w="759" w:type="dxa"/>
                        <w:tcBorders>
                          <w:right w:val="nil"/>
                        </w:tcBorders>
                        <w:tcMar>
                          <w:left w:w="40" w:type="dxa"/>
                          <w:right w:w="40" w:type="dxa"/>
                        </w:tcMar>
                      </w:tcPr>
                      <w:p w:rsidR="00006DF7" w:rsidRDefault="001F4F2F">
                        <w:pPr>
                          <w:spacing w:before="20" w:after="20" w:line="220" w:lineRule="exact"/>
                          <w:rPr>
                            <w:b/>
                            <w:sz w:val="18"/>
                          </w:rPr>
                        </w:pPr>
                        <w:r>
                          <w:rPr>
                            <w:b/>
                            <w:sz w:val="18"/>
                          </w:rPr>
                          <w:t xml:space="preserve">Q5, </w:t>
                        </w:r>
                        <w:r w:rsidR="005C443D">
                          <w:rPr>
                            <w:b/>
                            <w:sz w:val="18"/>
                          </w:rPr>
                          <w:t>Q6</w:t>
                        </w:r>
                      </w:p>
                    </w:tc>
                    <w:tc>
                      <w:tcPr>
                        <w:tcW w:w="759" w:type="dxa"/>
                        <w:tcBorders>
                          <w:left w:val="nil"/>
                        </w:tcBorders>
                        <w:tcMar>
                          <w:left w:w="40" w:type="dxa"/>
                          <w:right w:w="40" w:type="dxa"/>
                        </w:tcMar>
                      </w:tcPr>
                      <w:p w:rsidR="00006DF7" w:rsidRDefault="00006DF7">
                        <w:pPr>
                          <w:spacing w:before="20" w:after="20" w:line="220" w:lineRule="exact"/>
                          <w:ind w:left="99"/>
                          <w:rPr>
                            <w:b/>
                            <w:sz w:val="18"/>
                          </w:rPr>
                        </w:pPr>
                      </w:p>
                    </w:tc>
                    <w:tc>
                      <w:tcPr>
                        <w:tcW w:w="820" w:type="dxa"/>
                        <w:tcBorders>
                          <w:right w:val="nil"/>
                        </w:tcBorders>
                        <w:tcMar>
                          <w:left w:w="40" w:type="dxa"/>
                          <w:right w:w="40" w:type="dxa"/>
                        </w:tcMar>
                      </w:tcPr>
                      <w:p w:rsidR="00006DF7" w:rsidRDefault="00006DF7">
                        <w:pPr>
                          <w:spacing w:before="20" w:after="20" w:line="220" w:lineRule="exact"/>
                          <w:rPr>
                            <w:b/>
                            <w:sz w:val="18"/>
                          </w:rPr>
                        </w:pPr>
                      </w:p>
                    </w:tc>
                    <w:tc>
                      <w:tcPr>
                        <w:tcW w:w="847" w:type="dxa"/>
                        <w:tcBorders>
                          <w:left w:val="nil"/>
                          <w:right w:val="nil"/>
                        </w:tcBorders>
                        <w:tcMar>
                          <w:left w:w="40" w:type="dxa"/>
                          <w:right w:w="40" w:type="dxa"/>
                        </w:tcMar>
                      </w:tcPr>
                      <w:p w:rsidR="00006DF7" w:rsidRDefault="00006DF7">
                        <w:pPr>
                          <w:spacing w:before="20" w:after="20" w:line="220" w:lineRule="exact"/>
                          <w:rPr>
                            <w:b/>
                            <w:sz w:val="18"/>
                          </w:rPr>
                        </w:pPr>
                      </w:p>
                    </w:tc>
                    <w:tc>
                      <w:tcPr>
                        <w:tcW w:w="639" w:type="dxa"/>
                        <w:tcBorders>
                          <w:left w:val="nil"/>
                        </w:tcBorders>
                        <w:tcMar>
                          <w:left w:w="40" w:type="dxa"/>
                          <w:right w:w="40" w:type="dxa"/>
                        </w:tcMar>
                      </w:tcPr>
                      <w:p w:rsidR="00006DF7" w:rsidRDefault="00006DF7">
                        <w:pPr>
                          <w:spacing w:before="20" w:after="20" w:line="220" w:lineRule="exact"/>
                          <w:rPr>
                            <w:b/>
                            <w:sz w:val="18"/>
                          </w:rPr>
                        </w:pPr>
                      </w:p>
                    </w:tc>
                    <w:tc>
                      <w:tcPr>
                        <w:tcW w:w="1773" w:type="dxa"/>
                        <w:tcMar>
                          <w:left w:w="20" w:type="dxa"/>
                          <w:right w:w="20" w:type="dxa"/>
                        </w:tcMar>
                      </w:tcPr>
                      <w:p w:rsidR="00006DF7" w:rsidRDefault="00006DF7">
                        <w:pPr>
                          <w:spacing w:before="20" w:after="20" w:line="220" w:lineRule="exact"/>
                          <w:rPr>
                            <w:b/>
                            <w:sz w:val="18"/>
                          </w:rPr>
                        </w:pPr>
                      </w:p>
                    </w:tc>
                    <w:tc>
                      <w:tcPr>
                        <w:tcW w:w="975" w:type="dxa"/>
                        <w:tcMar>
                          <w:left w:w="40" w:type="dxa"/>
                          <w:right w:w="40" w:type="dxa"/>
                        </w:tcMar>
                      </w:tcPr>
                      <w:p w:rsidR="00006DF7" w:rsidRDefault="00006DF7">
                        <w:pPr>
                          <w:spacing w:before="20" w:after="20" w:line="220" w:lineRule="exact"/>
                          <w:rPr>
                            <w:b/>
                            <w:sz w:val="18"/>
                          </w:rPr>
                        </w:pPr>
                      </w:p>
                    </w:tc>
                    <w:tc>
                      <w:tcPr>
                        <w:tcW w:w="1085" w:type="dxa"/>
                        <w:tcMar>
                          <w:left w:w="40" w:type="dxa"/>
                          <w:right w:w="40" w:type="dxa"/>
                        </w:tcMar>
                      </w:tcPr>
                      <w:p w:rsidR="00006DF7" w:rsidRDefault="00006DF7">
                        <w:pPr>
                          <w:spacing w:before="20" w:after="20" w:line="220" w:lineRule="exact"/>
                          <w:rPr>
                            <w:b/>
                            <w:sz w:val="18"/>
                          </w:rPr>
                        </w:pPr>
                      </w:p>
                    </w:tc>
                  </w:tr>
                  <w:tr w:rsidR="00006DF7">
                    <w:trPr>
                      <w:cantSplit/>
                      <w:jc w:val="center"/>
                    </w:trPr>
                    <w:tc>
                      <w:tcPr>
                        <w:tcW w:w="3493" w:type="dxa"/>
                        <w:tcMar>
                          <w:left w:w="40" w:type="dxa"/>
                          <w:right w:w="40" w:type="dxa"/>
                        </w:tcMar>
                      </w:tcPr>
                      <w:p w:rsidR="00006DF7" w:rsidRDefault="00006DF7" w:rsidP="00A56798">
                        <w:pPr>
                          <w:tabs>
                            <w:tab w:val="right" w:pos="225"/>
                            <w:tab w:val="left" w:pos="360"/>
                          </w:tabs>
                          <w:spacing w:before="20" w:after="20" w:line="220" w:lineRule="exact"/>
                          <w:ind w:left="360" w:hanging="414"/>
                          <w:rPr>
                            <w:b/>
                            <w:sz w:val="18"/>
                          </w:rPr>
                        </w:pPr>
                        <w:r>
                          <w:rPr>
                            <w:b/>
                            <w:color w:val="FFFFFF"/>
                            <w:sz w:val="18"/>
                          </w:rPr>
                          <w:t>*</w:t>
                        </w:r>
                        <w:r>
                          <w:rPr>
                            <w:b/>
                            <w:color w:val="FFFFFF"/>
                            <w:sz w:val="18"/>
                          </w:rPr>
                          <w:tab/>
                        </w:r>
                        <w:r>
                          <w:rPr>
                            <w:b/>
                            <w:sz w:val="18"/>
                          </w:rPr>
                          <w:t>4.</w:t>
                        </w:r>
                        <w:r>
                          <w:rPr>
                            <w:b/>
                            <w:sz w:val="18"/>
                          </w:rPr>
                          <w:tab/>
                        </w:r>
                        <w:r w:rsidR="00A56798">
                          <w:rPr>
                            <w:b/>
                            <w:sz w:val="18"/>
                          </w:rPr>
                          <w:t>Identify changes trends in managerial accounting.</w:t>
                        </w:r>
                      </w:p>
                    </w:tc>
                    <w:tc>
                      <w:tcPr>
                        <w:tcW w:w="1174" w:type="dxa"/>
                        <w:tcMar>
                          <w:left w:w="20" w:type="dxa"/>
                          <w:right w:w="20" w:type="dxa"/>
                        </w:tcMar>
                      </w:tcPr>
                      <w:p w:rsidR="00006DF7" w:rsidRDefault="00A56798">
                        <w:pPr>
                          <w:spacing w:before="20" w:after="20" w:line="220" w:lineRule="exact"/>
                          <w:rPr>
                            <w:b/>
                            <w:sz w:val="18"/>
                          </w:rPr>
                        </w:pPr>
                        <w:r>
                          <w:rPr>
                            <w:b/>
                            <w:sz w:val="18"/>
                          </w:rPr>
                          <w:t>Q10, Q11, Q12, Q13, D16</w:t>
                        </w:r>
                        <w:r w:rsidR="001E5206">
                          <w:rPr>
                            <w:b/>
                            <w:sz w:val="18"/>
                          </w:rPr>
                          <w:t>, E23</w:t>
                        </w:r>
                      </w:p>
                    </w:tc>
                    <w:tc>
                      <w:tcPr>
                        <w:tcW w:w="759" w:type="dxa"/>
                        <w:tcBorders>
                          <w:right w:val="nil"/>
                        </w:tcBorders>
                        <w:tcMar>
                          <w:left w:w="40" w:type="dxa"/>
                          <w:right w:w="40" w:type="dxa"/>
                        </w:tcMar>
                      </w:tcPr>
                      <w:p w:rsidR="00006DF7" w:rsidRDefault="00A56798">
                        <w:pPr>
                          <w:spacing w:before="20" w:after="20" w:line="220" w:lineRule="exact"/>
                          <w:rPr>
                            <w:b/>
                            <w:sz w:val="18"/>
                          </w:rPr>
                        </w:pPr>
                        <w:r>
                          <w:rPr>
                            <w:b/>
                            <w:sz w:val="18"/>
                          </w:rPr>
                          <w:t>Q14</w:t>
                        </w:r>
                      </w:p>
                    </w:tc>
                    <w:tc>
                      <w:tcPr>
                        <w:tcW w:w="759" w:type="dxa"/>
                        <w:tcBorders>
                          <w:left w:val="nil"/>
                        </w:tcBorders>
                        <w:tcMar>
                          <w:left w:w="40" w:type="dxa"/>
                          <w:right w:w="40" w:type="dxa"/>
                        </w:tcMar>
                      </w:tcPr>
                      <w:p w:rsidR="00006DF7" w:rsidRDefault="00006DF7">
                        <w:pPr>
                          <w:spacing w:before="20" w:after="20" w:line="220" w:lineRule="exact"/>
                          <w:rPr>
                            <w:b/>
                            <w:sz w:val="18"/>
                          </w:rPr>
                        </w:pPr>
                      </w:p>
                    </w:tc>
                    <w:tc>
                      <w:tcPr>
                        <w:tcW w:w="820" w:type="dxa"/>
                        <w:tcBorders>
                          <w:right w:val="nil"/>
                        </w:tcBorders>
                        <w:tcMar>
                          <w:left w:w="40" w:type="dxa"/>
                          <w:right w:w="40" w:type="dxa"/>
                        </w:tcMar>
                      </w:tcPr>
                      <w:p w:rsidR="00006DF7" w:rsidRDefault="00006DF7">
                        <w:pPr>
                          <w:spacing w:before="20" w:after="20" w:line="220" w:lineRule="exact"/>
                          <w:rPr>
                            <w:b/>
                            <w:sz w:val="18"/>
                          </w:rPr>
                        </w:pPr>
                      </w:p>
                    </w:tc>
                    <w:tc>
                      <w:tcPr>
                        <w:tcW w:w="847" w:type="dxa"/>
                        <w:tcBorders>
                          <w:left w:val="nil"/>
                          <w:right w:val="nil"/>
                        </w:tcBorders>
                        <w:tcMar>
                          <w:left w:w="40" w:type="dxa"/>
                          <w:right w:w="40" w:type="dxa"/>
                        </w:tcMar>
                      </w:tcPr>
                      <w:p w:rsidR="00006DF7" w:rsidRDefault="00006DF7">
                        <w:pPr>
                          <w:spacing w:before="20" w:after="20" w:line="220" w:lineRule="exact"/>
                          <w:rPr>
                            <w:b/>
                            <w:sz w:val="18"/>
                          </w:rPr>
                        </w:pPr>
                      </w:p>
                    </w:tc>
                    <w:tc>
                      <w:tcPr>
                        <w:tcW w:w="639" w:type="dxa"/>
                        <w:tcBorders>
                          <w:left w:val="nil"/>
                        </w:tcBorders>
                        <w:tcMar>
                          <w:left w:w="40" w:type="dxa"/>
                          <w:right w:w="40" w:type="dxa"/>
                        </w:tcMar>
                      </w:tcPr>
                      <w:p w:rsidR="00006DF7" w:rsidRDefault="00006DF7">
                        <w:pPr>
                          <w:spacing w:before="20" w:after="20" w:line="220" w:lineRule="exact"/>
                          <w:rPr>
                            <w:b/>
                            <w:sz w:val="18"/>
                          </w:rPr>
                        </w:pPr>
                      </w:p>
                    </w:tc>
                    <w:tc>
                      <w:tcPr>
                        <w:tcW w:w="1773" w:type="dxa"/>
                        <w:tcBorders>
                          <w:bottom w:val="single" w:sz="6" w:space="0" w:color="auto"/>
                        </w:tcBorders>
                        <w:tcMar>
                          <w:left w:w="20" w:type="dxa"/>
                          <w:right w:w="20" w:type="dxa"/>
                        </w:tcMar>
                      </w:tcPr>
                      <w:p w:rsidR="00006DF7" w:rsidRDefault="00006DF7">
                        <w:pPr>
                          <w:spacing w:before="20" w:after="20" w:line="220" w:lineRule="exact"/>
                          <w:rPr>
                            <w:b/>
                            <w:sz w:val="18"/>
                          </w:rPr>
                        </w:pPr>
                      </w:p>
                    </w:tc>
                    <w:tc>
                      <w:tcPr>
                        <w:tcW w:w="975" w:type="dxa"/>
                        <w:tcMar>
                          <w:left w:w="40" w:type="dxa"/>
                          <w:right w:w="40" w:type="dxa"/>
                        </w:tcMar>
                      </w:tcPr>
                      <w:p w:rsidR="00006DF7" w:rsidRDefault="00006DF7">
                        <w:pPr>
                          <w:spacing w:before="20" w:after="20" w:line="220" w:lineRule="exact"/>
                          <w:rPr>
                            <w:b/>
                            <w:sz w:val="18"/>
                          </w:rPr>
                        </w:pPr>
                      </w:p>
                    </w:tc>
                    <w:tc>
                      <w:tcPr>
                        <w:tcW w:w="1085" w:type="dxa"/>
                        <w:tcMar>
                          <w:left w:w="40" w:type="dxa"/>
                          <w:right w:w="40" w:type="dxa"/>
                        </w:tcMar>
                      </w:tcPr>
                      <w:p w:rsidR="00006DF7" w:rsidRDefault="00006DF7">
                        <w:pPr>
                          <w:spacing w:before="20" w:after="20" w:line="220" w:lineRule="exact"/>
                          <w:rPr>
                            <w:b/>
                            <w:sz w:val="18"/>
                          </w:rPr>
                        </w:pPr>
                      </w:p>
                    </w:tc>
                  </w:tr>
                </w:tbl>
                <w:p w:rsidR="00006DF7" w:rsidRDefault="00006DF7">
                  <w:pPr>
                    <w:spacing w:line="240" w:lineRule="exact"/>
                  </w:pPr>
                </w:p>
              </w:txbxContent>
            </v:textbox>
            <w10:wrap type="square" anchorx="margin" anchory="margin"/>
          </v:shape>
        </w:pict>
      </w:r>
      <w:r w:rsidRPr="00A62174">
        <w:rPr>
          <w:noProof/>
          <w:sz w:val="20"/>
        </w:rPr>
        <w:pict>
          <v:shape id="_x0000_s1030" type="#_x0000_t202" style="position:absolute;margin-left:592.25pt;margin-top:0;width:32pt;height:7in;z-index:251657216;mso-wrap-distance-left:0;mso-wrap-distance-right:0;mso-position-horizontal:right;mso-position-horizontal-relative:margin;mso-position-vertical:top;mso-position-vertical-relative:margin" o:allowoverlap="f" stroked="f">
            <v:textbox style="layout-flow:vertical;mso-next-textbox:#_x0000_s1030" inset="0,0,0,0">
              <w:txbxContent>
                <w:p w:rsidR="00006DF7" w:rsidRDefault="00006DF7">
                  <w:pPr>
                    <w:pStyle w:val="BodyLarge"/>
                  </w:pPr>
                  <w:r>
                    <w:t>BLOOM’S TAXONOMY TABLE</w:t>
                  </w:r>
                </w:p>
              </w:txbxContent>
            </v:textbox>
            <w10:wrap type="square" side="left" anchorx="margin" anchory="margin"/>
            <w10:anchorlock/>
          </v:shape>
        </w:pict>
      </w:r>
    </w:p>
    <w:p w:rsidR="00A17AF6" w:rsidRDefault="00A17AF6" w:rsidP="00A17AF6">
      <w:pPr>
        <w:pStyle w:val="2Head"/>
      </w:pPr>
      <w:r>
        <w:t>ANSWERS TO QUESTIONS</w:t>
      </w:r>
    </w:p>
    <w:p w:rsidR="00A17AF6" w:rsidRDefault="00A17AF6" w:rsidP="00A17AF6"/>
    <w:p w:rsidR="00A17AF6" w:rsidRPr="00CD367A" w:rsidRDefault="00A17AF6" w:rsidP="007D6EE4">
      <w:pPr>
        <w:pStyle w:val="BodyAtoQ"/>
        <w:spacing w:line="320" w:lineRule="exact"/>
        <w:ind w:left="1077" w:hanging="1077"/>
        <w:rPr>
          <w:rFonts w:ascii="Arial" w:hAnsi="Arial" w:cs="Arial"/>
          <w:szCs w:val="22"/>
        </w:rPr>
      </w:pPr>
      <w:r w:rsidRPr="00CD367A">
        <w:rPr>
          <w:rFonts w:ascii="Times New Roman" w:hAnsi="Times New Roman"/>
          <w:szCs w:val="22"/>
        </w:rPr>
        <w:t> </w:t>
      </w:r>
      <w:r w:rsidRPr="00CD367A">
        <w:rPr>
          <w:rFonts w:ascii="Arial" w:hAnsi="Arial" w:cs="Arial"/>
          <w:szCs w:val="22"/>
        </w:rPr>
        <w:t>1.</w:t>
      </w:r>
      <w:r w:rsidRPr="00CD367A">
        <w:rPr>
          <w:rFonts w:ascii="Arial" w:hAnsi="Arial" w:cs="Arial"/>
          <w:szCs w:val="22"/>
        </w:rPr>
        <w:tab/>
        <w:t>(</w:t>
      </w:r>
      <w:proofErr w:type="gramStart"/>
      <w:r w:rsidRPr="00CD367A">
        <w:rPr>
          <w:rFonts w:ascii="Arial" w:hAnsi="Arial" w:cs="Arial"/>
          <w:szCs w:val="22"/>
        </w:rPr>
        <w:t>a</w:t>
      </w:r>
      <w:proofErr w:type="gramEnd"/>
      <w:r w:rsidRPr="00CD367A">
        <w:rPr>
          <w:rFonts w:ascii="Arial" w:hAnsi="Arial" w:cs="Arial"/>
          <w:szCs w:val="22"/>
        </w:rPr>
        <w:t>)</w:t>
      </w:r>
      <w:r w:rsidRPr="00CD367A">
        <w:rPr>
          <w:rFonts w:ascii="Arial" w:hAnsi="Arial" w:cs="Arial"/>
          <w:szCs w:val="22"/>
        </w:rPr>
        <w:tab/>
        <w:t>Disagree. Managerial accounting is a field of accounting that provides economic and financial information for managers and other internal users.</w:t>
      </w:r>
    </w:p>
    <w:p w:rsidR="00A17AF6" w:rsidRPr="00CD367A" w:rsidRDefault="00A17AF6" w:rsidP="00A17AF6">
      <w:pPr>
        <w:pStyle w:val="BodyAtoQ"/>
        <w:spacing w:line="320" w:lineRule="exact"/>
        <w:ind w:left="1080" w:hanging="1080"/>
        <w:rPr>
          <w:rFonts w:ascii="Arial" w:hAnsi="Arial" w:cs="Arial"/>
          <w:szCs w:val="22"/>
        </w:rPr>
      </w:pPr>
      <w:r w:rsidRPr="00CD367A">
        <w:rPr>
          <w:rFonts w:ascii="Arial" w:hAnsi="Arial" w:cs="Arial"/>
          <w:szCs w:val="22"/>
        </w:rPr>
        <w:tab/>
        <w:t>(b)</w:t>
      </w:r>
      <w:r w:rsidRPr="00CD367A">
        <w:rPr>
          <w:rFonts w:ascii="Arial" w:hAnsi="Arial" w:cs="Arial"/>
          <w:szCs w:val="22"/>
        </w:rPr>
        <w:tab/>
      </w:r>
      <w:r w:rsidR="001E5206">
        <w:rPr>
          <w:rFonts w:ascii="Arial" w:hAnsi="Arial" w:cs="Arial"/>
          <w:szCs w:val="22"/>
        </w:rPr>
        <w:t>Carolina</w:t>
      </w:r>
      <w:r w:rsidRPr="00CD367A">
        <w:rPr>
          <w:rFonts w:ascii="Arial" w:hAnsi="Arial" w:cs="Arial"/>
          <w:szCs w:val="22"/>
        </w:rPr>
        <w:t xml:space="preserve"> is incorrect. Managerial accounting applies to all types of businesses—service, merchandising, and manufacturing.</w:t>
      </w:r>
    </w:p>
    <w:p w:rsidR="00A17AF6" w:rsidRPr="00CD367A" w:rsidRDefault="00A17AF6" w:rsidP="007D6EE4">
      <w:pPr>
        <w:pStyle w:val="BodyAtoQ"/>
        <w:spacing w:before="200" w:line="320" w:lineRule="exact"/>
        <w:ind w:left="1077" w:hanging="1077"/>
        <w:rPr>
          <w:rFonts w:ascii="Arial" w:hAnsi="Arial" w:cs="Arial"/>
          <w:spacing w:val="-4"/>
          <w:szCs w:val="22"/>
        </w:rPr>
      </w:pPr>
      <w:r w:rsidRPr="00CD367A">
        <w:rPr>
          <w:rFonts w:ascii="Times New Roman" w:hAnsi="Times New Roman"/>
          <w:spacing w:val="-4"/>
          <w:szCs w:val="22"/>
        </w:rPr>
        <w:t> </w:t>
      </w:r>
      <w:r w:rsidRPr="00CD367A">
        <w:rPr>
          <w:rFonts w:ascii="Arial" w:hAnsi="Arial" w:cs="Arial"/>
          <w:spacing w:val="-4"/>
          <w:szCs w:val="22"/>
        </w:rPr>
        <w:t>2.</w:t>
      </w:r>
      <w:r w:rsidRPr="00CD367A">
        <w:rPr>
          <w:rFonts w:ascii="Arial" w:hAnsi="Arial" w:cs="Arial"/>
          <w:spacing w:val="-4"/>
          <w:szCs w:val="22"/>
        </w:rPr>
        <w:tab/>
        <w:t>(</w:t>
      </w:r>
      <w:proofErr w:type="gramStart"/>
      <w:r w:rsidRPr="00CD367A">
        <w:rPr>
          <w:rFonts w:ascii="Arial" w:hAnsi="Arial" w:cs="Arial"/>
          <w:spacing w:val="-4"/>
          <w:szCs w:val="22"/>
        </w:rPr>
        <w:t>a</w:t>
      </w:r>
      <w:proofErr w:type="gramEnd"/>
      <w:r w:rsidRPr="00CD367A">
        <w:rPr>
          <w:rFonts w:ascii="Arial" w:hAnsi="Arial" w:cs="Arial"/>
          <w:spacing w:val="-4"/>
          <w:szCs w:val="22"/>
        </w:rPr>
        <w:t>)</w:t>
      </w:r>
      <w:r w:rsidRPr="00CD367A">
        <w:rPr>
          <w:rFonts w:ascii="Arial" w:hAnsi="Arial" w:cs="Arial"/>
          <w:spacing w:val="-4"/>
          <w:szCs w:val="22"/>
        </w:rPr>
        <w:tab/>
        <w:t xml:space="preserve">Financial accounting is concerned primarily with external users such as </w:t>
      </w:r>
      <w:r w:rsidR="00ED01CC" w:rsidRPr="00CD367A">
        <w:rPr>
          <w:rFonts w:ascii="Arial" w:hAnsi="Arial" w:cs="Arial"/>
          <w:spacing w:val="-4"/>
          <w:szCs w:val="22"/>
        </w:rPr>
        <w:t>s</w:t>
      </w:r>
      <w:r w:rsidR="00ED01CC">
        <w:rPr>
          <w:rFonts w:ascii="Arial" w:hAnsi="Arial" w:cs="Arial"/>
          <w:spacing w:val="-4"/>
          <w:szCs w:val="22"/>
        </w:rPr>
        <w:t>hare</w:t>
      </w:r>
      <w:r w:rsidR="00ED01CC" w:rsidRPr="00CD367A">
        <w:rPr>
          <w:rFonts w:ascii="Arial" w:hAnsi="Arial" w:cs="Arial"/>
          <w:spacing w:val="-4"/>
          <w:szCs w:val="22"/>
        </w:rPr>
        <w:t>holders</w:t>
      </w:r>
      <w:r w:rsidRPr="00CD367A">
        <w:rPr>
          <w:rFonts w:ascii="Arial" w:hAnsi="Arial" w:cs="Arial"/>
          <w:spacing w:val="-4"/>
          <w:szCs w:val="22"/>
        </w:rPr>
        <w:t>, creditors, and regulators. In contrast, managerial accounting is concerned primarily with internal users such as officers and managers.</w:t>
      </w:r>
    </w:p>
    <w:p w:rsidR="00A17AF6" w:rsidRPr="00CD367A" w:rsidRDefault="00A17AF6" w:rsidP="00A17AF6">
      <w:pPr>
        <w:pStyle w:val="BodyAtoQ"/>
        <w:spacing w:line="320" w:lineRule="exact"/>
        <w:ind w:left="1080" w:hanging="1080"/>
        <w:rPr>
          <w:rFonts w:ascii="Arial" w:hAnsi="Arial" w:cs="Arial"/>
          <w:spacing w:val="-3"/>
          <w:szCs w:val="22"/>
        </w:rPr>
      </w:pPr>
      <w:r w:rsidRPr="00CD367A">
        <w:rPr>
          <w:rFonts w:ascii="Arial" w:hAnsi="Arial" w:cs="Arial"/>
          <w:spacing w:val="-3"/>
          <w:szCs w:val="22"/>
        </w:rPr>
        <w:tab/>
        <w:t>(b)</w:t>
      </w:r>
      <w:r w:rsidRPr="00CD367A">
        <w:rPr>
          <w:rFonts w:ascii="Arial" w:hAnsi="Arial" w:cs="Arial"/>
          <w:spacing w:val="-3"/>
          <w:szCs w:val="22"/>
        </w:rPr>
        <w:tab/>
        <w:t>Classified financial statements are the end product of financial accounting. The statements are prepared monthly, quarterly and annually. In managerial accounting, internal reports may be prepared daily, weekly, monthly, quarterly, annually, or as needed.</w:t>
      </w:r>
    </w:p>
    <w:p w:rsidR="00A17AF6" w:rsidRPr="00CD367A" w:rsidRDefault="00A17AF6" w:rsidP="00A17AF6">
      <w:pPr>
        <w:pStyle w:val="BodyAtoQ"/>
        <w:spacing w:line="320" w:lineRule="exact"/>
        <w:ind w:left="1080" w:hanging="1080"/>
        <w:rPr>
          <w:rFonts w:ascii="Arial" w:hAnsi="Arial" w:cs="Arial"/>
          <w:spacing w:val="-3"/>
          <w:szCs w:val="22"/>
        </w:rPr>
      </w:pPr>
      <w:r w:rsidRPr="00CD367A">
        <w:rPr>
          <w:rFonts w:ascii="Arial" w:hAnsi="Arial" w:cs="Arial"/>
          <w:spacing w:val="-3"/>
          <w:szCs w:val="22"/>
        </w:rPr>
        <w:tab/>
        <w:t>(c)</w:t>
      </w:r>
      <w:r w:rsidRPr="00CD367A">
        <w:rPr>
          <w:rFonts w:ascii="Arial" w:hAnsi="Arial" w:cs="Arial"/>
          <w:spacing w:val="-3"/>
          <w:szCs w:val="22"/>
        </w:rPr>
        <w:tab/>
        <w:t>The purpose of financial accounting is to provide general-purpose information for all users. The purpose of managerial accounting is to provide special-purpose information for a particular user for a specific decision.</w:t>
      </w:r>
    </w:p>
    <w:p w:rsidR="00A17AF6" w:rsidRPr="00CD367A" w:rsidRDefault="00A17AF6" w:rsidP="007D6EE4">
      <w:pPr>
        <w:pStyle w:val="BodyAtoQ"/>
        <w:spacing w:before="200" w:line="320" w:lineRule="atLeast"/>
        <w:ind w:left="607" w:hanging="607"/>
        <w:rPr>
          <w:rFonts w:ascii="Arial" w:hAnsi="Arial" w:cs="Arial"/>
          <w:szCs w:val="22"/>
        </w:rPr>
      </w:pPr>
      <w:r w:rsidRPr="00CD367A">
        <w:rPr>
          <w:rFonts w:ascii="Times New Roman" w:hAnsi="Times New Roman"/>
          <w:bCs/>
          <w:szCs w:val="22"/>
        </w:rPr>
        <w:t> </w:t>
      </w:r>
      <w:r w:rsidRPr="00CD367A">
        <w:rPr>
          <w:rFonts w:ascii="Arial" w:hAnsi="Arial" w:cs="Arial"/>
          <w:szCs w:val="22"/>
        </w:rPr>
        <w:t>3.</w:t>
      </w:r>
      <w:r w:rsidRPr="00CD367A">
        <w:rPr>
          <w:rFonts w:ascii="Arial" w:hAnsi="Arial" w:cs="Arial"/>
          <w:szCs w:val="22"/>
        </w:rPr>
        <w:tab/>
        <w:t>Differences in the content of the reports are as follows:</w:t>
      </w:r>
    </w:p>
    <w:p w:rsidR="00A17AF6" w:rsidRPr="00CD367A" w:rsidRDefault="00A17AF6" w:rsidP="00A17AF6">
      <w:pPr>
        <w:pStyle w:val="BodyAtoQ"/>
        <w:spacing w:line="320" w:lineRule="atLeast"/>
        <w:ind w:left="600" w:hanging="600"/>
        <w:rPr>
          <w:rFonts w:ascii="Arial" w:hAnsi="Arial" w:cs="Arial"/>
          <w:szCs w:val="22"/>
        </w:rPr>
      </w:pPr>
    </w:p>
    <w:tbl>
      <w:tblPr>
        <w:tblW w:w="10032" w:type="dxa"/>
        <w:tblLayout w:type="fixed"/>
        <w:tblCellMar>
          <w:left w:w="0" w:type="dxa"/>
          <w:right w:w="0" w:type="dxa"/>
        </w:tblCellMar>
        <w:tblLook w:val="0000"/>
      </w:tblPr>
      <w:tblGrid>
        <w:gridCol w:w="600"/>
        <w:gridCol w:w="4633"/>
        <w:gridCol w:w="236"/>
        <w:gridCol w:w="4563"/>
      </w:tblGrid>
      <w:tr w:rsidR="00A17AF6" w:rsidRPr="00CD367A">
        <w:tc>
          <w:tcPr>
            <w:tcW w:w="600" w:type="dxa"/>
            <w:tcMar>
              <w:left w:w="15" w:type="dxa"/>
            </w:tcMar>
          </w:tcPr>
          <w:p w:rsidR="00A17AF6" w:rsidRPr="00CD367A" w:rsidRDefault="00A17AF6" w:rsidP="00C51F29">
            <w:pPr>
              <w:pStyle w:val="BodyAtoQ"/>
              <w:spacing w:line="320" w:lineRule="atLeast"/>
              <w:jc w:val="left"/>
              <w:rPr>
                <w:rFonts w:ascii="Arial" w:hAnsi="Arial" w:cs="Arial"/>
                <w:szCs w:val="22"/>
              </w:rPr>
            </w:pPr>
          </w:p>
        </w:tc>
        <w:tc>
          <w:tcPr>
            <w:tcW w:w="4633" w:type="dxa"/>
            <w:tcBorders>
              <w:bottom w:val="single" w:sz="6" w:space="0" w:color="auto"/>
            </w:tcBorders>
            <w:tcMar>
              <w:left w:w="15" w:type="dxa"/>
            </w:tcMar>
          </w:tcPr>
          <w:p w:rsidR="00A17AF6" w:rsidRPr="00CD367A" w:rsidRDefault="00A17AF6" w:rsidP="00C51F29">
            <w:pPr>
              <w:pStyle w:val="BodyAtoQ"/>
              <w:spacing w:line="320" w:lineRule="atLeast"/>
              <w:jc w:val="center"/>
              <w:rPr>
                <w:rFonts w:ascii="Arial" w:hAnsi="Arial" w:cs="Arial"/>
                <w:szCs w:val="22"/>
              </w:rPr>
            </w:pPr>
            <w:r w:rsidRPr="00CD367A">
              <w:rPr>
                <w:rFonts w:ascii="Arial" w:hAnsi="Arial" w:cs="Arial"/>
                <w:szCs w:val="22"/>
              </w:rPr>
              <w:t>Financial</w:t>
            </w:r>
          </w:p>
        </w:tc>
        <w:tc>
          <w:tcPr>
            <w:tcW w:w="236" w:type="dxa"/>
          </w:tcPr>
          <w:p w:rsidR="00A17AF6" w:rsidRPr="00CD367A" w:rsidRDefault="00A17AF6" w:rsidP="00C51F29">
            <w:pPr>
              <w:pStyle w:val="BodyAtoQ"/>
              <w:spacing w:line="320" w:lineRule="atLeast"/>
              <w:ind w:left="600"/>
              <w:jc w:val="left"/>
              <w:rPr>
                <w:rFonts w:ascii="Arial" w:hAnsi="Arial" w:cs="Arial"/>
                <w:szCs w:val="22"/>
              </w:rPr>
            </w:pPr>
          </w:p>
        </w:tc>
        <w:tc>
          <w:tcPr>
            <w:tcW w:w="4563" w:type="dxa"/>
            <w:tcBorders>
              <w:bottom w:val="single" w:sz="6" w:space="0" w:color="auto"/>
            </w:tcBorders>
          </w:tcPr>
          <w:p w:rsidR="00A17AF6" w:rsidRPr="00CD367A" w:rsidRDefault="00A17AF6" w:rsidP="00C51F29">
            <w:pPr>
              <w:pStyle w:val="BodyAtoQ"/>
              <w:spacing w:line="320" w:lineRule="atLeast"/>
              <w:jc w:val="center"/>
              <w:rPr>
                <w:rFonts w:ascii="Arial" w:hAnsi="Arial" w:cs="Arial"/>
                <w:szCs w:val="22"/>
              </w:rPr>
            </w:pPr>
            <w:r w:rsidRPr="00CD367A">
              <w:rPr>
                <w:rFonts w:ascii="Arial" w:hAnsi="Arial" w:cs="Arial"/>
                <w:szCs w:val="22"/>
              </w:rPr>
              <w:t>Managerial</w:t>
            </w:r>
          </w:p>
        </w:tc>
      </w:tr>
      <w:tr w:rsidR="00A17AF6" w:rsidRPr="00CD367A">
        <w:tc>
          <w:tcPr>
            <w:tcW w:w="600" w:type="dxa"/>
            <w:tcMar>
              <w:left w:w="15" w:type="dxa"/>
            </w:tcMar>
          </w:tcPr>
          <w:p w:rsidR="00A17AF6" w:rsidRPr="00CD367A" w:rsidRDefault="00A17AF6" w:rsidP="00C51F29">
            <w:pPr>
              <w:pStyle w:val="BodyAtoQ"/>
              <w:spacing w:line="320" w:lineRule="atLeast"/>
              <w:jc w:val="left"/>
              <w:rPr>
                <w:rFonts w:ascii="Arial" w:hAnsi="Arial" w:cs="Arial"/>
                <w:szCs w:val="22"/>
              </w:rPr>
            </w:pPr>
          </w:p>
        </w:tc>
        <w:tc>
          <w:tcPr>
            <w:tcW w:w="4633" w:type="dxa"/>
            <w:tcMar>
              <w:left w:w="15" w:type="dxa"/>
            </w:tcMar>
          </w:tcPr>
          <w:p w:rsidR="00A17AF6" w:rsidRPr="00CD367A" w:rsidRDefault="00A17AF6" w:rsidP="00C51F29">
            <w:pPr>
              <w:pStyle w:val="BodyAtoQ"/>
              <w:numPr>
                <w:ilvl w:val="0"/>
                <w:numId w:val="8"/>
              </w:numPr>
              <w:tabs>
                <w:tab w:val="left" w:pos="300"/>
              </w:tabs>
              <w:spacing w:line="320" w:lineRule="atLeast"/>
              <w:jc w:val="left"/>
              <w:rPr>
                <w:rFonts w:ascii="Arial" w:hAnsi="Arial" w:cs="Arial"/>
                <w:szCs w:val="22"/>
              </w:rPr>
            </w:pPr>
            <w:r w:rsidRPr="00CD367A">
              <w:rPr>
                <w:rFonts w:ascii="Arial" w:hAnsi="Arial" w:cs="Arial"/>
                <w:spacing w:val="-3"/>
                <w:szCs w:val="22"/>
              </w:rPr>
              <w:t>Pertains to business as a whole and is high</w:t>
            </w:r>
            <w:r w:rsidRPr="00CD367A">
              <w:rPr>
                <w:rFonts w:ascii="Arial" w:hAnsi="Arial" w:cs="Arial"/>
                <w:szCs w:val="22"/>
              </w:rPr>
              <w:t>ly aggregated.</w:t>
            </w:r>
          </w:p>
          <w:p w:rsidR="00A17AF6" w:rsidRPr="002E24D1" w:rsidRDefault="00A17AF6" w:rsidP="002E24D1">
            <w:pPr>
              <w:pStyle w:val="BodyAtoQ"/>
              <w:numPr>
                <w:ilvl w:val="0"/>
                <w:numId w:val="8"/>
              </w:numPr>
              <w:tabs>
                <w:tab w:val="left" w:pos="300"/>
              </w:tabs>
              <w:spacing w:line="320" w:lineRule="atLeast"/>
              <w:jc w:val="left"/>
              <w:rPr>
                <w:rFonts w:ascii="Arial" w:hAnsi="Arial" w:cs="Arial"/>
                <w:szCs w:val="22"/>
              </w:rPr>
            </w:pPr>
            <w:r w:rsidRPr="00CD367A">
              <w:rPr>
                <w:rFonts w:ascii="Arial" w:hAnsi="Arial" w:cs="Arial"/>
                <w:szCs w:val="22"/>
              </w:rPr>
              <w:t>Limited to double-entry accounting and cost data.</w:t>
            </w:r>
          </w:p>
          <w:p w:rsidR="00A17AF6" w:rsidRPr="00CD367A" w:rsidRDefault="00A17AF6" w:rsidP="00C51F29">
            <w:pPr>
              <w:pStyle w:val="BodyAtoQ"/>
              <w:numPr>
                <w:ilvl w:val="0"/>
                <w:numId w:val="8"/>
              </w:numPr>
              <w:tabs>
                <w:tab w:val="left" w:pos="300"/>
              </w:tabs>
              <w:spacing w:line="320" w:lineRule="atLeast"/>
              <w:jc w:val="left"/>
              <w:rPr>
                <w:rFonts w:ascii="Arial" w:hAnsi="Arial" w:cs="Arial"/>
                <w:szCs w:val="22"/>
              </w:rPr>
            </w:pPr>
            <w:r w:rsidRPr="00CD367A">
              <w:rPr>
                <w:rFonts w:ascii="Arial" w:hAnsi="Arial" w:cs="Arial"/>
                <w:szCs w:val="22"/>
              </w:rPr>
              <w:t>Generally accepted accounting principles.</w:t>
            </w:r>
          </w:p>
        </w:tc>
        <w:tc>
          <w:tcPr>
            <w:tcW w:w="236" w:type="dxa"/>
          </w:tcPr>
          <w:p w:rsidR="00A17AF6" w:rsidRPr="00CD367A" w:rsidRDefault="00A17AF6" w:rsidP="00C51F29">
            <w:pPr>
              <w:pStyle w:val="BodyAtoQ"/>
              <w:spacing w:line="320" w:lineRule="atLeast"/>
              <w:jc w:val="left"/>
              <w:rPr>
                <w:rFonts w:ascii="Arial" w:hAnsi="Arial" w:cs="Arial"/>
                <w:szCs w:val="22"/>
              </w:rPr>
            </w:pPr>
          </w:p>
        </w:tc>
        <w:tc>
          <w:tcPr>
            <w:tcW w:w="4563" w:type="dxa"/>
          </w:tcPr>
          <w:p w:rsidR="00A17AF6" w:rsidRPr="00CD367A" w:rsidRDefault="00A17AF6" w:rsidP="00C51F29">
            <w:pPr>
              <w:pStyle w:val="BodyAtoQ"/>
              <w:numPr>
                <w:ilvl w:val="0"/>
                <w:numId w:val="9"/>
              </w:numPr>
              <w:tabs>
                <w:tab w:val="left" w:pos="300"/>
              </w:tabs>
              <w:spacing w:line="320" w:lineRule="atLeast"/>
              <w:jc w:val="left"/>
              <w:rPr>
                <w:rFonts w:ascii="Arial" w:hAnsi="Arial" w:cs="Arial"/>
                <w:szCs w:val="22"/>
              </w:rPr>
            </w:pPr>
            <w:r w:rsidRPr="00CD367A">
              <w:rPr>
                <w:rFonts w:ascii="Arial" w:hAnsi="Arial" w:cs="Arial"/>
                <w:szCs w:val="22"/>
              </w:rPr>
              <w:t>Pertains to subunits of the business and may be very detailed.</w:t>
            </w:r>
          </w:p>
          <w:p w:rsidR="00A17AF6" w:rsidRPr="00CD367A" w:rsidRDefault="00A17AF6" w:rsidP="00C51F29">
            <w:pPr>
              <w:pStyle w:val="BodyAtoQ"/>
              <w:numPr>
                <w:ilvl w:val="0"/>
                <w:numId w:val="9"/>
              </w:numPr>
              <w:tabs>
                <w:tab w:val="left" w:pos="300"/>
              </w:tabs>
              <w:spacing w:line="320" w:lineRule="atLeast"/>
              <w:jc w:val="left"/>
              <w:rPr>
                <w:rFonts w:ascii="Arial" w:hAnsi="Arial" w:cs="Arial"/>
                <w:szCs w:val="22"/>
              </w:rPr>
            </w:pPr>
            <w:r w:rsidRPr="00CD367A">
              <w:rPr>
                <w:rFonts w:ascii="Arial" w:hAnsi="Arial" w:cs="Arial"/>
                <w:szCs w:val="22"/>
              </w:rPr>
              <w:t>May extend beyond double-entry accounting system to any relevant data.</w:t>
            </w:r>
          </w:p>
          <w:p w:rsidR="00A17AF6" w:rsidRPr="00CD367A" w:rsidRDefault="00A17AF6" w:rsidP="00C51F29">
            <w:pPr>
              <w:pStyle w:val="BodyAtoQ"/>
              <w:numPr>
                <w:ilvl w:val="0"/>
                <w:numId w:val="9"/>
              </w:numPr>
              <w:tabs>
                <w:tab w:val="left" w:pos="300"/>
              </w:tabs>
              <w:spacing w:line="320" w:lineRule="atLeast"/>
              <w:jc w:val="left"/>
              <w:rPr>
                <w:rFonts w:ascii="Arial" w:hAnsi="Arial" w:cs="Arial"/>
                <w:szCs w:val="22"/>
              </w:rPr>
            </w:pPr>
            <w:r w:rsidRPr="00CD367A">
              <w:rPr>
                <w:rFonts w:ascii="Arial" w:hAnsi="Arial" w:cs="Arial"/>
                <w:szCs w:val="22"/>
              </w:rPr>
              <w:t>Standard is relevance to decisions.</w:t>
            </w:r>
          </w:p>
        </w:tc>
      </w:tr>
    </w:tbl>
    <w:p w:rsidR="00A17AF6" w:rsidRPr="00CD367A" w:rsidRDefault="00A17AF6" w:rsidP="00A17AF6">
      <w:pPr>
        <w:pStyle w:val="BodyAtoQ"/>
        <w:spacing w:line="320" w:lineRule="atLeast"/>
        <w:ind w:left="600" w:hanging="600"/>
        <w:rPr>
          <w:rFonts w:ascii="Arial" w:hAnsi="Arial" w:cs="Arial"/>
          <w:szCs w:val="22"/>
        </w:rPr>
      </w:pPr>
    </w:p>
    <w:p w:rsidR="00A17AF6" w:rsidRDefault="00A17AF6" w:rsidP="00A17AF6">
      <w:pPr>
        <w:pStyle w:val="BodyAtoQ"/>
        <w:spacing w:line="320" w:lineRule="atLeast"/>
        <w:ind w:left="600" w:hanging="600"/>
        <w:rPr>
          <w:rFonts w:ascii="Arial" w:hAnsi="Arial" w:cs="Arial"/>
          <w:szCs w:val="22"/>
        </w:rPr>
      </w:pPr>
      <w:r w:rsidRPr="00CD367A">
        <w:rPr>
          <w:rFonts w:ascii="Arial" w:hAnsi="Arial" w:cs="Arial"/>
          <w:szCs w:val="22"/>
        </w:rPr>
        <w:tab/>
        <w:t xml:space="preserve">In financial accounting, financial statements are verified annually through an </w:t>
      </w:r>
      <w:r w:rsidR="00CE5F67">
        <w:rPr>
          <w:rFonts w:ascii="Arial" w:hAnsi="Arial" w:cs="Arial"/>
          <w:szCs w:val="22"/>
        </w:rPr>
        <w:t>external</w:t>
      </w:r>
      <w:r w:rsidR="00CE5F67" w:rsidRPr="00CD367A">
        <w:rPr>
          <w:rFonts w:ascii="Arial" w:hAnsi="Arial" w:cs="Arial"/>
          <w:szCs w:val="22"/>
        </w:rPr>
        <w:t xml:space="preserve"> audit</w:t>
      </w:r>
      <w:r w:rsidRPr="00CD367A">
        <w:rPr>
          <w:rFonts w:ascii="Arial" w:hAnsi="Arial" w:cs="Arial"/>
          <w:szCs w:val="22"/>
        </w:rPr>
        <w:t xml:space="preserve"> by </w:t>
      </w:r>
      <w:r w:rsidR="00CE5F67">
        <w:rPr>
          <w:rFonts w:ascii="Arial" w:hAnsi="Arial" w:cs="Arial"/>
          <w:szCs w:val="22"/>
        </w:rPr>
        <w:t>an independent professional</w:t>
      </w:r>
      <w:r w:rsidRPr="00CD367A">
        <w:rPr>
          <w:rFonts w:ascii="Arial" w:hAnsi="Arial" w:cs="Arial"/>
          <w:szCs w:val="22"/>
        </w:rPr>
        <w:t xml:space="preserve"> accountant</w:t>
      </w:r>
      <w:r w:rsidR="00CE5F67">
        <w:rPr>
          <w:rFonts w:ascii="Arial" w:hAnsi="Arial" w:cs="Arial"/>
          <w:szCs w:val="22"/>
        </w:rPr>
        <w:t xml:space="preserve"> such as a Chartered Accountant</w:t>
      </w:r>
      <w:r w:rsidRPr="00CD367A">
        <w:rPr>
          <w:rFonts w:ascii="Arial" w:hAnsi="Arial" w:cs="Arial"/>
          <w:szCs w:val="22"/>
        </w:rPr>
        <w:t>. There are no independent audits of internal reports issued by mana</w:t>
      </w:r>
      <w:r w:rsidRPr="00CD367A">
        <w:rPr>
          <w:rFonts w:ascii="Arial" w:hAnsi="Arial" w:cs="Arial"/>
          <w:szCs w:val="22"/>
        </w:rPr>
        <w:softHyphen/>
        <w:t>gerial accountants.</w:t>
      </w:r>
    </w:p>
    <w:p w:rsidR="00112BF4" w:rsidRPr="00CD367A" w:rsidRDefault="00A17AF6" w:rsidP="007D6EE4">
      <w:pPr>
        <w:pStyle w:val="BodyAtoQ"/>
        <w:spacing w:before="200" w:line="320" w:lineRule="exact"/>
        <w:rPr>
          <w:rFonts w:ascii="Arial" w:hAnsi="Arial" w:cs="Arial"/>
          <w:szCs w:val="22"/>
        </w:rPr>
      </w:pPr>
      <w:r>
        <w:rPr>
          <w:rFonts w:ascii="Arial" w:hAnsi="Arial" w:cs="Arial"/>
          <w:szCs w:val="22"/>
        </w:rPr>
        <w:t xml:space="preserve">  </w:t>
      </w:r>
      <w:r w:rsidR="00112BF4">
        <w:rPr>
          <w:rFonts w:ascii="Arial" w:hAnsi="Arial" w:cs="Arial"/>
          <w:szCs w:val="22"/>
        </w:rPr>
        <w:t>4.    Jean-Marc</w:t>
      </w:r>
      <w:r w:rsidR="00112BF4" w:rsidRPr="00CD367A">
        <w:rPr>
          <w:rFonts w:ascii="Arial" w:hAnsi="Arial" w:cs="Arial"/>
          <w:szCs w:val="22"/>
        </w:rPr>
        <w:t xml:space="preserve"> should know that the management of an organization performs three broad functions:</w:t>
      </w:r>
    </w:p>
    <w:p w:rsidR="00112BF4" w:rsidRPr="00CD367A" w:rsidRDefault="00112BF4" w:rsidP="00112BF4">
      <w:pPr>
        <w:pStyle w:val="BodyAtoQ"/>
        <w:spacing w:line="320" w:lineRule="atLeast"/>
        <w:ind w:left="1080" w:hanging="1080"/>
        <w:rPr>
          <w:rFonts w:ascii="Arial" w:hAnsi="Arial" w:cs="Arial"/>
          <w:szCs w:val="22"/>
        </w:rPr>
      </w:pPr>
      <w:r w:rsidRPr="00CD367A">
        <w:rPr>
          <w:rFonts w:ascii="Arial" w:hAnsi="Arial" w:cs="Arial"/>
          <w:szCs w:val="22"/>
        </w:rPr>
        <w:tab/>
        <w:t>(1)</w:t>
      </w:r>
      <w:r w:rsidRPr="00CD367A">
        <w:rPr>
          <w:rFonts w:ascii="Arial" w:hAnsi="Arial" w:cs="Arial"/>
          <w:szCs w:val="22"/>
        </w:rPr>
        <w:tab/>
        <w:t>Planning requires management to look ahead and to establish objectives.</w:t>
      </w:r>
    </w:p>
    <w:p w:rsidR="00112BF4" w:rsidRDefault="00112BF4" w:rsidP="00112BF4">
      <w:pPr>
        <w:pStyle w:val="BodyAtoQ"/>
        <w:spacing w:line="320" w:lineRule="atLeast"/>
        <w:ind w:left="1080" w:hanging="1080"/>
        <w:rPr>
          <w:rFonts w:ascii="Arial" w:hAnsi="Arial" w:cs="Arial"/>
          <w:szCs w:val="22"/>
        </w:rPr>
      </w:pPr>
      <w:r w:rsidRPr="00CD367A">
        <w:rPr>
          <w:rFonts w:ascii="Arial" w:hAnsi="Arial" w:cs="Arial"/>
          <w:szCs w:val="22"/>
        </w:rPr>
        <w:tab/>
        <w:t>(2)</w:t>
      </w:r>
      <w:r w:rsidRPr="00CD367A">
        <w:rPr>
          <w:rFonts w:ascii="Arial" w:hAnsi="Arial" w:cs="Arial"/>
          <w:szCs w:val="22"/>
        </w:rPr>
        <w:tab/>
        <w:t xml:space="preserve">Directing involves coordinating the diverse activities and human resources of a </w:t>
      </w:r>
    </w:p>
    <w:p w:rsidR="00112BF4" w:rsidRPr="00CD367A" w:rsidRDefault="00112BF4" w:rsidP="00112BF4">
      <w:pPr>
        <w:pStyle w:val="BodyAtoQ"/>
        <w:spacing w:line="320" w:lineRule="atLeast"/>
        <w:ind w:left="1080" w:hanging="1080"/>
        <w:rPr>
          <w:rFonts w:ascii="Arial" w:hAnsi="Arial" w:cs="Arial"/>
          <w:szCs w:val="22"/>
        </w:rPr>
      </w:pPr>
      <w:r>
        <w:rPr>
          <w:rFonts w:ascii="Arial" w:hAnsi="Arial" w:cs="Arial"/>
          <w:szCs w:val="22"/>
        </w:rPr>
        <w:t xml:space="preserve">                  </w:t>
      </w:r>
      <w:proofErr w:type="gramStart"/>
      <w:r w:rsidRPr="00CD367A">
        <w:rPr>
          <w:rFonts w:ascii="Arial" w:hAnsi="Arial" w:cs="Arial"/>
          <w:szCs w:val="22"/>
        </w:rPr>
        <w:t>company</w:t>
      </w:r>
      <w:proofErr w:type="gramEnd"/>
      <w:r w:rsidRPr="00CD367A">
        <w:rPr>
          <w:rFonts w:ascii="Arial" w:hAnsi="Arial" w:cs="Arial"/>
          <w:szCs w:val="22"/>
        </w:rPr>
        <w:t xml:space="preserve"> to produce a smooth-running operation.</w:t>
      </w:r>
    </w:p>
    <w:p w:rsidR="00112BF4" w:rsidRDefault="00112BF4" w:rsidP="00112BF4">
      <w:pPr>
        <w:pStyle w:val="BodyAtoQ"/>
        <w:spacing w:line="320" w:lineRule="exact"/>
        <w:rPr>
          <w:rFonts w:ascii="Arial" w:hAnsi="Arial" w:cs="Arial"/>
          <w:szCs w:val="22"/>
        </w:rPr>
      </w:pPr>
      <w:r w:rsidRPr="00AF041E">
        <w:rPr>
          <w:rFonts w:ascii="Arial" w:hAnsi="Arial" w:cs="Arial"/>
          <w:szCs w:val="22"/>
          <w:lang w:val="en-CA"/>
        </w:rPr>
        <w:tab/>
        <w:t>(3)</w:t>
      </w:r>
      <w:r w:rsidRPr="00AF041E">
        <w:rPr>
          <w:rFonts w:ascii="Arial" w:hAnsi="Arial" w:cs="Arial"/>
          <w:szCs w:val="22"/>
          <w:lang w:val="en-CA"/>
        </w:rPr>
        <w:tab/>
        <w:t>Controlling is the process of keeping the company’s activities on track</w:t>
      </w:r>
      <w:r w:rsidR="00ED01CC">
        <w:rPr>
          <w:rFonts w:ascii="Arial" w:hAnsi="Arial" w:cs="Arial"/>
          <w:szCs w:val="22"/>
          <w:lang w:val="en-CA"/>
        </w:rPr>
        <w:t>.</w:t>
      </w:r>
      <w:r w:rsidR="00A17AF6" w:rsidRPr="00CD367A">
        <w:rPr>
          <w:rFonts w:ascii="Times New Roman" w:hAnsi="Times New Roman"/>
          <w:szCs w:val="22"/>
        </w:rPr>
        <w:t> </w:t>
      </w:r>
    </w:p>
    <w:p w:rsidR="00112BF4" w:rsidRPr="00CD367A" w:rsidRDefault="00112BF4" w:rsidP="007D6EE4">
      <w:pPr>
        <w:pStyle w:val="BodyAtoQ"/>
        <w:spacing w:before="200" w:line="320" w:lineRule="exact"/>
        <w:rPr>
          <w:rFonts w:ascii="Arial" w:hAnsi="Arial" w:cs="Arial"/>
          <w:szCs w:val="22"/>
        </w:rPr>
      </w:pPr>
      <w:r>
        <w:rPr>
          <w:rFonts w:ascii="Arial" w:hAnsi="Arial" w:cs="Arial"/>
          <w:szCs w:val="22"/>
        </w:rPr>
        <w:t>5.      (</w:t>
      </w:r>
      <w:proofErr w:type="gramStart"/>
      <w:r w:rsidRPr="00CD367A">
        <w:rPr>
          <w:rFonts w:ascii="Arial" w:hAnsi="Arial" w:cs="Arial"/>
          <w:szCs w:val="22"/>
        </w:rPr>
        <w:t>a</w:t>
      </w:r>
      <w:proofErr w:type="gramEnd"/>
      <w:r w:rsidRPr="00CD367A">
        <w:rPr>
          <w:rFonts w:ascii="Arial" w:hAnsi="Arial" w:cs="Arial"/>
          <w:szCs w:val="22"/>
        </w:rPr>
        <w:t>)  The four categories of ethical standards for management accountants are</w:t>
      </w:r>
      <w:r>
        <w:rPr>
          <w:rFonts w:ascii="Arial" w:hAnsi="Arial" w:cs="Arial"/>
          <w:szCs w:val="22"/>
        </w:rPr>
        <w:t>:</w:t>
      </w:r>
      <w:r w:rsidRPr="00CD367A">
        <w:rPr>
          <w:rFonts w:ascii="Arial" w:hAnsi="Arial" w:cs="Arial"/>
          <w:szCs w:val="22"/>
        </w:rPr>
        <w:t xml:space="preserve"> </w:t>
      </w:r>
    </w:p>
    <w:p w:rsidR="00112BF4" w:rsidRPr="00CD367A" w:rsidRDefault="00112BF4" w:rsidP="00112BF4">
      <w:pPr>
        <w:pStyle w:val="BodyAtoQ"/>
        <w:spacing w:line="320" w:lineRule="exact"/>
        <w:ind w:left="360"/>
        <w:rPr>
          <w:rFonts w:ascii="Arial" w:hAnsi="Arial" w:cs="Arial"/>
          <w:szCs w:val="22"/>
        </w:rPr>
      </w:pPr>
      <w:r w:rsidRPr="00CD367A">
        <w:rPr>
          <w:rFonts w:ascii="Arial" w:hAnsi="Arial" w:cs="Arial"/>
          <w:szCs w:val="22"/>
        </w:rPr>
        <w:t xml:space="preserve">           </w:t>
      </w:r>
      <w:proofErr w:type="gramStart"/>
      <w:r>
        <w:rPr>
          <w:rFonts w:ascii="Arial" w:hAnsi="Arial" w:cs="Arial"/>
          <w:szCs w:val="22"/>
        </w:rPr>
        <w:t>O</w:t>
      </w:r>
      <w:r w:rsidRPr="00CD367A">
        <w:rPr>
          <w:rFonts w:ascii="Arial" w:hAnsi="Arial" w:cs="Arial"/>
          <w:szCs w:val="22"/>
        </w:rPr>
        <w:t>bjectivity, confidentiality, competence, and integrity.</w:t>
      </w:r>
      <w:proofErr w:type="gramEnd"/>
    </w:p>
    <w:p w:rsidR="00112BF4" w:rsidRPr="00CD367A" w:rsidRDefault="00112BF4" w:rsidP="00112BF4">
      <w:pPr>
        <w:pStyle w:val="BodyAtoQ"/>
        <w:spacing w:line="320" w:lineRule="exact"/>
        <w:ind w:left="360"/>
        <w:rPr>
          <w:rFonts w:ascii="Arial" w:hAnsi="Arial" w:cs="Arial"/>
          <w:szCs w:val="22"/>
        </w:rPr>
      </w:pPr>
      <w:r w:rsidRPr="00CD367A">
        <w:rPr>
          <w:rFonts w:ascii="Arial" w:hAnsi="Arial" w:cs="Arial"/>
          <w:szCs w:val="22"/>
        </w:rPr>
        <w:t xml:space="preserve">   (b)  No.  Management accountants should not condone unethical acts</w:t>
      </w:r>
    </w:p>
    <w:p w:rsidR="00112BF4" w:rsidRPr="00CD367A" w:rsidRDefault="00112BF4" w:rsidP="00112BF4">
      <w:pPr>
        <w:pStyle w:val="BodyAtoQ"/>
        <w:spacing w:line="320" w:lineRule="exact"/>
        <w:ind w:left="360"/>
        <w:rPr>
          <w:rFonts w:ascii="Arial" w:hAnsi="Arial" w:cs="Arial"/>
          <w:szCs w:val="22"/>
        </w:rPr>
      </w:pPr>
      <w:r w:rsidRPr="00CD367A">
        <w:rPr>
          <w:rFonts w:ascii="Arial" w:hAnsi="Arial" w:cs="Arial"/>
          <w:szCs w:val="22"/>
        </w:rPr>
        <w:t xml:space="preserve">          </w:t>
      </w:r>
      <w:proofErr w:type="gramStart"/>
      <w:r w:rsidRPr="00CD367A">
        <w:rPr>
          <w:rFonts w:ascii="Arial" w:hAnsi="Arial" w:cs="Arial"/>
          <w:szCs w:val="22"/>
        </w:rPr>
        <w:t>by</w:t>
      </w:r>
      <w:proofErr w:type="gramEnd"/>
      <w:r w:rsidRPr="00CD367A">
        <w:rPr>
          <w:rFonts w:ascii="Arial" w:hAnsi="Arial" w:cs="Arial"/>
          <w:szCs w:val="22"/>
        </w:rPr>
        <w:t xml:space="preserve"> others within their organization.</w:t>
      </w:r>
    </w:p>
    <w:p w:rsidR="00112BF4" w:rsidRPr="00C368B0" w:rsidRDefault="007D6EE4" w:rsidP="001F4F2F">
      <w:pPr>
        <w:pStyle w:val="BodyAtoQ"/>
        <w:spacing w:before="200" w:line="320" w:lineRule="atLeast"/>
        <w:ind w:left="605" w:hanging="605"/>
        <w:rPr>
          <w:rFonts w:ascii="Arial" w:hAnsi="Arial" w:cs="Arial"/>
          <w:b/>
          <w:szCs w:val="22"/>
        </w:rPr>
      </w:pPr>
      <w:r>
        <w:rPr>
          <w:rFonts w:ascii="Arial" w:hAnsi="Arial" w:cs="Arial"/>
          <w:szCs w:val="22"/>
        </w:rPr>
        <w:br w:type="page"/>
      </w:r>
      <w:r w:rsidR="00112BF4" w:rsidRPr="00C368B0">
        <w:rPr>
          <w:rFonts w:ascii="Arial" w:hAnsi="Arial" w:cs="Arial"/>
          <w:b/>
          <w:szCs w:val="22"/>
        </w:rPr>
        <w:t>Questions Chapter 1 (Continued)</w:t>
      </w:r>
    </w:p>
    <w:p w:rsidR="001F4F2F" w:rsidRPr="00CD367A" w:rsidRDefault="00112BF4" w:rsidP="001F4F2F">
      <w:pPr>
        <w:pStyle w:val="BodyAtoQ"/>
        <w:spacing w:before="200" w:line="320" w:lineRule="atLeast"/>
        <w:ind w:left="605" w:hanging="605"/>
        <w:rPr>
          <w:rFonts w:ascii="Arial" w:hAnsi="Arial" w:cs="Arial"/>
          <w:szCs w:val="22"/>
        </w:rPr>
      </w:pPr>
      <w:r>
        <w:rPr>
          <w:rFonts w:ascii="Arial" w:hAnsi="Arial" w:cs="Arial"/>
          <w:szCs w:val="22"/>
        </w:rPr>
        <w:t>6</w:t>
      </w:r>
      <w:r w:rsidR="001F4F2F">
        <w:rPr>
          <w:rFonts w:ascii="Arial" w:hAnsi="Arial" w:cs="Arial"/>
          <w:szCs w:val="22"/>
        </w:rPr>
        <w:t>.</w:t>
      </w:r>
      <w:r w:rsidR="001F4F2F">
        <w:rPr>
          <w:rFonts w:ascii="Arial" w:hAnsi="Arial" w:cs="Arial"/>
          <w:szCs w:val="22"/>
        </w:rPr>
        <w:tab/>
      </w:r>
      <w:r w:rsidR="007D6EE4" w:rsidRPr="00CD367A">
        <w:rPr>
          <w:rFonts w:ascii="Arial" w:hAnsi="Arial" w:cs="Arial"/>
          <w:szCs w:val="22"/>
        </w:rPr>
        <w:t>Systems and controls sometimes unwittingly create incentives for managers to take unethical actions. For example, companies prepare budgets to provide direction. Because the budget is also used as an evaluation tool, some managers try to “game’’ the budgeting process by underestimating their division’s predicted performance so that it will be easier to meet their performance targets. Or, if the budget is set at unattainable levels, managers sometimes take unethical actions to meet the targets in order to receive higher compensation or, in some cases, keep their jobs</w:t>
      </w:r>
      <w:r>
        <w:rPr>
          <w:rFonts w:ascii="Arial" w:hAnsi="Arial" w:cs="Arial"/>
          <w:szCs w:val="22"/>
        </w:rPr>
        <w:t>.</w:t>
      </w:r>
    </w:p>
    <w:p w:rsidR="00A17AF6" w:rsidRPr="00CD367A" w:rsidRDefault="00112BF4" w:rsidP="00A17AF6">
      <w:pPr>
        <w:pStyle w:val="BodyAtoQ"/>
        <w:spacing w:before="200" w:line="320" w:lineRule="atLeast"/>
        <w:ind w:left="605" w:hanging="605"/>
        <w:rPr>
          <w:rFonts w:ascii="Arial" w:hAnsi="Arial" w:cs="Arial"/>
          <w:szCs w:val="22"/>
        </w:rPr>
      </w:pPr>
      <w:r>
        <w:rPr>
          <w:rFonts w:ascii="Arial" w:hAnsi="Arial" w:cs="Arial"/>
          <w:szCs w:val="22"/>
        </w:rPr>
        <w:t>7</w:t>
      </w:r>
      <w:r w:rsidR="00A17AF6" w:rsidRPr="00CD367A">
        <w:rPr>
          <w:rFonts w:ascii="Arial" w:hAnsi="Arial" w:cs="Arial"/>
          <w:szCs w:val="22"/>
        </w:rPr>
        <w:t>.</w:t>
      </w:r>
      <w:r w:rsidR="00A17AF6" w:rsidRPr="00CD367A">
        <w:rPr>
          <w:rFonts w:ascii="Arial" w:hAnsi="Arial" w:cs="Arial"/>
          <w:szCs w:val="22"/>
        </w:rPr>
        <w:tab/>
        <w:t xml:space="preserve">Disagree. Decision making is not a separate management function. Rather, decision making involves the exercise of good judgment in performing the three management functions explained in the answer to question </w:t>
      </w:r>
      <w:r>
        <w:rPr>
          <w:rFonts w:ascii="Arial" w:hAnsi="Arial" w:cs="Arial"/>
          <w:szCs w:val="22"/>
        </w:rPr>
        <w:t>four</w:t>
      </w:r>
      <w:r w:rsidR="00A17AF6" w:rsidRPr="00CD367A">
        <w:rPr>
          <w:rFonts w:ascii="Arial" w:hAnsi="Arial" w:cs="Arial"/>
          <w:szCs w:val="22"/>
        </w:rPr>
        <w:t xml:space="preserve"> above.</w:t>
      </w:r>
    </w:p>
    <w:p w:rsidR="00A17AF6" w:rsidRPr="00CD367A" w:rsidRDefault="00112BF4" w:rsidP="00A17AF6">
      <w:pPr>
        <w:pStyle w:val="BodyAtoQ"/>
        <w:tabs>
          <w:tab w:val="clear" w:pos="600"/>
          <w:tab w:val="clear" w:pos="1080"/>
          <w:tab w:val="left" w:pos="567"/>
          <w:tab w:val="left" w:pos="1170"/>
        </w:tabs>
        <w:spacing w:before="200" w:line="320" w:lineRule="atLeast"/>
        <w:ind w:left="605" w:hanging="605"/>
        <w:rPr>
          <w:rFonts w:ascii="Arial" w:hAnsi="Arial" w:cs="Arial"/>
          <w:bCs/>
          <w:szCs w:val="22"/>
        </w:rPr>
      </w:pPr>
      <w:r>
        <w:rPr>
          <w:rFonts w:ascii="Arial" w:hAnsi="Arial" w:cs="Arial"/>
          <w:szCs w:val="22"/>
        </w:rPr>
        <w:t>8</w:t>
      </w:r>
      <w:r w:rsidR="00A17AF6" w:rsidRPr="00CD367A">
        <w:rPr>
          <w:rFonts w:ascii="Arial" w:hAnsi="Arial" w:cs="Arial"/>
          <w:szCs w:val="22"/>
        </w:rPr>
        <w:t>.</w:t>
      </w:r>
      <w:r w:rsidR="00A17AF6" w:rsidRPr="00CD367A">
        <w:rPr>
          <w:rFonts w:ascii="Arial" w:hAnsi="Arial" w:cs="Arial"/>
          <w:szCs w:val="22"/>
        </w:rPr>
        <w:tab/>
        <w:t>Employees with line positions are directly involved in the company’s primary revenue-generating operating activities. Examples include plant managers and supervisors, and the vice president of operations. In contrast, employees with staff positions are not directly involved in revenue-generating operating activities, but rather serve in a support capacity to line employees. Examples include employees in finance, legal, and human resources.</w:t>
      </w:r>
    </w:p>
    <w:p w:rsidR="0040694C" w:rsidRDefault="007D6EE4" w:rsidP="0040694C">
      <w:pPr>
        <w:pStyle w:val="BodyAtoQ"/>
        <w:spacing w:before="200" w:line="320" w:lineRule="atLeast"/>
        <w:ind w:left="605" w:hanging="605"/>
        <w:rPr>
          <w:rFonts w:ascii="Cambria Math" w:hAnsi="Cambria Math" w:cs="Arial"/>
          <w:szCs w:val="22"/>
        </w:rPr>
      </w:pPr>
      <w:r>
        <w:rPr>
          <w:rFonts w:ascii="Arial" w:hAnsi="Arial" w:cs="Arial"/>
          <w:szCs w:val="22"/>
        </w:rPr>
        <w:t>9</w:t>
      </w:r>
      <w:r w:rsidR="00A17AF6" w:rsidRPr="00CD367A">
        <w:rPr>
          <w:rFonts w:ascii="Arial" w:hAnsi="Arial" w:cs="Arial"/>
          <w:szCs w:val="22"/>
        </w:rPr>
        <w:t>.</w:t>
      </w:r>
      <w:r w:rsidR="00A17AF6" w:rsidRPr="00CD367A">
        <w:rPr>
          <w:rFonts w:ascii="Arial" w:hAnsi="Arial" w:cs="Arial"/>
          <w:szCs w:val="22"/>
        </w:rPr>
        <w:tab/>
        <w:t>CEOs and CFOs must now certify that financial statements give a fair presentation of the company’s operating results and its financial condition and that the company maintains an adequate system of internal controls. In addition, the composition of the board of directors and audit committees receives more scrutiny, and penalties for misconduct have increased.</w:t>
      </w:r>
    </w:p>
    <w:p w:rsidR="007D6EE4" w:rsidRDefault="007D6EE4" w:rsidP="0040694C">
      <w:pPr>
        <w:pStyle w:val="BodyAtoQ"/>
        <w:spacing w:before="200" w:line="320" w:lineRule="atLeast"/>
        <w:ind w:left="605" w:hanging="605"/>
        <w:rPr>
          <w:rFonts w:ascii="Cambria Math" w:hAnsi="Cambria Math" w:cs="Arial"/>
          <w:szCs w:val="22"/>
        </w:rPr>
      </w:pPr>
      <w:r w:rsidRPr="00CD367A">
        <w:rPr>
          <w:rFonts w:ascii="Arial" w:hAnsi="Arial" w:cs="Arial"/>
          <w:szCs w:val="22"/>
        </w:rPr>
        <w:t>1</w:t>
      </w:r>
      <w:r>
        <w:rPr>
          <w:rFonts w:ascii="Arial" w:hAnsi="Arial" w:cs="Arial"/>
          <w:szCs w:val="22"/>
        </w:rPr>
        <w:t>0</w:t>
      </w:r>
      <w:r w:rsidRPr="00CD367A">
        <w:rPr>
          <w:rFonts w:ascii="Arial" w:hAnsi="Arial" w:cs="Arial"/>
          <w:szCs w:val="22"/>
        </w:rPr>
        <w:t>.</w:t>
      </w:r>
      <w:r w:rsidRPr="00CD367A">
        <w:rPr>
          <w:rFonts w:ascii="Arial" w:hAnsi="Arial" w:cs="Arial"/>
          <w:szCs w:val="22"/>
        </w:rPr>
        <w:tab/>
        <w:t>The value chain refers to all activities associated with providing a product or service. For a manufacturer, this includes research and development, product design, acquisition of raw materials, production, sales and marketing, delivery, customer relations and subsequent service.</w:t>
      </w:r>
    </w:p>
    <w:p w:rsidR="00A17AF6" w:rsidRPr="00CD367A" w:rsidRDefault="007D6EE4" w:rsidP="0040694C">
      <w:pPr>
        <w:pStyle w:val="BodyAtoQ"/>
        <w:spacing w:before="200" w:line="320" w:lineRule="atLeast"/>
        <w:ind w:left="605" w:hanging="605"/>
        <w:rPr>
          <w:rFonts w:ascii="Arial" w:hAnsi="Arial" w:cs="Arial"/>
          <w:szCs w:val="22"/>
        </w:rPr>
      </w:pPr>
      <w:r>
        <w:rPr>
          <w:rFonts w:ascii="Cambria Math" w:hAnsi="Cambria Math" w:cs="Arial"/>
          <w:szCs w:val="22"/>
        </w:rPr>
        <w:t>11</w:t>
      </w:r>
      <w:r w:rsidR="00A17AF6" w:rsidRPr="00CD367A">
        <w:rPr>
          <w:rFonts w:ascii="Arial" w:hAnsi="Arial" w:cs="Arial"/>
          <w:szCs w:val="22"/>
        </w:rPr>
        <w:t xml:space="preserve">. </w:t>
      </w:r>
      <w:r w:rsidR="009469F0">
        <w:rPr>
          <w:rFonts w:ascii="Arial" w:hAnsi="Arial" w:cs="Arial"/>
          <w:szCs w:val="22"/>
        </w:rPr>
        <w:tab/>
      </w:r>
      <w:r w:rsidR="00A17AF6" w:rsidRPr="00CD367A">
        <w:rPr>
          <w:rFonts w:ascii="Arial" w:hAnsi="Arial" w:cs="Arial"/>
          <w:szCs w:val="22"/>
        </w:rPr>
        <w:t>An enterprise resource planning (ERP) system is a software system that provides a comprehensive, centralized source of integrated information. Its primary benefits are that it replaces the many individual systems typically used for receivables, payables, inventory, human resources, etc. Also, it can be used to get information from, and provide information to, the company’s customers and suppliers.</w:t>
      </w:r>
    </w:p>
    <w:p w:rsidR="007D6EE4" w:rsidRDefault="007D6EE4" w:rsidP="007D6EE4">
      <w:pPr>
        <w:pStyle w:val="BodyAtoQ"/>
        <w:tabs>
          <w:tab w:val="clear" w:pos="600"/>
          <w:tab w:val="clear" w:pos="1080"/>
          <w:tab w:val="left" w:pos="567"/>
          <w:tab w:val="left" w:pos="1170"/>
        </w:tabs>
        <w:spacing w:before="200" w:line="320" w:lineRule="atLeast"/>
        <w:ind w:left="607" w:hanging="641"/>
        <w:rPr>
          <w:rFonts w:ascii="Arial" w:hAnsi="Arial" w:cs="Arial"/>
          <w:szCs w:val="22"/>
        </w:rPr>
      </w:pPr>
      <w:r>
        <w:rPr>
          <w:rFonts w:ascii="Arial" w:hAnsi="Arial" w:cs="Arial"/>
          <w:szCs w:val="22"/>
        </w:rPr>
        <w:t>12</w:t>
      </w:r>
      <w:r w:rsidRPr="00CD367A">
        <w:rPr>
          <w:rFonts w:ascii="Arial" w:hAnsi="Arial" w:cs="Arial"/>
          <w:szCs w:val="22"/>
        </w:rPr>
        <w:t>.</w:t>
      </w:r>
      <w:r w:rsidRPr="00CD367A">
        <w:rPr>
          <w:rFonts w:ascii="Arial" w:hAnsi="Arial" w:cs="Arial"/>
          <w:szCs w:val="22"/>
        </w:rPr>
        <w:tab/>
        <w:t>In a just-in-time inventory system the company has no extra inventory stored. Consequently, if some units that are produced are defective, the company will not have enough units to deliver to customers.</w:t>
      </w:r>
    </w:p>
    <w:p w:rsidR="007D6EE4" w:rsidRPr="00CD367A" w:rsidRDefault="007D6EE4" w:rsidP="007D6EE4">
      <w:pPr>
        <w:pStyle w:val="BodyAtoQ"/>
        <w:tabs>
          <w:tab w:val="clear" w:pos="600"/>
          <w:tab w:val="clear" w:pos="1080"/>
          <w:tab w:val="left" w:pos="567"/>
          <w:tab w:val="left" w:pos="1170"/>
        </w:tabs>
        <w:spacing w:before="200" w:line="320" w:lineRule="atLeast"/>
        <w:ind w:left="607" w:hanging="641"/>
        <w:rPr>
          <w:rFonts w:ascii="Arial" w:hAnsi="Arial" w:cs="Arial"/>
          <w:szCs w:val="22"/>
        </w:rPr>
      </w:pPr>
      <w:r w:rsidRPr="00CD367A">
        <w:rPr>
          <w:rFonts w:ascii="Arial" w:hAnsi="Arial" w:cs="Arial"/>
          <w:szCs w:val="22"/>
        </w:rPr>
        <w:t>1</w:t>
      </w:r>
      <w:r>
        <w:rPr>
          <w:rFonts w:ascii="Arial" w:hAnsi="Arial" w:cs="Arial"/>
          <w:szCs w:val="22"/>
        </w:rPr>
        <w:t>3</w:t>
      </w:r>
      <w:r w:rsidRPr="00CD367A">
        <w:rPr>
          <w:rFonts w:ascii="Arial" w:hAnsi="Arial" w:cs="Arial"/>
          <w:szCs w:val="22"/>
        </w:rPr>
        <w:t>.</w:t>
      </w:r>
      <w:r w:rsidRPr="00CD367A">
        <w:rPr>
          <w:rFonts w:ascii="Arial" w:hAnsi="Arial" w:cs="Arial"/>
          <w:szCs w:val="22"/>
        </w:rPr>
        <w:tab/>
        <w:t>Activity-based costing is an approach used to allocate overhead based on each product’s relative use of activities in</w:t>
      </w:r>
      <w:r>
        <w:rPr>
          <w:rFonts w:ascii="Arial" w:hAnsi="Arial" w:cs="Arial"/>
          <w:szCs w:val="22"/>
        </w:rPr>
        <w:t xml:space="preserve"> </w:t>
      </w:r>
      <w:r w:rsidRPr="00CD367A">
        <w:rPr>
          <w:rFonts w:ascii="Arial" w:hAnsi="Arial" w:cs="Arial"/>
          <w:szCs w:val="22"/>
        </w:rPr>
        <w:t>making the product. Activity-based costing is beneficial because it results in more accurate product costing and in more careful scrutiny of all activities in the value chain.</w:t>
      </w:r>
    </w:p>
    <w:p w:rsidR="007D6EE4" w:rsidRPr="00CD367A" w:rsidRDefault="007D6EE4" w:rsidP="007D6EE4">
      <w:pPr>
        <w:pStyle w:val="BodyAtoQ"/>
        <w:tabs>
          <w:tab w:val="clear" w:pos="600"/>
          <w:tab w:val="clear" w:pos="1080"/>
          <w:tab w:val="left" w:pos="567"/>
          <w:tab w:val="left" w:pos="1170"/>
        </w:tabs>
        <w:spacing w:line="320" w:lineRule="atLeast"/>
        <w:ind w:left="603" w:hanging="639"/>
        <w:rPr>
          <w:rFonts w:ascii="Arial" w:hAnsi="Arial" w:cs="Arial"/>
          <w:szCs w:val="22"/>
        </w:rPr>
      </w:pPr>
    </w:p>
    <w:p w:rsidR="007D6EE4" w:rsidRPr="00C368B0" w:rsidRDefault="007D6EE4" w:rsidP="007D6EE4">
      <w:pPr>
        <w:pStyle w:val="BodyAtoQ"/>
        <w:tabs>
          <w:tab w:val="clear" w:pos="600"/>
          <w:tab w:val="clear" w:pos="1080"/>
          <w:tab w:val="left" w:pos="567"/>
          <w:tab w:val="left" w:pos="1170"/>
        </w:tabs>
        <w:spacing w:line="320" w:lineRule="atLeast"/>
        <w:ind w:left="590" w:hanging="624"/>
        <w:rPr>
          <w:rFonts w:ascii="Arial" w:hAnsi="Arial" w:cs="Arial"/>
          <w:b/>
          <w:szCs w:val="22"/>
        </w:rPr>
      </w:pPr>
      <w:r w:rsidRPr="00C368B0">
        <w:rPr>
          <w:rFonts w:ascii="Arial" w:hAnsi="Arial" w:cs="Arial"/>
          <w:b/>
          <w:szCs w:val="22"/>
        </w:rPr>
        <w:t>Questions Chapter 1 (Continued)</w:t>
      </w:r>
    </w:p>
    <w:p w:rsidR="007D6EE4" w:rsidRDefault="007D6EE4" w:rsidP="00A17AF6">
      <w:pPr>
        <w:pStyle w:val="BodyAtoQ"/>
        <w:tabs>
          <w:tab w:val="clear" w:pos="600"/>
          <w:tab w:val="clear" w:pos="1080"/>
          <w:tab w:val="left" w:pos="567"/>
          <w:tab w:val="left" w:pos="1170"/>
        </w:tabs>
        <w:spacing w:line="320" w:lineRule="atLeast"/>
        <w:ind w:left="603" w:hanging="639"/>
        <w:rPr>
          <w:rFonts w:ascii="Arial" w:hAnsi="Arial" w:cs="Arial"/>
          <w:szCs w:val="22"/>
        </w:rPr>
      </w:pPr>
    </w:p>
    <w:p w:rsidR="00A17AF6" w:rsidRPr="00CD367A" w:rsidRDefault="0040694C" w:rsidP="00A17AF6">
      <w:pPr>
        <w:pStyle w:val="BodyAtoQ"/>
        <w:tabs>
          <w:tab w:val="clear" w:pos="600"/>
          <w:tab w:val="clear" w:pos="1080"/>
          <w:tab w:val="left" w:pos="567"/>
          <w:tab w:val="left" w:pos="1170"/>
        </w:tabs>
        <w:spacing w:line="320" w:lineRule="atLeast"/>
        <w:ind w:left="603" w:hanging="639"/>
        <w:rPr>
          <w:rFonts w:ascii="Arial" w:hAnsi="Arial" w:cs="Arial"/>
          <w:szCs w:val="22"/>
        </w:rPr>
      </w:pPr>
      <w:r w:rsidRPr="00CD367A">
        <w:rPr>
          <w:rFonts w:ascii="Arial" w:hAnsi="Arial" w:cs="Arial"/>
          <w:szCs w:val="22"/>
        </w:rPr>
        <w:t>1</w:t>
      </w:r>
      <w:r w:rsidR="007D6EE4">
        <w:rPr>
          <w:rFonts w:ascii="Arial" w:hAnsi="Arial" w:cs="Arial"/>
          <w:szCs w:val="22"/>
        </w:rPr>
        <w:t>4</w:t>
      </w:r>
      <w:r w:rsidR="00A17AF6" w:rsidRPr="00CD367A">
        <w:rPr>
          <w:rFonts w:ascii="Arial" w:hAnsi="Arial" w:cs="Arial"/>
          <w:szCs w:val="22"/>
        </w:rPr>
        <w:t>.</w:t>
      </w:r>
      <w:r w:rsidR="00A17AF6" w:rsidRPr="00CD367A">
        <w:rPr>
          <w:rFonts w:ascii="Arial" w:hAnsi="Arial" w:cs="Arial"/>
          <w:szCs w:val="22"/>
        </w:rPr>
        <w:tab/>
        <w:t>The balanced scorecard is called “balanced” because it strives to not over emphasize any one performance measure, but rather uses both financial and non-financial measures to evaluate all aspects of a company’s operations in an integrated fashion.</w:t>
      </w:r>
    </w:p>
    <w:p w:rsidR="00A17AF6" w:rsidRPr="00CD367A" w:rsidRDefault="00A17AF6" w:rsidP="00A17AF6">
      <w:pPr>
        <w:pStyle w:val="BodyAtoQ"/>
        <w:tabs>
          <w:tab w:val="clear" w:pos="600"/>
          <w:tab w:val="clear" w:pos="1080"/>
          <w:tab w:val="left" w:pos="567"/>
          <w:tab w:val="left" w:pos="1170"/>
        </w:tabs>
        <w:spacing w:line="320" w:lineRule="atLeast"/>
        <w:ind w:left="603" w:hanging="639"/>
        <w:rPr>
          <w:rFonts w:ascii="Arial" w:hAnsi="Arial" w:cs="Arial"/>
          <w:szCs w:val="22"/>
        </w:rPr>
      </w:pPr>
    </w:p>
    <w:p w:rsidR="00A17AF6" w:rsidRPr="00CD367A" w:rsidRDefault="00A17AF6" w:rsidP="009469F0">
      <w:pPr>
        <w:pStyle w:val="BodyAtoQ"/>
        <w:tabs>
          <w:tab w:val="clear" w:pos="600"/>
          <w:tab w:val="clear" w:pos="1080"/>
          <w:tab w:val="left" w:pos="567"/>
          <w:tab w:val="left" w:pos="1170"/>
        </w:tabs>
        <w:spacing w:line="320" w:lineRule="atLeast"/>
        <w:ind w:left="607" w:hanging="641"/>
        <w:rPr>
          <w:rFonts w:ascii="Arial" w:hAnsi="Arial" w:cs="Arial"/>
          <w:szCs w:val="22"/>
        </w:rPr>
      </w:pPr>
      <w:r w:rsidRPr="00CD367A">
        <w:rPr>
          <w:rFonts w:ascii="Arial" w:hAnsi="Arial" w:cs="Arial"/>
          <w:szCs w:val="22"/>
        </w:rPr>
        <w:t xml:space="preserve">  </w:t>
      </w:r>
    </w:p>
    <w:p w:rsidR="00A17AF6" w:rsidRPr="00D96B23" w:rsidRDefault="00A17AF6" w:rsidP="00A17AF6">
      <w:pPr>
        <w:pStyle w:val="BodyAtoQ"/>
        <w:tabs>
          <w:tab w:val="clear" w:pos="600"/>
          <w:tab w:val="clear" w:pos="1080"/>
          <w:tab w:val="left" w:pos="567"/>
          <w:tab w:val="left" w:pos="1170"/>
        </w:tabs>
        <w:spacing w:line="320" w:lineRule="atLeast"/>
        <w:ind w:left="603" w:hanging="639"/>
        <w:rPr>
          <w:rFonts w:ascii="Arial" w:hAnsi="Arial" w:cs="Arial"/>
          <w:b/>
          <w:sz w:val="28"/>
        </w:rPr>
      </w:pPr>
    </w:p>
    <w:p w:rsidR="00A17AF6" w:rsidRPr="00D96B23" w:rsidRDefault="00A17AF6" w:rsidP="00A17AF6">
      <w:pPr>
        <w:pStyle w:val="BodyAtoQ"/>
        <w:tabs>
          <w:tab w:val="clear" w:pos="600"/>
          <w:tab w:val="clear" w:pos="1080"/>
          <w:tab w:val="left" w:pos="690"/>
          <w:tab w:val="left" w:pos="1170"/>
        </w:tabs>
        <w:spacing w:line="320" w:lineRule="atLeast"/>
        <w:ind w:left="690" w:hanging="690"/>
        <w:jc w:val="left"/>
        <w:rPr>
          <w:rFonts w:ascii="Arial" w:hAnsi="Arial" w:cs="Arial"/>
          <w:b/>
          <w:sz w:val="28"/>
        </w:rPr>
      </w:pPr>
    </w:p>
    <w:p w:rsidR="009B2E7F" w:rsidRDefault="00A17AF6" w:rsidP="009B2E7F">
      <w:pPr>
        <w:pStyle w:val="BodyLarge"/>
        <w:tabs>
          <w:tab w:val="left" w:pos="540"/>
          <w:tab w:val="left" w:pos="1080"/>
          <w:tab w:val="left" w:pos="1350"/>
        </w:tabs>
        <w:spacing w:line="360" w:lineRule="exact"/>
        <w:jc w:val="center"/>
        <w:rPr>
          <w:sz w:val="36"/>
        </w:rPr>
      </w:pPr>
      <w:r w:rsidRPr="00D96B23">
        <w:br w:type="page"/>
      </w:r>
      <w:r w:rsidR="009B2E7F">
        <w:rPr>
          <w:sz w:val="36"/>
        </w:rPr>
        <w:t>SOLUTIONS TO DO IT! REVIEW</w:t>
      </w:r>
    </w:p>
    <w:p w:rsidR="009B2E7F" w:rsidRDefault="009B2E7F" w:rsidP="009B2E7F">
      <w:pPr>
        <w:pStyle w:val="BodyLarge"/>
      </w:pPr>
    </w:p>
    <w:p w:rsidR="009B2E7F" w:rsidRDefault="009B2E7F" w:rsidP="009B2E7F">
      <w:pPr>
        <w:pStyle w:val="BodyLarge"/>
      </w:pPr>
    </w:p>
    <w:p w:rsidR="009B2E7F" w:rsidRDefault="00CE5F67" w:rsidP="009B2E7F">
      <w:pPr>
        <w:pStyle w:val="BodyLarge"/>
      </w:pPr>
      <w:r>
        <w:t>D1-1</w:t>
      </w:r>
    </w:p>
    <w:tbl>
      <w:tblPr>
        <w:tblW w:w="10062" w:type="dxa"/>
        <w:tblInd w:w="33" w:type="dxa"/>
        <w:tblLayout w:type="fixed"/>
        <w:tblCellMar>
          <w:left w:w="0" w:type="dxa"/>
          <w:right w:w="0" w:type="dxa"/>
        </w:tblCellMar>
        <w:tblLook w:val="0000"/>
      </w:tblPr>
      <w:tblGrid>
        <w:gridCol w:w="2772"/>
        <w:gridCol w:w="236"/>
        <w:gridCol w:w="3209"/>
        <w:gridCol w:w="236"/>
        <w:gridCol w:w="3609"/>
      </w:tblGrid>
      <w:tr w:rsidR="009B2E7F">
        <w:tc>
          <w:tcPr>
            <w:tcW w:w="2772" w:type="dxa"/>
            <w:tcMar>
              <w:left w:w="15" w:type="dxa"/>
            </w:tcMar>
          </w:tcPr>
          <w:p w:rsidR="009B2E7F" w:rsidRDefault="009B2E7F" w:rsidP="009E5398">
            <w:pPr>
              <w:pStyle w:val="BodyLarge"/>
            </w:pPr>
          </w:p>
        </w:tc>
        <w:tc>
          <w:tcPr>
            <w:tcW w:w="236" w:type="dxa"/>
          </w:tcPr>
          <w:p w:rsidR="009B2E7F" w:rsidRDefault="009B2E7F" w:rsidP="009E5398">
            <w:pPr>
              <w:pStyle w:val="BodyLarge"/>
            </w:pPr>
          </w:p>
        </w:tc>
        <w:tc>
          <w:tcPr>
            <w:tcW w:w="3209" w:type="dxa"/>
          </w:tcPr>
          <w:p w:rsidR="009B2E7F" w:rsidRDefault="009B2E7F" w:rsidP="009E5398">
            <w:pPr>
              <w:pStyle w:val="BodyLarge"/>
              <w:jc w:val="center"/>
            </w:pPr>
          </w:p>
        </w:tc>
        <w:tc>
          <w:tcPr>
            <w:tcW w:w="236" w:type="dxa"/>
          </w:tcPr>
          <w:p w:rsidR="009B2E7F" w:rsidRDefault="009B2E7F" w:rsidP="009E5398">
            <w:pPr>
              <w:pStyle w:val="BodyLarge"/>
            </w:pPr>
          </w:p>
        </w:tc>
        <w:tc>
          <w:tcPr>
            <w:tcW w:w="3609" w:type="dxa"/>
          </w:tcPr>
          <w:p w:rsidR="009B2E7F" w:rsidRDefault="009B2E7F" w:rsidP="009E5398">
            <w:pPr>
              <w:pStyle w:val="BodyLarge"/>
              <w:tabs>
                <w:tab w:val="left" w:pos="3510"/>
              </w:tabs>
              <w:jc w:val="center"/>
            </w:pPr>
          </w:p>
        </w:tc>
      </w:tr>
      <w:tr w:rsidR="009B2E7F">
        <w:tc>
          <w:tcPr>
            <w:tcW w:w="2772" w:type="dxa"/>
            <w:tcMar>
              <w:left w:w="15" w:type="dxa"/>
            </w:tcMar>
          </w:tcPr>
          <w:p w:rsidR="009B2E7F" w:rsidRDefault="009B2E7F" w:rsidP="009E5398">
            <w:pPr>
              <w:pStyle w:val="BodyLarge"/>
              <w:spacing w:line="120" w:lineRule="exact"/>
            </w:pPr>
          </w:p>
        </w:tc>
        <w:tc>
          <w:tcPr>
            <w:tcW w:w="236" w:type="dxa"/>
          </w:tcPr>
          <w:p w:rsidR="009B2E7F" w:rsidRDefault="009B2E7F" w:rsidP="009E5398">
            <w:pPr>
              <w:pStyle w:val="BodyLarge"/>
              <w:spacing w:line="120" w:lineRule="exact"/>
            </w:pPr>
          </w:p>
        </w:tc>
        <w:tc>
          <w:tcPr>
            <w:tcW w:w="3209" w:type="dxa"/>
          </w:tcPr>
          <w:p w:rsidR="009B2E7F" w:rsidRDefault="009B2E7F" w:rsidP="009E5398">
            <w:pPr>
              <w:pStyle w:val="BodyLarge"/>
              <w:spacing w:line="120" w:lineRule="exact"/>
            </w:pPr>
          </w:p>
        </w:tc>
        <w:tc>
          <w:tcPr>
            <w:tcW w:w="236" w:type="dxa"/>
          </w:tcPr>
          <w:p w:rsidR="009B2E7F" w:rsidRDefault="009B2E7F" w:rsidP="009E5398">
            <w:pPr>
              <w:pStyle w:val="BodyLarge"/>
              <w:spacing w:line="120" w:lineRule="exact"/>
            </w:pPr>
          </w:p>
        </w:tc>
        <w:tc>
          <w:tcPr>
            <w:tcW w:w="3609" w:type="dxa"/>
          </w:tcPr>
          <w:p w:rsidR="009B2E7F" w:rsidRDefault="009B2E7F" w:rsidP="009E5398">
            <w:pPr>
              <w:pStyle w:val="BodyLarge"/>
              <w:spacing w:line="120" w:lineRule="exact"/>
            </w:pPr>
          </w:p>
        </w:tc>
      </w:tr>
    </w:tbl>
    <w:p w:rsidR="007F018A" w:rsidRDefault="009B2E7F" w:rsidP="007F018A">
      <w:pPr>
        <w:pStyle w:val="BodyLarge"/>
        <w:tabs>
          <w:tab w:val="left" w:pos="171"/>
          <w:tab w:val="left" w:pos="630"/>
        </w:tabs>
        <w:ind w:left="640" w:right="34" w:hanging="629"/>
        <w:jc w:val="both"/>
        <w:rPr>
          <w:rFonts w:ascii="Arial" w:hAnsi="Arial" w:cs="Arial"/>
        </w:rPr>
      </w:pPr>
      <w:r>
        <w:rPr>
          <w:spacing w:val="-4"/>
        </w:rPr>
        <w:t xml:space="preserve">  </w:t>
      </w:r>
      <w:r w:rsidRPr="009B2E7F">
        <w:rPr>
          <w:rFonts w:ascii="Arial" w:hAnsi="Arial" w:cs="Arial"/>
          <w:spacing w:val="-4"/>
        </w:rPr>
        <w:t>1.</w:t>
      </w:r>
      <w:r w:rsidRPr="009B2E7F">
        <w:rPr>
          <w:rFonts w:ascii="Arial" w:hAnsi="Arial" w:cs="Arial"/>
          <w:spacing w:val="-4"/>
        </w:rPr>
        <w:tab/>
      </w:r>
      <w:r w:rsidRPr="009B2E7F">
        <w:rPr>
          <w:rFonts w:ascii="Arial" w:hAnsi="Arial" w:cs="Arial"/>
          <w:spacing w:val="-6"/>
        </w:rPr>
        <w:t xml:space="preserve">False. </w:t>
      </w:r>
      <w:r w:rsidR="007F018A">
        <w:rPr>
          <w:rFonts w:ascii="Arial" w:hAnsi="Arial" w:cs="Arial"/>
          <w:spacing w:val="-6"/>
        </w:rPr>
        <w:t xml:space="preserve"> </w:t>
      </w:r>
      <w:r w:rsidR="007F018A" w:rsidRPr="009B2E7F">
        <w:rPr>
          <w:rFonts w:ascii="Arial" w:hAnsi="Arial" w:cs="Arial"/>
          <w:spacing w:val="-4"/>
        </w:rPr>
        <w:t xml:space="preserve">Preparation of budgets is part of </w:t>
      </w:r>
      <w:r w:rsidR="007F018A" w:rsidRPr="009B2E7F">
        <w:rPr>
          <w:rFonts w:ascii="Arial" w:hAnsi="Arial" w:cs="Arial"/>
          <w:i/>
          <w:spacing w:val="-4"/>
        </w:rPr>
        <w:t>managerial</w:t>
      </w:r>
      <w:r w:rsidR="007F018A" w:rsidRPr="009B2E7F">
        <w:rPr>
          <w:rFonts w:ascii="Arial" w:hAnsi="Arial" w:cs="Arial"/>
          <w:spacing w:val="-4"/>
        </w:rPr>
        <w:t xml:space="preserve"> accounting</w:t>
      </w:r>
      <w:r w:rsidR="007F018A" w:rsidRPr="009B2E7F">
        <w:rPr>
          <w:rFonts w:ascii="Arial" w:hAnsi="Arial" w:cs="Arial"/>
        </w:rPr>
        <w:t>.</w:t>
      </w:r>
      <w:r w:rsidRPr="009B2E7F">
        <w:rPr>
          <w:rFonts w:ascii="Arial" w:hAnsi="Arial" w:cs="Arial"/>
        </w:rPr>
        <w:tab/>
      </w:r>
    </w:p>
    <w:p w:rsidR="009B2E7F" w:rsidRPr="009B2E7F" w:rsidRDefault="007F018A" w:rsidP="00CA4DBC">
      <w:pPr>
        <w:pStyle w:val="BodyLarge"/>
        <w:tabs>
          <w:tab w:val="left" w:pos="171"/>
          <w:tab w:val="left" w:pos="630"/>
        </w:tabs>
        <w:ind w:left="640" w:right="34" w:hanging="629"/>
        <w:jc w:val="both"/>
        <w:rPr>
          <w:rFonts w:ascii="Arial" w:hAnsi="Arial" w:cs="Arial"/>
        </w:rPr>
      </w:pPr>
      <w:r>
        <w:rPr>
          <w:rFonts w:ascii="Arial" w:hAnsi="Arial" w:cs="Arial"/>
        </w:rPr>
        <w:t xml:space="preserve">  </w:t>
      </w:r>
      <w:r w:rsidR="009B2E7F" w:rsidRPr="009B2E7F">
        <w:rPr>
          <w:rFonts w:ascii="Arial" w:hAnsi="Arial" w:cs="Arial"/>
        </w:rPr>
        <w:t>2.</w:t>
      </w:r>
      <w:r w:rsidR="009B2E7F" w:rsidRPr="009B2E7F">
        <w:rPr>
          <w:rFonts w:ascii="Arial" w:hAnsi="Arial" w:cs="Arial"/>
        </w:rPr>
        <w:tab/>
      </w:r>
      <w:r w:rsidRPr="009B2E7F">
        <w:rPr>
          <w:rFonts w:ascii="Arial" w:hAnsi="Arial" w:cs="Arial"/>
        </w:rPr>
        <w:t>False.</w:t>
      </w:r>
      <w:r>
        <w:rPr>
          <w:rFonts w:ascii="Arial" w:hAnsi="Arial" w:cs="Arial"/>
        </w:rPr>
        <w:t xml:space="preserve"> Financial accounting reports pertain to the entity as a whole and are highly aggregated.  It is </w:t>
      </w:r>
      <w:r w:rsidRPr="007F018A">
        <w:rPr>
          <w:rFonts w:ascii="Arial" w:hAnsi="Arial" w:cs="Arial"/>
          <w:i/>
        </w:rPr>
        <w:t>managerial</w:t>
      </w:r>
      <w:r>
        <w:rPr>
          <w:rFonts w:ascii="Arial" w:hAnsi="Arial" w:cs="Arial"/>
        </w:rPr>
        <w:t xml:space="preserve"> accounting reports that pertain to subunits of the business and are very detailed.</w:t>
      </w:r>
      <w:r>
        <w:rPr>
          <w:rFonts w:ascii="Arial" w:hAnsi="Arial" w:cs="Arial"/>
          <w:spacing w:val="-4"/>
        </w:rPr>
        <w:t xml:space="preserve"> </w:t>
      </w:r>
    </w:p>
    <w:p w:rsidR="009B2E7F" w:rsidRPr="009B2E7F" w:rsidRDefault="009B2E7F" w:rsidP="009B2E7F">
      <w:pPr>
        <w:pStyle w:val="BodyLarge"/>
        <w:tabs>
          <w:tab w:val="left" w:pos="171"/>
          <w:tab w:val="left" w:pos="630"/>
        </w:tabs>
        <w:ind w:left="639" w:right="36" w:hanging="630"/>
        <w:jc w:val="both"/>
        <w:rPr>
          <w:rFonts w:ascii="Arial" w:hAnsi="Arial" w:cs="Arial"/>
        </w:rPr>
      </w:pPr>
      <w:r w:rsidRPr="009B2E7F">
        <w:rPr>
          <w:rFonts w:ascii="Arial" w:hAnsi="Arial" w:cs="Arial"/>
        </w:rPr>
        <w:tab/>
      </w:r>
      <w:r w:rsidR="00CA4DBC">
        <w:rPr>
          <w:rFonts w:ascii="Arial" w:hAnsi="Arial" w:cs="Arial"/>
        </w:rPr>
        <w:t>3</w:t>
      </w:r>
      <w:r w:rsidRPr="009B2E7F">
        <w:rPr>
          <w:rFonts w:ascii="Arial" w:hAnsi="Arial" w:cs="Arial"/>
        </w:rPr>
        <w:t>.</w:t>
      </w:r>
      <w:r w:rsidRPr="009B2E7F">
        <w:rPr>
          <w:rFonts w:ascii="Arial" w:hAnsi="Arial" w:cs="Arial"/>
        </w:rPr>
        <w:tab/>
        <w:t xml:space="preserve">False. </w:t>
      </w:r>
      <w:r w:rsidR="00CA4DBC" w:rsidRPr="00CA4DBC">
        <w:rPr>
          <w:rFonts w:ascii="Arial" w:hAnsi="Arial" w:cs="Arial"/>
          <w:i/>
        </w:rPr>
        <w:t>Financial</w:t>
      </w:r>
      <w:r w:rsidRPr="009B2E7F">
        <w:rPr>
          <w:rFonts w:ascii="Arial" w:hAnsi="Arial" w:cs="Arial"/>
        </w:rPr>
        <w:t xml:space="preserve"> accounting </w:t>
      </w:r>
      <w:r w:rsidR="00CA4DBC">
        <w:rPr>
          <w:rFonts w:ascii="Arial" w:hAnsi="Arial" w:cs="Arial"/>
        </w:rPr>
        <w:t>must adhere to Generally Accepted Accounting Principles</w:t>
      </w:r>
      <w:r w:rsidRPr="009B2E7F">
        <w:rPr>
          <w:rFonts w:ascii="Arial" w:hAnsi="Arial" w:cs="Arial"/>
        </w:rPr>
        <w:t xml:space="preserve"> and </w:t>
      </w:r>
      <w:r w:rsidR="00CA4DBC">
        <w:rPr>
          <w:rFonts w:ascii="Arial" w:hAnsi="Arial" w:cs="Arial"/>
        </w:rPr>
        <w:t>are subject to an audit by chartered accountants.</w:t>
      </w:r>
    </w:p>
    <w:p w:rsidR="009B2E7F" w:rsidRPr="009B2E7F" w:rsidRDefault="009B2E7F" w:rsidP="009B2E7F">
      <w:pPr>
        <w:pStyle w:val="BodyLarge"/>
        <w:tabs>
          <w:tab w:val="left" w:pos="171"/>
          <w:tab w:val="left" w:pos="630"/>
        </w:tabs>
        <w:ind w:left="9" w:right="36"/>
        <w:jc w:val="both"/>
        <w:rPr>
          <w:rFonts w:ascii="Arial" w:hAnsi="Arial" w:cs="Arial"/>
        </w:rPr>
      </w:pPr>
      <w:r w:rsidRPr="009B2E7F">
        <w:rPr>
          <w:rFonts w:ascii="Arial" w:hAnsi="Arial" w:cs="Arial"/>
        </w:rPr>
        <w:tab/>
      </w:r>
      <w:r w:rsidR="00CA4DBC">
        <w:rPr>
          <w:rFonts w:ascii="Arial" w:hAnsi="Arial" w:cs="Arial"/>
        </w:rPr>
        <w:t>4</w:t>
      </w:r>
      <w:r w:rsidRPr="009B2E7F">
        <w:rPr>
          <w:rFonts w:ascii="Arial" w:hAnsi="Arial" w:cs="Arial"/>
        </w:rPr>
        <w:t>.</w:t>
      </w:r>
      <w:r w:rsidRPr="009B2E7F">
        <w:rPr>
          <w:rFonts w:ascii="Arial" w:hAnsi="Arial" w:cs="Arial"/>
        </w:rPr>
        <w:tab/>
        <w:t>True.</w:t>
      </w:r>
    </w:p>
    <w:p w:rsidR="009B2E7F" w:rsidRPr="009B2E7F" w:rsidRDefault="009B2E7F" w:rsidP="00CA4DBC">
      <w:pPr>
        <w:pStyle w:val="BodyLarge"/>
        <w:tabs>
          <w:tab w:val="left" w:pos="171"/>
          <w:tab w:val="left" w:pos="630"/>
        </w:tabs>
        <w:ind w:left="639" w:right="36" w:hanging="630"/>
        <w:jc w:val="both"/>
        <w:rPr>
          <w:rFonts w:ascii="Arial" w:hAnsi="Arial" w:cs="Arial"/>
        </w:rPr>
      </w:pPr>
      <w:r w:rsidRPr="009B2E7F">
        <w:rPr>
          <w:rFonts w:ascii="Arial" w:hAnsi="Arial" w:cs="Arial"/>
        </w:rPr>
        <w:tab/>
      </w:r>
      <w:r w:rsidR="00CA4DBC">
        <w:rPr>
          <w:rFonts w:ascii="Arial" w:hAnsi="Arial" w:cs="Arial"/>
        </w:rPr>
        <w:t>5</w:t>
      </w:r>
      <w:r w:rsidRPr="009B2E7F">
        <w:rPr>
          <w:rFonts w:ascii="Arial" w:hAnsi="Arial" w:cs="Arial"/>
        </w:rPr>
        <w:t>.</w:t>
      </w:r>
      <w:r w:rsidRPr="009B2E7F">
        <w:rPr>
          <w:rFonts w:ascii="Arial" w:hAnsi="Arial" w:cs="Arial"/>
        </w:rPr>
        <w:tab/>
        <w:t>True.</w:t>
      </w:r>
    </w:p>
    <w:p w:rsidR="009B2E7F" w:rsidRPr="009B2E7F" w:rsidRDefault="00CA4DBC" w:rsidP="00CA4DBC">
      <w:pPr>
        <w:pStyle w:val="BodyLarge"/>
        <w:tabs>
          <w:tab w:val="left" w:pos="189"/>
          <w:tab w:val="left" w:pos="639"/>
        </w:tabs>
        <w:ind w:left="9" w:right="36"/>
        <w:jc w:val="both"/>
        <w:rPr>
          <w:rFonts w:ascii="Arial" w:hAnsi="Arial" w:cs="Arial"/>
        </w:rPr>
      </w:pPr>
      <w:r>
        <w:rPr>
          <w:rFonts w:ascii="Arial" w:hAnsi="Arial" w:cs="Arial"/>
        </w:rPr>
        <w:t xml:space="preserve">  6</w:t>
      </w:r>
      <w:r w:rsidR="009B2E7F" w:rsidRPr="009B2E7F">
        <w:rPr>
          <w:rFonts w:ascii="Arial" w:hAnsi="Arial" w:cs="Arial"/>
        </w:rPr>
        <w:t>.</w:t>
      </w:r>
      <w:r w:rsidR="009B2E7F" w:rsidRPr="009B2E7F">
        <w:rPr>
          <w:rFonts w:ascii="Arial" w:hAnsi="Arial" w:cs="Arial"/>
        </w:rPr>
        <w:tab/>
      </w:r>
      <w:r>
        <w:rPr>
          <w:rFonts w:ascii="Arial" w:hAnsi="Arial" w:cs="Arial"/>
          <w:spacing w:val="-6"/>
        </w:rPr>
        <w:t>True</w:t>
      </w:r>
      <w:r w:rsidRPr="009B2E7F">
        <w:rPr>
          <w:rFonts w:ascii="Arial" w:hAnsi="Arial" w:cs="Arial"/>
          <w:spacing w:val="-6"/>
        </w:rPr>
        <w:t xml:space="preserve">. </w:t>
      </w:r>
      <w:r>
        <w:rPr>
          <w:rFonts w:ascii="Arial" w:hAnsi="Arial" w:cs="Arial"/>
          <w:spacing w:val="-6"/>
        </w:rPr>
        <w:t xml:space="preserve"> </w:t>
      </w:r>
      <w:r w:rsidR="009B2E7F" w:rsidRPr="009B2E7F">
        <w:rPr>
          <w:rFonts w:ascii="Arial" w:hAnsi="Arial" w:cs="Arial"/>
          <w:spacing w:val="-6"/>
        </w:rPr>
        <w:t xml:space="preserve"> </w:t>
      </w:r>
      <w:r>
        <w:rPr>
          <w:rFonts w:ascii="Arial" w:hAnsi="Arial" w:cs="Arial"/>
          <w:spacing w:val="-6"/>
        </w:rPr>
        <w:t xml:space="preserve"> </w:t>
      </w:r>
    </w:p>
    <w:p w:rsidR="009B2E7F" w:rsidRDefault="009B2E7F" w:rsidP="009B2E7F">
      <w:pPr>
        <w:pStyle w:val="BodyLarge"/>
        <w:ind w:left="9" w:right="36"/>
        <w:jc w:val="both"/>
      </w:pPr>
    </w:p>
    <w:p w:rsidR="00CA4DBC" w:rsidRDefault="00CA4DBC" w:rsidP="00CA4DBC">
      <w:pPr>
        <w:pStyle w:val="BodyLarge"/>
      </w:pPr>
    </w:p>
    <w:p w:rsidR="00CA4DBC" w:rsidRDefault="00CE5F67" w:rsidP="00CA4DBC">
      <w:pPr>
        <w:pStyle w:val="BodyLarge"/>
      </w:pPr>
      <w:r>
        <w:t>D1-2</w:t>
      </w:r>
    </w:p>
    <w:tbl>
      <w:tblPr>
        <w:tblW w:w="10062" w:type="dxa"/>
        <w:tblInd w:w="33" w:type="dxa"/>
        <w:tblLayout w:type="fixed"/>
        <w:tblCellMar>
          <w:left w:w="0" w:type="dxa"/>
          <w:right w:w="0" w:type="dxa"/>
        </w:tblCellMar>
        <w:tblLook w:val="0000"/>
      </w:tblPr>
      <w:tblGrid>
        <w:gridCol w:w="2772"/>
        <w:gridCol w:w="236"/>
        <w:gridCol w:w="3209"/>
        <w:gridCol w:w="236"/>
        <w:gridCol w:w="3609"/>
      </w:tblGrid>
      <w:tr w:rsidR="00CA4DBC">
        <w:tc>
          <w:tcPr>
            <w:tcW w:w="2772" w:type="dxa"/>
            <w:tcMar>
              <w:left w:w="15" w:type="dxa"/>
            </w:tcMar>
          </w:tcPr>
          <w:p w:rsidR="00CA4DBC" w:rsidRDefault="00CA4DBC" w:rsidP="009E5398">
            <w:pPr>
              <w:pStyle w:val="BodyLarge"/>
            </w:pPr>
          </w:p>
        </w:tc>
        <w:tc>
          <w:tcPr>
            <w:tcW w:w="236" w:type="dxa"/>
          </w:tcPr>
          <w:p w:rsidR="00CA4DBC" w:rsidRDefault="00CA4DBC" w:rsidP="009E5398">
            <w:pPr>
              <w:pStyle w:val="BodyLarge"/>
            </w:pPr>
          </w:p>
        </w:tc>
        <w:tc>
          <w:tcPr>
            <w:tcW w:w="3209" w:type="dxa"/>
          </w:tcPr>
          <w:p w:rsidR="00CA4DBC" w:rsidRDefault="00CA4DBC" w:rsidP="009E5398">
            <w:pPr>
              <w:pStyle w:val="BodyLarge"/>
              <w:jc w:val="center"/>
            </w:pPr>
          </w:p>
        </w:tc>
        <w:tc>
          <w:tcPr>
            <w:tcW w:w="236" w:type="dxa"/>
          </w:tcPr>
          <w:p w:rsidR="00CA4DBC" w:rsidRDefault="00CA4DBC" w:rsidP="009E5398">
            <w:pPr>
              <w:pStyle w:val="BodyLarge"/>
            </w:pPr>
          </w:p>
        </w:tc>
        <w:tc>
          <w:tcPr>
            <w:tcW w:w="3609" w:type="dxa"/>
          </w:tcPr>
          <w:p w:rsidR="00CA4DBC" w:rsidRDefault="00CA4DBC" w:rsidP="009E5398">
            <w:pPr>
              <w:pStyle w:val="BodyLarge"/>
              <w:tabs>
                <w:tab w:val="left" w:pos="3510"/>
              </w:tabs>
              <w:jc w:val="center"/>
            </w:pPr>
          </w:p>
        </w:tc>
      </w:tr>
      <w:tr w:rsidR="00CA4DBC">
        <w:tc>
          <w:tcPr>
            <w:tcW w:w="2772" w:type="dxa"/>
            <w:tcMar>
              <w:left w:w="15" w:type="dxa"/>
            </w:tcMar>
          </w:tcPr>
          <w:p w:rsidR="00CA4DBC" w:rsidRDefault="00CA4DBC" w:rsidP="009E5398">
            <w:pPr>
              <w:pStyle w:val="BodyLarge"/>
              <w:spacing w:line="120" w:lineRule="exact"/>
            </w:pPr>
          </w:p>
        </w:tc>
        <w:tc>
          <w:tcPr>
            <w:tcW w:w="236" w:type="dxa"/>
          </w:tcPr>
          <w:p w:rsidR="00CA4DBC" w:rsidRDefault="00CA4DBC" w:rsidP="009E5398">
            <w:pPr>
              <w:pStyle w:val="BodyLarge"/>
              <w:spacing w:line="120" w:lineRule="exact"/>
            </w:pPr>
          </w:p>
        </w:tc>
        <w:tc>
          <w:tcPr>
            <w:tcW w:w="3209" w:type="dxa"/>
          </w:tcPr>
          <w:p w:rsidR="00CA4DBC" w:rsidRDefault="00CA4DBC" w:rsidP="009E5398">
            <w:pPr>
              <w:pStyle w:val="BodyLarge"/>
              <w:spacing w:line="120" w:lineRule="exact"/>
            </w:pPr>
          </w:p>
        </w:tc>
        <w:tc>
          <w:tcPr>
            <w:tcW w:w="236" w:type="dxa"/>
          </w:tcPr>
          <w:p w:rsidR="00CA4DBC" w:rsidRDefault="00CA4DBC" w:rsidP="009E5398">
            <w:pPr>
              <w:pStyle w:val="BodyLarge"/>
              <w:spacing w:line="120" w:lineRule="exact"/>
            </w:pPr>
          </w:p>
        </w:tc>
        <w:tc>
          <w:tcPr>
            <w:tcW w:w="3609" w:type="dxa"/>
          </w:tcPr>
          <w:p w:rsidR="00CA4DBC" w:rsidRDefault="00CA4DBC" w:rsidP="009E5398">
            <w:pPr>
              <w:pStyle w:val="BodyLarge"/>
              <w:spacing w:line="120" w:lineRule="exact"/>
            </w:pPr>
          </w:p>
        </w:tc>
      </w:tr>
    </w:tbl>
    <w:p w:rsidR="00CA4DBC" w:rsidRDefault="00CA4DBC" w:rsidP="00CA4DBC">
      <w:pPr>
        <w:pStyle w:val="BodyLarge"/>
        <w:tabs>
          <w:tab w:val="left" w:pos="171"/>
          <w:tab w:val="left" w:pos="630"/>
        </w:tabs>
        <w:ind w:left="640" w:right="34" w:hanging="629"/>
        <w:jc w:val="both"/>
        <w:rPr>
          <w:rFonts w:ascii="Arial" w:hAnsi="Arial" w:cs="Arial"/>
        </w:rPr>
      </w:pPr>
      <w:r>
        <w:rPr>
          <w:spacing w:val="-4"/>
        </w:rPr>
        <w:t xml:space="preserve">  </w:t>
      </w:r>
      <w:r w:rsidRPr="009B2E7F">
        <w:rPr>
          <w:rFonts w:ascii="Arial" w:hAnsi="Arial" w:cs="Arial"/>
          <w:spacing w:val="-4"/>
        </w:rPr>
        <w:t>1.</w:t>
      </w:r>
      <w:r w:rsidRPr="009B2E7F">
        <w:rPr>
          <w:rFonts w:ascii="Arial" w:hAnsi="Arial" w:cs="Arial"/>
          <w:spacing w:val="-4"/>
        </w:rPr>
        <w:tab/>
      </w:r>
      <w:r w:rsidR="00090522">
        <w:rPr>
          <w:rFonts w:ascii="Arial" w:hAnsi="Arial" w:cs="Arial"/>
          <w:spacing w:val="-6"/>
        </w:rPr>
        <w:t>(</w:t>
      </w:r>
      <w:proofErr w:type="gramStart"/>
      <w:r w:rsidR="00090522">
        <w:rPr>
          <w:rFonts w:ascii="Arial" w:hAnsi="Arial" w:cs="Arial"/>
          <w:spacing w:val="-6"/>
        </w:rPr>
        <w:t>f</w:t>
      </w:r>
      <w:proofErr w:type="gramEnd"/>
      <w:r w:rsidR="00090522">
        <w:rPr>
          <w:rFonts w:ascii="Arial" w:hAnsi="Arial" w:cs="Arial"/>
          <w:spacing w:val="-6"/>
        </w:rPr>
        <w:t>) Just-in-time (JIT) inventory</w:t>
      </w:r>
    </w:p>
    <w:p w:rsidR="00CA4DBC" w:rsidRPr="009B2E7F" w:rsidRDefault="00CA4DBC" w:rsidP="00CA4DBC">
      <w:pPr>
        <w:pStyle w:val="BodyLarge"/>
        <w:tabs>
          <w:tab w:val="left" w:pos="171"/>
          <w:tab w:val="left" w:pos="630"/>
        </w:tabs>
        <w:ind w:left="640" w:right="34" w:hanging="629"/>
        <w:jc w:val="both"/>
        <w:rPr>
          <w:rFonts w:ascii="Arial" w:hAnsi="Arial" w:cs="Arial"/>
        </w:rPr>
      </w:pPr>
      <w:r>
        <w:rPr>
          <w:rFonts w:ascii="Arial" w:hAnsi="Arial" w:cs="Arial"/>
        </w:rPr>
        <w:t xml:space="preserve">  </w:t>
      </w:r>
      <w:r w:rsidRPr="009B2E7F">
        <w:rPr>
          <w:rFonts w:ascii="Arial" w:hAnsi="Arial" w:cs="Arial"/>
        </w:rPr>
        <w:t>2.</w:t>
      </w:r>
      <w:r w:rsidRPr="009B2E7F">
        <w:rPr>
          <w:rFonts w:ascii="Arial" w:hAnsi="Arial" w:cs="Arial"/>
        </w:rPr>
        <w:tab/>
      </w:r>
      <w:r w:rsidR="00090522">
        <w:rPr>
          <w:rFonts w:ascii="Arial" w:hAnsi="Arial" w:cs="Arial"/>
        </w:rPr>
        <w:t>(</w:t>
      </w:r>
      <w:proofErr w:type="gramStart"/>
      <w:r w:rsidR="00090522">
        <w:rPr>
          <w:rFonts w:ascii="Arial" w:hAnsi="Arial" w:cs="Arial"/>
        </w:rPr>
        <w:t>a</w:t>
      </w:r>
      <w:proofErr w:type="gramEnd"/>
      <w:r w:rsidR="00090522">
        <w:rPr>
          <w:rFonts w:ascii="Arial" w:hAnsi="Arial" w:cs="Arial"/>
        </w:rPr>
        <w:t>) Activity-based costing</w:t>
      </w:r>
      <w:r>
        <w:rPr>
          <w:rFonts w:ascii="Arial" w:hAnsi="Arial" w:cs="Arial"/>
          <w:spacing w:val="-4"/>
        </w:rPr>
        <w:t xml:space="preserve"> </w:t>
      </w:r>
    </w:p>
    <w:p w:rsidR="00CA4DBC" w:rsidRPr="009B2E7F" w:rsidRDefault="00CA4DBC" w:rsidP="00CA4DBC">
      <w:pPr>
        <w:pStyle w:val="BodyLarge"/>
        <w:tabs>
          <w:tab w:val="left" w:pos="171"/>
          <w:tab w:val="left" w:pos="630"/>
        </w:tabs>
        <w:ind w:left="639" w:right="36" w:hanging="630"/>
        <w:jc w:val="both"/>
        <w:rPr>
          <w:rFonts w:ascii="Arial" w:hAnsi="Arial" w:cs="Arial"/>
        </w:rPr>
      </w:pPr>
      <w:r w:rsidRPr="009B2E7F">
        <w:rPr>
          <w:rFonts w:ascii="Arial" w:hAnsi="Arial" w:cs="Arial"/>
        </w:rPr>
        <w:tab/>
      </w:r>
      <w:r>
        <w:rPr>
          <w:rFonts w:ascii="Arial" w:hAnsi="Arial" w:cs="Arial"/>
        </w:rPr>
        <w:t>3</w:t>
      </w:r>
      <w:r w:rsidRPr="009B2E7F">
        <w:rPr>
          <w:rFonts w:ascii="Arial" w:hAnsi="Arial" w:cs="Arial"/>
        </w:rPr>
        <w:t>.</w:t>
      </w:r>
      <w:r w:rsidRPr="009B2E7F">
        <w:rPr>
          <w:rFonts w:ascii="Arial" w:hAnsi="Arial" w:cs="Arial"/>
        </w:rPr>
        <w:tab/>
      </w:r>
      <w:r w:rsidR="00090522">
        <w:rPr>
          <w:rFonts w:ascii="Arial" w:hAnsi="Arial" w:cs="Arial"/>
        </w:rPr>
        <w:t>(c) Total quality management (TQM)</w:t>
      </w:r>
    </w:p>
    <w:p w:rsidR="00CA4DBC" w:rsidRPr="009B2E7F" w:rsidRDefault="00CA4DBC" w:rsidP="00CA4DBC">
      <w:pPr>
        <w:pStyle w:val="BodyLarge"/>
        <w:tabs>
          <w:tab w:val="left" w:pos="171"/>
          <w:tab w:val="left" w:pos="630"/>
        </w:tabs>
        <w:ind w:left="9" w:right="36"/>
        <w:jc w:val="both"/>
        <w:rPr>
          <w:rFonts w:ascii="Arial" w:hAnsi="Arial" w:cs="Arial"/>
        </w:rPr>
      </w:pPr>
      <w:r w:rsidRPr="009B2E7F">
        <w:rPr>
          <w:rFonts w:ascii="Arial" w:hAnsi="Arial" w:cs="Arial"/>
        </w:rPr>
        <w:tab/>
      </w:r>
      <w:r>
        <w:rPr>
          <w:rFonts w:ascii="Arial" w:hAnsi="Arial" w:cs="Arial"/>
        </w:rPr>
        <w:t>4</w:t>
      </w:r>
      <w:r w:rsidRPr="009B2E7F">
        <w:rPr>
          <w:rFonts w:ascii="Arial" w:hAnsi="Arial" w:cs="Arial"/>
        </w:rPr>
        <w:t>.</w:t>
      </w:r>
      <w:r w:rsidRPr="009B2E7F">
        <w:rPr>
          <w:rFonts w:ascii="Arial" w:hAnsi="Arial" w:cs="Arial"/>
        </w:rPr>
        <w:tab/>
      </w:r>
      <w:r w:rsidR="00090522">
        <w:rPr>
          <w:rFonts w:ascii="Arial" w:hAnsi="Arial" w:cs="Arial"/>
        </w:rPr>
        <w:t>(</w:t>
      </w:r>
      <w:proofErr w:type="gramStart"/>
      <w:r w:rsidR="00090522">
        <w:rPr>
          <w:rFonts w:ascii="Arial" w:hAnsi="Arial" w:cs="Arial"/>
        </w:rPr>
        <w:t>d</w:t>
      </w:r>
      <w:proofErr w:type="gramEnd"/>
      <w:r w:rsidR="00090522">
        <w:rPr>
          <w:rFonts w:ascii="Arial" w:hAnsi="Arial" w:cs="Arial"/>
        </w:rPr>
        <w:t>) Research and development, and product design</w:t>
      </w:r>
    </w:p>
    <w:p w:rsidR="00090522" w:rsidRPr="009B2E7F" w:rsidRDefault="00CA4DBC" w:rsidP="00090522">
      <w:pPr>
        <w:pStyle w:val="BodyLarge"/>
        <w:tabs>
          <w:tab w:val="left" w:pos="171"/>
          <w:tab w:val="left" w:pos="630"/>
        </w:tabs>
        <w:ind w:left="639" w:right="36" w:hanging="630"/>
        <w:jc w:val="both"/>
        <w:rPr>
          <w:rFonts w:ascii="Arial" w:hAnsi="Arial" w:cs="Arial"/>
        </w:rPr>
      </w:pPr>
      <w:r w:rsidRPr="009B2E7F">
        <w:rPr>
          <w:rFonts w:ascii="Arial" w:hAnsi="Arial" w:cs="Arial"/>
        </w:rPr>
        <w:tab/>
      </w:r>
      <w:r>
        <w:rPr>
          <w:rFonts w:ascii="Arial" w:hAnsi="Arial" w:cs="Arial"/>
        </w:rPr>
        <w:t>5</w:t>
      </w:r>
      <w:r w:rsidRPr="009B2E7F">
        <w:rPr>
          <w:rFonts w:ascii="Arial" w:hAnsi="Arial" w:cs="Arial"/>
        </w:rPr>
        <w:t>.</w:t>
      </w:r>
      <w:r w:rsidRPr="009B2E7F">
        <w:rPr>
          <w:rFonts w:ascii="Arial" w:hAnsi="Arial" w:cs="Arial"/>
        </w:rPr>
        <w:tab/>
      </w:r>
      <w:r w:rsidR="00090522">
        <w:rPr>
          <w:rFonts w:ascii="Arial" w:hAnsi="Arial" w:cs="Arial"/>
        </w:rPr>
        <w:t>(</w:t>
      </w:r>
      <w:proofErr w:type="gramStart"/>
      <w:r w:rsidR="00090522">
        <w:rPr>
          <w:rFonts w:ascii="Arial" w:hAnsi="Arial" w:cs="Arial"/>
        </w:rPr>
        <w:t>e</w:t>
      </w:r>
      <w:proofErr w:type="gramEnd"/>
      <w:r w:rsidR="00090522">
        <w:rPr>
          <w:rFonts w:ascii="Arial" w:hAnsi="Arial" w:cs="Arial"/>
        </w:rPr>
        <w:t>) Service industries</w:t>
      </w:r>
      <w:r w:rsidR="00090522" w:rsidRPr="00090522">
        <w:rPr>
          <w:rFonts w:ascii="Arial" w:hAnsi="Arial" w:cs="Arial"/>
        </w:rPr>
        <w:t xml:space="preserve"> </w:t>
      </w:r>
    </w:p>
    <w:p w:rsidR="00090522" w:rsidRPr="009B2E7F" w:rsidRDefault="00090522" w:rsidP="00090522">
      <w:pPr>
        <w:pStyle w:val="BodyLarge"/>
        <w:tabs>
          <w:tab w:val="left" w:pos="171"/>
          <w:tab w:val="left" w:pos="630"/>
        </w:tabs>
        <w:ind w:left="9" w:right="36"/>
        <w:jc w:val="both"/>
        <w:rPr>
          <w:rFonts w:ascii="Arial" w:hAnsi="Arial" w:cs="Arial"/>
        </w:rPr>
      </w:pPr>
      <w:r w:rsidRPr="009B2E7F">
        <w:rPr>
          <w:rFonts w:ascii="Arial" w:hAnsi="Arial" w:cs="Arial"/>
        </w:rPr>
        <w:tab/>
      </w:r>
      <w:r>
        <w:rPr>
          <w:rFonts w:ascii="Arial" w:hAnsi="Arial" w:cs="Arial"/>
        </w:rPr>
        <w:t>6</w:t>
      </w:r>
      <w:r w:rsidRPr="009B2E7F">
        <w:rPr>
          <w:rFonts w:ascii="Arial" w:hAnsi="Arial" w:cs="Arial"/>
        </w:rPr>
        <w:t>.</w:t>
      </w:r>
      <w:r w:rsidRPr="009B2E7F">
        <w:rPr>
          <w:rFonts w:ascii="Arial" w:hAnsi="Arial" w:cs="Arial"/>
        </w:rPr>
        <w:tab/>
      </w:r>
      <w:r>
        <w:rPr>
          <w:rFonts w:ascii="Arial" w:hAnsi="Arial" w:cs="Arial"/>
        </w:rPr>
        <w:t>(</w:t>
      </w:r>
      <w:proofErr w:type="gramStart"/>
      <w:r>
        <w:rPr>
          <w:rFonts w:ascii="Arial" w:hAnsi="Arial" w:cs="Arial"/>
        </w:rPr>
        <w:t>b</w:t>
      </w:r>
      <w:proofErr w:type="gramEnd"/>
      <w:r>
        <w:rPr>
          <w:rFonts w:ascii="Arial" w:hAnsi="Arial" w:cs="Arial"/>
        </w:rPr>
        <w:t>) Balanced scorecard</w:t>
      </w:r>
    </w:p>
    <w:p w:rsidR="00CA4DBC" w:rsidRPr="009B2E7F" w:rsidRDefault="00CA4DBC" w:rsidP="00CA4DBC">
      <w:pPr>
        <w:pStyle w:val="BodyLarge"/>
        <w:tabs>
          <w:tab w:val="left" w:pos="171"/>
          <w:tab w:val="left" w:pos="630"/>
        </w:tabs>
        <w:ind w:left="639" w:right="36" w:hanging="630"/>
        <w:jc w:val="both"/>
        <w:rPr>
          <w:rFonts w:ascii="Arial" w:hAnsi="Arial" w:cs="Arial"/>
        </w:rPr>
      </w:pPr>
    </w:p>
    <w:p w:rsidR="00A17AF6" w:rsidRDefault="009B2E7F" w:rsidP="00090522">
      <w:pPr>
        <w:pStyle w:val="BodyLarge"/>
        <w:tabs>
          <w:tab w:val="left" w:pos="540"/>
          <w:tab w:val="left" w:pos="1080"/>
          <w:tab w:val="left" w:pos="1350"/>
        </w:tabs>
        <w:spacing w:line="360" w:lineRule="exact"/>
        <w:jc w:val="center"/>
        <w:rPr>
          <w:sz w:val="36"/>
        </w:rPr>
      </w:pPr>
      <w:r>
        <w:rPr>
          <w:sz w:val="36"/>
        </w:rPr>
        <w:br w:type="page"/>
      </w:r>
      <w:r w:rsidR="00A17AF6">
        <w:rPr>
          <w:sz w:val="36"/>
        </w:rPr>
        <w:t>SOLUTIONS TO EXERCISES</w:t>
      </w:r>
    </w:p>
    <w:p w:rsidR="00A17AF6" w:rsidRDefault="00A17AF6" w:rsidP="00A17AF6">
      <w:pPr>
        <w:pStyle w:val="BodyLarge"/>
      </w:pPr>
    </w:p>
    <w:p w:rsidR="00A17AF6" w:rsidRDefault="00A17AF6" w:rsidP="00A17AF6">
      <w:pPr>
        <w:pStyle w:val="BodyLarge"/>
      </w:pPr>
    </w:p>
    <w:p w:rsidR="00A17AF6" w:rsidRDefault="00CE5F67" w:rsidP="00A17AF6">
      <w:pPr>
        <w:pStyle w:val="BodyLarge"/>
      </w:pPr>
      <w:r>
        <w:t>E1-1</w:t>
      </w:r>
    </w:p>
    <w:p w:rsidR="00A17AF6" w:rsidRDefault="00A17AF6" w:rsidP="00A17AF6">
      <w:pPr>
        <w:pStyle w:val="BodyLarge"/>
      </w:pPr>
    </w:p>
    <w:tbl>
      <w:tblPr>
        <w:tblW w:w="10062" w:type="dxa"/>
        <w:tblInd w:w="33" w:type="dxa"/>
        <w:tblLayout w:type="fixed"/>
        <w:tblCellMar>
          <w:left w:w="0" w:type="dxa"/>
          <w:right w:w="0" w:type="dxa"/>
        </w:tblCellMar>
        <w:tblLook w:val="0000"/>
      </w:tblPr>
      <w:tblGrid>
        <w:gridCol w:w="2772"/>
        <w:gridCol w:w="236"/>
        <w:gridCol w:w="3209"/>
        <w:gridCol w:w="236"/>
        <w:gridCol w:w="3609"/>
      </w:tblGrid>
      <w:tr w:rsidR="00A17AF6">
        <w:tc>
          <w:tcPr>
            <w:tcW w:w="2772" w:type="dxa"/>
            <w:tcMar>
              <w:left w:w="15" w:type="dxa"/>
            </w:tcMar>
          </w:tcPr>
          <w:p w:rsidR="00A17AF6" w:rsidRDefault="00A17AF6" w:rsidP="00C51F29">
            <w:pPr>
              <w:pStyle w:val="BodyLarge"/>
            </w:pPr>
          </w:p>
        </w:tc>
        <w:tc>
          <w:tcPr>
            <w:tcW w:w="236" w:type="dxa"/>
          </w:tcPr>
          <w:p w:rsidR="00A17AF6" w:rsidRDefault="00A17AF6" w:rsidP="00C51F29">
            <w:pPr>
              <w:pStyle w:val="BodyLarge"/>
            </w:pPr>
          </w:p>
        </w:tc>
        <w:tc>
          <w:tcPr>
            <w:tcW w:w="3209" w:type="dxa"/>
            <w:tcBorders>
              <w:bottom w:val="single" w:sz="8" w:space="0" w:color="auto"/>
            </w:tcBorders>
          </w:tcPr>
          <w:p w:rsidR="00A17AF6" w:rsidRDefault="00A17AF6" w:rsidP="00C51F29">
            <w:pPr>
              <w:pStyle w:val="BodyLarge"/>
              <w:jc w:val="center"/>
            </w:pPr>
            <w:r>
              <w:t>Financial Accounting</w:t>
            </w:r>
          </w:p>
        </w:tc>
        <w:tc>
          <w:tcPr>
            <w:tcW w:w="236" w:type="dxa"/>
          </w:tcPr>
          <w:p w:rsidR="00A17AF6" w:rsidRDefault="00A17AF6" w:rsidP="00C51F29">
            <w:pPr>
              <w:pStyle w:val="BodyLarge"/>
            </w:pPr>
          </w:p>
        </w:tc>
        <w:tc>
          <w:tcPr>
            <w:tcW w:w="3609" w:type="dxa"/>
            <w:tcBorders>
              <w:bottom w:val="single" w:sz="8" w:space="0" w:color="auto"/>
            </w:tcBorders>
          </w:tcPr>
          <w:p w:rsidR="00A17AF6" w:rsidRDefault="00A17AF6" w:rsidP="00C51F29">
            <w:pPr>
              <w:pStyle w:val="BodyLarge"/>
              <w:tabs>
                <w:tab w:val="left" w:pos="3510"/>
              </w:tabs>
              <w:jc w:val="center"/>
            </w:pPr>
            <w:r>
              <w:t>Managerial Accounting</w:t>
            </w:r>
          </w:p>
        </w:tc>
      </w:tr>
      <w:tr w:rsidR="00A17AF6">
        <w:tc>
          <w:tcPr>
            <w:tcW w:w="2772" w:type="dxa"/>
            <w:tcMar>
              <w:left w:w="15" w:type="dxa"/>
            </w:tcMar>
          </w:tcPr>
          <w:p w:rsidR="00A17AF6" w:rsidRDefault="00A17AF6" w:rsidP="00C51F29">
            <w:pPr>
              <w:pStyle w:val="BodyLarge"/>
              <w:spacing w:line="120" w:lineRule="exact"/>
            </w:pPr>
          </w:p>
        </w:tc>
        <w:tc>
          <w:tcPr>
            <w:tcW w:w="236" w:type="dxa"/>
          </w:tcPr>
          <w:p w:rsidR="00A17AF6" w:rsidRDefault="00A17AF6" w:rsidP="00C51F29">
            <w:pPr>
              <w:pStyle w:val="BodyLarge"/>
              <w:spacing w:line="120" w:lineRule="exact"/>
            </w:pPr>
          </w:p>
        </w:tc>
        <w:tc>
          <w:tcPr>
            <w:tcW w:w="3209" w:type="dxa"/>
            <w:tcBorders>
              <w:top w:val="single" w:sz="8" w:space="0" w:color="auto"/>
            </w:tcBorders>
          </w:tcPr>
          <w:p w:rsidR="00A17AF6" w:rsidRDefault="00A17AF6" w:rsidP="00C51F29">
            <w:pPr>
              <w:pStyle w:val="BodyLarge"/>
              <w:spacing w:line="120" w:lineRule="exact"/>
            </w:pPr>
          </w:p>
        </w:tc>
        <w:tc>
          <w:tcPr>
            <w:tcW w:w="236" w:type="dxa"/>
          </w:tcPr>
          <w:p w:rsidR="00A17AF6" w:rsidRDefault="00A17AF6" w:rsidP="00C51F29">
            <w:pPr>
              <w:pStyle w:val="BodyLarge"/>
              <w:spacing w:line="120" w:lineRule="exact"/>
            </w:pPr>
          </w:p>
        </w:tc>
        <w:tc>
          <w:tcPr>
            <w:tcW w:w="3609" w:type="dxa"/>
            <w:tcBorders>
              <w:top w:val="single" w:sz="8" w:space="0" w:color="auto"/>
            </w:tcBorders>
          </w:tcPr>
          <w:p w:rsidR="00A17AF6" w:rsidRDefault="00A17AF6" w:rsidP="00C51F29">
            <w:pPr>
              <w:pStyle w:val="BodyLarge"/>
              <w:spacing w:line="120" w:lineRule="exact"/>
            </w:pPr>
          </w:p>
        </w:tc>
      </w:tr>
      <w:tr w:rsidR="00A17AF6">
        <w:tc>
          <w:tcPr>
            <w:tcW w:w="2772" w:type="dxa"/>
            <w:tcMar>
              <w:left w:w="15" w:type="dxa"/>
            </w:tcMar>
          </w:tcPr>
          <w:p w:rsidR="00A17AF6" w:rsidRDefault="00A17AF6" w:rsidP="00C51F29">
            <w:pPr>
              <w:pStyle w:val="BodyLarge"/>
              <w:ind w:left="-15"/>
            </w:pPr>
            <w:r>
              <w:t>Primary users</w:t>
            </w:r>
          </w:p>
        </w:tc>
        <w:tc>
          <w:tcPr>
            <w:tcW w:w="236" w:type="dxa"/>
          </w:tcPr>
          <w:p w:rsidR="00A17AF6" w:rsidRDefault="00A17AF6" w:rsidP="00C51F29">
            <w:pPr>
              <w:pStyle w:val="BodyLarge"/>
            </w:pPr>
          </w:p>
        </w:tc>
        <w:tc>
          <w:tcPr>
            <w:tcW w:w="3209" w:type="dxa"/>
          </w:tcPr>
          <w:p w:rsidR="00A17AF6" w:rsidRDefault="00A17AF6" w:rsidP="00C51F29">
            <w:pPr>
              <w:pStyle w:val="BodyLarge"/>
            </w:pPr>
            <w:r>
              <w:t>External users</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Internal users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Types of reports</w:t>
            </w:r>
          </w:p>
        </w:tc>
        <w:tc>
          <w:tcPr>
            <w:tcW w:w="236" w:type="dxa"/>
          </w:tcPr>
          <w:p w:rsidR="00A17AF6" w:rsidRDefault="00A17AF6" w:rsidP="00C51F29">
            <w:pPr>
              <w:pStyle w:val="BodyLarge"/>
            </w:pPr>
          </w:p>
        </w:tc>
        <w:tc>
          <w:tcPr>
            <w:tcW w:w="3209" w:type="dxa"/>
          </w:tcPr>
          <w:p w:rsidR="00A17AF6" w:rsidRDefault="00A17AF6" w:rsidP="00C51F29">
            <w:pPr>
              <w:pStyle w:val="BodyLarge"/>
            </w:pPr>
            <w:r>
              <w:t>Financial statements</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Internal reports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rPr>
                <w:spacing w:val="-4"/>
              </w:rPr>
            </w:pPr>
            <w:r>
              <w:rPr>
                <w:spacing w:val="-4"/>
              </w:rPr>
              <w:t>Frequency of reports</w:t>
            </w:r>
          </w:p>
        </w:tc>
        <w:tc>
          <w:tcPr>
            <w:tcW w:w="236" w:type="dxa"/>
          </w:tcPr>
          <w:p w:rsidR="00A17AF6" w:rsidRDefault="00A17AF6" w:rsidP="00C51F29">
            <w:pPr>
              <w:pStyle w:val="BodyLarge"/>
            </w:pPr>
          </w:p>
        </w:tc>
        <w:tc>
          <w:tcPr>
            <w:tcW w:w="3209" w:type="dxa"/>
          </w:tcPr>
          <w:p w:rsidR="00A17AF6" w:rsidRDefault="00712238" w:rsidP="0040694C">
            <w:pPr>
              <w:pStyle w:val="BodyLarge"/>
            </w:pPr>
            <w:r w:rsidRPr="0040694C">
              <w:t>Monthly,</w:t>
            </w:r>
            <w:r>
              <w:t xml:space="preserve"> </w:t>
            </w:r>
            <w:r w:rsidR="0040694C">
              <w:t xml:space="preserve">quarterly </w:t>
            </w:r>
            <w:r w:rsidR="00A17AF6">
              <w:t>and annually</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As frequently as needed</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Purpose of reports</w:t>
            </w:r>
          </w:p>
        </w:tc>
        <w:tc>
          <w:tcPr>
            <w:tcW w:w="236" w:type="dxa"/>
          </w:tcPr>
          <w:p w:rsidR="00A17AF6" w:rsidRDefault="00A17AF6" w:rsidP="00C51F29">
            <w:pPr>
              <w:pStyle w:val="BodyLarge"/>
            </w:pPr>
          </w:p>
        </w:tc>
        <w:tc>
          <w:tcPr>
            <w:tcW w:w="3209" w:type="dxa"/>
          </w:tcPr>
          <w:p w:rsidR="00A17AF6" w:rsidRDefault="00A17AF6" w:rsidP="00C51F29">
            <w:pPr>
              <w:pStyle w:val="BodyLarge"/>
            </w:pPr>
            <w:r>
              <w:t>General-purpose</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rPr>
                <w:spacing w:val="-8"/>
              </w:rPr>
              <w:t>Special-purpose information</w:t>
            </w:r>
            <w:r>
              <w:t xml:space="preserve"> for specific decisions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Content of reports</w:t>
            </w:r>
          </w:p>
        </w:tc>
        <w:tc>
          <w:tcPr>
            <w:tcW w:w="236" w:type="dxa"/>
          </w:tcPr>
          <w:p w:rsidR="00A17AF6" w:rsidRDefault="00A17AF6" w:rsidP="00C51F29">
            <w:pPr>
              <w:pStyle w:val="BodyLarge"/>
            </w:pPr>
          </w:p>
        </w:tc>
        <w:tc>
          <w:tcPr>
            <w:tcW w:w="3209" w:type="dxa"/>
          </w:tcPr>
          <w:p w:rsidR="00A17AF6" w:rsidRDefault="00A17AF6" w:rsidP="00C51F29">
            <w:pPr>
              <w:pStyle w:val="BodyLarge"/>
            </w:pPr>
            <w:r>
              <w:t xml:space="preserve">Generally accepted </w:t>
            </w:r>
            <w:r>
              <w:br/>
              <w:t>accounting principles</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Relevance to decisions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Verification</w:t>
            </w:r>
          </w:p>
        </w:tc>
        <w:tc>
          <w:tcPr>
            <w:tcW w:w="236" w:type="dxa"/>
          </w:tcPr>
          <w:p w:rsidR="00A17AF6" w:rsidRDefault="00A17AF6" w:rsidP="00C51F29">
            <w:pPr>
              <w:pStyle w:val="BodyLarge"/>
            </w:pPr>
          </w:p>
        </w:tc>
        <w:tc>
          <w:tcPr>
            <w:tcW w:w="3209" w:type="dxa"/>
          </w:tcPr>
          <w:p w:rsidR="00A17AF6" w:rsidRDefault="00A17AF6" w:rsidP="00ED01CC">
            <w:pPr>
              <w:pStyle w:val="BodyLarge"/>
            </w:pPr>
            <w:r>
              <w:rPr>
                <w:spacing w:val="-4"/>
              </w:rPr>
              <w:t xml:space="preserve">Annual audit by </w:t>
            </w:r>
            <w:r w:rsidR="00ED01CC">
              <w:rPr>
                <w:spacing w:val="-4"/>
              </w:rPr>
              <w:t>Chartered Accountant</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No independent audits</w:t>
            </w:r>
          </w:p>
        </w:tc>
      </w:tr>
    </w:tbl>
    <w:p w:rsidR="00A17AF6" w:rsidRDefault="00A17AF6" w:rsidP="00A17AF6">
      <w:pPr>
        <w:pStyle w:val="BodyLarge"/>
        <w:spacing w:line="280" w:lineRule="exact"/>
      </w:pPr>
    </w:p>
    <w:p w:rsidR="00A17AF6" w:rsidRDefault="00A17AF6" w:rsidP="00A17AF6">
      <w:pPr>
        <w:pStyle w:val="BodyLarge"/>
        <w:spacing w:line="280" w:lineRule="exact"/>
      </w:pPr>
    </w:p>
    <w:p w:rsidR="00A17AF6" w:rsidRDefault="00CE5F67" w:rsidP="00A17AF6">
      <w:pPr>
        <w:pStyle w:val="BodyLarge"/>
        <w:jc w:val="both"/>
      </w:pPr>
      <w:r>
        <w:t>E1-2</w:t>
      </w:r>
    </w:p>
    <w:p w:rsidR="00A17AF6" w:rsidRDefault="00A17AF6" w:rsidP="00A17AF6">
      <w:pPr>
        <w:pStyle w:val="BodyLarge"/>
        <w:jc w:val="both"/>
      </w:pPr>
    </w:p>
    <w:p w:rsidR="00A17AF6" w:rsidRDefault="00A17AF6" w:rsidP="00A17AF6">
      <w:pPr>
        <w:pStyle w:val="BodyLarge"/>
        <w:jc w:val="both"/>
      </w:pPr>
      <w:r>
        <w:t>The four specific standards are:</w:t>
      </w:r>
    </w:p>
    <w:p w:rsidR="00A17AF6" w:rsidRDefault="00A17AF6" w:rsidP="00A17AF6">
      <w:pPr>
        <w:pStyle w:val="BodyLarge"/>
        <w:jc w:val="both"/>
      </w:pPr>
      <w:r>
        <w:t>(1)</w:t>
      </w:r>
      <w:r>
        <w:tab/>
        <w:t xml:space="preserve">  Competence</w:t>
      </w:r>
    </w:p>
    <w:p w:rsidR="00A17AF6" w:rsidRDefault="00A17AF6" w:rsidP="00A17AF6">
      <w:pPr>
        <w:pStyle w:val="BodyLarge"/>
        <w:jc w:val="both"/>
      </w:pPr>
      <w:r>
        <w:t>(2)  Confidentiality</w:t>
      </w:r>
    </w:p>
    <w:p w:rsidR="00A17AF6" w:rsidRDefault="00A17AF6" w:rsidP="00A17AF6">
      <w:pPr>
        <w:pStyle w:val="BodyLarge"/>
        <w:jc w:val="both"/>
      </w:pPr>
      <w:r>
        <w:t xml:space="preserve">(3)  Integrity </w:t>
      </w:r>
    </w:p>
    <w:p w:rsidR="00A17AF6" w:rsidRDefault="00A17AF6" w:rsidP="00A17AF6">
      <w:pPr>
        <w:pStyle w:val="BodyLarge"/>
        <w:jc w:val="both"/>
      </w:pPr>
      <w:r>
        <w:t xml:space="preserve">(4)  Objectivity </w:t>
      </w:r>
    </w:p>
    <w:p w:rsidR="00A17AF6" w:rsidRDefault="00A17AF6" w:rsidP="00A17AF6">
      <w:pPr>
        <w:pStyle w:val="BodyLarge"/>
      </w:pPr>
    </w:p>
    <w:p w:rsidR="00A17AF6" w:rsidRDefault="00A17AF6" w:rsidP="00A17AF6">
      <w:pPr>
        <w:pStyle w:val="BodyLarge"/>
      </w:pPr>
    </w:p>
    <w:p w:rsidR="00A17AF6" w:rsidRDefault="00CE5F67" w:rsidP="00A17AF6">
      <w:pPr>
        <w:pStyle w:val="BodyLarge"/>
      </w:pPr>
      <w:r>
        <w:t>E1-3</w:t>
      </w:r>
    </w:p>
    <w:p w:rsidR="00A17AF6" w:rsidRDefault="00A17AF6" w:rsidP="00A17AF6">
      <w:pPr>
        <w:pStyle w:val="BodyLarge"/>
      </w:pPr>
    </w:p>
    <w:p w:rsidR="00A17AF6" w:rsidRDefault="00A17AF6" w:rsidP="00A17AF6">
      <w:pPr>
        <w:pStyle w:val="BodyLarge"/>
        <w:tabs>
          <w:tab w:val="left" w:pos="600"/>
          <w:tab w:val="left" w:pos="1200"/>
        </w:tabs>
        <w:ind w:left="18"/>
      </w:pPr>
      <w:r>
        <w:t>(a)</w:t>
      </w:r>
      <w:r>
        <w:tab/>
        <w:t>(1)</w:t>
      </w:r>
      <w:r>
        <w:tab/>
        <w:t>Planning.</w:t>
      </w:r>
    </w:p>
    <w:p w:rsidR="00A17AF6" w:rsidRDefault="00A17AF6" w:rsidP="00A17AF6">
      <w:pPr>
        <w:pStyle w:val="BodyLarge"/>
        <w:tabs>
          <w:tab w:val="left" w:pos="600"/>
          <w:tab w:val="left" w:pos="1200"/>
        </w:tabs>
        <w:ind w:left="18"/>
      </w:pPr>
      <w:r>
        <w:t>(b)</w:t>
      </w:r>
      <w:r>
        <w:tab/>
        <w:t>(2)</w:t>
      </w:r>
      <w:r>
        <w:tab/>
        <w:t>Directing.</w:t>
      </w:r>
    </w:p>
    <w:p w:rsidR="00A17AF6" w:rsidRDefault="00A17AF6" w:rsidP="00A17AF6">
      <w:pPr>
        <w:pStyle w:val="BodyLarge"/>
        <w:tabs>
          <w:tab w:val="left" w:pos="600"/>
          <w:tab w:val="left" w:pos="1200"/>
        </w:tabs>
        <w:ind w:left="18"/>
      </w:pPr>
      <w:r>
        <w:t>(c)</w:t>
      </w:r>
      <w:r>
        <w:tab/>
        <w:t>(3)</w:t>
      </w:r>
      <w:r>
        <w:tab/>
        <w:t>Controlling.</w:t>
      </w:r>
    </w:p>
    <w:p w:rsidR="00A17AF6" w:rsidRDefault="00A17AF6" w:rsidP="00A17AF6">
      <w:pPr>
        <w:pStyle w:val="BodyLarge"/>
        <w:tabs>
          <w:tab w:val="left" w:pos="600"/>
          <w:tab w:val="left" w:pos="1200"/>
        </w:tabs>
      </w:pPr>
    </w:p>
    <w:p w:rsidR="00A17AF6" w:rsidRDefault="00A17AF6" w:rsidP="00A17AF6">
      <w:pPr>
        <w:pStyle w:val="BodyLarge"/>
        <w:tabs>
          <w:tab w:val="left" w:pos="600"/>
          <w:tab w:val="left" w:pos="1200"/>
        </w:tabs>
      </w:pPr>
    </w:p>
    <w:p w:rsidR="00C368B0" w:rsidRDefault="00C368B0" w:rsidP="00A17AF6">
      <w:pPr>
        <w:pStyle w:val="BodyLarge"/>
        <w:tabs>
          <w:tab w:val="left" w:pos="600"/>
          <w:tab w:val="left" w:pos="1200"/>
        </w:tabs>
      </w:pPr>
    </w:p>
    <w:p w:rsidR="00C368B0" w:rsidRDefault="00C368B0" w:rsidP="00A17AF6">
      <w:pPr>
        <w:pStyle w:val="BodyLarge"/>
        <w:tabs>
          <w:tab w:val="left" w:pos="600"/>
          <w:tab w:val="left" w:pos="1200"/>
        </w:tabs>
      </w:pPr>
    </w:p>
    <w:p w:rsidR="00C368B0" w:rsidRDefault="00C368B0" w:rsidP="00A17AF6">
      <w:pPr>
        <w:pStyle w:val="BodyLarge"/>
        <w:tabs>
          <w:tab w:val="left" w:pos="600"/>
          <w:tab w:val="left" w:pos="1200"/>
        </w:tabs>
      </w:pPr>
    </w:p>
    <w:p w:rsidR="00C368B0" w:rsidRPr="00C368B0" w:rsidRDefault="00C368B0" w:rsidP="00A17AF6">
      <w:pPr>
        <w:pStyle w:val="BodyLarge"/>
        <w:tabs>
          <w:tab w:val="left" w:pos="600"/>
          <w:tab w:val="left" w:pos="1200"/>
        </w:tabs>
      </w:pPr>
      <w:r w:rsidRPr="00C368B0">
        <w:t>SOLUTIONS TO EXERCISES (Continued)</w:t>
      </w:r>
    </w:p>
    <w:p w:rsidR="00C368B0" w:rsidRDefault="00C368B0" w:rsidP="00A17AF6">
      <w:pPr>
        <w:pStyle w:val="BodyLarge"/>
        <w:tabs>
          <w:tab w:val="left" w:pos="600"/>
          <w:tab w:val="left" w:pos="1200"/>
        </w:tabs>
      </w:pPr>
    </w:p>
    <w:p w:rsidR="00A17AF6" w:rsidRDefault="00CE5F67" w:rsidP="00A17AF6">
      <w:pPr>
        <w:pStyle w:val="BodyLarge"/>
        <w:tabs>
          <w:tab w:val="left" w:pos="600"/>
          <w:tab w:val="left" w:pos="1200"/>
        </w:tabs>
      </w:pPr>
      <w:r>
        <w:t>E1-4</w:t>
      </w:r>
    </w:p>
    <w:p w:rsidR="00A17AF6" w:rsidRDefault="00A17AF6" w:rsidP="00A17AF6">
      <w:pPr>
        <w:pStyle w:val="BodyLarge"/>
      </w:pPr>
    </w:p>
    <w:p w:rsidR="00A17AF6" w:rsidRDefault="00A17AF6" w:rsidP="00A17AF6">
      <w:pPr>
        <w:pStyle w:val="BodyLarge"/>
      </w:pPr>
      <w:r>
        <w:t>(a)</w:t>
      </w:r>
      <w:r>
        <w:tab/>
        <w:t xml:space="preserve">  (6) Chief executive officer</w:t>
      </w:r>
    </w:p>
    <w:p w:rsidR="00A17AF6" w:rsidRDefault="00A17AF6" w:rsidP="00A17AF6">
      <w:pPr>
        <w:pStyle w:val="BodyLarge"/>
      </w:pPr>
      <w:r>
        <w:t>(b)  (5) Line position</w:t>
      </w:r>
    </w:p>
    <w:p w:rsidR="00A17AF6" w:rsidRDefault="00A17AF6" w:rsidP="00A17AF6">
      <w:pPr>
        <w:pStyle w:val="BodyLarge"/>
      </w:pPr>
      <w:r>
        <w:t>(c)  (2) Chief financial officer</w:t>
      </w:r>
    </w:p>
    <w:p w:rsidR="00A17AF6" w:rsidRDefault="00A17AF6" w:rsidP="00A17AF6">
      <w:pPr>
        <w:pStyle w:val="BodyLarge"/>
      </w:pPr>
      <w:r>
        <w:t>(d)  (1) Board of directors</w:t>
      </w:r>
    </w:p>
    <w:p w:rsidR="00A17AF6" w:rsidRDefault="00A17AF6" w:rsidP="00A17AF6">
      <w:pPr>
        <w:pStyle w:val="BodyLarge"/>
      </w:pPr>
      <w:r>
        <w:t>(e)  (7) Staff position</w:t>
      </w:r>
    </w:p>
    <w:p w:rsidR="00A17AF6" w:rsidRDefault="00A17AF6" w:rsidP="00A17AF6">
      <w:pPr>
        <w:pStyle w:val="BodyLarge"/>
      </w:pPr>
      <w:r>
        <w:t>(f)   (4) Controller</w:t>
      </w:r>
    </w:p>
    <w:p w:rsidR="00A17AF6" w:rsidRDefault="00A17AF6" w:rsidP="00A17AF6">
      <w:pPr>
        <w:pStyle w:val="BodyLarge"/>
      </w:pPr>
      <w:r>
        <w:t>(g)  (3) Treasurer</w:t>
      </w:r>
    </w:p>
    <w:p w:rsidR="00A17AF6" w:rsidRDefault="00A17AF6" w:rsidP="00A17AF6">
      <w:pPr>
        <w:pStyle w:val="BodyLarge"/>
      </w:pPr>
    </w:p>
    <w:p w:rsidR="00A17AF6" w:rsidRPr="001E2A96" w:rsidRDefault="00CE5F67" w:rsidP="00A17AF6">
      <w:pPr>
        <w:pStyle w:val="BodyLarge"/>
        <w:tabs>
          <w:tab w:val="left" w:pos="600"/>
          <w:tab w:val="left" w:pos="1200"/>
        </w:tabs>
        <w:rPr>
          <w:lang w:val="de-DE"/>
        </w:rPr>
      </w:pPr>
      <w:r w:rsidRPr="001E2A96">
        <w:rPr>
          <w:lang w:val="de-DE"/>
        </w:rPr>
        <w:t>E1-5</w:t>
      </w:r>
    </w:p>
    <w:p w:rsidR="00A17AF6" w:rsidRPr="001E2A96" w:rsidRDefault="00A17AF6" w:rsidP="00A17AF6">
      <w:pPr>
        <w:pStyle w:val="BodyLarge"/>
        <w:tabs>
          <w:tab w:val="left" w:pos="600"/>
          <w:tab w:val="left" w:pos="1200"/>
        </w:tabs>
        <w:rPr>
          <w:lang w:val="de-DE"/>
        </w:rPr>
      </w:pPr>
    </w:p>
    <w:p w:rsidR="00A17AF6" w:rsidRPr="001E2A96" w:rsidRDefault="00A17AF6" w:rsidP="00A17AF6">
      <w:pPr>
        <w:pStyle w:val="BodyLarge"/>
        <w:tabs>
          <w:tab w:val="left" w:pos="600"/>
          <w:tab w:val="left" w:pos="1200"/>
        </w:tabs>
        <w:rPr>
          <w:lang w:val="de-DE"/>
        </w:rPr>
      </w:pPr>
      <w:r w:rsidRPr="001E2A96">
        <w:rPr>
          <w:lang w:val="de-DE"/>
        </w:rPr>
        <w:t xml:space="preserve">  1.   F</w:t>
      </w:r>
    </w:p>
    <w:p w:rsidR="00A17AF6" w:rsidRPr="001E2A96" w:rsidRDefault="00A17AF6" w:rsidP="00A17AF6">
      <w:pPr>
        <w:pStyle w:val="BodyLarge"/>
        <w:tabs>
          <w:tab w:val="left" w:pos="600"/>
          <w:tab w:val="left" w:pos="1200"/>
        </w:tabs>
        <w:rPr>
          <w:lang w:val="de-DE"/>
        </w:rPr>
      </w:pPr>
      <w:r w:rsidRPr="001E2A96">
        <w:rPr>
          <w:lang w:val="de-DE"/>
        </w:rPr>
        <w:t xml:space="preserve">  2.   M</w:t>
      </w:r>
    </w:p>
    <w:p w:rsidR="00A17AF6" w:rsidRPr="001E2A96" w:rsidRDefault="00A17AF6" w:rsidP="00A17AF6">
      <w:pPr>
        <w:pStyle w:val="BodyLarge"/>
        <w:tabs>
          <w:tab w:val="left" w:pos="600"/>
          <w:tab w:val="left" w:pos="1200"/>
        </w:tabs>
        <w:rPr>
          <w:lang w:val="de-DE"/>
        </w:rPr>
      </w:pPr>
      <w:r w:rsidRPr="001E2A96">
        <w:rPr>
          <w:lang w:val="de-DE"/>
        </w:rPr>
        <w:t xml:space="preserve">  3.   F</w:t>
      </w:r>
      <w:r w:rsidR="00B1338B" w:rsidRPr="001E2A96">
        <w:rPr>
          <w:lang w:val="de-DE"/>
        </w:rPr>
        <w:t xml:space="preserve"> </w:t>
      </w:r>
    </w:p>
    <w:p w:rsidR="00A17AF6" w:rsidRPr="001E2A96" w:rsidRDefault="00A17AF6" w:rsidP="00A17AF6">
      <w:pPr>
        <w:pStyle w:val="BodyLarge"/>
        <w:tabs>
          <w:tab w:val="left" w:pos="600"/>
          <w:tab w:val="left" w:pos="1200"/>
        </w:tabs>
        <w:rPr>
          <w:lang w:val="de-DE"/>
        </w:rPr>
      </w:pPr>
      <w:r w:rsidRPr="001E2A96">
        <w:rPr>
          <w:lang w:val="de-DE"/>
        </w:rPr>
        <w:t xml:space="preserve">  4.   M</w:t>
      </w:r>
    </w:p>
    <w:p w:rsidR="00A17AF6" w:rsidRPr="001E2A96" w:rsidRDefault="00A17AF6" w:rsidP="00A17AF6">
      <w:pPr>
        <w:pStyle w:val="BodyLarge"/>
        <w:tabs>
          <w:tab w:val="left" w:pos="600"/>
          <w:tab w:val="left" w:pos="1200"/>
        </w:tabs>
        <w:rPr>
          <w:lang w:val="de-DE"/>
        </w:rPr>
      </w:pPr>
      <w:r w:rsidRPr="001E2A96">
        <w:rPr>
          <w:lang w:val="de-DE"/>
        </w:rPr>
        <w:t xml:space="preserve">  5.   F</w:t>
      </w:r>
    </w:p>
    <w:p w:rsidR="00A17AF6" w:rsidRPr="001E2A96" w:rsidRDefault="00A17AF6" w:rsidP="00A17AF6">
      <w:pPr>
        <w:pStyle w:val="BodyLarge"/>
        <w:tabs>
          <w:tab w:val="left" w:pos="600"/>
          <w:tab w:val="left" w:pos="1200"/>
        </w:tabs>
        <w:rPr>
          <w:lang w:val="de-DE"/>
        </w:rPr>
      </w:pPr>
      <w:r w:rsidRPr="001E2A96">
        <w:rPr>
          <w:lang w:val="de-DE"/>
        </w:rPr>
        <w:t xml:space="preserve">  6.   M</w:t>
      </w:r>
    </w:p>
    <w:p w:rsidR="00A17AF6" w:rsidRPr="001E2A96" w:rsidRDefault="00A17AF6" w:rsidP="00A17AF6">
      <w:pPr>
        <w:pStyle w:val="BodyLarge"/>
        <w:tabs>
          <w:tab w:val="left" w:pos="600"/>
          <w:tab w:val="left" w:pos="1200"/>
        </w:tabs>
        <w:rPr>
          <w:lang w:val="de-DE"/>
        </w:rPr>
      </w:pPr>
      <w:r w:rsidRPr="001E2A96">
        <w:rPr>
          <w:lang w:val="de-DE"/>
        </w:rPr>
        <w:t xml:space="preserve">  7.   F</w:t>
      </w:r>
    </w:p>
    <w:p w:rsidR="00A17AF6" w:rsidRPr="001E2A96" w:rsidRDefault="00A17AF6" w:rsidP="00A17AF6">
      <w:pPr>
        <w:pStyle w:val="BodyLarge"/>
        <w:tabs>
          <w:tab w:val="left" w:pos="600"/>
          <w:tab w:val="left" w:pos="1200"/>
        </w:tabs>
        <w:rPr>
          <w:lang w:val="de-DE"/>
        </w:rPr>
      </w:pPr>
      <w:r w:rsidRPr="001E2A96">
        <w:rPr>
          <w:lang w:val="de-DE"/>
        </w:rPr>
        <w:t xml:space="preserve">  8.   F</w:t>
      </w:r>
    </w:p>
    <w:p w:rsidR="00A17AF6" w:rsidRPr="001E2A96" w:rsidRDefault="00A17AF6" w:rsidP="00A17AF6">
      <w:pPr>
        <w:pStyle w:val="BodyLarge"/>
        <w:tabs>
          <w:tab w:val="left" w:pos="600"/>
          <w:tab w:val="left" w:pos="1200"/>
        </w:tabs>
        <w:rPr>
          <w:lang w:val="de-DE"/>
        </w:rPr>
      </w:pPr>
      <w:r w:rsidRPr="001E2A96">
        <w:rPr>
          <w:lang w:val="de-DE"/>
        </w:rPr>
        <w:t xml:space="preserve">  9.   M</w:t>
      </w:r>
    </w:p>
    <w:p w:rsidR="00A17AF6" w:rsidRDefault="00A17AF6" w:rsidP="00A17AF6">
      <w:pPr>
        <w:pStyle w:val="BodyLarge"/>
        <w:tabs>
          <w:tab w:val="left" w:pos="600"/>
          <w:tab w:val="left" w:pos="1200"/>
        </w:tabs>
      </w:pPr>
      <w:r w:rsidRPr="001E2A96">
        <w:rPr>
          <w:lang w:val="de-DE"/>
        </w:rPr>
        <w:t xml:space="preserve">10.   </w:t>
      </w:r>
      <w:r>
        <w:t>F</w:t>
      </w:r>
    </w:p>
    <w:p w:rsidR="00A17AF6" w:rsidRDefault="00A17AF6" w:rsidP="00A17AF6">
      <w:pPr>
        <w:pStyle w:val="BodyLarge"/>
        <w:tabs>
          <w:tab w:val="left" w:pos="540"/>
          <w:tab w:val="left" w:pos="1080"/>
          <w:tab w:val="left" w:pos="1350"/>
        </w:tabs>
        <w:ind w:left="1323" w:right="36" w:hanging="1314"/>
      </w:pPr>
    </w:p>
    <w:p w:rsidR="00A17AF6" w:rsidRDefault="00CE5F67" w:rsidP="00A17AF6">
      <w:pPr>
        <w:pStyle w:val="BodyLarge"/>
        <w:tabs>
          <w:tab w:val="left" w:pos="600"/>
          <w:tab w:val="left" w:pos="1200"/>
        </w:tabs>
      </w:pPr>
      <w:r>
        <w:t>E1-6</w:t>
      </w:r>
    </w:p>
    <w:p w:rsidR="00A17AF6" w:rsidRDefault="00A17AF6" w:rsidP="00A17AF6">
      <w:pPr>
        <w:pStyle w:val="BodyLarge"/>
        <w:tabs>
          <w:tab w:val="left" w:pos="540"/>
          <w:tab w:val="left" w:pos="1080"/>
          <w:tab w:val="left" w:pos="1350"/>
        </w:tabs>
        <w:ind w:left="1323" w:right="36" w:hanging="1314"/>
      </w:pPr>
    </w:p>
    <w:p w:rsidR="00A17AF6" w:rsidRDefault="00A17AF6" w:rsidP="00A17AF6">
      <w:pPr>
        <w:pStyle w:val="BodyLarge"/>
        <w:tabs>
          <w:tab w:val="left" w:pos="171"/>
          <w:tab w:val="left" w:pos="630"/>
        </w:tabs>
        <w:ind w:left="639" w:right="36" w:hanging="630"/>
        <w:jc w:val="both"/>
      </w:pPr>
      <w:r>
        <w:rPr>
          <w:spacing w:val="-4"/>
        </w:rPr>
        <w:tab/>
        <w:t>1.</w:t>
      </w:r>
      <w:r>
        <w:rPr>
          <w:spacing w:val="-4"/>
        </w:rPr>
        <w:tab/>
      </w:r>
      <w:r>
        <w:rPr>
          <w:spacing w:val="-6"/>
        </w:rPr>
        <w:t xml:space="preserve">False. Financial accounting focuses on providing information to </w:t>
      </w:r>
      <w:r>
        <w:rPr>
          <w:i/>
          <w:spacing w:val="-6"/>
        </w:rPr>
        <w:t>external</w:t>
      </w:r>
      <w:r>
        <w:t xml:space="preserve"> users.</w:t>
      </w:r>
    </w:p>
    <w:p w:rsidR="00A17AF6" w:rsidRDefault="00A17AF6" w:rsidP="00A17AF6">
      <w:pPr>
        <w:pStyle w:val="BodyLarge"/>
        <w:tabs>
          <w:tab w:val="left" w:pos="171"/>
          <w:tab w:val="left" w:pos="630"/>
        </w:tabs>
        <w:ind w:left="9" w:right="36"/>
        <w:jc w:val="both"/>
      </w:pPr>
      <w:r>
        <w:tab/>
        <w:t>2.</w:t>
      </w:r>
      <w:r>
        <w:tab/>
        <w:t>True.</w:t>
      </w:r>
    </w:p>
    <w:p w:rsidR="00A17AF6" w:rsidRDefault="00A17AF6" w:rsidP="00A17AF6">
      <w:pPr>
        <w:pStyle w:val="BodyLarge"/>
        <w:tabs>
          <w:tab w:val="left" w:pos="171"/>
          <w:tab w:val="left" w:pos="630"/>
        </w:tabs>
        <w:ind w:left="9" w:right="36"/>
        <w:jc w:val="both"/>
      </w:pPr>
      <w:r>
        <w:tab/>
        <w:t>3.</w:t>
      </w:r>
      <w:r>
        <w:tab/>
        <w:t xml:space="preserve">False. </w:t>
      </w:r>
      <w:r>
        <w:rPr>
          <w:spacing w:val="-4"/>
        </w:rPr>
        <w:t xml:space="preserve">Preparation of budgets is part of </w:t>
      </w:r>
      <w:r>
        <w:rPr>
          <w:i/>
          <w:spacing w:val="-4"/>
        </w:rPr>
        <w:t>managerial</w:t>
      </w:r>
      <w:r>
        <w:rPr>
          <w:spacing w:val="-4"/>
        </w:rPr>
        <w:t xml:space="preserve"> accounting</w:t>
      </w:r>
      <w:r>
        <w:t>.</w:t>
      </w:r>
    </w:p>
    <w:p w:rsidR="00A17AF6" w:rsidRDefault="00A17AF6" w:rsidP="00A17AF6">
      <w:pPr>
        <w:pStyle w:val="BodyLarge"/>
        <w:tabs>
          <w:tab w:val="left" w:pos="171"/>
          <w:tab w:val="left" w:pos="630"/>
        </w:tabs>
        <w:ind w:left="639" w:right="36" w:hanging="630"/>
        <w:jc w:val="both"/>
      </w:pPr>
      <w:r>
        <w:tab/>
        <w:t>4.</w:t>
      </w:r>
      <w:r>
        <w:tab/>
        <w:t xml:space="preserve">False. Managerial accounting applies to </w:t>
      </w:r>
      <w:r w:rsidRPr="00887410">
        <w:t>service</w:t>
      </w:r>
      <w:r>
        <w:t>, merchandising and manufacturing companies.</w:t>
      </w:r>
    </w:p>
    <w:p w:rsidR="00A17AF6" w:rsidRDefault="00A17AF6" w:rsidP="00A17AF6">
      <w:pPr>
        <w:pStyle w:val="BodyLarge"/>
        <w:tabs>
          <w:tab w:val="left" w:pos="171"/>
          <w:tab w:val="left" w:pos="630"/>
        </w:tabs>
        <w:ind w:left="9" w:right="36"/>
        <w:jc w:val="both"/>
      </w:pPr>
      <w:r>
        <w:tab/>
        <w:t>5.</w:t>
      </w:r>
      <w:r>
        <w:tab/>
        <w:t>True.</w:t>
      </w:r>
    </w:p>
    <w:p w:rsidR="00A17AF6" w:rsidRDefault="00A17AF6" w:rsidP="00A17AF6">
      <w:pPr>
        <w:pStyle w:val="BodyLarge"/>
        <w:tabs>
          <w:tab w:val="left" w:pos="171"/>
          <w:tab w:val="left" w:pos="630"/>
        </w:tabs>
        <w:ind w:left="639" w:right="36" w:hanging="630"/>
        <w:jc w:val="both"/>
        <w:rPr>
          <w:i/>
        </w:rPr>
      </w:pPr>
      <w:r>
        <w:tab/>
        <w:t>6.</w:t>
      </w:r>
      <w:r>
        <w:tab/>
        <w:t xml:space="preserve">False. Managerial accounting reports are prepared as </w:t>
      </w:r>
      <w:r>
        <w:rPr>
          <w:i/>
        </w:rPr>
        <w:t>frequently as needed</w:t>
      </w:r>
      <w:r>
        <w:t>.</w:t>
      </w:r>
    </w:p>
    <w:p w:rsidR="00A17AF6" w:rsidRDefault="00A17AF6" w:rsidP="00A17AF6">
      <w:pPr>
        <w:pStyle w:val="BodyLarge"/>
        <w:tabs>
          <w:tab w:val="left" w:pos="171"/>
          <w:tab w:val="left" w:pos="630"/>
        </w:tabs>
        <w:ind w:left="9" w:right="36"/>
        <w:jc w:val="both"/>
      </w:pPr>
      <w:r>
        <w:tab/>
        <w:t>7.</w:t>
      </w:r>
      <w:r>
        <w:tab/>
        <w:t>True.</w:t>
      </w:r>
    </w:p>
    <w:p w:rsidR="00A17AF6" w:rsidRDefault="00A17AF6" w:rsidP="00A17AF6">
      <w:pPr>
        <w:pStyle w:val="BodyLarge"/>
        <w:tabs>
          <w:tab w:val="left" w:pos="171"/>
          <w:tab w:val="left" w:pos="630"/>
        </w:tabs>
        <w:ind w:left="9" w:right="36"/>
        <w:jc w:val="both"/>
      </w:pPr>
      <w:r>
        <w:tab/>
        <w:t>8.</w:t>
      </w:r>
      <w:r>
        <w:tab/>
        <w:t>True.</w:t>
      </w:r>
    </w:p>
    <w:p w:rsidR="00A17AF6" w:rsidRDefault="00A17AF6" w:rsidP="00A17AF6">
      <w:pPr>
        <w:pStyle w:val="BodyLarge"/>
        <w:tabs>
          <w:tab w:val="left" w:pos="171"/>
          <w:tab w:val="left" w:pos="630"/>
        </w:tabs>
        <w:ind w:left="639" w:right="36" w:hanging="630"/>
        <w:jc w:val="both"/>
      </w:pPr>
      <w:r>
        <w:tab/>
        <w:t>9.</w:t>
      </w:r>
      <w:r>
        <w:tab/>
      </w:r>
      <w:r>
        <w:rPr>
          <w:spacing w:val="-10"/>
        </w:rPr>
        <w:t xml:space="preserve">False. </w:t>
      </w:r>
      <w:r>
        <w:rPr>
          <w:i/>
          <w:spacing w:val="-10"/>
        </w:rPr>
        <w:t>Financial</w:t>
      </w:r>
      <w:r>
        <w:rPr>
          <w:spacing w:val="-10"/>
        </w:rPr>
        <w:t xml:space="preserve"> accounting reports must comply with Generally Accepted</w:t>
      </w:r>
      <w:r>
        <w:t xml:space="preserve"> Accounting Principles.</w:t>
      </w:r>
    </w:p>
    <w:p w:rsidR="00C368B0" w:rsidRDefault="00C368B0" w:rsidP="00C368B0">
      <w:pPr>
        <w:pStyle w:val="BodyLarge"/>
        <w:tabs>
          <w:tab w:val="left" w:pos="600"/>
          <w:tab w:val="left" w:pos="1200"/>
        </w:tabs>
      </w:pPr>
    </w:p>
    <w:p w:rsidR="00C368B0" w:rsidRDefault="00C368B0" w:rsidP="00C368B0">
      <w:pPr>
        <w:pStyle w:val="BodyLarge"/>
        <w:tabs>
          <w:tab w:val="left" w:pos="600"/>
          <w:tab w:val="left" w:pos="1200"/>
        </w:tabs>
      </w:pPr>
      <w:r w:rsidRPr="00C368B0">
        <w:t>SOLUTIONS TO EXERCISES (Continued)</w:t>
      </w:r>
    </w:p>
    <w:p w:rsidR="00C368B0" w:rsidRPr="00C368B0" w:rsidRDefault="00C368B0" w:rsidP="00C368B0">
      <w:pPr>
        <w:pStyle w:val="BodyLarge"/>
        <w:tabs>
          <w:tab w:val="left" w:pos="600"/>
          <w:tab w:val="left" w:pos="1200"/>
        </w:tabs>
      </w:pPr>
    </w:p>
    <w:p w:rsidR="00FE5A8D" w:rsidRDefault="00A17AF6" w:rsidP="002E24D1">
      <w:pPr>
        <w:pStyle w:val="BodyLarge"/>
        <w:tabs>
          <w:tab w:val="left" w:pos="189"/>
          <w:tab w:val="left" w:pos="639"/>
        </w:tabs>
        <w:ind w:left="639" w:right="36" w:hanging="630"/>
        <w:jc w:val="both"/>
      </w:pPr>
      <w:proofErr w:type="gramStart"/>
      <w:r>
        <w:t>10.</w:t>
      </w:r>
      <w:r>
        <w:tab/>
      </w:r>
      <w:r>
        <w:rPr>
          <w:spacing w:val="-6"/>
        </w:rPr>
        <w:t>False.</w:t>
      </w:r>
      <w:proofErr w:type="gramEnd"/>
      <w:r>
        <w:rPr>
          <w:spacing w:val="-6"/>
        </w:rPr>
        <w:t xml:space="preserve"> Managerial accountants are expected to behave ethically,</w:t>
      </w:r>
      <w:r>
        <w:rPr>
          <w:spacing w:val="-14"/>
        </w:rPr>
        <w:t xml:space="preserve"> </w:t>
      </w:r>
      <w:r>
        <w:rPr>
          <w:i/>
          <w:spacing w:val="-6"/>
        </w:rPr>
        <w:t>and</w:t>
      </w:r>
      <w:r w:rsidR="00694CBB" w:rsidRPr="00694CBB">
        <w:rPr>
          <w:i/>
          <w:spacing w:val="-6"/>
        </w:rPr>
        <w:t xml:space="preserve"> there</w:t>
      </w:r>
      <w:r w:rsidR="00694CBB" w:rsidRPr="00694CBB">
        <w:rPr>
          <w:i/>
        </w:rPr>
        <w:t xml:space="preserve"> is </w:t>
      </w:r>
      <w:r>
        <w:rPr>
          <w:i/>
        </w:rPr>
        <w:t>a</w:t>
      </w:r>
      <w:r>
        <w:t xml:space="preserve"> code of ethical standards for managerial accountants</w:t>
      </w:r>
      <w:r w:rsidR="00D052E1">
        <w:t>.</w:t>
      </w:r>
    </w:p>
    <w:p w:rsidR="00C368B0" w:rsidRDefault="00C368B0" w:rsidP="00FE5A8D">
      <w:pPr>
        <w:pStyle w:val="BodyLarge"/>
        <w:tabs>
          <w:tab w:val="left" w:pos="600"/>
          <w:tab w:val="left" w:pos="1200"/>
        </w:tabs>
      </w:pPr>
    </w:p>
    <w:p w:rsidR="00FE5A8D" w:rsidRDefault="00A161F3" w:rsidP="00FE5A8D">
      <w:pPr>
        <w:pStyle w:val="BodyLarge"/>
        <w:tabs>
          <w:tab w:val="left" w:pos="600"/>
          <w:tab w:val="left" w:pos="1200"/>
        </w:tabs>
      </w:pPr>
      <w:r>
        <w:t>E1-7</w:t>
      </w:r>
    </w:p>
    <w:p w:rsidR="00FE5A8D" w:rsidRDefault="00FE5A8D" w:rsidP="00FE5A8D">
      <w:pPr>
        <w:pStyle w:val="BodyLarge"/>
        <w:tabs>
          <w:tab w:val="left" w:pos="540"/>
          <w:tab w:val="left" w:pos="1080"/>
          <w:tab w:val="left" w:pos="1350"/>
        </w:tabs>
        <w:ind w:left="1323" w:right="36" w:hanging="1314"/>
      </w:pPr>
    </w:p>
    <w:p w:rsidR="00FE5A8D" w:rsidRDefault="00FE5A8D" w:rsidP="00FE5A8D">
      <w:pPr>
        <w:pStyle w:val="BodyLarge"/>
        <w:tabs>
          <w:tab w:val="left" w:pos="171"/>
          <w:tab w:val="left" w:pos="630"/>
        </w:tabs>
        <w:ind w:left="639" w:right="36" w:hanging="630"/>
        <w:jc w:val="both"/>
      </w:pPr>
      <w:r>
        <w:rPr>
          <w:spacing w:val="-4"/>
        </w:rPr>
        <w:tab/>
        <w:t>(a)</w:t>
      </w:r>
      <w:r>
        <w:rPr>
          <w:spacing w:val="-4"/>
        </w:rPr>
        <w:tab/>
      </w:r>
      <w:r>
        <w:rPr>
          <w:spacing w:val="-6"/>
        </w:rPr>
        <w:t>3. Balanced scorecard</w:t>
      </w:r>
    </w:p>
    <w:p w:rsidR="00FE5A8D" w:rsidRDefault="00FE5A8D" w:rsidP="00FE5A8D">
      <w:pPr>
        <w:pStyle w:val="BodyLarge"/>
        <w:tabs>
          <w:tab w:val="left" w:pos="171"/>
          <w:tab w:val="left" w:pos="630"/>
        </w:tabs>
        <w:ind w:left="9" w:right="36"/>
        <w:jc w:val="both"/>
      </w:pPr>
      <w:r>
        <w:tab/>
        <w:t>(b)</w:t>
      </w:r>
      <w:r>
        <w:tab/>
        <w:t>4. Value chain</w:t>
      </w:r>
    </w:p>
    <w:p w:rsidR="00FE5A8D" w:rsidRDefault="00FE5A8D" w:rsidP="00FE5A8D">
      <w:pPr>
        <w:pStyle w:val="BodyLarge"/>
        <w:tabs>
          <w:tab w:val="left" w:pos="171"/>
          <w:tab w:val="left" w:pos="630"/>
        </w:tabs>
        <w:ind w:left="9" w:right="36"/>
        <w:jc w:val="both"/>
      </w:pPr>
      <w:r>
        <w:tab/>
        <w:t>(c)</w:t>
      </w:r>
      <w:r>
        <w:tab/>
        <w:t>2. Just-in-time inventory</w:t>
      </w:r>
    </w:p>
    <w:p w:rsidR="00FE5A8D" w:rsidRDefault="00FE5A8D" w:rsidP="00FE5A8D">
      <w:pPr>
        <w:pStyle w:val="BodyLarge"/>
        <w:tabs>
          <w:tab w:val="left" w:pos="171"/>
          <w:tab w:val="left" w:pos="630"/>
        </w:tabs>
        <w:ind w:left="639" w:right="36" w:hanging="630"/>
        <w:jc w:val="both"/>
      </w:pPr>
      <w:r>
        <w:tab/>
        <w:t>(d)</w:t>
      </w:r>
      <w:r>
        <w:tab/>
        <w:t>1. Activity-based costing</w:t>
      </w:r>
    </w:p>
    <w:p w:rsidR="00FE5A8D" w:rsidRDefault="00FE5A8D" w:rsidP="00FE5A8D">
      <w:pPr>
        <w:pStyle w:val="BodyLarge"/>
        <w:tabs>
          <w:tab w:val="left" w:pos="171"/>
          <w:tab w:val="left" w:pos="630"/>
        </w:tabs>
        <w:ind w:left="9" w:right="36"/>
        <w:jc w:val="both"/>
      </w:pPr>
      <w:r>
        <w:tab/>
      </w:r>
    </w:p>
    <w:p w:rsidR="000E2B96" w:rsidRDefault="00FE5A8D" w:rsidP="00A51D32">
      <w:pPr>
        <w:pStyle w:val="BodyLarge"/>
        <w:tabs>
          <w:tab w:val="left" w:pos="189"/>
          <w:tab w:val="left" w:pos="639"/>
        </w:tabs>
        <w:ind w:left="639" w:right="36" w:hanging="630"/>
        <w:jc w:val="both"/>
        <w:rPr>
          <w:sz w:val="36"/>
        </w:rPr>
      </w:pPr>
      <w:r>
        <w:br w:type="page"/>
      </w:r>
    </w:p>
    <w:p w:rsidR="00A17AF6" w:rsidRDefault="00A17AF6" w:rsidP="00A17AF6">
      <w:pPr>
        <w:pStyle w:val="BodyLarge"/>
        <w:tabs>
          <w:tab w:val="left" w:pos="540"/>
          <w:tab w:val="left" w:pos="1080"/>
          <w:tab w:val="left" w:pos="1350"/>
        </w:tabs>
        <w:spacing w:line="360" w:lineRule="exact"/>
        <w:jc w:val="center"/>
        <w:rPr>
          <w:sz w:val="36"/>
        </w:rPr>
      </w:pPr>
      <w:r>
        <w:rPr>
          <w:sz w:val="36"/>
        </w:rPr>
        <w:t>SOLUTIONS TO CASES</w:t>
      </w:r>
    </w:p>
    <w:p w:rsidR="00A17AF6" w:rsidRPr="00D96B23" w:rsidRDefault="00A17AF6" w:rsidP="00A17AF6">
      <w:pPr>
        <w:jc w:val="center"/>
        <w:rPr>
          <w:rFonts w:ascii="Arial" w:hAnsi="Arial" w:cs="Arial"/>
          <w:sz w:val="28"/>
        </w:rPr>
      </w:pPr>
    </w:p>
    <w:tbl>
      <w:tblPr>
        <w:tblW w:w="3400" w:type="dxa"/>
        <w:jc w:val="center"/>
        <w:tblInd w:w="10" w:type="dxa"/>
        <w:tblLayout w:type="fixed"/>
        <w:tblCellMar>
          <w:top w:w="80" w:type="dxa"/>
          <w:left w:w="0" w:type="dxa"/>
          <w:bottom w:w="60" w:type="dxa"/>
          <w:right w:w="0" w:type="dxa"/>
        </w:tblCellMar>
        <w:tblLook w:val="0000"/>
      </w:tblPr>
      <w:tblGrid>
        <w:gridCol w:w="3400"/>
      </w:tblGrid>
      <w:tr w:rsidR="00A17AF6" w:rsidRPr="00D96B23">
        <w:trPr>
          <w:jc w:val="center"/>
        </w:trPr>
        <w:tc>
          <w:tcPr>
            <w:tcW w:w="3400" w:type="dxa"/>
            <w:tcBorders>
              <w:top w:val="single" w:sz="8" w:space="0" w:color="000000"/>
              <w:left w:val="single" w:sz="8" w:space="0" w:color="000000"/>
              <w:bottom w:val="single" w:sz="8" w:space="0" w:color="000000"/>
              <w:right w:val="single" w:sz="8" w:space="0" w:color="000000"/>
            </w:tcBorders>
          </w:tcPr>
          <w:p w:rsidR="00A17AF6" w:rsidRPr="000E7C72" w:rsidRDefault="00A17AF6" w:rsidP="00A161F3">
            <w:pPr>
              <w:pStyle w:val="Heading1"/>
              <w:numPr>
                <w:ilvl w:val="0"/>
                <w:numId w:val="0"/>
              </w:numPr>
              <w:ind w:left="999" w:hanging="432"/>
              <w:jc w:val="left"/>
              <w:rPr>
                <w:sz w:val="28"/>
              </w:rPr>
            </w:pPr>
            <w:r>
              <w:rPr>
                <w:sz w:val="28"/>
              </w:rPr>
              <w:t xml:space="preserve">      CASE 1-</w:t>
            </w:r>
            <w:r w:rsidR="00A161F3">
              <w:rPr>
                <w:sz w:val="28"/>
              </w:rPr>
              <w:t>10</w:t>
            </w:r>
          </w:p>
        </w:tc>
      </w:tr>
    </w:tbl>
    <w:p w:rsidR="00A17AF6" w:rsidRDefault="00A17AF6" w:rsidP="00A17AF6">
      <w:pPr>
        <w:pStyle w:val="BodyLarge"/>
        <w:jc w:val="both"/>
        <w:rPr>
          <w:spacing w:val="-8"/>
        </w:rPr>
      </w:pPr>
    </w:p>
    <w:p w:rsidR="00A17AF6" w:rsidRDefault="00A17AF6" w:rsidP="00A17AF6">
      <w:pPr>
        <w:pStyle w:val="BodyLarge"/>
        <w:jc w:val="both"/>
      </w:pPr>
      <w:r>
        <w:rPr>
          <w:spacing w:val="-8"/>
        </w:rPr>
        <w:t>Since the questions were fairly open-ended, the following are only suggested</w:t>
      </w:r>
      <w:r>
        <w:t xml:space="preserve"> </w:t>
      </w:r>
      <w:r>
        <w:rPr>
          <w:spacing w:val="-6"/>
        </w:rPr>
        <w:t>results. The class may be able to think of others, or of more items for each one.</w:t>
      </w:r>
    </w:p>
    <w:p w:rsidR="00A17AF6" w:rsidRDefault="00A17AF6" w:rsidP="00A17AF6">
      <w:pPr>
        <w:pStyle w:val="BodyLarge"/>
        <w:spacing w:line="240" w:lineRule="exact"/>
      </w:pPr>
    </w:p>
    <w:p w:rsidR="00A17AF6" w:rsidRDefault="00A17AF6" w:rsidP="00A17AF6">
      <w:pPr>
        <w:pStyle w:val="BodyLarge"/>
        <w:tabs>
          <w:tab w:val="left" w:pos="600"/>
          <w:tab w:val="left" w:pos="3360"/>
        </w:tabs>
        <w:spacing w:before="40"/>
        <w:ind w:left="3360" w:hanging="3360"/>
        <w:jc w:val="both"/>
      </w:pPr>
      <w:r>
        <w:t>(a)</w:t>
      </w:r>
      <w:r>
        <w:tab/>
      </w:r>
      <w:r>
        <w:rPr>
          <w:i/>
        </w:rPr>
        <w:t>H</w:t>
      </w:r>
      <w:r w:rsidR="00C66F08">
        <w:rPr>
          <w:i/>
        </w:rPr>
        <w:t>ayley</w:t>
      </w:r>
      <w:r>
        <w:rPr>
          <w:i/>
        </w:rPr>
        <w:t xml:space="preserve"> </w:t>
      </w:r>
      <w:proofErr w:type="spellStart"/>
      <w:r w:rsidR="00C66F08">
        <w:rPr>
          <w:i/>
        </w:rPr>
        <w:t>Geagea</w:t>
      </w:r>
      <w:proofErr w:type="spellEnd"/>
      <w:r>
        <w:tab/>
      </w:r>
      <w:r>
        <w:rPr>
          <w:spacing w:val="-6"/>
        </w:rPr>
        <w:t>Needs information on sales, perhaps by salesperson</w:t>
      </w:r>
      <w:r>
        <w:t xml:space="preserve"> and by territory.</w:t>
      </w:r>
    </w:p>
    <w:p w:rsidR="00A17AF6" w:rsidRDefault="00A17AF6" w:rsidP="00A17AF6">
      <w:pPr>
        <w:pStyle w:val="BodyLarge"/>
        <w:tabs>
          <w:tab w:val="left" w:pos="600"/>
          <w:tab w:val="left" w:pos="3360"/>
        </w:tabs>
        <w:spacing w:before="120"/>
        <w:ind w:left="3360" w:hanging="3360"/>
        <w:jc w:val="both"/>
      </w:pPr>
      <w:r>
        <w:tab/>
      </w:r>
      <w:r w:rsidR="00C66F08">
        <w:rPr>
          <w:i/>
        </w:rPr>
        <w:t>Luc</w:t>
      </w:r>
      <w:r>
        <w:rPr>
          <w:i/>
        </w:rPr>
        <w:t xml:space="preserve"> Lemieux</w:t>
      </w:r>
      <w:r>
        <w:tab/>
        <w:t xml:space="preserve">Needs cost information for </w:t>
      </w:r>
      <w:r w:rsidR="00E61563">
        <w:t xml:space="preserve">his </w:t>
      </w:r>
      <w:r>
        <w:t>department.</w:t>
      </w:r>
    </w:p>
    <w:p w:rsidR="00A17AF6" w:rsidRDefault="00A17AF6" w:rsidP="00A17AF6">
      <w:pPr>
        <w:pStyle w:val="BodyLarge"/>
        <w:tabs>
          <w:tab w:val="left" w:pos="600"/>
          <w:tab w:val="left" w:pos="3360"/>
        </w:tabs>
        <w:spacing w:before="120"/>
        <w:ind w:left="3360" w:hanging="3360"/>
        <w:jc w:val="both"/>
      </w:pPr>
      <w:r>
        <w:tab/>
      </w:r>
      <w:r w:rsidR="00C66F08">
        <w:rPr>
          <w:i/>
        </w:rPr>
        <w:t>Gary</w:t>
      </w:r>
      <w:r>
        <w:rPr>
          <w:i/>
        </w:rPr>
        <w:t xml:space="preserve"> Richardson</w:t>
      </w:r>
      <w:r>
        <w:tab/>
        <w:t>Needs all accounting information.</w:t>
      </w:r>
    </w:p>
    <w:p w:rsidR="00A17AF6" w:rsidRDefault="00A17AF6" w:rsidP="00A17AF6">
      <w:pPr>
        <w:pStyle w:val="BodyLarge"/>
        <w:tabs>
          <w:tab w:val="left" w:pos="600"/>
          <w:tab w:val="left" w:pos="3360"/>
        </w:tabs>
        <w:spacing w:before="120"/>
        <w:ind w:left="3360" w:hanging="3360"/>
        <w:jc w:val="both"/>
      </w:pPr>
      <w:r>
        <w:tab/>
      </w:r>
      <w:r w:rsidR="00C66F08">
        <w:rPr>
          <w:i/>
        </w:rPr>
        <w:t>Manny</w:t>
      </w:r>
      <w:r>
        <w:rPr>
          <w:i/>
        </w:rPr>
        <w:t xml:space="preserve"> </w:t>
      </w:r>
      <w:proofErr w:type="spellStart"/>
      <w:r w:rsidR="00C66F08">
        <w:rPr>
          <w:i/>
        </w:rPr>
        <w:t>Cordoza</w:t>
      </w:r>
      <w:proofErr w:type="spellEnd"/>
      <w:r>
        <w:tab/>
        <w:t>Needs product cost information.</w:t>
      </w:r>
    </w:p>
    <w:p w:rsidR="00A17AF6" w:rsidRDefault="00A17AF6" w:rsidP="00A17AF6">
      <w:pPr>
        <w:pStyle w:val="BodyLarge"/>
        <w:tabs>
          <w:tab w:val="left" w:pos="600"/>
          <w:tab w:val="left" w:pos="3360"/>
        </w:tabs>
        <w:spacing w:before="120"/>
        <w:ind w:left="3360" w:hanging="3360"/>
        <w:jc w:val="both"/>
      </w:pPr>
      <w:r>
        <w:tab/>
      </w:r>
      <w:r>
        <w:rPr>
          <w:i/>
        </w:rPr>
        <w:t xml:space="preserve">Patrick </w:t>
      </w:r>
      <w:proofErr w:type="spellStart"/>
      <w:r w:rsidR="00C66F08">
        <w:rPr>
          <w:i/>
        </w:rPr>
        <w:t>Dumoulin</w:t>
      </w:r>
      <w:proofErr w:type="spellEnd"/>
      <w:r>
        <w:tab/>
        <w:t xml:space="preserve">Needs information on component costs and costs for </w:t>
      </w:r>
      <w:r w:rsidR="00E61563">
        <w:t xml:space="preserve">his </w:t>
      </w:r>
      <w:r>
        <w:t>department.</w:t>
      </w:r>
    </w:p>
    <w:p w:rsidR="00A17AF6" w:rsidRDefault="00A17AF6" w:rsidP="00A17AF6">
      <w:pPr>
        <w:pStyle w:val="BodyLarge"/>
        <w:tabs>
          <w:tab w:val="left" w:pos="600"/>
          <w:tab w:val="left" w:pos="3360"/>
        </w:tabs>
        <w:spacing w:before="80"/>
        <w:ind w:left="3355" w:hanging="3355"/>
        <w:jc w:val="both"/>
      </w:pPr>
      <w:r>
        <w:t>(b)</w:t>
      </w:r>
      <w:r>
        <w:tab/>
      </w:r>
      <w:r w:rsidR="00C66F08">
        <w:rPr>
          <w:i/>
        </w:rPr>
        <w:t xml:space="preserve">Hayley </w:t>
      </w:r>
      <w:proofErr w:type="spellStart"/>
      <w:r w:rsidR="00C66F08">
        <w:rPr>
          <w:i/>
        </w:rPr>
        <w:t>Geagea</w:t>
      </w:r>
      <w:proofErr w:type="spellEnd"/>
      <w:r>
        <w:tab/>
        <w:t>Income statement</w:t>
      </w:r>
    </w:p>
    <w:p w:rsidR="00A17AF6" w:rsidRDefault="00A17AF6" w:rsidP="00A17AF6">
      <w:pPr>
        <w:pStyle w:val="BodyLarge"/>
        <w:tabs>
          <w:tab w:val="left" w:pos="600"/>
          <w:tab w:val="left" w:pos="3360"/>
        </w:tabs>
        <w:spacing w:before="120"/>
        <w:ind w:left="3360" w:hanging="3360"/>
        <w:jc w:val="both"/>
      </w:pPr>
      <w:r>
        <w:tab/>
      </w:r>
      <w:proofErr w:type="gramStart"/>
      <w:r w:rsidR="00C66F08">
        <w:rPr>
          <w:i/>
        </w:rPr>
        <w:t>Luc Lemieux</w:t>
      </w:r>
      <w:r>
        <w:tab/>
        <w:t>None.</w:t>
      </w:r>
      <w:proofErr w:type="gramEnd"/>
    </w:p>
    <w:p w:rsidR="00A17AF6" w:rsidRDefault="00A17AF6" w:rsidP="00A17AF6">
      <w:pPr>
        <w:pStyle w:val="BodyLarge"/>
        <w:tabs>
          <w:tab w:val="left" w:pos="600"/>
          <w:tab w:val="left" w:pos="3360"/>
        </w:tabs>
        <w:spacing w:before="120"/>
        <w:ind w:left="3360" w:hanging="3360"/>
        <w:jc w:val="both"/>
      </w:pPr>
      <w:r>
        <w:tab/>
      </w:r>
      <w:proofErr w:type="gramStart"/>
      <w:r w:rsidR="00C66F08">
        <w:rPr>
          <w:i/>
        </w:rPr>
        <w:t>Gary Richardson</w:t>
      </w:r>
      <w:r>
        <w:tab/>
        <w:t>All.</w:t>
      </w:r>
      <w:proofErr w:type="gramEnd"/>
    </w:p>
    <w:p w:rsidR="00A17AF6" w:rsidRDefault="00A17AF6" w:rsidP="00A17AF6">
      <w:pPr>
        <w:pStyle w:val="BodyLarge"/>
        <w:tabs>
          <w:tab w:val="left" w:pos="600"/>
          <w:tab w:val="left" w:pos="3360"/>
        </w:tabs>
        <w:spacing w:before="120"/>
        <w:ind w:left="3360" w:hanging="3360"/>
        <w:jc w:val="both"/>
      </w:pPr>
      <w:r>
        <w:tab/>
      </w:r>
      <w:r w:rsidR="00C66F08">
        <w:rPr>
          <w:i/>
        </w:rPr>
        <w:t xml:space="preserve">Manny </w:t>
      </w:r>
      <w:proofErr w:type="spellStart"/>
      <w:r w:rsidR="00C66F08">
        <w:rPr>
          <w:i/>
        </w:rPr>
        <w:t>Cordoza</w:t>
      </w:r>
      <w:proofErr w:type="spellEnd"/>
      <w:r>
        <w:tab/>
      </w:r>
      <w:r>
        <w:rPr>
          <w:spacing w:val="-6"/>
        </w:rPr>
        <w:t>Income statement and cost of goods manufactured</w:t>
      </w:r>
      <w:r>
        <w:t xml:space="preserve"> schedule.</w:t>
      </w:r>
    </w:p>
    <w:p w:rsidR="00A17AF6" w:rsidRDefault="00A17AF6" w:rsidP="00A17AF6">
      <w:pPr>
        <w:pStyle w:val="BodyLarge"/>
        <w:tabs>
          <w:tab w:val="left" w:pos="600"/>
          <w:tab w:val="left" w:pos="3360"/>
        </w:tabs>
        <w:spacing w:before="120"/>
        <w:ind w:left="3360" w:hanging="3360"/>
        <w:jc w:val="both"/>
      </w:pPr>
      <w:r>
        <w:tab/>
      </w:r>
      <w:proofErr w:type="gramStart"/>
      <w:r w:rsidR="00C66F08">
        <w:rPr>
          <w:i/>
        </w:rPr>
        <w:t xml:space="preserve">Patrick </w:t>
      </w:r>
      <w:proofErr w:type="spellStart"/>
      <w:r w:rsidR="00C66F08">
        <w:rPr>
          <w:i/>
        </w:rPr>
        <w:t>Dumoulin</w:t>
      </w:r>
      <w:proofErr w:type="spellEnd"/>
      <w:r>
        <w:tab/>
        <w:t>None.</w:t>
      </w:r>
      <w:proofErr w:type="gramEnd"/>
    </w:p>
    <w:p w:rsidR="00A17AF6" w:rsidRDefault="00A17AF6" w:rsidP="00A17AF6">
      <w:pPr>
        <w:pStyle w:val="BodyLarge"/>
        <w:tabs>
          <w:tab w:val="left" w:pos="600"/>
          <w:tab w:val="left" w:pos="3360"/>
        </w:tabs>
        <w:spacing w:before="80"/>
        <w:ind w:left="3355" w:hanging="3355"/>
        <w:jc w:val="both"/>
      </w:pPr>
      <w:r>
        <w:t>(c)</w:t>
      </w:r>
      <w:r>
        <w:tab/>
      </w:r>
      <w:r w:rsidR="00C66F08">
        <w:rPr>
          <w:i/>
        </w:rPr>
        <w:t xml:space="preserve">Hayley </w:t>
      </w:r>
      <w:proofErr w:type="spellStart"/>
      <w:r w:rsidR="00C66F08">
        <w:rPr>
          <w:i/>
        </w:rPr>
        <w:t>Geagea</w:t>
      </w:r>
      <w:proofErr w:type="spellEnd"/>
      <w:r>
        <w:tab/>
        <w:t>Sales by Territory—Detailed information, possibly by product line, issued daily or weekly.</w:t>
      </w:r>
    </w:p>
    <w:p w:rsidR="00A17AF6" w:rsidRDefault="00A17AF6" w:rsidP="00A17AF6">
      <w:pPr>
        <w:pStyle w:val="BodyLarge"/>
        <w:tabs>
          <w:tab w:val="left" w:pos="600"/>
          <w:tab w:val="left" w:pos="3360"/>
        </w:tabs>
        <w:spacing w:before="120"/>
        <w:ind w:left="3360" w:hanging="3360"/>
        <w:jc w:val="both"/>
      </w:pPr>
      <w:r>
        <w:tab/>
      </w:r>
      <w:r w:rsidR="00C66F08">
        <w:rPr>
          <w:i/>
        </w:rPr>
        <w:t>Luc Lemieux</w:t>
      </w:r>
      <w:r>
        <w:tab/>
        <w:t>Cost of Computer Programs—Accumulated cost incurred for each major program used including maintenance and updates of program, issued monthly.</w:t>
      </w:r>
    </w:p>
    <w:p w:rsidR="00A17AF6" w:rsidRDefault="00A17AF6" w:rsidP="00A17AF6">
      <w:pPr>
        <w:pStyle w:val="BodyLarge"/>
        <w:tabs>
          <w:tab w:val="left" w:pos="600"/>
          <w:tab w:val="left" w:pos="3360"/>
        </w:tabs>
        <w:spacing w:before="120"/>
        <w:ind w:left="3360" w:hanging="3360"/>
        <w:jc w:val="both"/>
      </w:pPr>
      <w:r>
        <w:tab/>
      </w:r>
      <w:r w:rsidR="00C66F08">
        <w:rPr>
          <w:i/>
        </w:rPr>
        <w:t>Gary Richardson</w:t>
      </w:r>
      <w:r>
        <w:tab/>
      </w:r>
      <w:r>
        <w:rPr>
          <w:spacing w:val="-6"/>
        </w:rPr>
        <w:t>Cost of Preparing Reports—Detailed analysis of all</w:t>
      </w:r>
      <w:r>
        <w:t xml:space="preserve"> </w:t>
      </w:r>
      <w:r>
        <w:rPr>
          <w:spacing w:val="-10"/>
        </w:rPr>
        <w:t>reports provided, their frequency, time, and estimated</w:t>
      </w:r>
      <w:r>
        <w:t xml:space="preserve"> cost to prepare, issued monthly.</w:t>
      </w:r>
    </w:p>
    <w:p w:rsidR="00A17AF6" w:rsidRDefault="00A17AF6" w:rsidP="00A17AF6">
      <w:pPr>
        <w:pStyle w:val="BodyLarge"/>
        <w:tabs>
          <w:tab w:val="left" w:pos="600"/>
          <w:tab w:val="left" w:pos="3360"/>
        </w:tabs>
        <w:spacing w:before="120"/>
        <w:ind w:left="3360" w:hanging="3360"/>
        <w:jc w:val="both"/>
      </w:pPr>
      <w:r>
        <w:tab/>
      </w:r>
      <w:r w:rsidR="00C66F08">
        <w:rPr>
          <w:i/>
        </w:rPr>
        <w:t xml:space="preserve">Manny </w:t>
      </w:r>
      <w:proofErr w:type="spellStart"/>
      <w:r w:rsidR="00C66F08">
        <w:rPr>
          <w:i/>
        </w:rPr>
        <w:t>Cordoza</w:t>
      </w:r>
      <w:proofErr w:type="spellEnd"/>
      <w:r>
        <w:tab/>
        <w:t xml:space="preserve">Cost of Product—Detailed cost by product line, </w:t>
      </w:r>
      <w:r w:rsidR="00C66F08">
        <w:t>comparing actual</w:t>
      </w:r>
      <w:r>
        <w:t xml:space="preserve"> with estimated costs</w:t>
      </w:r>
      <w:r w:rsidR="00C66F08">
        <w:t>.</w:t>
      </w:r>
      <w:r>
        <w:t xml:space="preserve"> Issued as each batch of production is completed.</w:t>
      </w:r>
    </w:p>
    <w:p w:rsidR="00C368B0" w:rsidRDefault="00A17AF6" w:rsidP="00A17AF6">
      <w:pPr>
        <w:pStyle w:val="BodyLarge"/>
        <w:tabs>
          <w:tab w:val="left" w:pos="600"/>
          <w:tab w:val="left" w:pos="3360"/>
        </w:tabs>
        <w:spacing w:before="120"/>
        <w:ind w:left="3360" w:hanging="3360"/>
        <w:jc w:val="both"/>
      </w:pPr>
      <w:r>
        <w:tab/>
      </w:r>
      <w:r>
        <w:rPr>
          <w:i/>
        </w:rPr>
        <w:t xml:space="preserve">Patrick </w:t>
      </w:r>
      <w:proofErr w:type="spellStart"/>
      <w:r w:rsidR="00A161F3">
        <w:rPr>
          <w:i/>
        </w:rPr>
        <w:t>Dumoulin</w:t>
      </w:r>
      <w:proofErr w:type="spellEnd"/>
      <w:r>
        <w:tab/>
        <w:t xml:space="preserve">Cost of Product Design—Accumulated total costs </w:t>
      </w:r>
      <w:r>
        <w:rPr>
          <w:spacing w:val="-6"/>
        </w:rPr>
        <w:t>of each new product, issued at end of each project</w:t>
      </w:r>
      <w:r>
        <w:t>.</w:t>
      </w:r>
    </w:p>
    <w:p w:rsidR="00C368B0" w:rsidRPr="00C368B0" w:rsidRDefault="00C368B0" w:rsidP="00C368B0">
      <w:pPr>
        <w:pStyle w:val="BodyLarge"/>
        <w:tabs>
          <w:tab w:val="left" w:pos="540"/>
          <w:tab w:val="left" w:pos="1080"/>
          <w:tab w:val="left" w:pos="1350"/>
        </w:tabs>
        <w:spacing w:line="360" w:lineRule="exact"/>
      </w:pPr>
      <w:r w:rsidRPr="00C368B0">
        <w:t>SOLUTIONS TO CASES (Continued)</w:t>
      </w:r>
    </w:p>
    <w:p w:rsidR="00A17AF6" w:rsidRDefault="00A17AF6" w:rsidP="00A17AF6">
      <w:pPr>
        <w:pStyle w:val="BodyLarge"/>
        <w:tabs>
          <w:tab w:val="left" w:pos="600"/>
          <w:tab w:val="left" w:pos="3360"/>
        </w:tabs>
        <w:spacing w:before="120"/>
        <w:ind w:left="3360" w:hanging="3360"/>
        <w:jc w:val="both"/>
      </w:pPr>
    </w:p>
    <w:p w:rsidR="00A17AF6" w:rsidRPr="00D96B23" w:rsidRDefault="00A17AF6" w:rsidP="00A17AF6">
      <w:pPr>
        <w:jc w:val="center"/>
        <w:rPr>
          <w:rFonts w:ascii="Arial" w:hAnsi="Arial" w:cs="Arial"/>
          <w:sz w:val="28"/>
        </w:rPr>
      </w:pPr>
    </w:p>
    <w:tbl>
      <w:tblPr>
        <w:tblW w:w="3400" w:type="dxa"/>
        <w:jc w:val="center"/>
        <w:tblInd w:w="10" w:type="dxa"/>
        <w:tblLayout w:type="fixed"/>
        <w:tblCellMar>
          <w:top w:w="80" w:type="dxa"/>
          <w:left w:w="0" w:type="dxa"/>
          <w:bottom w:w="60" w:type="dxa"/>
          <w:right w:w="0" w:type="dxa"/>
        </w:tblCellMar>
        <w:tblLook w:val="0000"/>
      </w:tblPr>
      <w:tblGrid>
        <w:gridCol w:w="3400"/>
      </w:tblGrid>
      <w:tr w:rsidR="007D7364" w:rsidRPr="00D96B23">
        <w:trPr>
          <w:jc w:val="center"/>
        </w:trPr>
        <w:tc>
          <w:tcPr>
            <w:tcW w:w="3400" w:type="dxa"/>
            <w:tcBorders>
              <w:top w:val="single" w:sz="8" w:space="0" w:color="000000"/>
              <w:left w:val="single" w:sz="8" w:space="0" w:color="000000"/>
              <w:bottom w:val="single" w:sz="8" w:space="0" w:color="000000"/>
              <w:right w:val="single" w:sz="8" w:space="0" w:color="000000"/>
            </w:tcBorders>
          </w:tcPr>
          <w:p w:rsidR="00AB1D71" w:rsidRDefault="007D7364">
            <w:pPr>
              <w:pStyle w:val="Heading1"/>
              <w:numPr>
                <w:ilvl w:val="0"/>
                <w:numId w:val="0"/>
              </w:numPr>
              <w:ind w:left="999" w:hanging="432"/>
              <w:jc w:val="left"/>
              <w:rPr>
                <w:sz w:val="28"/>
              </w:rPr>
            </w:pPr>
            <w:r>
              <w:rPr>
                <w:sz w:val="28"/>
              </w:rPr>
              <w:t xml:space="preserve">      CASE 1-</w:t>
            </w:r>
            <w:r w:rsidR="00A161F3">
              <w:rPr>
                <w:sz w:val="28"/>
              </w:rPr>
              <w:t>11</w:t>
            </w:r>
          </w:p>
        </w:tc>
      </w:tr>
    </w:tbl>
    <w:p w:rsidR="007D7364" w:rsidRDefault="007D7364" w:rsidP="007D7364">
      <w:pPr>
        <w:pStyle w:val="BodyLarge"/>
      </w:pPr>
    </w:p>
    <w:p w:rsidR="007D7364" w:rsidRDefault="007D7364" w:rsidP="007D7364">
      <w:pPr>
        <w:pStyle w:val="BodyLarge"/>
      </w:pPr>
    </w:p>
    <w:p w:rsidR="007D7364" w:rsidRDefault="007D7364" w:rsidP="007D7364">
      <w:pPr>
        <w:pStyle w:val="BodyLarge"/>
        <w:ind w:left="601" w:hanging="601"/>
        <w:jc w:val="both"/>
      </w:pPr>
      <w:r>
        <w:t xml:space="preserve">(1) It is ethical to use different performance measures to evaluate employees, if and only if, the </w:t>
      </w:r>
      <w:r w:rsidR="00A161F3">
        <w:t xml:space="preserve">performance </w:t>
      </w:r>
      <w:r>
        <w:t xml:space="preserve">that </w:t>
      </w:r>
      <w:r w:rsidR="00A161F3">
        <w:t xml:space="preserve">is </w:t>
      </w:r>
      <w:r>
        <w:t xml:space="preserve">being measured </w:t>
      </w:r>
      <w:r w:rsidR="00A161F3">
        <w:t>is performance</w:t>
      </w:r>
      <w:r>
        <w:t xml:space="preserve"> that </w:t>
      </w:r>
      <w:r w:rsidR="00A161F3">
        <w:t xml:space="preserve">is </w:t>
      </w:r>
      <w:r>
        <w:t>under the direct control or responsibility of the individual being evaluated.  This is not as much an ethics problem as it is a management problem—management is responsible for putting systems in place that are fair to all employees.</w:t>
      </w:r>
    </w:p>
    <w:p w:rsidR="007D7364" w:rsidRDefault="007D7364" w:rsidP="007D7364">
      <w:pPr>
        <w:pStyle w:val="BodyLarge"/>
        <w:ind w:left="601" w:hanging="601"/>
      </w:pPr>
    </w:p>
    <w:p w:rsidR="007D7364" w:rsidRDefault="007D7364" w:rsidP="007D7364">
      <w:pPr>
        <w:pStyle w:val="BodyLarge"/>
        <w:ind w:left="601" w:hanging="601"/>
        <w:jc w:val="both"/>
      </w:pPr>
      <w:r>
        <w:t>(2)</w:t>
      </w:r>
      <w:r>
        <w:tab/>
      </w:r>
      <w:r w:rsidR="00A161F3">
        <w:t>Firstly,</w:t>
      </w:r>
      <w:r>
        <w:t xml:space="preserve"> a company can establish a Code of Conduct that provides guidelines to employees who are unsure of what should be done in questionable situations.  </w:t>
      </w:r>
      <w:r w:rsidR="00A161F3">
        <w:t>Secondly,</w:t>
      </w:r>
      <w:r>
        <w:t xml:space="preserve"> a company </w:t>
      </w:r>
      <w:r w:rsidR="00A161F3">
        <w:t>can</w:t>
      </w:r>
      <w:r>
        <w:t xml:space="preserve"> practice transparent reporting—allow all employees to see the financial statements, and encourage them to question what they don’t understand, or what they think might not be right.</w:t>
      </w:r>
    </w:p>
    <w:p w:rsidR="000E2B96" w:rsidRDefault="000E2B96" w:rsidP="000E2B96">
      <w:pPr>
        <w:sectPr w:rsidR="000E2B96">
          <w:headerReference w:type="default" r:id="rId10"/>
          <w:footerReference w:type="default" r:id="rId11"/>
          <w:pgSz w:w="12240" w:h="15840" w:code="1"/>
          <w:pgMar w:top="720" w:right="360" w:bottom="907" w:left="1800" w:footer="907" w:gutter="0"/>
        </w:sectPr>
      </w:pPr>
    </w:p>
    <w:p w:rsidR="0063146D" w:rsidRDefault="0063146D" w:rsidP="0063146D">
      <w:pPr>
        <w:pStyle w:val="Heading2"/>
        <w:numPr>
          <w:ilvl w:val="0"/>
          <w:numId w:val="0"/>
        </w:numPr>
        <w:tabs>
          <w:tab w:val="left" w:pos="720"/>
        </w:tabs>
        <w:spacing w:line="260" w:lineRule="exact"/>
        <w:ind w:right="20"/>
        <w:jc w:val="left"/>
        <w:rPr>
          <w:rStyle w:val="slatetextbold1"/>
          <w:b/>
        </w:rPr>
      </w:pPr>
      <w:r>
        <w:rPr>
          <w:noProof/>
        </w:rPr>
        <w:drawing>
          <wp:anchor distT="0" distB="0" distL="114300" distR="114300" simplePos="0" relativeHeight="251655168" behindDoc="0" locked="0" layoutInCell="1" allowOverlap="1">
            <wp:simplePos x="0" y="0"/>
            <wp:positionH relativeFrom="margin">
              <wp:posOffset>-881380</wp:posOffset>
            </wp:positionH>
            <wp:positionV relativeFrom="margin">
              <wp:posOffset>1120775</wp:posOffset>
            </wp:positionV>
            <wp:extent cx="8110220" cy="6289040"/>
            <wp:effectExtent l="0" t="914400" r="0" b="892810"/>
            <wp:wrapSquare wrapText="bothSides"/>
            <wp:docPr id="43" name="Picture 43" descr="WCP Solution C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CP Solution CH 1"/>
                    <pic:cNvPicPr>
                      <a:picLocks noChangeAspect="1" noChangeArrowheads="1"/>
                    </pic:cNvPicPr>
                  </pic:nvPicPr>
                  <pic:blipFill>
                    <a:blip r:embed="rId12" cstate="print"/>
                    <a:srcRect/>
                    <a:stretch>
                      <a:fillRect/>
                    </a:stretch>
                  </pic:blipFill>
                  <pic:spPr bwMode="auto">
                    <a:xfrm rot="16200000">
                      <a:off x="0" y="0"/>
                      <a:ext cx="8110220" cy="6289040"/>
                    </a:xfrm>
                    <a:prstGeom prst="rect">
                      <a:avLst/>
                    </a:prstGeom>
                    <a:noFill/>
                    <a:ln w="9525">
                      <a:noFill/>
                      <a:miter lim="800000"/>
                      <a:headEnd/>
                      <a:tailEnd/>
                    </a:ln>
                  </pic:spPr>
                </pic:pic>
              </a:graphicData>
            </a:graphic>
          </wp:anchor>
        </w:drawing>
      </w:r>
      <w:r w:rsidR="00A161F3">
        <w:rPr>
          <w:lang w:val="en-CA"/>
        </w:rPr>
        <w:t>WCP-1</w:t>
      </w:r>
      <w:r>
        <w:rPr>
          <w:lang w:val="en-CA"/>
        </w:rPr>
        <w:br w:type="page"/>
      </w:r>
      <w:r>
        <w:rPr>
          <w:rStyle w:val="slatetextbold1"/>
          <w:b/>
          <w:color w:val="000000"/>
          <w:szCs w:val="24"/>
        </w:rPr>
        <w:t>Legal Notice</w:t>
      </w:r>
    </w:p>
    <w:p w:rsidR="0063146D" w:rsidRDefault="00A62174" w:rsidP="0063146D">
      <w:pPr>
        <w:rPr>
          <w:rStyle w:val="slatetextbold1"/>
          <w:b w:val="0"/>
        </w:rPr>
      </w:pPr>
      <w:r w:rsidRPr="00A62174">
        <w:pict>
          <v:line id="_x0000_s1071" style="position:absolute;z-index:251660288" from="0,4pt" to="6in,4pt" o:allowincell="f"/>
        </w:pict>
      </w:r>
    </w:p>
    <w:p w:rsidR="0063146D" w:rsidRDefault="0063146D" w:rsidP="0063146D">
      <w:pPr>
        <w:jc w:val="center"/>
        <w:rPr>
          <w:lang w:val="en-CA"/>
        </w:rPr>
      </w:pPr>
    </w:p>
    <w:p w:rsidR="0063146D" w:rsidRDefault="0063146D" w:rsidP="0063146D">
      <w:pPr>
        <w:jc w:val="center"/>
        <w:rPr>
          <w:rFonts w:ascii="Arial" w:hAnsi="Arial" w:cs="Arial"/>
          <w:b/>
          <w:lang w:val="en-CA"/>
        </w:rPr>
      </w:pPr>
      <w:r>
        <w:rPr>
          <w:rFonts w:ascii="Arial" w:hAnsi="Arial" w:cs="Arial"/>
          <w:b/>
          <w:lang w:val="en-CA"/>
        </w:rPr>
        <w:t>Copyright</w:t>
      </w:r>
    </w:p>
    <w:p w:rsidR="0063146D" w:rsidRDefault="0063146D" w:rsidP="0063146D">
      <w:pPr>
        <w:jc w:val="center"/>
        <w:rPr>
          <w:rFonts w:ascii="Arial" w:hAnsi="Arial" w:cs="Arial"/>
          <w:b/>
          <w:lang w:val="en-CA"/>
        </w:rPr>
      </w:pPr>
      <w:r>
        <w:rPr>
          <w:noProof/>
        </w:rPr>
        <w:drawing>
          <wp:anchor distT="0" distB="0" distL="114300" distR="114300" simplePos="0" relativeHeight="251656192" behindDoc="0" locked="0" layoutInCell="1" allowOverlap="1">
            <wp:simplePos x="0" y="0"/>
            <wp:positionH relativeFrom="column">
              <wp:posOffset>3004820</wp:posOffset>
            </wp:positionH>
            <wp:positionV relativeFrom="paragraph">
              <wp:posOffset>119380</wp:posOffset>
            </wp:positionV>
            <wp:extent cx="324485" cy="467360"/>
            <wp:effectExtent l="1905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cstate="print"/>
                    <a:srcRect/>
                    <a:stretch>
                      <a:fillRect/>
                    </a:stretch>
                  </pic:blipFill>
                  <pic:spPr bwMode="auto">
                    <a:xfrm>
                      <a:off x="0" y="0"/>
                      <a:ext cx="324485" cy="467360"/>
                    </a:xfrm>
                    <a:prstGeom prst="rect">
                      <a:avLst/>
                    </a:prstGeom>
                    <a:noFill/>
                  </pic:spPr>
                </pic:pic>
              </a:graphicData>
            </a:graphic>
          </wp:anchor>
        </w:drawing>
      </w:r>
    </w:p>
    <w:p w:rsidR="0063146D" w:rsidRDefault="0063146D" w:rsidP="0063146D">
      <w:pPr>
        <w:jc w:val="center"/>
        <w:rPr>
          <w:rFonts w:ascii="Arial" w:hAnsi="Arial" w:cs="Arial"/>
          <w:b/>
          <w:lang w:val="en-CA"/>
        </w:rPr>
      </w:pPr>
    </w:p>
    <w:p w:rsidR="0063146D" w:rsidRDefault="0063146D" w:rsidP="0063146D">
      <w:pPr>
        <w:rPr>
          <w:rFonts w:ascii="Arial" w:hAnsi="Arial" w:cs="Arial"/>
          <w:lang w:val="en-CA"/>
        </w:rPr>
      </w:pPr>
    </w:p>
    <w:p w:rsidR="0063146D" w:rsidRDefault="0063146D" w:rsidP="0063146D">
      <w:pPr>
        <w:rPr>
          <w:rFonts w:ascii="Arial" w:hAnsi="Arial" w:cs="Arial"/>
          <w:lang w:val="en-CA"/>
        </w:rPr>
      </w:pPr>
    </w:p>
    <w:p w:rsidR="0063146D" w:rsidRDefault="0063146D" w:rsidP="0063146D">
      <w:pPr>
        <w:rPr>
          <w:rFonts w:ascii="Arial" w:hAnsi="Arial" w:cs="Arial"/>
          <w:lang w:val="en-CA"/>
        </w:rPr>
      </w:pPr>
    </w:p>
    <w:p w:rsidR="0063146D" w:rsidRDefault="007B3EA8" w:rsidP="0063146D">
      <w:pPr>
        <w:jc w:val="both"/>
        <w:rPr>
          <w:rFonts w:ascii="Arial" w:hAnsi="Arial" w:cs="Arial"/>
          <w:lang w:val="en-CA"/>
        </w:rPr>
      </w:pPr>
      <w:r>
        <w:rPr>
          <w:rFonts w:ascii="Arial" w:hAnsi="Arial" w:cs="Arial"/>
          <w:lang w:val="en-CA"/>
        </w:rPr>
        <w:t>Copyright © 2012</w:t>
      </w:r>
      <w:r w:rsidR="0063146D">
        <w:rPr>
          <w:rFonts w:ascii="Arial" w:hAnsi="Arial" w:cs="Arial"/>
          <w:lang w:val="en-CA"/>
        </w:rPr>
        <w:t xml:space="preserve"> by John Wiley &amp; Sons Canada, Ltd. or related companies. All rights reserved.</w:t>
      </w:r>
    </w:p>
    <w:p w:rsidR="0063146D" w:rsidRDefault="0063146D" w:rsidP="0063146D">
      <w:pPr>
        <w:jc w:val="both"/>
        <w:rPr>
          <w:rFonts w:ascii="Arial" w:hAnsi="Arial" w:cs="Arial"/>
          <w:lang w:val="en-CA"/>
        </w:rPr>
      </w:pPr>
    </w:p>
    <w:p w:rsidR="0063146D" w:rsidRDefault="0063146D" w:rsidP="0063146D">
      <w:pPr>
        <w:jc w:val="both"/>
        <w:rPr>
          <w:rFonts w:ascii="Arial" w:hAnsi="Arial" w:cs="Arial"/>
          <w:lang w:val="en-CA"/>
        </w:rPr>
      </w:pPr>
      <w:r>
        <w:rPr>
          <w:rFonts w:ascii="Arial" w:hAnsi="Arial" w:cs="Arial"/>
          <w:lang w:val="en-CA"/>
        </w:rPr>
        <w:t>The data contained in these files are protected by copyright. This manual is furnished under licence and may be used only in accordance with the terms of such licence.</w:t>
      </w:r>
    </w:p>
    <w:p w:rsidR="0063146D" w:rsidRDefault="0063146D" w:rsidP="0063146D">
      <w:pPr>
        <w:jc w:val="both"/>
        <w:rPr>
          <w:rFonts w:ascii="Arial" w:hAnsi="Arial" w:cs="Arial"/>
          <w:lang w:val="en-CA"/>
        </w:rPr>
      </w:pPr>
    </w:p>
    <w:p w:rsidR="0063146D" w:rsidRDefault="0063146D" w:rsidP="0063146D">
      <w:pPr>
        <w:jc w:val="both"/>
        <w:rPr>
          <w:rFonts w:ascii="Arial" w:hAnsi="Arial" w:cs="Arial"/>
          <w:lang w:val="en-CA"/>
        </w:rPr>
      </w:pPr>
      <w:r>
        <w:rPr>
          <w:rFonts w:ascii="Arial" w:hAnsi="Arial" w:cs="Arial"/>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63146D" w:rsidRDefault="0063146D" w:rsidP="0063146D">
      <w:pPr>
        <w:pStyle w:val="BodyLarge"/>
        <w:rPr>
          <w:lang w:val="en-CA"/>
        </w:rPr>
      </w:pPr>
    </w:p>
    <w:p w:rsidR="0063146D" w:rsidRDefault="0063146D" w:rsidP="0063146D">
      <w:pPr>
        <w:pStyle w:val="Heading2"/>
        <w:numPr>
          <w:ilvl w:val="0"/>
          <w:numId w:val="0"/>
        </w:numPr>
        <w:tabs>
          <w:tab w:val="left" w:pos="720"/>
        </w:tabs>
        <w:spacing w:line="260" w:lineRule="exact"/>
        <w:ind w:right="20"/>
        <w:jc w:val="left"/>
        <w:rPr>
          <w:rStyle w:val="slatetextbold1"/>
        </w:rPr>
      </w:pPr>
    </w:p>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pPr>
        <w:spacing w:line="240" w:lineRule="auto"/>
        <w:rPr>
          <w:rFonts w:ascii="Arial" w:hAnsi="Arial"/>
          <w:b/>
          <w:sz w:val="24"/>
          <w:lang w:val="en-CA"/>
        </w:rPr>
      </w:pPr>
    </w:p>
    <w:p w:rsidR="00006DF7" w:rsidRPr="002E24D1" w:rsidRDefault="00006DF7" w:rsidP="00983162">
      <w:pPr>
        <w:pStyle w:val="Heading2"/>
        <w:numPr>
          <w:ilvl w:val="0"/>
          <w:numId w:val="0"/>
        </w:numPr>
        <w:tabs>
          <w:tab w:val="left" w:pos="720"/>
        </w:tabs>
        <w:spacing w:line="260" w:lineRule="exact"/>
        <w:ind w:right="20"/>
        <w:jc w:val="left"/>
        <w:rPr>
          <w:lang w:val="en-CA"/>
        </w:rPr>
      </w:pPr>
    </w:p>
    <w:sectPr w:rsidR="00006DF7" w:rsidRPr="002E24D1" w:rsidSect="0063146D">
      <w:pgSz w:w="12240" w:h="15840" w:code="1"/>
      <w:pgMar w:top="720" w:right="360" w:bottom="907" w:left="1800" w:footer="907" w:gutter="0"/>
      <w:docGrid w:linePitch="299"/>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E4500" w:rsidRDefault="004E4500">
      <w:r>
        <w:separator/>
      </w:r>
    </w:p>
  </w:endnote>
  <w:endnote w:type="continuationSeparator" w:id="1">
    <w:p w:rsidR="004E4500" w:rsidRDefault="004E450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P MathA">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Angsana New">
    <w:charset w:val="00"/>
    <w:family w:val="roman"/>
    <w:pitch w:val="variable"/>
    <w:sig w:usb0="81000003" w:usb1="00000000" w:usb2="00000000" w:usb3="00000000" w:csb0="00010001" w:csb1="00000000"/>
  </w:font>
  <w:font w:name="Calibri">
    <w:panose1 w:val="020F0502020204030204"/>
    <w:charset w:val="00"/>
    <w:family w:val="auto"/>
    <w:pitch w:val="variable"/>
    <w:sig w:usb0="00000003" w:usb1="00000000" w:usb2="00000000" w:usb3="00000000" w:csb0="00000001" w:csb1="00000000"/>
  </w:font>
  <w:font w:name="Cordia New">
    <w:charset w:val="00"/>
    <w:family w:val="swiss"/>
    <w:pitch w:val="variable"/>
    <w:sig w:usb0="81000003" w:usb1="00000000" w:usb2="00000000" w:usb3="00000000" w:csb0="0001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06DF7" w:rsidRDefault="00006DF7">
    <w:pPr>
      <w:pStyle w:val="Heading1"/>
      <w:numPr>
        <w:ilvl w:val="0"/>
        <w:numId w:val="0"/>
      </w:numPr>
      <w:tabs>
        <w:tab w:val="left" w:pos="4716"/>
        <w:tab w:val="right" w:pos="10080"/>
      </w:tabs>
      <w:ind w:right="-9"/>
      <w:jc w:val="left"/>
      <w:rPr>
        <w:rStyle w:val="PageNumber"/>
        <w:rFonts w:ascii="Helvetica" w:hAnsi="Helvetica"/>
        <w:b w:val="0"/>
        <w:sz w:val="22"/>
      </w:rPr>
    </w:pPr>
    <w:r>
      <w:rPr>
        <w:rStyle w:val="PageNumber"/>
        <w:rFonts w:ascii="Helvetica" w:hAnsi="Helvetica"/>
        <w:b w:val="0"/>
        <w:sz w:val="24"/>
        <w:u w:val="single"/>
      </w:rPr>
      <w:tab/>
    </w:r>
    <w:r>
      <w:rPr>
        <w:rStyle w:val="PageNumber"/>
        <w:rFonts w:ascii="Helvetica" w:hAnsi="Helvetica"/>
        <w:b w:val="0"/>
        <w:sz w:val="24"/>
        <w:u w:val="single"/>
      </w:rPr>
      <w:tab/>
    </w:r>
  </w:p>
  <w:p w:rsidR="00185D6C" w:rsidRPr="002E24D1" w:rsidRDefault="00185D6C" w:rsidP="00185D6C">
    <w:pPr>
      <w:pStyle w:val="Heading1"/>
      <w:numPr>
        <w:ilvl w:val="0"/>
        <w:numId w:val="0"/>
      </w:numPr>
      <w:tabs>
        <w:tab w:val="left" w:pos="4716"/>
        <w:tab w:val="right" w:pos="10071"/>
      </w:tabs>
      <w:ind w:right="-9"/>
      <w:jc w:val="left"/>
      <w:rPr>
        <w:sz w:val="16"/>
        <w:szCs w:val="16"/>
      </w:rPr>
    </w:pPr>
    <w:r w:rsidRPr="002E24D1">
      <w:rPr>
        <w:rStyle w:val="PageNumber"/>
        <w:rFonts w:ascii="Helvetica" w:hAnsi="Helvetica"/>
        <w:b w:val="0"/>
        <w:sz w:val="16"/>
        <w:szCs w:val="16"/>
      </w:rPr>
      <w:t>Solutions Manual © 20</w:t>
    </w:r>
    <w:r w:rsidR="004165BD">
      <w:rPr>
        <w:rStyle w:val="PageNumber"/>
        <w:rFonts w:ascii="Helvetica" w:hAnsi="Helvetica"/>
        <w:b w:val="0"/>
        <w:sz w:val="16"/>
        <w:szCs w:val="16"/>
      </w:rPr>
      <w:t>1</w:t>
    </w:r>
    <w:ins w:id="0" w:author="L B" w:date="2011-12-16T11:53:00Z">
      <w:r w:rsidR="007B3EA8">
        <w:rPr>
          <w:rStyle w:val="PageNumber"/>
          <w:rFonts w:ascii="Helvetica" w:hAnsi="Helvetica"/>
          <w:b w:val="0"/>
          <w:sz w:val="16"/>
          <w:szCs w:val="16"/>
        </w:rPr>
        <w:t>2</w:t>
      </w:r>
    </w:ins>
    <w:del w:id="1" w:author="L B" w:date="2011-12-16T11:53:00Z">
      <w:r w:rsidR="004165BD" w:rsidDel="007B3EA8">
        <w:rPr>
          <w:rStyle w:val="PageNumber"/>
          <w:rFonts w:ascii="Helvetica" w:hAnsi="Helvetica"/>
          <w:b w:val="0"/>
          <w:sz w:val="16"/>
          <w:szCs w:val="16"/>
        </w:rPr>
        <w:delText>1</w:delText>
      </w:r>
    </w:del>
    <w:r w:rsidRPr="002E24D1">
      <w:rPr>
        <w:rStyle w:val="PageNumber"/>
        <w:rFonts w:ascii="Helvetica" w:hAnsi="Helvetica"/>
        <w:b w:val="0"/>
        <w:sz w:val="16"/>
        <w:szCs w:val="16"/>
      </w:rPr>
      <w:t xml:space="preserve"> </w:t>
    </w:r>
    <w:r w:rsidRPr="002E24D1">
      <w:rPr>
        <w:rFonts w:ascii="Helvetica" w:hAnsi="Helvetica"/>
        <w:b w:val="0"/>
        <w:bCs/>
        <w:sz w:val="16"/>
      </w:rPr>
      <w:t>John Wiley &amp; Sons Canada, Ltd.  Unauthorized copying, distribution, or transmission of this page is prohibited</w:t>
    </w:r>
    <w:r w:rsidRPr="002E24D1">
      <w:rPr>
        <w:rFonts w:ascii="Helvetica" w:hAnsi="Helvetica"/>
        <w:sz w:val="16"/>
        <w:szCs w:val="16"/>
      </w:rPr>
      <w:t xml:space="preserve"> </w:t>
    </w:r>
    <w:r w:rsidRPr="002E24D1">
      <w:rPr>
        <w:rFonts w:ascii="Helvetica" w:hAnsi="Helvetica"/>
        <w:sz w:val="16"/>
        <w:szCs w:val="16"/>
      </w:rPr>
      <w:t> </w:t>
    </w:r>
    <w:r w:rsidRPr="002E24D1">
      <w:rPr>
        <w:rFonts w:ascii="Helvetica" w:hAnsi="Helvetica"/>
        <w:sz w:val="16"/>
        <w:szCs w:val="16"/>
      </w:rPr>
      <w:t> </w:t>
    </w:r>
    <w:r w:rsidRPr="002E24D1">
      <w:rPr>
        <w:rFonts w:ascii="Helvetica" w:hAnsi="Helvetica"/>
        <w:sz w:val="16"/>
        <w:szCs w:val="16"/>
      </w:rPr>
      <w:t> </w:t>
    </w:r>
    <w:r w:rsidRPr="002E24D1">
      <w:rPr>
        <w:rStyle w:val="PageNumber"/>
        <w:rFonts w:ascii="Helvetica" w:hAnsi="Helvetica"/>
        <w:b w:val="0"/>
        <w:sz w:val="16"/>
        <w:szCs w:val="16"/>
      </w:rPr>
      <w:tab/>
    </w:r>
    <w:r w:rsidRPr="002E24D1">
      <w:rPr>
        <w:rStyle w:val="PageNumber"/>
        <w:rFonts w:ascii="Helvetica" w:hAnsi="Helvetica"/>
        <w:b w:val="0"/>
        <w:sz w:val="16"/>
        <w:szCs w:val="16"/>
      </w:rPr>
      <w:tab/>
      <w:t>1-</w:t>
    </w:r>
    <w:r w:rsidR="00A62174"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00A62174" w:rsidRPr="002E24D1">
      <w:rPr>
        <w:rStyle w:val="PageNumber"/>
        <w:rFonts w:ascii="Helvetica" w:hAnsi="Helvetica"/>
        <w:b w:val="0"/>
        <w:sz w:val="16"/>
        <w:szCs w:val="16"/>
      </w:rPr>
      <w:fldChar w:fldCharType="separate"/>
    </w:r>
    <w:r w:rsidR="00C368B0">
      <w:rPr>
        <w:rStyle w:val="PageNumber"/>
        <w:rFonts w:ascii="Helvetica" w:hAnsi="Helvetica"/>
        <w:b w:val="0"/>
        <w:noProof/>
        <w:sz w:val="16"/>
        <w:szCs w:val="16"/>
      </w:rPr>
      <w:t>1</w:t>
    </w:r>
    <w:r w:rsidR="00A62174" w:rsidRPr="002E24D1">
      <w:rPr>
        <w:rStyle w:val="PageNumber"/>
        <w:rFonts w:ascii="Helvetica" w:hAnsi="Helvetica"/>
        <w:b w:val="0"/>
        <w:sz w:val="16"/>
        <w:szCs w:val="16"/>
      </w:rPr>
      <w:fldChar w:fldCharType="end"/>
    </w:r>
  </w:p>
  <w:p w:rsidR="00006DF7" w:rsidRDefault="00006DF7" w:rsidP="00185D6C">
    <w:pPr>
      <w:pStyle w:val="Heading1"/>
      <w:numPr>
        <w:ilvl w:val="0"/>
        <w:numId w:val="0"/>
      </w:numPr>
      <w:tabs>
        <w:tab w:val="left" w:pos="4716"/>
        <w:tab w:val="right" w:pos="10071"/>
      </w:tabs>
      <w:ind w:right="-9"/>
      <w:jc w:val="left"/>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06DF7" w:rsidRDefault="00006DF7">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06DF7" w:rsidRDefault="00006DF7">
    <w:pPr>
      <w:pStyle w:val="Heading1"/>
      <w:numPr>
        <w:ilvl w:val="0"/>
        <w:numId w:val="0"/>
      </w:numPr>
      <w:tabs>
        <w:tab w:val="left" w:pos="4716"/>
        <w:tab w:val="right" w:pos="10080"/>
      </w:tabs>
      <w:ind w:right="-9"/>
      <w:jc w:val="left"/>
      <w:rPr>
        <w:rStyle w:val="PageNumber"/>
        <w:rFonts w:ascii="Helvetica" w:hAnsi="Helvetica"/>
        <w:b w:val="0"/>
        <w:sz w:val="22"/>
      </w:rPr>
    </w:pPr>
    <w:r>
      <w:rPr>
        <w:rStyle w:val="PageNumber"/>
        <w:rFonts w:ascii="Helvetica" w:hAnsi="Helvetica"/>
        <w:b w:val="0"/>
        <w:sz w:val="24"/>
        <w:u w:val="single"/>
      </w:rPr>
      <w:tab/>
    </w:r>
    <w:r>
      <w:rPr>
        <w:rStyle w:val="PageNumber"/>
        <w:rFonts w:ascii="Helvetica" w:hAnsi="Helvetica"/>
        <w:b w:val="0"/>
        <w:sz w:val="24"/>
        <w:u w:val="single"/>
      </w:rPr>
      <w:tab/>
    </w:r>
  </w:p>
  <w:p w:rsidR="00006DF7" w:rsidRPr="002E24D1" w:rsidRDefault="002E24D1" w:rsidP="002E24D1">
    <w:pPr>
      <w:pStyle w:val="Heading1"/>
      <w:numPr>
        <w:ilvl w:val="0"/>
        <w:numId w:val="0"/>
      </w:numPr>
      <w:tabs>
        <w:tab w:val="left" w:pos="4716"/>
        <w:tab w:val="right" w:pos="10071"/>
      </w:tabs>
      <w:ind w:right="-9"/>
      <w:jc w:val="left"/>
      <w:rPr>
        <w:sz w:val="16"/>
        <w:szCs w:val="16"/>
      </w:rPr>
    </w:pPr>
    <w:r w:rsidRPr="002E24D1">
      <w:rPr>
        <w:rStyle w:val="PageNumber"/>
        <w:rFonts w:ascii="Helvetica" w:hAnsi="Helvetica"/>
        <w:b w:val="0"/>
        <w:sz w:val="16"/>
        <w:szCs w:val="16"/>
      </w:rPr>
      <w:t xml:space="preserve">Solutions Manual </w:t>
    </w:r>
    <w:r w:rsidR="00006DF7" w:rsidRPr="002E24D1">
      <w:rPr>
        <w:rStyle w:val="PageNumber"/>
        <w:rFonts w:ascii="Helvetica" w:hAnsi="Helvetica"/>
        <w:b w:val="0"/>
        <w:sz w:val="16"/>
        <w:szCs w:val="16"/>
      </w:rPr>
      <w:t>© 20</w:t>
    </w:r>
    <w:r w:rsidR="007B3EA8">
      <w:rPr>
        <w:rStyle w:val="PageNumber"/>
        <w:rFonts w:ascii="Helvetica" w:hAnsi="Helvetica"/>
        <w:b w:val="0"/>
        <w:sz w:val="16"/>
        <w:szCs w:val="16"/>
      </w:rPr>
      <w:t>12</w:t>
    </w:r>
    <w:r w:rsidRPr="002E24D1">
      <w:rPr>
        <w:rStyle w:val="PageNumber"/>
        <w:rFonts w:ascii="Helvetica" w:hAnsi="Helvetica"/>
        <w:b w:val="0"/>
        <w:sz w:val="16"/>
        <w:szCs w:val="16"/>
      </w:rPr>
      <w:t xml:space="preserve"> </w:t>
    </w:r>
    <w:r w:rsidRPr="002E24D1">
      <w:rPr>
        <w:rFonts w:ascii="Helvetica" w:hAnsi="Helvetica"/>
        <w:b w:val="0"/>
        <w:bCs/>
        <w:sz w:val="16"/>
      </w:rPr>
      <w:t>John Wiley &amp; Sons Canada, Ltd.  Unauthorized copying, distribution, or transmission of this page is prohibited</w:t>
    </w:r>
    <w:r w:rsidRPr="002E24D1">
      <w:rPr>
        <w:rFonts w:ascii="Helvetica" w:hAnsi="Helvetica"/>
        <w:sz w:val="16"/>
        <w:szCs w:val="16"/>
      </w:rPr>
      <w:t xml:space="preserve"> </w:t>
    </w:r>
    <w:r w:rsidR="00006DF7" w:rsidRPr="002E24D1">
      <w:rPr>
        <w:rFonts w:ascii="Helvetica" w:hAnsi="Helvetica"/>
        <w:sz w:val="16"/>
        <w:szCs w:val="16"/>
      </w:rPr>
      <w:t> </w:t>
    </w:r>
    <w:r w:rsidR="00006DF7" w:rsidRPr="002E24D1">
      <w:rPr>
        <w:rFonts w:ascii="Helvetica" w:hAnsi="Helvetica"/>
        <w:sz w:val="16"/>
        <w:szCs w:val="16"/>
      </w:rPr>
      <w:t> </w:t>
    </w:r>
    <w:r w:rsidR="00006DF7" w:rsidRPr="002E24D1">
      <w:rPr>
        <w:rFonts w:ascii="Helvetica" w:hAnsi="Helvetica"/>
        <w:sz w:val="16"/>
        <w:szCs w:val="16"/>
      </w:rPr>
      <w:t> </w:t>
    </w:r>
    <w:r w:rsidR="00006DF7" w:rsidRPr="002E24D1">
      <w:rPr>
        <w:rStyle w:val="PageNumber"/>
        <w:rFonts w:ascii="Helvetica" w:hAnsi="Helvetica"/>
        <w:b w:val="0"/>
        <w:sz w:val="16"/>
        <w:szCs w:val="16"/>
      </w:rPr>
      <w:tab/>
    </w:r>
    <w:r w:rsidR="00006DF7" w:rsidRPr="002E24D1">
      <w:rPr>
        <w:rStyle w:val="PageNumber"/>
        <w:rFonts w:ascii="Helvetica" w:hAnsi="Helvetica"/>
        <w:b w:val="0"/>
        <w:sz w:val="16"/>
        <w:szCs w:val="16"/>
      </w:rPr>
      <w:tab/>
      <w:t>1-</w:t>
    </w:r>
    <w:r w:rsidR="00A62174" w:rsidRPr="002E24D1">
      <w:rPr>
        <w:rStyle w:val="PageNumber"/>
        <w:rFonts w:ascii="Helvetica" w:hAnsi="Helvetica"/>
        <w:b w:val="0"/>
        <w:sz w:val="16"/>
        <w:szCs w:val="16"/>
      </w:rPr>
      <w:fldChar w:fldCharType="begin"/>
    </w:r>
    <w:r w:rsidR="00006DF7" w:rsidRPr="002E24D1">
      <w:rPr>
        <w:rStyle w:val="PageNumber"/>
        <w:rFonts w:ascii="Helvetica" w:hAnsi="Helvetica"/>
        <w:b w:val="0"/>
        <w:sz w:val="16"/>
        <w:szCs w:val="16"/>
      </w:rPr>
      <w:instrText xml:space="preserve"> PAGE </w:instrText>
    </w:r>
    <w:r w:rsidR="00A62174" w:rsidRPr="002E24D1">
      <w:rPr>
        <w:rStyle w:val="PageNumber"/>
        <w:rFonts w:ascii="Helvetica" w:hAnsi="Helvetica"/>
        <w:b w:val="0"/>
        <w:sz w:val="16"/>
        <w:szCs w:val="16"/>
      </w:rPr>
      <w:fldChar w:fldCharType="separate"/>
    </w:r>
    <w:r w:rsidR="00C368B0">
      <w:rPr>
        <w:rStyle w:val="PageNumber"/>
        <w:rFonts w:ascii="Helvetica" w:hAnsi="Helvetica"/>
        <w:b w:val="0"/>
        <w:noProof/>
        <w:sz w:val="16"/>
        <w:szCs w:val="16"/>
      </w:rPr>
      <w:t>13</w:t>
    </w:r>
    <w:r w:rsidR="00A62174" w:rsidRPr="002E24D1">
      <w:rPr>
        <w:rStyle w:val="PageNumber"/>
        <w:rFonts w:ascii="Helvetica" w:hAnsi="Helvetica"/>
        <w:b w:val="0"/>
        <w:sz w:val="16"/>
        <w:szCs w:val="16"/>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E4500" w:rsidRDefault="004E4500">
      <w:r>
        <w:separator/>
      </w:r>
    </w:p>
  </w:footnote>
  <w:footnote w:type="continuationSeparator" w:id="1">
    <w:p w:rsidR="004E4500" w:rsidRDefault="004E4500">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06DF7" w:rsidRDefault="00006DF7">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06DF7" w:rsidRDefault="00006DF7">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144E648A"/>
    <w:lvl w:ilvl="0">
      <w:start w:val="1"/>
      <w:numFmt w:val="decimal"/>
      <w:lvlText w:val="%1."/>
      <w:lvlJc w:val="left"/>
      <w:pPr>
        <w:tabs>
          <w:tab w:val="num" w:pos="1800"/>
        </w:tabs>
        <w:ind w:left="1800" w:hanging="360"/>
      </w:pPr>
    </w:lvl>
  </w:abstractNum>
  <w:abstractNum w:abstractNumId="1">
    <w:nsid w:val="FFFFFF7D"/>
    <w:multiLevelType w:val="singleLevel"/>
    <w:tmpl w:val="2CFAD548"/>
    <w:lvl w:ilvl="0">
      <w:start w:val="1"/>
      <w:numFmt w:val="decimal"/>
      <w:lvlText w:val="%1."/>
      <w:lvlJc w:val="left"/>
      <w:pPr>
        <w:tabs>
          <w:tab w:val="num" w:pos="1440"/>
        </w:tabs>
        <w:ind w:left="1440" w:hanging="360"/>
      </w:pPr>
    </w:lvl>
  </w:abstractNum>
  <w:abstractNum w:abstractNumId="2">
    <w:nsid w:val="FFFFFF7E"/>
    <w:multiLevelType w:val="singleLevel"/>
    <w:tmpl w:val="5108153E"/>
    <w:lvl w:ilvl="0">
      <w:start w:val="1"/>
      <w:numFmt w:val="decimal"/>
      <w:lvlText w:val="%1."/>
      <w:lvlJc w:val="left"/>
      <w:pPr>
        <w:tabs>
          <w:tab w:val="num" w:pos="1080"/>
        </w:tabs>
        <w:ind w:left="1080" w:hanging="360"/>
      </w:pPr>
    </w:lvl>
  </w:abstractNum>
  <w:abstractNum w:abstractNumId="3">
    <w:nsid w:val="FFFFFF7F"/>
    <w:multiLevelType w:val="singleLevel"/>
    <w:tmpl w:val="74E0207E"/>
    <w:lvl w:ilvl="0">
      <w:start w:val="1"/>
      <w:numFmt w:val="decimal"/>
      <w:lvlText w:val="%1."/>
      <w:lvlJc w:val="left"/>
      <w:pPr>
        <w:tabs>
          <w:tab w:val="num" w:pos="720"/>
        </w:tabs>
        <w:ind w:left="720" w:hanging="360"/>
      </w:pPr>
    </w:lvl>
  </w:abstractNum>
  <w:abstractNum w:abstractNumId="4">
    <w:nsid w:val="FFFFFF80"/>
    <w:multiLevelType w:val="singleLevel"/>
    <w:tmpl w:val="63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8E65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1FA37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508B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32BB46"/>
    <w:lvl w:ilvl="0">
      <w:start w:val="1"/>
      <w:numFmt w:val="decimal"/>
      <w:lvlText w:val="%1."/>
      <w:lvlJc w:val="left"/>
      <w:pPr>
        <w:tabs>
          <w:tab w:val="num" w:pos="360"/>
        </w:tabs>
        <w:ind w:left="360" w:hanging="360"/>
      </w:pPr>
    </w:lvl>
  </w:abstractNum>
  <w:abstractNum w:abstractNumId="9">
    <w:nsid w:val="FFFFFF89"/>
    <w:multiLevelType w:val="singleLevel"/>
    <w:tmpl w:val="8820D780"/>
    <w:lvl w:ilvl="0">
      <w:start w:val="1"/>
      <w:numFmt w:val="bullet"/>
      <w:lvlText w:val=""/>
      <w:lvlJc w:val="left"/>
      <w:pPr>
        <w:tabs>
          <w:tab w:val="num" w:pos="360"/>
        </w:tabs>
        <w:ind w:left="360" w:hanging="360"/>
      </w:pPr>
      <w:rPr>
        <w:rFonts w:ascii="Symbol" w:hAnsi="Symbol" w:hint="default"/>
      </w:rPr>
    </w:lvl>
  </w:abstractNum>
  <w:abstractNum w:abstractNumId="1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006A1751"/>
    <w:multiLevelType w:val="hybridMultilevel"/>
    <w:tmpl w:val="7A84963C"/>
    <w:lvl w:ilvl="0" w:tplc="56C89382">
      <w:start w:val="4"/>
      <w:numFmt w:val="decimal"/>
      <w:lvlText w:val="%1."/>
      <w:lvlJc w:val="left"/>
      <w:pPr>
        <w:tabs>
          <w:tab w:val="num" w:pos="418"/>
        </w:tabs>
        <w:ind w:left="418" w:hanging="400"/>
      </w:pPr>
      <w:rPr>
        <w:rFonts w:hint="default"/>
      </w:rPr>
    </w:lvl>
    <w:lvl w:ilvl="1" w:tplc="62FE0676" w:tentative="1">
      <w:start w:val="1"/>
      <w:numFmt w:val="lowerLetter"/>
      <w:lvlText w:val="%2."/>
      <w:lvlJc w:val="left"/>
      <w:pPr>
        <w:tabs>
          <w:tab w:val="num" w:pos="1449"/>
        </w:tabs>
        <w:ind w:left="1449" w:hanging="360"/>
      </w:pPr>
    </w:lvl>
    <w:lvl w:ilvl="2" w:tplc="3CB09784" w:tentative="1">
      <w:start w:val="1"/>
      <w:numFmt w:val="lowerRoman"/>
      <w:lvlText w:val="%3."/>
      <w:lvlJc w:val="right"/>
      <w:pPr>
        <w:tabs>
          <w:tab w:val="num" w:pos="2169"/>
        </w:tabs>
        <w:ind w:left="2169" w:hanging="180"/>
      </w:pPr>
    </w:lvl>
    <w:lvl w:ilvl="3" w:tplc="49D01E88" w:tentative="1">
      <w:start w:val="1"/>
      <w:numFmt w:val="decimal"/>
      <w:lvlText w:val="%4."/>
      <w:lvlJc w:val="left"/>
      <w:pPr>
        <w:tabs>
          <w:tab w:val="num" w:pos="2889"/>
        </w:tabs>
        <w:ind w:left="2889" w:hanging="360"/>
      </w:pPr>
    </w:lvl>
    <w:lvl w:ilvl="4" w:tplc="95B85190" w:tentative="1">
      <w:start w:val="1"/>
      <w:numFmt w:val="lowerLetter"/>
      <w:lvlText w:val="%5."/>
      <w:lvlJc w:val="left"/>
      <w:pPr>
        <w:tabs>
          <w:tab w:val="num" w:pos="3609"/>
        </w:tabs>
        <w:ind w:left="3609" w:hanging="360"/>
      </w:pPr>
    </w:lvl>
    <w:lvl w:ilvl="5" w:tplc="57D279F2" w:tentative="1">
      <w:start w:val="1"/>
      <w:numFmt w:val="lowerRoman"/>
      <w:lvlText w:val="%6."/>
      <w:lvlJc w:val="right"/>
      <w:pPr>
        <w:tabs>
          <w:tab w:val="num" w:pos="4329"/>
        </w:tabs>
        <w:ind w:left="4329" w:hanging="180"/>
      </w:pPr>
    </w:lvl>
    <w:lvl w:ilvl="6" w:tplc="AF9A4E20" w:tentative="1">
      <w:start w:val="1"/>
      <w:numFmt w:val="decimal"/>
      <w:lvlText w:val="%7."/>
      <w:lvlJc w:val="left"/>
      <w:pPr>
        <w:tabs>
          <w:tab w:val="num" w:pos="5049"/>
        </w:tabs>
        <w:ind w:left="5049" w:hanging="360"/>
      </w:pPr>
    </w:lvl>
    <w:lvl w:ilvl="7" w:tplc="9278A40A" w:tentative="1">
      <w:start w:val="1"/>
      <w:numFmt w:val="lowerLetter"/>
      <w:lvlText w:val="%8."/>
      <w:lvlJc w:val="left"/>
      <w:pPr>
        <w:tabs>
          <w:tab w:val="num" w:pos="5769"/>
        </w:tabs>
        <w:ind w:left="5769" w:hanging="360"/>
      </w:pPr>
    </w:lvl>
    <w:lvl w:ilvl="8" w:tplc="83CA4EF8" w:tentative="1">
      <w:start w:val="1"/>
      <w:numFmt w:val="lowerRoman"/>
      <w:lvlText w:val="%9."/>
      <w:lvlJc w:val="right"/>
      <w:pPr>
        <w:tabs>
          <w:tab w:val="num" w:pos="6489"/>
        </w:tabs>
        <w:ind w:left="6489" w:hanging="180"/>
      </w:pPr>
    </w:lvl>
  </w:abstractNum>
  <w:abstractNum w:abstractNumId="12">
    <w:nsid w:val="00FE4203"/>
    <w:multiLevelType w:val="hybridMultilevel"/>
    <w:tmpl w:val="40205F10"/>
    <w:lvl w:ilvl="0" w:tplc="CC9C13B4">
      <w:start w:val="1"/>
      <w:numFmt w:val="bullet"/>
      <w:lvlText w:val=""/>
      <w:lvlJc w:val="left"/>
      <w:pPr>
        <w:tabs>
          <w:tab w:val="num" w:pos="360"/>
        </w:tabs>
        <w:ind w:left="300" w:hanging="300"/>
      </w:pPr>
      <w:rPr>
        <w:rFonts w:ascii="WP MathA" w:hAnsi="WP MathA" w:hint="default"/>
      </w:rPr>
    </w:lvl>
    <w:lvl w:ilvl="1" w:tplc="48D0E454" w:tentative="1">
      <w:start w:val="1"/>
      <w:numFmt w:val="bullet"/>
      <w:lvlText w:val="o"/>
      <w:lvlJc w:val="left"/>
      <w:pPr>
        <w:tabs>
          <w:tab w:val="num" w:pos="1440"/>
        </w:tabs>
        <w:ind w:left="1440" w:hanging="360"/>
      </w:pPr>
      <w:rPr>
        <w:rFonts w:ascii="Courier New" w:hAnsi="Courier New" w:hint="default"/>
      </w:rPr>
    </w:lvl>
    <w:lvl w:ilvl="2" w:tplc="22126154" w:tentative="1">
      <w:start w:val="1"/>
      <w:numFmt w:val="bullet"/>
      <w:lvlText w:val=""/>
      <w:lvlJc w:val="left"/>
      <w:pPr>
        <w:tabs>
          <w:tab w:val="num" w:pos="2160"/>
        </w:tabs>
        <w:ind w:left="2160" w:hanging="360"/>
      </w:pPr>
      <w:rPr>
        <w:rFonts w:ascii="Wingdings" w:hAnsi="Wingdings" w:hint="default"/>
      </w:rPr>
    </w:lvl>
    <w:lvl w:ilvl="3" w:tplc="642A3E2C" w:tentative="1">
      <w:start w:val="1"/>
      <w:numFmt w:val="bullet"/>
      <w:lvlText w:val=""/>
      <w:lvlJc w:val="left"/>
      <w:pPr>
        <w:tabs>
          <w:tab w:val="num" w:pos="2880"/>
        </w:tabs>
        <w:ind w:left="2880" w:hanging="360"/>
      </w:pPr>
      <w:rPr>
        <w:rFonts w:ascii="Symbol" w:hAnsi="Symbol" w:hint="default"/>
      </w:rPr>
    </w:lvl>
    <w:lvl w:ilvl="4" w:tplc="A808BF5A" w:tentative="1">
      <w:start w:val="1"/>
      <w:numFmt w:val="bullet"/>
      <w:lvlText w:val="o"/>
      <w:lvlJc w:val="left"/>
      <w:pPr>
        <w:tabs>
          <w:tab w:val="num" w:pos="3600"/>
        </w:tabs>
        <w:ind w:left="3600" w:hanging="360"/>
      </w:pPr>
      <w:rPr>
        <w:rFonts w:ascii="Courier New" w:hAnsi="Courier New" w:hint="default"/>
      </w:rPr>
    </w:lvl>
    <w:lvl w:ilvl="5" w:tplc="5B484A3A" w:tentative="1">
      <w:start w:val="1"/>
      <w:numFmt w:val="bullet"/>
      <w:lvlText w:val=""/>
      <w:lvlJc w:val="left"/>
      <w:pPr>
        <w:tabs>
          <w:tab w:val="num" w:pos="4320"/>
        </w:tabs>
        <w:ind w:left="4320" w:hanging="360"/>
      </w:pPr>
      <w:rPr>
        <w:rFonts w:ascii="Wingdings" w:hAnsi="Wingdings" w:hint="default"/>
      </w:rPr>
    </w:lvl>
    <w:lvl w:ilvl="6" w:tplc="0EE60EF6" w:tentative="1">
      <w:start w:val="1"/>
      <w:numFmt w:val="bullet"/>
      <w:lvlText w:val=""/>
      <w:lvlJc w:val="left"/>
      <w:pPr>
        <w:tabs>
          <w:tab w:val="num" w:pos="5040"/>
        </w:tabs>
        <w:ind w:left="5040" w:hanging="360"/>
      </w:pPr>
      <w:rPr>
        <w:rFonts w:ascii="Symbol" w:hAnsi="Symbol" w:hint="default"/>
      </w:rPr>
    </w:lvl>
    <w:lvl w:ilvl="7" w:tplc="65BC578A" w:tentative="1">
      <w:start w:val="1"/>
      <w:numFmt w:val="bullet"/>
      <w:lvlText w:val="o"/>
      <w:lvlJc w:val="left"/>
      <w:pPr>
        <w:tabs>
          <w:tab w:val="num" w:pos="5760"/>
        </w:tabs>
        <w:ind w:left="5760" w:hanging="360"/>
      </w:pPr>
      <w:rPr>
        <w:rFonts w:ascii="Courier New" w:hAnsi="Courier New" w:hint="default"/>
      </w:rPr>
    </w:lvl>
    <w:lvl w:ilvl="8" w:tplc="C284D580" w:tentative="1">
      <w:start w:val="1"/>
      <w:numFmt w:val="bullet"/>
      <w:lvlText w:val=""/>
      <w:lvlJc w:val="left"/>
      <w:pPr>
        <w:tabs>
          <w:tab w:val="num" w:pos="6480"/>
        </w:tabs>
        <w:ind w:left="6480" w:hanging="360"/>
      </w:pPr>
      <w:rPr>
        <w:rFonts w:ascii="Wingdings" w:hAnsi="Wingdings" w:hint="default"/>
      </w:rPr>
    </w:lvl>
  </w:abstractNum>
  <w:abstractNum w:abstractNumId="13">
    <w:nsid w:val="039B6F07"/>
    <w:multiLevelType w:val="hybridMultilevel"/>
    <w:tmpl w:val="FB2EA01A"/>
    <w:lvl w:ilvl="0" w:tplc="9F3E9162">
      <w:start w:val="9"/>
      <w:numFmt w:val="decimal"/>
      <w:lvlText w:val="%1."/>
      <w:lvlJc w:val="left"/>
      <w:pPr>
        <w:tabs>
          <w:tab w:val="num" w:pos="429"/>
        </w:tabs>
        <w:ind w:left="429" w:hanging="420"/>
      </w:pPr>
      <w:rPr>
        <w:rFonts w:hint="default"/>
      </w:rPr>
    </w:lvl>
    <w:lvl w:ilvl="1" w:tplc="E974A344" w:tentative="1">
      <w:start w:val="1"/>
      <w:numFmt w:val="lowerLetter"/>
      <w:lvlText w:val="%2."/>
      <w:lvlJc w:val="left"/>
      <w:pPr>
        <w:tabs>
          <w:tab w:val="num" w:pos="1089"/>
        </w:tabs>
        <w:ind w:left="1089" w:hanging="360"/>
      </w:pPr>
    </w:lvl>
    <w:lvl w:ilvl="2" w:tplc="E9CE23DA" w:tentative="1">
      <w:start w:val="1"/>
      <w:numFmt w:val="lowerRoman"/>
      <w:lvlText w:val="%3."/>
      <w:lvlJc w:val="right"/>
      <w:pPr>
        <w:tabs>
          <w:tab w:val="num" w:pos="1809"/>
        </w:tabs>
        <w:ind w:left="1809" w:hanging="180"/>
      </w:pPr>
    </w:lvl>
    <w:lvl w:ilvl="3" w:tplc="BE7C0F4E" w:tentative="1">
      <w:start w:val="1"/>
      <w:numFmt w:val="decimal"/>
      <w:lvlText w:val="%4."/>
      <w:lvlJc w:val="left"/>
      <w:pPr>
        <w:tabs>
          <w:tab w:val="num" w:pos="2529"/>
        </w:tabs>
        <w:ind w:left="2529" w:hanging="360"/>
      </w:pPr>
    </w:lvl>
    <w:lvl w:ilvl="4" w:tplc="A9F224AC" w:tentative="1">
      <w:start w:val="1"/>
      <w:numFmt w:val="lowerLetter"/>
      <w:lvlText w:val="%5."/>
      <w:lvlJc w:val="left"/>
      <w:pPr>
        <w:tabs>
          <w:tab w:val="num" w:pos="3249"/>
        </w:tabs>
        <w:ind w:left="3249" w:hanging="360"/>
      </w:pPr>
    </w:lvl>
    <w:lvl w:ilvl="5" w:tplc="56B60208" w:tentative="1">
      <w:start w:val="1"/>
      <w:numFmt w:val="lowerRoman"/>
      <w:lvlText w:val="%6."/>
      <w:lvlJc w:val="right"/>
      <w:pPr>
        <w:tabs>
          <w:tab w:val="num" w:pos="3969"/>
        </w:tabs>
        <w:ind w:left="3969" w:hanging="180"/>
      </w:pPr>
    </w:lvl>
    <w:lvl w:ilvl="6" w:tplc="468E3F3E" w:tentative="1">
      <w:start w:val="1"/>
      <w:numFmt w:val="decimal"/>
      <w:lvlText w:val="%7."/>
      <w:lvlJc w:val="left"/>
      <w:pPr>
        <w:tabs>
          <w:tab w:val="num" w:pos="4689"/>
        </w:tabs>
        <w:ind w:left="4689" w:hanging="360"/>
      </w:pPr>
    </w:lvl>
    <w:lvl w:ilvl="7" w:tplc="C0064A50" w:tentative="1">
      <w:start w:val="1"/>
      <w:numFmt w:val="lowerLetter"/>
      <w:lvlText w:val="%8."/>
      <w:lvlJc w:val="left"/>
      <w:pPr>
        <w:tabs>
          <w:tab w:val="num" w:pos="5409"/>
        </w:tabs>
        <w:ind w:left="5409" w:hanging="360"/>
      </w:pPr>
    </w:lvl>
    <w:lvl w:ilvl="8" w:tplc="43767C76" w:tentative="1">
      <w:start w:val="1"/>
      <w:numFmt w:val="lowerRoman"/>
      <w:lvlText w:val="%9."/>
      <w:lvlJc w:val="right"/>
      <w:pPr>
        <w:tabs>
          <w:tab w:val="num" w:pos="6129"/>
        </w:tabs>
        <w:ind w:left="6129" w:hanging="180"/>
      </w:pPr>
    </w:lvl>
  </w:abstractNum>
  <w:abstractNum w:abstractNumId="14">
    <w:nsid w:val="0770724B"/>
    <w:multiLevelType w:val="hybridMultilevel"/>
    <w:tmpl w:val="D1E49834"/>
    <w:lvl w:ilvl="0" w:tplc="8C727E06">
      <w:start w:val="4"/>
      <w:numFmt w:val="decimal"/>
      <w:lvlText w:val="%1."/>
      <w:lvlJc w:val="left"/>
      <w:pPr>
        <w:tabs>
          <w:tab w:val="num" w:pos="418"/>
        </w:tabs>
        <w:ind w:left="418" w:hanging="400"/>
      </w:pPr>
      <w:rPr>
        <w:rFonts w:hint="default"/>
      </w:rPr>
    </w:lvl>
    <w:lvl w:ilvl="1" w:tplc="31866EC8" w:tentative="1">
      <w:start w:val="1"/>
      <w:numFmt w:val="lowerLetter"/>
      <w:lvlText w:val="%2."/>
      <w:lvlJc w:val="left"/>
      <w:pPr>
        <w:tabs>
          <w:tab w:val="num" w:pos="1449"/>
        </w:tabs>
        <w:ind w:left="1449" w:hanging="360"/>
      </w:pPr>
    </w:lvl>
    <w:lvl w:ilvl="2" w:tplc="5F14E7B2" w:tentative="1">
      <w:start w:val="1"/>
      <w:numFmt w:val="lowerRoman"/>
      <w:lvlText w:val="%3."/>
      <w:lvlJc w:val="right"/>
      <w:pPr>
        <w:tabs>
          <w:tab w:val="num" w:pos="2169"/>
        </w:tabs>
        <w:ind w:left="2169" w:hanging="180"/>
      </w:pPr>
    </w:lvl>
    <w:lvl w:ilvl="3" w:tplc="49E6584E" w:tentative="1">
      <w:start w:val="1"/>
      <w:numFmt w:val="decimal"/>
      <w:lvlText w:val="%4."/>
      <w:lvlJc w:val="left"/>
      <w:pPr>
        <w:tabs>
          <w:tab w:val="num" w:pos="2889"/>
        </w:tabs>
        <w:ind w:left="2889" w:hanging="360"/>
      </w:pPr>
    </w:lvl>
    <w:lvl w:ilvl="4" w:tplc="1BEA2244" w:tentative="1">
      <w:start w:val="1"/>
      <w:numFmt w:val="lowerLetter"/>
      <w:lvlText w:val="%5."/>
      <w:lvlJc w:val="left"/>
      <w:pPr>
        <w:tabs>
          <w:tab w:val="num" w:pos="3609"/>
        </w:tabs>
        <w:ind w:left="3609" w:hanging="360"/>
      </w:pPr>
    </w:lvl>
    <w:lvl w:ilvl="5" w:tplc="EF62122E" w:tentative="1">
      <w:start w:val="1"/>
      <w:numFmt w:val="lowerRoman"/>
      <w:lvlText w:val="%6."/>
      <w:lvlJc w:val="right"/>
      <w:pPr>
        <w:tabs>
          <w:tab w:val="num" w:pos="4329"/>
        </w:tabs>
        <w:ind w:left="4329" w:hanging="180"/>
      </w:pPr>
    </w:lvl>
    <w:lvl w:ilvl="6" w:tplc="ABC8CAF2" w:tentative="1">
      <w:start w:val="1"/>
      <w:numFmt w:val="decimal"/>
      <w:lvlText w:val="%7."/>
      <w:lvlJc w:val="left"/>
      <w:pPr>
        <w:tabs>
          <w:tab w:val="num" w:pos="5049"/>
        </w:tabs>
        <w:ind w:left="5049" w:hanging="360"/>
      </w:pPr>
    </w:lvl>
    <w:lvl w:ilvl="7" w:tplc="5F1C0D04" w:tentative="1">
      <w:start w:val="1"/>
      <w:numFmt w:val="lowerLetter"/>
      <w:lvlText w:val="%8."/>
      <w:lvlJc w:val="left"/>
      <w:pPr>
        <w:tabs>
          <w:tab w:val="num" w:pos="5769"/>
        </w:tabs>
        <w:ind w:left="5769" w:hanging="360"/>
      </w:pPr>
    </w:lvl>
    <w:lvl w:ilvl="8" w:tplc="CDC6C320" w:tentative="1">
      <w:start w:val="1"/>
      <w:numFmt w:val="lowerRoman"/>
      <w:lvlText w:val="%9."/>
      <w:lvlJc w:val="right"/>
      <w:pPr>
        <w:tabs>
          <w:tab w:val="num" w:pos="6489"/>
        </w:tabs>
        <w:ind w:left="6489" w:hanging="180"/>
      </w:pPr>
    </w:lvl>
  </w:abstractNum>
  <w:abstractNum w:abstractNumId="15">
    <w:nsid w:val="0813778C"/>
    <w:multiLevelType w:val="hybridMultilevel"/>
    <w:tmpl w:val="40205F10"/>
    <w:lvl w:ilvl="0" w:tplc="CC149CCA">
      <w:start w:val="1"/>
      <w:numFmt w:val="bullet"/>
      <w:lvlText w:val=""/>
      <w:lvlJc w:val="left"/>
      <w:pPr>
        <w:tabs>
          <w:tab w:val="num" w:pos="360"/>
        </w:tabs>
        <w:ind w:left="300" w:hanging="300"/>
      </w:pPr>
      <w:rPr>
        <w:rFonts w:ascii="Symbol" w:hAnsi="Symbol" w:hint="default"/>
      </w:rPr>
    </w:lvl>
    <w:lvl w:ilvl="1" w:tplc="7B54CF74" w:tentative="1">
      <w:start w:val="1"/>
      <w:numFmt w:val="bullet"/>
      <w:lvlText w:val="o"/>
      <w:lvlJc w:val="left"/>
      <w:pPr>
        <w:tabs>
          <w:tab w:val="num" w:pos="1440"/>
        </w:tabs>
        <w:ind w:left="1440" w:hanging="360"/>
      </w:pPr>
      <w:rPr>
        <w:rFonts w:ascii="Courier New" w:hAnsi="Courier New" w:hint="default"/>
      </w:rPr>
    </w:lvl>
    <w:lvl w:ilvl="2" w:tplc="459CFA92" w:tentative="1">
      <w:start w:val="1"/>
      <w:numFmt w:val="bullet"/>
      <w:lvlText w:val=""/>
      <w:lvlJc w:val="left"/>
      <w:pPr>
        <w:tabs>
          <w:tab w:val="num" w:pos="2160"/>
        </w:tabs>
        <w:ind w:left="2160" w:hanging="360"/>
      </w:pPr>
      <w:rPr>
        <w:rFonts w:ascii="Wingdings" w:hAnsi="Wingdings" w:hint="default"/>
      </w:rPr>
    </w:lvl>
    <w:lvl w:ilvl="3" w:tplc="5B1CA36E" w:tentative="1">
      <w:start w:val="1"/>
      <w:numFmt w:val="bullet"/>
      <w:lvlText w:val=""/>
      <w:lvlJc w:val="left"/>
      <w:pPr>
        <w:tabs>
          <w:tab w:val="num" w:pos="2880"/>
        </w:tabs>
        <w:ind w:left="2880" w:hanging="360"/>
      </w:pPr>
      <w:rPr>
        <w:rFonts w:ascii="Symbol" w:hAnsi="Symbol" w:hint="default"/>
      </w:rPr>
    </w:lvl>
    <w:lvl w:ilvl="4" w:tplc="5FFA7212" w:tentative="1">
      <w:start w:val="1"/>
      <w:numFmt w:val="bullet"/>
      <w:lvlText w:val="o"/>
      <w:lvlJc w:val="left"/>
      <w:pPr>
        <w:tabs>
          <w:tab w:val="num" w:pos="3600"/>
        </w:tabs>
        <w:ind w:left="3600" w:hanging="360"/>
      </w:pPr>
      <w:rPr>
        <w:rFonts w:ascii="Courier New" w:hAnsi="Courier New" w:hint="default"/>
      </w:rPr>
    </w:lvl>
    <w:lvl w:ilvl="5" w:tplc="8298601C" w:tentative="1">
      <w:start w:val="1"/>
      <w:numFmt w:val="bullet"/>
      <w:lvlText w:val=""/>
      <w:lvlJc w:val="left"/>
      <w:pPr>
        <w:tabs>
          <w:tab w:val="num" w:pos="4320"/>
        </w:tabs>
        <w:ind w:left="4320" w:hanging="360"/>
      </w:pPr>
      <w:rPr>
        <w:rFonts w:ascii="Wingdings" w:hAnsi="Wingdings" w:hint="default"/>
      </w:rPr>
    </w:lvl>
    <w:lvl w:ilvl="6" w:tplc="A156DE48" w:tentative="1">
      <w:start w:val="1"/>
      <w:numFmt w:val="bullet"/>
      <w:lvlText w:val=""/>
      <w:lvlJc w:val="left"/>
      <w:pPr>
        <w:tabs>
          <w:tab w:val="num" w:pos="5040"/>
        </w:tabs>
        <w:ind w:left="5040" w:hanging="360"/>
      </w:pPr>
      <w:rPr>
        <w:rFonts w:ascii="Symbol" w:hAnsi="Symbol" w:hint="default"/>
      </w:rPr>
    </w:lvl>
    <w:lvl w:ilvl="7" w:tplc="F4BA23C0" w:tentative="1">
      <w:start w:val="1"/>
      <w:numFmt w:val="bullet"/>
      <w:lvlText w:val="o"/>
      <w:lvlJc w:val="left"/>
      <w:pPr>
        <w:tabs>
          <w:tab w:val="num" w:pos="5760"/>
        </w:tabs>
        <w:ind w:left="5760" w:hanging="360"/>
      </w:pPr>
      <w:rPr>
        <w:rFonts w:ascii="Courier New" w:hAnsi="Courier New" w:hint="default"/>
      </w:rPr>
    </w:lvl>
    <w:lvl w:ilvl="8" w:tplc="D5C45738" w:tentative="1">
      <w:start w:val="1"/>
      <w:numFmt w:val="bullet"/>
      <w:lvlText w:val=""/>
      <w:lvlJc w:val="left"/>
      <w:pPr>
        <w:tabs>
          <w:tab w:val="num" w:pos="6480"/>
        </w:tabs>
        <w:ind w:left="6480" w:hanging="360"/>
      </w:pPr>
      <w:rPr>
        <w:rFonts w:ascii="Wingdings" w:hAnsi="Wingdings" w:hint="default"/>
      </w:rPr>
    </w:lvl>
  </w:abstractNum>
  <w:abstractNum w:abstractNumId="16">
    <w:nsid w:val="087A7371"/>
    <w:multiLevelType w:val="hybridMultilevel"/>
    <w:tmpl w:val="E8EA0CB4"/>
    <w:lvl w:ilvl="0" w:tplc="12F6B33C">
      <w:start w:val="1"/>
      <w:numFmt w:val="bullet"/>
      <w:lvlText w:val=""/>
      <w:lvlJc w:val="left"/>
      <w:pPr>
        <w:tabs>
          <w:tab w:val="num" w:pos="1000"/>
        </w:tabs>
        <w:ind w:left="1000" w:hanging="400"/>
      </w:pPr>
      <w:rPr>
        <w:rFonts w:ascii="WP MathA" w:hAnsi="WP MathA" w:hint="default"/>
      </w:rPr>
    </w:lvl>
    <w:lvl w:ilvl="1" w:tplc="787EFAFE" w:tentative="1">
      <w:start w:val="1"/>
      <w:numFmt w:val="bullet"/>
      <w:lvlText w:val="o"/>
      <w:lvlJc w:val="left"/>
      <w:pPr>
        <w:tabs>
          <w:tab w:val="num" w:pos="1440"/>
        </w:tabs>
        <w:ind w:left="1440" w:hanging="360"/>
      </w:pPr>
      <w:rPr>
        <w:rFonts w:ascii="Courier New" w:hAnsi="Courier New" w:hint="default"/>
      </w:rPr>
    </w:lvl>
    <w:lvl w:ilvl="2" w:tplc="98F0D0BE" w:tentative="1">
      <w:start w:val="1"/>
      <w:numFmt w:val="bullet"/>
      <w:lvlText w:val=""/>
      <w:lvlJc w:val="left"/>
      <w:pPr>
        <w:tabs>
          <w:tab w:val="num" w:pos="2160"/>
        </w:tabs>
        <w:ind w:left="2160" w:hanging="360"/>
      </w:pPr>
      <w:rPr>
        <w:rFonts w:ascii="Wingdings" w:hAnsi="Wingdings" w:hint="default"/>
      </w:rPr>
    </w:lvl>
    <w:lvl w:ilvl="3" w:tplc="AFA86892" w:tentative="1">
      <w:start w:val="1"/>
      <w:numFmt w:val="bullet"/>
      <w:lvlText w:val=""/>
      <w:lvlJc w:val="left"/>
      <w:pPr>
        <w:tabs>
          <w:tab w:val="num" w:pos="2880"/>
        </w:tabs>
        <w:ind w:left="2880" w:hanging="360"/>
      </w:pPr>
      <w:rPr>
        <w:rFonts w:ascii="Symbol" w:hAnsi="Symbol" w:hint="default"/>
      </w:rPr>
    </w:lvl>
    <w:lvl w:ilvl="4" w:tplc="396E9CF0" w:tentative="1">
      <w:start w:val="1"/>
      <w:numFmt w:val="bullet"/>
      <w:lvlText w:val="o"/>
      <w:lvlJc w:val="left"/>
      <w:pPr>
        <w:tabs>
          <w:tab w:val="num" w:pos="3600"/>
        </w:tabs>
        <w:ind w:left="3600" w:hanging="360"/>
      </w:pPr>
      <w:rPr>
        <w:rFonts w:ascii="Courier New" w:hAnsi="Courier New" w:hint="default"/>
      </w:rPr>
    </w:lvl>
    <w:lvl w:ilvl="5" w:tplc="35320EB6" w:tentative="1">
      <w:start w:val="1"/>
      <w:numFmt w:val="bullet"/>
      <w:lvlText w:val=""/>
      <w:lvlJc w:val="left"/>
      <w:pPr>
        <w:tabs>
          <w:tab w:val="num" w:pos="4320"/>
        </w:tabs>
        <w:ind w:left="4320" w:hanging="360"/>
      </w:pPr>
      <w:rPr>
        <w:rFonts w:ascii="Wingdings" w:hAnsi="Wingdings" w:hint="default"/>
      </w:rPr>
    </w:lvl>
    <w:lvl w:ilvl="6" w:tplc="A9BAEF10" w:tentative="1">
      <w:start w:val="1"/>
      <w:numFmt w:val="bullet"/>
      <w:lvlText w:val=""/>
      <w:lvlJc w:val="left"/>
      <w:pPr>
        <w:tabs>
          <w:tab w:val="num" w:pos="5040"/>
        </w:tabs>
        <w:ind w:left="5040" w:hanging="360"/>
      </w:pPr>
      <w:rPr>
        <w:rFonts w:ascii="Symbol" w:hAnsi="Symbol" w:hint="default"/>
      </w:rPr>
    </w:lvl>
    <w:lvl w:ilvl="7" w:tplc="C344B78C" w:tentative="1">
      <w:start w:val="1"/>
      <w:numFmt w:val="bullet"/>
      <w:lvlText w:val="o"/>
      <w:lvlJc w:val="left"/>
      <w:pPr>
        <w:tabs>
          <w:tab w:val="num" w:pos="5760"/>
        </w:tabs>
        <w:ind w:left="5760" w:hanging="360"/>
      </w:pPr>
      <w:rPr>
        <w:rFonts w:ascii="Courier New" w:hAnsi="Courier New" w:hint="default"/>
      </w:rPr>
    </w:lvl>
    <w:lvl w:ilvl="8" w:tplc="2CAAFB10" w:tentative="1">
      <w:start w:val="1"/>
      <w:numFmt w:val="bullet"/>
      <w:lvlText w:val=""/>
      <w:lvlJc w:val="left"/>
      <w:pPr>
        <w:tabs>
          <w:tab w:val="num" w:pos="6480"/>
        </w:tabs>
        <w:ind w:left="6480" w:hanging="360"/>
      </w:pPr>
      <w:rPr>
        <w:rFonts w:ascii="Wingdings" w:hAnsi="Wingdings" w:hint="default"/>
      </w:rPr>
    </w:lvl>
  </w:abstractNum>
  <w:abstractNum w:abstractNumId="17">
    <w:nsid w:val="09471C72"/>
    <w:multiLevelType w:val="hybridMultilevel"/>
    <w:tmpl w:val="14D6A6D4"/>
    <w:lvl w:ilvl="0" w:tplc="877AE918">
      <w:start w:val="1"/>
      <w:numFmt w:val="bullet"/>
      <w:lvlText w:val=""/>
      <w:lvlJc w:val="left"/>
      <w:pPr>
        <w:tabs>
          <w:tab w:val="num" w:pos="1000"/>
        </w:tabs>
        <w:ind w:left="1000" w:hanging="400"/>
      </w:pPr>
      <w:rPr>
        <w:rFonts w:ascii="WP MathA" w:hAnsi="WP MathA" w:hint="default"/>
      </w:rPr>
    </w:lvl>
    <w:lvl w:ilvl="1" w:tplc="E9F4C53E" w:tentative="1">
      <w:start w:val="1"/>
      <w:numFmt w:val="bullet"/>
      <w:lvlText w:val="o"/>
      <w:lvlJc w:val="left"/>
      <w:pPr>
        <w:tabs>
          <w:tab w:val="num" w:pos="1440"/>
        </w:tabs>
        <w:ind w:left="1440" w:hanging="360"/>
      </w:pPr>
      <w:rPr>
        <w:rFonts w:ascii="Courier New" w:hAnsi="Courier New" w:hint="default"/>
      </w:rPr>
    </w:lvl>
    <w:lvl w:ilvl="2" w:tplc="6DA0191A" w:tentative="1">
      <w:start w:val="1"/>
      <w:numFmt w:val="bullet"/>
      <w:lvlText w:val=""/>
      <w:lvlJc w:val="left"/>
      <w:pPr>
        <w:tabs>
          <w:tab w:val="num" w:pos="2160"/>
        </w:tabs>
        <w:ind w:left="2160" w:hanging="360"/>
      </w:pPr>
      <w:rPr>
        <w:rFonts w:ascii="Wingdings" w:hAnsi="Wingdings" w:hint="default"/>
      </w:rPr>
    </w:lvl>
    <w:lvl w:ilvl="3" w:tplc="56881370" w:tentative="1">
      <w:start w:val="1"/>
      <w:numFmt w:val="bullet"/>
      <w:lvlText w:val=""/>
      <w:lvlJc w:val="left"/>
      <w:pPr>
        <w:tabs>
          <w:tab w:val="num" w:pos="2880"/>
        </w:tabs>
        <w:ind w:left="2880" w:hanging="360"/>
      </w:pPr>
      <w:rPr>
        <w:rFonts w:ascii="Symbol" w:hAnsi="Symbol" w:hint="default"/>
      </w:rPr>
    </w:lvl>
    <w:lvl w:ilvl="4" w:tplc="F3A0FA88" w:tentative="1">
      <w:start w:val="1"/>
      <w:numFmt w:val="bullet"/>
      <w:lvlText w:val="o"/>
      <w:lvlJc w:val="left"/>
      <w:pPr>
        <w:tabs>
          <w:tab w:val="num" w:pos="3600"/>
        </w:tabs>
        <w:ind w:left="3600" w:hanging="360"/>
      </w:pPr>
      <w:rPr>
        <w:rFonts w:ascii="Courier New" w:hAnsi="Courier New" w:hint="default"/>
      </w:rPr>
    </w:lvl>
    <w:lvl w:ilvl="5" w:tplc="D68A13F4" w:tentative="1">
      <w:start w:val="1"/>
      <w:numFmt w:val="bullet"/>
      <w:lvlText w:val=""/>
      <w:lvlJc w:val="left"/>
      <w:pPr>
        <w:tabs>
          <w:tab w:val="num" w:pos="4320"/>
        </w:tabs>
        <w:ind w:left="4320" w:hanging="360"/>
      </w:pPr>
      <w:rPr>
        <w:rFonts w:ascii="Wingdings" w:hAnsi="Wingdings" w:hint="default"/>
      </w:rPr>
    </w:lvl>
    <w:lvl w:ilvl="6" w:tplc="FF620A42" w:tentative="1">
      <w:start w:val="1"/>
      <w:numFmt w:val="bullet"/>
      <w:lvlText w:val=""/>
      <w:lvlJc w:val="left"/>
      <w:pPr>
        <w:tabs>
          <w:tab w:val="num" w:pos="5040"/>
        </w:tabs>
        <w:ind w:left="5040" w:hanging="360"/>
      </w:pPr>
      <w:rPr>
        <w:rFonts w:ascii="Symbol" w:hAnsi="Symbol" w:hint="default"/>
      </w:rPr>
    </w:lvl>
    <w:lvl w:ilvl="7" w:tplc="BFB62A1E" w:tentative="1">
      <w:start w:val="1"/>
      <w:numFmt w:val="bullet"/>
      <w:lvlText w:val="o"/>
      <w:lvlJc w:val="left"/>
      <w:pPr>
        <w:tabs>
          <w:tab w:val="num" w:pos="5760"/>
        </w:tabs>
        <w:ind w:left="5760" w:hanging="360"/>
      </w:pPr>
      <w:rPr>
        <w:rFonts w:ascii="Courier New" w:hAnsi="Courier New" w:hint="default"/>
      </w:rPr>
    </w:lvl>
    <w:lvl w:ilvl="8" w:tplc="3772A058" w:tentative="1">
      <w:start w:val="1"/>
      <w:numFmt w:val="bullet"/>
      <w:lvlText w:val=""/>
      <w:lvlJc w:val="left"/>
      <w:pPr>
        <w:tabs>
          <w:tab w:val="num" w:pos="6480"/>
        </w:tabs>
        <w:ind w:left="6480" w:hanging="360"/>
      </w:pPr>
      <w:rPr>
        <w:rFonts w:ascii="Wingdings" w:hAnsi="Wingdings" w:hint="default"/>
      </w:rPr>
    </w:lvl>
  </w:abstractNum>
  <w:abstractNum w:abstractNumId="18">
    <w:nsid w:val="100674CC"/>
    <w:multiLevelType w:val="hybridMultilevel"/>
    <w:tmpl w:val="E8EA0CB4"/>
    <w:lvl w:ilvl="0" w:tplc="B204BBD6">
      <w:start w:val="1"/>
      <w:numFmt w:val="bullet"/>
      <w:lvlText w:val=""/>
      <w:lvlJc w:val="left"/>
      <w:pPr>
        <w:tabs>
          <w:tab w:val="num" w:pos="1000"/>
        </w:tabs>
        <w:ind w:left="1000" w:hanging="400"/>
      </w:pPr>
      <w:rPr>
        <w:rFonts w:ascii="Symbol" w:hAnsi="Symbol" w:hint="default"/>
      </w:rPr>
    </w:lvl>
    <w:lvl w:ilvl="1" w:tplc="B6823A7A" w:tentative="1">
      <w:start w:val="1"/>
      <w:numFmt w:val="bullet"/>
      <w:lvlText w:val="o"/>
      <w:lvlJc w:val="left"/>
      <w:pPr>
        <w:tabs>
          <w:tab w:val="num" w:pos="1440"/>
        </w:tabs>
        <w:ind w:left="1440" w:hanging="360"/>
      </w:pPr>
      <w:rPr>
        <w:rFonts w:ascii="Courier New" w:hAnsi="Courier New" w:hint="default"/>
      </w:rPr>
    </w:lvl>
    <w:lvl w:ilvl="2" w:tplc="AA5AAE9E" w:tentative="1">
      <w:start w:val="1"/>
      <w:numFmt w:val="bullet"/>
      <w:lvlText w:val=""/>
      <w:lvlJc w:val="left"/>
      <w:pPr>
        <w:tabs>
          <w:tab w:val="num" w:pos="2160"/>
        </w:tabs>
        <w:ind w:left="2160" w:hanging="360"/>
      </w:pPr>
      <w:rPr>
        <w:rFonts w:ascii="Wingdings" w:hAnsi="Wingdings" w:hint="default"/>
      </w:rPr>
    </w:lvl>
    <w:lvl w:ilvl="3" w:tplc="6E8C7BFC" w:tentative="1">
      <w:start w:val="1"/>
      <w:numFmt w:val="bullet"/>
      <w:lvlText w:val=""/>
      <w:lvlJc w:val="left"/>
      <w:pPr>
        <w:tabs>
          <w:tab w:val="num" w:pos="2880"/>
        </w:tabs>
        <w:ind w:left="2880" w:hanging="360"/>
      </w:pPr>
      <w:rPr>
        <w:rFonts w:ascii="Symbol" w:hAnsi="Symbol" w:hint="default"/>
      </w:rPr>
    </w:lvl>
    <w:lvl w:ilvl="4" w:tplc="D9C05732" w:tentative="1">
      <w:start w:val="1"/>
      <w:numFmt w:val="bullet"/>
      <w:lvlText w:val="o"/>
      <w:lvlJc w:val="left"/>
      <w:pPr>
        <w:tabs>
          <w:tab w:val="num" w:pos="3600"/>
        </w:tabs>
        <w:ind w:left="3600" w:hanging="360"/>
      </w:pPr>
      <w:rPr>
        <w:rFonts w:ascii="Courier New" w:hAnsi="Courier New" w:hint="default"/>
      </w:rPr>
    </w:lvl>
    <w:lvl w:ilvl="5" w:tplc="7C265E62" w:tentative="1">
      <w:start w:val="1"/>
      <w:numFmt w:val="bullet"/>
      <w:lvlText w:val=""/>
      <w:lvlJc w:val="left"/>
      <w:pPr>
        <w:tabs>
          <w:tab w:val="num" w:pos="4320"/>
        </w:tabs>
        <w:ind w:left="4320" w:hanging="360"/>
      </w:pPr>
      <w:rPr>
        <w:rFonts w:ascii="Wingdings" w:hAnsi="Wingdings" w:hint="default"/>
      </w:rPr>
    </w:lvl>
    <w:lvl w:ilvl="6" w:tplc="4ECA0278" w:tentative="1">
      <w:start w:val="1"/>
      <w:numFmt w:val="bullet"/>
      <w:lvlText w:val=""/>
      <w:lvlJc w:val="left"/>
      <w:pPr>
        <w:tabs>
          <w:tab w:val="num" w:pos="5040"/>
        </w:tabs>
        <w:ind w:left="5040" w:hanging="360"/>
      </w:pPr>
      <w:rPr>
        <w:rFonts w:ascii="Symbol" w:hAnsi="Symbol" w:hint="default"/>
      </w:rPr>
    </w:lvl>
    <w:lvl w:ilvl="7" w:tplc="1CBA5FEA" w:tentative="1">
      <w:start w:val="1"/>
      <w:numFmt w:val="bullet"/>
      <w:lvlText w:val="o"/>
      <w:lvlJc w:val="left"/>
      <w:pPr>
        <w:tabs>
          <w:tab w:val="num" w:pos="5760"/>
        </w:tabs>
        <w:ind w:left="5760" w:hanging="360"/>
      </w:pPr>
      <w:rPr>
        <w:rFonts w:ascii="Courier New" w:hAnsi="Courier New" w:hint="default"/>
      </w:rPr>
    </w:lvl>
    <w:lvl w:ilvl="8" w:tplc="F70C5298" w:tentative="1">
      <w:start w:val="1"/>
      <w:numFmt w:val="bullet"/>
      <w:lvlText w:val=""/>
      <w:lvlJc w:val="left"/>
      <w:pPr>
        <w:tabs>
          <w:tab w:val="num" w:pos="6480"/>
        </w:tabs>
        <w:ind w:left="6480" w:hanging="360"/>
      </w:pPr>
      <w:rPr>
        <w:rFonts w:ascii="Wingdings" w:hAnsi="Wingdings" w:hint="default"/>
      </w:rPr>
    </w:lvl>
  </w:abstractNum>
  <w:abstractNum w:abstractNumId="19">
    <w:nsid w:val="122D7952"/>
    <w:multiLevelType w:val="hybridMultilevel"/>
    <w:tmpl w:val="93E09192"/>
    <w:lvl w:ilvl="0" w:tplc="8E64059E">
      <w:start w:val="4"/>
      <w:numFmt w:val="decimal"/>
      <w:lvlText w:val="%1."/>
      <w:lvlJc w:val="left"/>
      <w:pPr>
        <w:tabs>
          <w:tab w:val="num" w:pos="840"/>
        </w:tabs>
        <w:ind w:left="840" w:hanging="480"/>
      </w:pPr>
      <w:rPr>
        <w:rFonts w:hint="default"/>
      </w:rPr>
    </w:lvl>
    <w:lvl w:ilvl="1" w:tplc="EAD471C0" w:tentative="1">
      <w:start w:val="1"/>
      <w:numFmt w:val="lowerLetter"/>
      <w:lvlText w:val="%2."/>
      <w:lvlJc w:val="left"/>
      <w:pPr>
        <w:tabs>
          <w:tab w:val="num" w:pos="1440"/>
        </w:tabs>
        <w:ind w:left="1440" w:hanging="360"/>
      </w:pPr>
    </w:lvl>
    <w:lvl w:ilvl="2" w:tplc="3C12048E" w:tentative="1">
      <w:start w:val="1"/>
      <w:numFmt w:val="lowerRoman"/>
      <w:lvlText w:val="%3."/>
      <w:lvlJc w:val="right"/>
      <w:pPr>
        <w:tabs>
          <w:tab w:val="num" w:pos="2160"/>
        </w:tabs>
        <w:ind w:left="2160" w:hanging="180"/>
      </w:pPr>
    </w:lvl>
    <w:lvl w:ilvl="3" w:tplc="269C7EF2" w:tentative="1">
      <w:start w:val="1"/>
      <w:numFmt w:val="decimal"/>
      <w:lvlText w:val="%4."/>
      <w:lvlJc w:val="left"/>
      <w:pPr>
        <w:tabs>
          <w:tab w:val="num" w:pos="2880"/>
        </w:tabs>
        <w:ind w:left="2880" w:hanging="360"/>
      </w:pPr>
    </w:lvl>
    <w:lvl w:ilvl="4" w:tplc="AA04E69E" w:tentative="1">
      <w:start w:val="1"/>
      <w:numFmt w:val="lowerLetter"/>
      <w:lvlText w:val="%5."/>
      <w:lvlJc w:val="left"/>
      <w:pPr>
        <w:tabs>
          <w:tab w:val="num" w:pos="3600"/>
        </w:tabs>
        <w:ind w:left="3600" w:hanging="360"/>
      </w:pPr>
    </w:lvl>
    <w:lvl w:ilvl="5" w:tplc="BFBC0F80" w:tentative="1">
      <w:start w:val="1"/>
      <w:numFmt w:val="lowerRoman"/>
      <w:lvlText w:val="%6."/>
      <w:lvlJc w:val="right"/>
      <w:pPr>
        <w:tabs>
          <w:tab w:val="num" w:pos="4320"/>
        </w:tabs>
        <w:ind w:left="4320" w:hanging="180"/>
      </w:pPr>
    </w:lvl>
    <w:lvl w:ilvl="6" w:tplc="E73A5442" w:tentative="1">
      <w:start w:val="1"/>
      <w:numFmt w:val="decimal"/>
      <w:lvlText w:val="%7."/>
      <w:lvlJc w:val="left"/>
      <w:pPr>
        <w:tabs>
          <w:tab w:val="num" w:pos="5040"/>
        </w:tabs>
        <w:ind w:left="5040" w:hanging="360"/>
      </w:pPr>
    </w:lvl>
    <w:lvl w:ilvl="7" w:tplc="DD0C9064" w:tentative="1">
      <w:start w:val="1"/>
      <w:numFmt w:val="lowerLetter"/>
      <w:lvlText w:val="%8."/>
      <w:lvlJc w:val="left"/>
      <w:pPr>
        <w:tabs>
          <w:tab w:val="num" w:pos="5760"/>
        </w:tabs>
        <w:ind w:left="5760" w:hanging="360"/>
      </w:pPr>
    </w:lvl>
    <w:lvl w:ilvl="8" w:tplc="E5627AD2" w:tentative="1">
      <w:start w:val="1"/>
      <w:numFmt w:val="lowerRoman"/>
      <w:lvlText w:val="%9."/>
      <w:lvlJc w:val="right"/>
      <w:pPr>
        <w:tabs>
          <w:tab w:val="num" w:pos="6480"/>
        </w:tabs>
        <w:ind w:left="6480" w:hanging="180"/>
      </w:pPr>
    </w:lvl>
  </w:abstractNum>
  <w:abstractNum w:abstractNumId="20">
    <w:nsid w:val="153F34D4"/>
    <w:multiLevelType w:val="hybridMultilevel"/>
    <w:tmpl w:val="BEF41EEE"/>
    <w:lvl w:ilvl="0" w:tplc="3D74DC90">
      <w:start w:val="7"/>
      <w:numFmt w:val="decimal"/>
      <w:lvlText w:val="%1."/>
      <w:lvlJc w:val="left"/>
      <w:pPr>
        <w:tabs>
          <w:tab w:val="num" w:pos="429"/>
        </w:tabs>
        <w:ind w:left="429" w:hanging="420"/>
      </w:pPr>
      <w:rPr>
        <w:rFonts w:hint="default"/>
      </w:rPr>
    </w:lvl>
    <w:lvl w:ilvl="1" w:tplc="07B62254" w:tentative="1">
      <w:start w:val="1"/>
      <w:numFmt w:val="lowerLetter"/>
      <w:lvlText w:val="%2."/>
      <w:lvlJc w:val="left"/>
      <w:pPr>
        <w:tabs>
          <w:tab w:val="num" w:pos="1089"/>
        </w:tabs>
        <w:ind w:left="1089" w:hanging="360"/>
      </w:pPr>
    </w:lvl>
    <w:lvl w:ilvl="2" w:tplc="63AE8FBE" w:tentative="1">
      <w:start w:val="1"/>
      <w:numFmt w:val="lowerRoman"/>
      <w:lvlText w:val="%3."/>
      <w:lvlJc w:val="right"/>
      <w:pPr>
        <w:tabs>
          <w:tab w:val="num" w:pos="1809"/>
        </w:tabs>
        <w:ind w:left="1809" w:hanging="180"/>
      </w:pPr>
    </w:lvl>
    <w:lvl w:ilvl="3" w:tplc="F454D5D0" w:tentative="1">
      <w:start w:val="1"/>
      <w:numFmt w:val="decimal"/>
      <w:lvlText w:val="%4."/>
      <w:lvlJc w:val="left"/>
      <w:pPr>
        <w:tabs>
          <w:tab w:val="num" w:pos="2529"/>
        </w:tabs>
        <w:ind w:left="2529" w:hanging="360"/>
      </w:pPr>
    </w:lvl>
    <w:lvl w:ilvl="4" w:tplc="4BE0633C" w:tentative="1">
      <w:start w:val="1"/>
      <w:numFmt w:val="lowerLetter"/>
      <w:lvlText w:val="%5."/>
      <w:lvlJc w:val="left"/>
      <w:pPr>
        <w:tabs>
          <w:tab w:val="num" w:pos="3249"/>
        </w:tabs>
        <w:ind w:left="3249" w:hanging="360"/>
      </w:pPr>
    </w:lvl>
    <w:lvl w:ilvl="5" w:tplc="6DB2BE56" w:tentative="1">
      <w:start w:val="1"/>
      <w:numFmt w:val="lowerRoman"/>
      <w:lvlText w:val="%6."/>
      <w:lvlJc w:val="right"/>
      <w:pPr>
        <w:tabs>
          <w:tab w:val="num" w:pos="3969"/>
        </w:tabs>
        <w:ind w:left="3969" w:hanging="180"/>
      </w:pPr>
    </w:lvl>
    <w:lvl w:ilvl="6" w:tplc="6A8CFCFC" w:tentative="1">
      <w:start w:val="1"/>
      <w:numFmt w:val="decimal"/>
      <w:lvlText w:val="%7."/>
      <w:lvlJc w:val="left"/>
      <w:pPr>
        <w:tabs>
          <w:tab w:val="num" w:pos="4689"/>
        </w:tabs>
        <w:ind w:left="4689" w:hanging="360"/>
      </w:pPr>
    </w:lvl>
    <w:lvl w:ilvl="7" w:tplc="F06867B6" w:tentative="1">
      <w:start w:val="1"/>
      <w:numFmt w:val="lowerLetter"/>
      <w:lvlText w:val="%8."/>
      <w:lvlJc w:val="left"/>
      <w:pPr>
        <w:tabs>
          <w:tab w:val="num" w:pos="5409"/>
        </w:tabs>
        <w:ind w:left="5409" w:hanging="360"/>
      </w:pPr>
    </w:lvl>
    <w:lvl w:ilvl="8" w:tplc="3A96132C" w:tentative="1">
      <w:start w:val="1"/>
      <w:numFmt w:val="lowerRoman"/>
      <w:lvlText w:val="%9."/>
      <w:lvlJc w:val="right"/>
      <w:pPr>
        <w:tabs>
          <w:tab w:val="num" w:pos="6129"/>
        </w:tabs>
        <w:ind w:left="6129" w:hanging="180"/>
      </w:pPr>
    </w:lvl>
  </w:abstractNum>
  <w:abstractNum w:abstractNumId="21">
    <w:nsid w:val="167421E1"/>
    <w:multiLevelType w:val="hybridMultilevel"/>
    <w:tmpl w:val="7554A5CA"/>
    <w:lvl w:ilvl="0" w:tplc="AB5677FC">
      <w:start w:val="4"/>
      <w:numFmt w:val="decimal"/>
      <w:lvlText w:val="%1."/>
      <w:lvlJc w:val="left"/>
      <w:pPr>
        <w:tabs>
          <w:tab w:val="num" w:pos="409"/>
        </w:tabs>
        <w:ind w:left="409" w:hanging="400"/>
      </w:pPr>
      <w:rPr>
        <w:rFonts w:hint="default"/>
      </w:rPr>
    </w:lvl>
    <w:lvl w:ilvl="1" w:tplc="93209AF2" w:tentative="1">
      <w:start w:val="1"/>
      <w:numFmt w:val="lowerLetter"/>
      <w:lvlText w:val="%2."/>
      <w:lvlJc w:val="left"/>
      <w:pPr>
        <w:tabs>
          <w:tab w:val="num" w:pos="1089"/>
        </w:tabs>
        <w:ind w:left="1089" w:hanging="360"/>
      </w:pPr>
    </w:lvl>
    <w:lvl w:ilvl="2" w:tplc="CD920A88" w:tentative="1">
      <w:start w:val="1"/>
      <w:numFmt w:val="lowerRoman"/>
      <w:lvlText w:val="%3."/>
      <w:lvlJc w:val="right"/>
      <w:pPr>
        <w:tabs>
          <w:tab w:val="num" w:pos="1809"/>
        </w:tabs>
        <w:ind w:left="1809" w:hanging="180"/>
      </w:pPr>
    </w:lvl>
    <w:lvl w:ilvl="3" w:tplc="54D28CF8" w:tentative="1">
      <w:start w:val="1"/>
      <w:numFmt w:val="decimal"/>
      <w:lvlText w:val="%4."/>
      <w:lvlJc w:val="left"/>
      <w:pPr>
        <w:tabs>
          <w:tab w:val="num" w:pos="2529"/>
        </w:tabs>
        <w:ind w:left="2529" w:hanging="360"/>
      </w:pPr>
    </w:lvl>
    <w:lvl w:ilvl="4" w:tplc="9BC07C9A" w:tentative="1">
      <w:start w:val="1"/>
      <w:numFmt w:val="lowerLetter"/>
      <w:lvlText w:val="%5."/>
      <w:lvlJc w:val="left"/>
      <w:pPr>
        <w:tabs>
          <w:tab w:val="num" w:pos="3249"/>
        </w:tabs>
        <w:ind w:left="3249" w:hanging="360"/>
      </w:pPr>
    </w:lvl>
    <w:lvl w:ilvl="5" w:tplc="BD38A58A" w:tentative="1">
      <w:start w:val="1"/>
      <w:numFmt w:val="lowerRoman"/>
      <w:lvlText w:val="%6."/>
      <w:lvlJc w:val="right"/>
      <w:pPr>
        <w:tabs>
          <w:tab w:val="num" w:pos="3969"/>
        </w:tabs>
        <w:ind w:left="3969" w:hanging="180"/>
      </w:pPr>
    </w:lvl>
    <w:lvl w:ilvl="6" w:tplc="2E6092E4" w:tentative="1">
      <w:start w:val="1"/>
      <w:numFmt w:val="decimal"/>
      <w:lvlText w:val="%7."/>
      <w:lvlJc w:val="left"/>
      <w:pPr>
        <w:tabs>
          <w:tab w:val="num" w:pos="4689"/>
        </w:tabs>
        <w:ind w:left="4689" w:hanging="360"/>
      </w:pPr>
    </w:lvl>
    <w:lvl w:ilvl="7" w:tplc="DC58CD84" w:tentative="1">
      <w:start w:val="1"/>
      <w:numFmt w:val="lowerLetter"/>
      <w:lvlText w:val="%8."/>
      <w:lvlJc w:val="left"/>
      <w:pPr>
        <w:tabs>
          <w:tab w:val="num" w:pos="5409"/>
        </w:tabs>
        <w:ind w:left="5409" w:hanging="360"/>
      </w:pPr>
    </w:lvl>
    <w:lvl w:ilvl="8" w:tplc="DBB0869E" w:tentative="1">
      <w:start w:val="1"/>
      <w:numFmt w:val="lowerRoman"/>
      <w:lvlText w:val="%9."/>
      <w:lvlJc w:val="right"/>
      <w:pPr>
        <w:tabs>
          <w:tab w:val="num" w:pos="6129"/>
        </w:tabs>
        <w:ind w:left="6129" w:hanging="180"/>
      </w:pPr>
    </w:lvl>
  </w:abstractNum>
  <w:abstractNum w:abstractNumId="22">
    <w:nsid w:val="1E374E42"/>
    <w:multiLevelType w:val="hybridMultilevel"/>
    <w:tmpl w:val="14D6A6D4"/>
    <w:lvl w:ilvl="0" w:tplc="055265FC">
      <w:start w:val="1"/>
      <w:numFmt w:val="bullet"/>
      <w:lvlText w:val=""/>
      <w:lvlJc w:val="left"/>
      <w:pPr>
        <w:tabs>
          <w:tab w:val="num" w:pos="1000"/>
        </w:tabs>
        <w:ind w:left="1000" w:hanging="400"/>
      </w:pPr>
      <w:rPr>
        <w:rFonts w:ascii="Symbol" w:hAnsi="Symbol" w:hint="default"/>
      </w:rPr>
    </w:lvl>
    <w:lvl w:ilvl="1" w:tplc="0E1A4994" w:tentative="1">
      <w:start w:val="1"/>
      <w:numFmt w:val="bullet"/>
      <w:lvlText w:val="o"/>
      <w:lvlJc w:val="left"/>
      <w:pPr>
        <w:tabs>
          <w:tab w:val="num" w:pos="1440"/>
        </w:tabs>
        <w:ind w:left="1440" w:hanging="360"/>
      </w:pPr>
      <w:rPr>
        <w:rFonts w:ascii="Courier New" w:hAnsi="Courier New" w:hint="default"/>
      </w:rPr>
    </w:lvl>
    <w:lvl w:ilvl="2" w:tplc="0E981B30" w:tentative="1">
      <w:start w:val="1"/>
      <w:numFmt w:val="bullet"/>
      <w:lvlText w:val=""/>
      <w:lvlJc w:val="left"/>
      <w:pPr>
        <w:tabs>
          <w:tab w:val="num" w:pos="2160"/>
        </w:tabs>
        <w:ind w:left="2160" w:hanging="360"/>
      </w:pPr>
      <w:rPr>
        <w:rFonts w:ascii="Wingdings" w:hAnsi="Wingdings" w:hint="default"/>
      </w:rPr>
    </w:lvl>
    <w:lvl w:ilvl="3" w:tplc="6E808300" w:tentative="1">
      <w:start w:val="1"/>
      <w:numFmt w:val="bullet"/>
      <w:lvlText w:val=""/>
      <w:lvlJc w:val="left"/>
      <w:pPr>
        <w:tabs>
          <w:tab w:val="num" w:pos="2880"/>
        </w:tabs>
        <w:ind w:left="2880" w:hanging="360"/>
      </w:pPr>
      <w:rPr>
        <w:rFonts w:ascii="Symbol" w:hAnsi="Symbol" w:hint="default"/>
      </w:rPr>
    </w:lvl>
    <w:lvl w:ilvl="4" w:tplc="2EE2E08E" w:tentative="1">
      <w:start w:val="1"/>
      <w:numFmt w:val="bullet"/>
      <w:lvlText w:val="o"/>
      <w:lvlJc w:val="left"/>
      <w:pPr>
        <w:tabs>
          <w:tab w:val="num" w:pos="3600"/>
        </w:tabs>
        <w:ind w:left="3600" w:hanging="360"/>
      </w:pPr>
      <w:rPr>
        <w:rFonts w:ascii="Courier New" w:hAnsi="Courier New" w:hint="default"/>
      </w:rPr>
    </w:lvl>
    <w:lvl w:ilvl="5" w:tplc="3808D4CA" w:tentative="1">
      <w:start w:val="1"/>
      <w:numFmt w:val="bullet"/>
      <w:lvlText w:val=""/>
      <w:lvlJc w:val="left"/>
      <w:pPr>
        <w:tabs>
          <w:tab w:val="num" w:pos="4320"/>
        </w:tabs>
        <w:ind w:left="4320" w:hanging="360"/>
      </w:pPr>
      <w:rPr>
        <w:rFonts w:ascii="Wingdings" w:hAnsi="Wingdings" w:hint="default"/>
      </w:rPr>
    </w:lvl>
    <w:lvl w:ilvl="6" w:tplc="D6668512" w:tentative="1">
      <w:start w:val="1"/>
      <w:numFmt w:val="bullet"/>
      <w:lvlText w:val=""/>
      <w:lvlJc w:val="left"/>
      <w:pPr>
        <w:tabs>
          <w:tab w:val="num" w:pos="5040"/>
        </w:tabs>
        <w:ind w:left="5040" w:hanging="360"/>
      </w:pPr>
      <w:rPr>
        <w:rFonts w:ascii="Symbol" w:hAnsi="Symbol" w:hint="default"/>
      </w:rPr>
    </w:lvl>
    <w:lvl w:ilvl="7" w:tplc="A6BC2CD6" w:tentative="1">
      <w:start w:val="1"/>
      <w:numFmt w:val="bullet"/>
      <w:lvlText w:val="o"/>
      <w:lvlJc w:val="left"/>
      <w:pPr>
        <w:tabs>
          <w:tab w:val="num" w:pos="5760"/>
        </w:tabs>
        <w:ind w:left="5760" w:hanging="360"/>
      </w:pPr>
      <w:rPr>
        <w:rFonts w:ascii="Courier New" w:hAnsi="Courier New" w:hint="default"/>
      </w:rPr>
    </w:lvl>
    <w:lvl w:ilvl="8" w:tplc="7E865E9A" w:tentative="1">
      <w:start w:val="1"/>
      <w:numFmt w:val="bullet"/>
      <w:lvlText w:val=""/>
      <w:lvlJc w:val="left"/>
      <w:pPr>
        <w:tabs>
          <w:tab w:val="num" w:pos="6480"/>
        </w:tabs>
        <w:ind w:left="6480" w:hanging="360"/>
      </w:pPr>
      <w:rPr>
        <w:rFonts w:ascii="Wingdings" w:hAnsi="Wingdings" w:hint="default"/>
      </w:rPr>
    </w:lvl>
  </w:abstractNum>
  <w:abstractNum w:abstractNumId="23">
    <w:nsid w:val="248427E0"/>
    <w:multiLevelType w:val="hybridMultilevel"/>
    <w:tmpl w:val="8EDE472E"/>
    <w:lvl w:ilvl="0" w:tplc="1C02D6B8">
      <w:start w:val="4"/>
      <w:numFmt w:val="decimal"/>
      <w:lvlText w:val="%1."/>
      <w:lvlJc w:val="left"/>
      <w:pPr>
        <w:tabs>
          <w:tab w:val="num" w:pos="840"/>
        </w:tabs>
        <w:ind w:left="840" w:hanging="480"/>
      </w:pPr>
      <w:rPr>
        <w:rFonts w:hint="default"/>
      </w:rPr>
    </w:lvl>
    <w:lvl w:ilvl="1" w:tplc="0106A434" w:tentative="1">
      <w:start w:val="1"/>
      <w:numFmt w:val="lowerLetter"/>
      <w:lvlText w:val="%2."/>
      <w:lvlJc w:val="left"/>
      <w:pPr>
        <w:tabs>
          <w:tab w:val="num" w:pos="1440"/>
        </w:tabs>
        <w:ind w:left="1440" w:hanging="360"/>
      </w:pPr>
    </w:lvl>
    <w:lvl w:ilvl="2" w:tplc="E14CCBEE" w:tentative="1">
      <w:start w:val="1"/>
      <w:numFmt w:val="lowerRoman"/>
      <w:lvlText w:val="%3."/>
      <w:lvlJc w:val="right"/>
      <w:pPr>
        <w:tabs>
          <w:tab w:val="num" w:pos="2160"/>
        </w:tabs>
        <w:ind w:left="2160" w:hanging="180"/>
      </w:pPr>
    </w:lvl>
    <w:lvl w:ilvl="3" w:tplc="F3E67B6E" w:tentative="1">
      <w:start w:val="1"/>
      <w:numFmt w:val="decimal"/>
      <w:lvlText w:val="%4."/>
      <w:lvlJc w:val="left"/>
      <w:pPr>
        <w:tabs>
          <w:tab w:val="num" w:pos="2880"/>
        </w:tabs>
        <w:ind w:left="2880" w:hanging="360"/>
      </w:pPr>
    </w:lvl>
    <w:lvl w:ilvl="4" w:tplc="D12E8056" w:tentative="1">
      <w:start w:val="1"/>
      <w:numFmt w:val="lowerLetter"/>
      <w:lvlText w:val="%5."/>
      <w:lvlJc w:val="left"/>
      <w:pPr>
        <w:tabs>
          <w:tab w:val="num" w:pos="3600"/>
        </w:tabs>
        <w:ind w:left="3600" w:hanging="360"/>
      </w:pPr>
    </w:lvl>
    <w:lvl w:ilvl="5" w:tplc="CAA6FABC" w:tentative="1">
      <w:start w:val="1"/>
      <w:numFmt w:val="lowerRoman"/>
      <w:lvlText w:val="%6."/>
      <w:lvlJc w:val="right"/>
      <w:pPr>
        <w:tabs>
          <w:tab w:val="num" w:pos="4320"/>
        </w:tabs>
        <w:ind w:left="4320" w:hanging="180"/>
      </w:pPr>
    </w:lvl>
    <w:lvl w:ilvl="6" w:tplc="8E80668A" w:tentative="1">
      <w:start w:val="1"/>
      <w:numFmt w:val="decimal"/>
      <w:lvlText w:val="%7."/>
      <w:lvlJc w:val="left"/>
      <w:pPr>
        <w:tabs>
          <w:tab w:val="num" w:pos="5040"/>
        </w:tabs>
        <w:ind w:left="5040" w:hanging="360"/>
      </w:pPr>
    </w:lvl>
    <w:lvl w:ilvl="7" w:tplc="54825F96" w:tentative="1">
      <w:start w:val="1"/>
      <w:numFmt w:val="lowerLetter"/>
      <w:lvlText w:val="%8."/>
      <w:lvlJc w:val="left"/>
      <w:pPr>
        <w:tabs>
          <w:tab w:val="num" w:pos="5760"/>
        </w:tabs>
        <w:ind w:left="5760" w:hanging="360"/>
      </w:pPr>
    </w:lvl>
    <w:lvl w:ilvl="8" w:tplc="59580FD6" w:tentative="1">
      <w:start w:val="1"/>
      <w:numFmt w:val="lowerRoman"/>
      <w:lvlText w:val="%9."/>
      <w:lvlJc w:val="right"/>
      <w:pPr>
        <w:tabs>
          <w:tab w:val="num" w:pos="6480"/>
        </w:tabs>
        <w:ind w:left="6480" w:hanging="180"/>
      </w:pPr>
    </w:lvl>
  </w:abstractNum>
  <w:abstractNum w:abstractNumId="24">
    <w:nsid w:val="28E218FA"/>
    <w:multiLevelType w:val="hybridMultilevel"/>
    <w:tmpl w:val="43DCC446"/>
    <w:lvl w:ilvl="0" w:tplc="1D1AF328">
      <w:start w:val="5"/>
      <w:numFmt w:val="decimal"/>
      <w:lvlText w:val="%1."/>
      <w:lvlJc w:val="left"/>
      <w:pPr>
        <w:tabs>
          <w:tab w:val="num" w:pos="429"/>
        </w:tabs>
        <w:ind w:left="429" w:hanging="420"/>
      </w:pPr>
      <w:rPr>
        <w:rFonts w:hint="default"/>
      </w:rPr>
    </w:lvl>
    <w:lvl w:ilvl="1" w:tplc="057E093A" w:tentative="1">
      <w:start w:val="1"/>
      <w:numFmt w:val="lowerLetter"/>
      <w:lvlText w:val="%2."/>
      <w:lvlJc w:val="left"/>
      <w:pPr>
        <w:tabs>
          <w:tab w:val="num" w:pos="1089"/>
        </w:tabs>
        <w:ind w:left="1089" w:hanging="360"/>
      </w:pPr>
    </w:lvl>
    <w:lvl w:ilvl="2" w:tplc="76BC93EE" w:tentative="1">
      <w:start w:val="1"/>
      <w:numFmt w:val="lowerRoman"/>
      <w:lvlText w:val="%3."/>
      <w:lvlJc w:val="right"/>
      <w:pPr>
        <w:tabs>
          <w:tab w:val="num" w:pos="1809"/>
        </w:tabs>
        <w:ind w:left="1809" w:hanging="180"/>
      </w:pPr>
    </w:lvl>
    <w:lvl w:ilvl="3" w:tplc="980ED208" w:tentative="1">
      <w:start w:val="1"/>
      <w:numFmt w:val="decimal"/>
      <w:lvlText w:val="%4."/>
      <w:lvlJc w:val="left"/>
      <w:pPr>
        <w:tabs>
          <w:tab w:val="num" w:pos="2529"/>
        </w:tabs>
        <w:ind w:left="2529" w:hanging="360"/>
      </w:pPr>
    </w:lvl>
    <w:lvl w:ilvl="4" w:tplc="26088C8E" w:tentative="1">
      <w:start w:val="1"/>
      <w:numFmt w:val="lowerLetter"/>
      <w:lvlText w:val="%5."/>
      <w:lvlJc w:val="left"/>
      <w:pPr>
        <w:tabs>
          <w:tab w:val="num" w:pos="3249"/>
        </w:tabs>
        <w:ind w:left="3249" w:hanging="360"/>
      </w:pPr>
    </w:lvl>
    <w:lvl w:ilvl="5" w:tplc="AECAF86A" w:tentative="1">
      <w:start w:val="1"/>
      <w:numFmt w:val="lowerRoman"/>
      <w:lvlText w:val="%6."/>
      <w:lvlJc w:val="right"/>
      <w:pPr>
        <w:tabs>
          <w:tab w:val="num" w:pos="3969"/>
        </w:tabs>
        <w:ind w:left="3969" w:hanging="180"/>
      </w:pPr>
    </w:lvl>
    <w:lvl w:ilvl="6" w:tplc="B6E02AFA" w:tentative="1">
      <w:start w:val="1"/>
      <w:numFmt w:val="decimal"/>
      <w:lvlText w:val="%7."/>
      <w:lvlJc w:val="left"/>
      <w:pPr>
        <w:tabs>
          <w:tab w:val="num" w:pos="4689"/>
        </w:tabs>
        <w:ind w:left="4689" w:hanging="360"/>
      </w:pPr>
    </w:lvl>
    <w:lvl w:ilvl="7" w:tplc="2FAEA552" w:tentative="1">
      <w:start w:val="1"/>
      <w:numFmt w:val="lowerLetter"/>
      <w:lvlText w:val="%8."/>
      <w:lvlJc w:val="left"/>
      <w:pPr>
        <w:tabs>
          <w:tab w:val="num" w:pos="5409"/>
        </w:tabs>
        <w:ind w:left="5409" w:hanging="360"/>
      </w:pPr>
    </w:lvl>
    <w:lvl w:ilvl="8" w:tplc="C2FE2726" w:tentative="1">
      <w:start w:val="1"/>
      <w:numFmt w:val="lowerRoman"/>
      <w:lvlText w:val="%9."/>
      <w:lvlJc w:val="right"/>
      <w:pPr>
        <w:tabs>
          <w:tab w:val="num" w:pos="6129"/>
        </w:tabs>
        <w:ind w:left="6129" w:hanging="180"/>
      </w:pPr>
    </w:lvl>
  </w:abstractNum>
  <w:abstractNum w:abstractNumId="25">
    <w:nsid w:val="2E110793"/>
    <w:multiLevelType w:val="hybridMultilevel"/>
    <w:tmpl w:val="A4F25F1A"/>
    <w:lvl w:ilvl="0" w:tplc="D72C31E2">
      <w:start w:val="4"/>
      <w:numFmt w:val="decimal"/>
      <w:lvlText w:val="%1."/>
      <w:lvlJc w:val="left"/>
      <w:pPr>
        <w:tabs>
          <w:tab w:val="num" w:pos="418"/>
        </w:tabs>
        <w:ind w:left="418" w:hanging="400"/>
      </w:pPr>
      <w:rPr>
        <w:rFonts w:hint="default"/>
      </w:rPr>
    </w:lvl>
    <w:lvl w:ilvl="1" w:tplc="F6C45750" w:tentative="1">
      <w:start w:val="1"/>
      <w:numFmt w:val="lowerLetter"/>
      <w:lvlText w:val="%2."/>
      <w:lvlJc w:val="left"/>
      <w:pPr>
        <w:tabs>
          <w:tab w:val="num" w:pos="1449"/>
        </w:tabs>
        <w:ind w:left="1449" w:hanging="360"/>
      </w:pPr>
    </w:lvl>
    <w:lvl w:ilvl="2" w:tplc="23C80054" w:tentative="1">
      <w:start w:val="1"/>
      <w:numFmt w:val="lowerRoman"/>
      <w:lvlText w:val="%3."/>
      <w:lvlJc w:val="right"/>
      <w:pPr>
        <w:tabs>
          <w:tab w:val="num" w:pos="2169"/>
        </w:tabs>
        <w:ind w:left="2169" w:hanging="180"/>
      </w:pPr>
    </w:lvl>
    <w:lvl w:ilvl="3" w:tplc="0C7A0F72" w:tentative="1">
      <w:start w:val="1"/>
      <w:numFmt w:val="decimal"/>
      <w:lvlText w:val="%4."/>
      <w:lvlJc w:val="left"/>
      <w:pPr>
        <w:tabs>
          <w:tab w:val="num" w:pos="2889"/>
        </w:tabs>
        <w:ind w:left="2889" w:hanging="360"/>
      </w:pPr>
    </w:lvl>
    <w:lvl w:ilvl="4" w:tplc="025CC7E8" w:tentative="1">
      <w:start w:val="1"/>
      <w:numFmt w:val="lowerLetter"/>
      <w:lvlText w:val="%5."/>
      <w:lvlJc w:val="left"/>
      <w:pPr>
        <w:tabs>
          <w:tab w:val="num" w:pos="3609"/>
        </w:tabs>
        <w:ind w:left="3609" w:hanging="360"/>
      </w:pPr>
    </w:lvl>
    <w:lvl w:ilvl="5" w:tplc="C8526EA8" w:tentative="1">
      <w:start w:val="1"/>
      <w:numFmt w:val="lowerRoman"/>
      <w:lvlText w:val="%6."/>
      <w:lvlJc w:val="right"/>
      <w:pPr>
        <w:tabs>
          <w:tab w:val="num" w:pos="4329"/>
        </w:tabs>
        <w:ind w:left="4329" w:hanging="180"/>
      </w:pPr>
    </w:lvl>
    <w:lvl w:ilvl="6" w:tplc="8500CEDC" w:tentative="1">
      <w:start w:val="1"/>
      <w:numFmt w:val="decimal"/>
      <w:lvlText w:val="%7."/>
      <w:lvlJc w:val="left"/>
      <w:pPr>
        <w:tabs>
          <w:tab w:val="num" w:pos="5049"/>
        </w:tabs>
        <w:ind w:left="5049" w:hanging="360"/>
      </w:pPr>
    </w:lvl>
    <w:lvl w:ilvl="7" w:tplc="536A7426" w:tentative="1">
      <w:start w:val="1"/>
      <w:numFmt w:val="lowerLetter"/>
      <w:lvlText w:val="%8."/>
      <w:lvlJc w:val="left"/>
      <w:pPr>
        <w:tabs>
          <w:tab w:val="num" w:pos="5769"/>
        </w:tabs>
        <w:ind w:left="5769" w:hanging="360"/>
      </w:pPr>
    </w:lvl>
    <w:lvl w:ilvl="8" w:tplc="618E1A04" w:tentative="1">
      <w:start w:val="1"/>
      <w:numFmt w:val="lowerRoman"/>
      <w:lvlText w:val="%9."/>
      <w:lvlJc w:val="right"/>
      <w:pPr>
        <w:tabs>
          <w:tab w:val="num" w:pos="6489"/>
        </w:tabs>
        <w:ind w:left="6489" w:hanging="180"/>
      </w:pPr>
    </w:lvl>
  </w:abstractNum>
  <w:abstractNum w:abstractNumId="26">
    <w:nsid w:val="2F6859E2"/>
    <w:multiLevelType w:val="hybridMultilevel"/>
    <w:tmpl w:val="5482892A"/>
    <w:lvl w:ilvl="0" w:tplc="186C28CA">
      <w:start w:val="2"/>
      <w:numFmt w:val="lowerLetter"/>
      <w:lvlText w:val="(%1)"/>
      <w:lvlJc w:val="left"/>
      <w:pPr>
        <w:tabs>
          <w:tab w:val="num" w:pos="489"/>
        </w:tabs>
        <w:ind w:left="489" w:hanging="480"/>
      </w:pPr>
      <w:rPr>
        <w:rFonts w:hint="default"/>
      </w:rPr>
    </w:lvl>
    <w:lvl w:ilvl="1" w:tplc="17743E62" w:tentative="1">
      <w:start w:val="1"/>
      <w:numFmt w:val="lowerLetter"/>
      <w:lvlText w:val="%2."/>
      <w:lvlJc w:val="left"/>
      <w:pPr>
        <w:tabs>
          <w:tab w:val="num" w:pos="1089"/>
        </w:tabs>
        <w:ind w:left="1089" w:hanging="360"/>
      </w:pPr>
    </w:lvl>
    <w:lvl w:ilvl="2" w:tplc="943E8DBA" w:tentative="1">
      <w:start w:val="1"/>
      <w:numFmt w:val="lowerRoman"/>
      <w:lvlText w:val="%3."/>
      <w:lvlJc w:val="right"/>
      <w:pPr>
        <w:tabs>
          <w:tab w:val="num" w:pos="1809"/>
        </w:tabs>
        <w:ind w:left="1809" w:hanging="180"/>
      </w:pPr>
    </w:lvl>
    <w:lvl w:ilvl="3" w:tplc="8A6827DE" w:tentative="1">
      <w:start w:val="1"/>
      <w:numFmt w:val="decimal"/>
      <w:lvlText w:val="%4."/>
      <w:lvlJc w:val="left"/>
      <w:pPr>
        <w:tabs>
          <w:tab w:val="num" w:pos="2529"/>
        </w:tabs>
        <w:ind w:left="2529" w:hanging="360"/>
      </w:pPr>
    </w:lvl>
    <w:lvl w:ilvl="4" w:tplc="F9FE420C" w:tentative="1">
      <w:start w:val="1"/>
      <w:numFmt w:val="lowerLetter"/>
      <w:lvlText w:val="%5."/>
      <w:lvlJc w:val="left"/>
      <w:pPr>
        <w:tabs>
          <w:tab w:val="num" w:pos="3249"/>
        </w:tabs>
        <w:ind w:left="3249" w:hanging="360"/>
      </w:pPr>
    </w:lvl>
    <w:lvl w:ilvl="5" w:tplc="304E98C8" w:tentative="1">
      <w:start w:val="1"/>
      <w:numFmt w:val="lowerRoman"/>
      <w:lvlText w:val="%6."/>
      <w:lvlJc w:val="right"/>
      <w:pPr>
        <w:tabs>
          <w:tab w:val="num" w:pos="3969"/>
        </w:tabs>
        <w:ind w:left="3969" w:hanging="180"/>
      </w:pPr>
    </w:lvl>
    <w:lvl w:ilvl="6" w:tplc="D3563E64" w:tentative="1">
      <w:start w:val="1"/>
      <w:numFmt w:val="decimal"/>
      <w:lvlText w:val="%7."/>
      <w:lvlJc w:val="left"/>
      <w:pPr>
        <w:tabs>
          <w:tab w:val="num" w:pos="4689"/>
        </w:tabs>
        <w:ind w:left="4689" w:hanging="360"/>
      </w:pPr>
    </w:lvl>
    <w:lvl w:ilvl="7" w:tplc="E9DC52F0" w:tentative="1">
      <w:start w:val="1"/>
      <w:numFmt w:val="lowerLetter"/>
      <w:lvlText w:val="%8."/>
      <w:lvlJc w:val="left"/>
      <w:pPr>
        <w:tabs>
          <w:tab w:val="num" w:pos="5409"/>
        </w:tabs>
        <w:ind w:left="5409" w:hanging="360"/>
      </w:pPr>
    </w:lvl>
    <w:lvl w:ilvl="8" w:tplc="397EF55C" w:tentative="1">
      <w:start w:val="1"/>
      <w:numFmt w:val="lowerRoman"/>
      <w:lvlText w:val="%9."/>
      <w:lvlJc w:val="right"/>
      <w:pPr>
        <w:tabs>
          <w:tab w:val="num" w:pos="6129"/>
        </w:tabs>
        <w:ind w:left="6129" w:hanging="180"/>
      </w:pPr>
    </w:lvl>
  </w:abstractNum>
  <w:abstractNum w:abstractNumId="27">
    <w:nsid w:val="32D010F6"/>
    <w:multiLevelType w:val="hybridMultilevel"/>
    <w:tmpl w:val="40205F10"/>
    <w:lvl w:ilvl="0" w:tplc="B70E04F6">
      <w:start w:val="1"/>
      <w:numFmt w:val="bullet"/>
      <w:lvlText w:val=""/>
      <w:lvlJc w:val="left"/>
      <w:pPr>
        <w:tabs>
          <w:tab w:val="num" w:pos="360"/>
        </w:tabs>
        <w:ind w:left="300" w:hanging="300"/>
      </w:pPr>
      <w:rPr>
        <w:rFonts w:ascii="Symbol" w:hAnsi="Symbol" w:hint="default"/>
      </w:rPr>
    </w:lvl>
    <w:lvl w:ilvl="1" w:tplc="B1D247E6" w:tentative="1">
      <w:start w:val="1"/>
      <w:numFmt w:val="bullet"/>
      <w:lvlText w:val="o"/>
      <w:lvlJc w:val="left"/>
      <w:pPr>
        <w:tabs>
          <w:tab w:val="num" w:pos="1440"/>
        </w:tabs>
        <w:ind w:left="1440" w:hanging="360"/>
      </w:pPr>
      <w:rPr>
        <w:rFonts w:ascii="Courier New" w:hAnsi="Courier New" w:hint="default"/>
      </w:rPr>
    </w:lvl>
    <w:lvl w:ilvl="2" w:tplc="BD6686D4" w:tentative="1">
      <w:start w:val="1"/>
      <w:numFmt w:val="bullet"/>
      <w:lvlText w:val=""/>
      <w:lvlJc w:val="left"/>
      <w:pPr>
        <w:tabs>
          <w:tab w:val="num" w:pos="2160"/>
        </w:tabs>
        <w:ind w:left="2160" w:hanging="360"/>
      </w:pPr>
      <w:rPr>
        <w:rFonts w:ascii="Wingdings" w:hAnsi="Wingdings" w:hint="default"/>
      </w:rPr>
    </w:lvl>
    <w:lvl w:ilvl="3" w:tplc="1862A72E" w:tentative="1">
      <w:start w:val="1"/>
      <w:numFmt w:val="bullet"/>
      <w:lvlText w:val=""/>
      <w:lvlJc w:val="left"/>
      <w:pPr>
        <w:tabs>
          <w:tab w:val="num" w:pos="2880"/>
        </w:tabs>
        <w:ind w:left="2880" w:hanging="360"/>
      </w:pPr>
      <w:rPr>
        <w:rFonts w:ascii="Symbol" w:hAnsi="Symbol" w:hint="default"/>
      </w:rPr>
    </w:lvl>
    <w:lvl w:ilvl="4" w:tplc="3AC04576" w:tentative="1">
      <w:start w:val="1"/>
      <w:numFmt w:val="bullet"/>
      <w:lvlText w:val="o"/>
      <w:lvlJc w:val="left"/>
      <w:pPr>
        <w:tabs>
          <w:tab w:val="num" w:pos="3600"/>
        </w:tabs>
        <w:ind w:left="3600" w:hanging="360"/>
      </w:pPr>
      <w:rPr>
        <w:rFonts w:ascii="Courier New" w:hAnsi="Courier New" w:hint="default"/>
      </w:rPr>
    </w:lvl>
    <w:lvl w:ilvl="5" w:tplc="4F42210C" w:tentative="1">
      <w:start w:val="1"/>
      <w:numFmt w:val="bullet"/>
      <w:lvlText w:val=""/>
      <w:lvlJc w:val="left"/>
      <w:pPr>
        <w:tabs>
          <w:tab w:val="num" w:pos="4320"/>
        </w:tabs>
        <w:ind w:left="4320" w:hanging="360"/>
      </w:pPr>
      <w:rPr>
        <w:rFonts w:ascii="Wingdings" w:hAnsi="Wingdings" w:hint="default"/>
      </w:rPr>
    </w:lvl>
    <w:lvl w:ilvl="6" w:tplc="2B745DA4" w:tentative="1">
      <w:start w:val="1"/>
      <w:numFmt w:val="bullet"/>
      <w:lvlText w:val=""/>
      <w:lvlJc w:val="left"/>
      <w:pPr>
        <w:tabs>
          <w:tab w:val="num" w:pos="5040"/>
        </w:tabs>
        <w:ind w:left="5040" w:hanging="360"/>
      </w:pPr>
      <w:rPr>
        <w:rFonts w:ascii="Symbol" w:hAnsi="Symbol" w:hint="default"/>
      </w:rPr>
    </w:lvl>
    <w:lvl w:ilvl="7" w:tplc="C6089594" w:tentative="1">
      <w:start w:val="1"/>
      <w:numFmt w:val="bullet"/>
      <w:lvlText w:val="o"/>
      <w:lvlJc w:val="left"/>
      <w:pPr>
        <w:tabs>
          <w:tab w:val="num" w:pos="5760"/>
        </w:tabs>
        <w:ind w:left="5760" w:hanging="360"/>
      </w:pPr>
      <w:rPr>
        <w:rFonts w:ascii="Courier New" w:hAnsi="Courier New" w:hint="default"/>
      </w:rPr>
    </w:lvl>
    <w:lvl w:ilvl="8" w:tplc="D0A87C2C" w:tentative="1">
      <w:start w:val="1"/>
      <w:numFmt w:val="bullet"/>
      <w:lvlText w:val=""/>
      <w:lvlJc w:val="left"/>
      <w:pPr>
        <w:tabs>
          <w:tab w:val="num" w:pos="6480"/>
        </w:tabs>
        <w:ind w:left="6480" w:hanging="360"/>
      </w:pPr>
      <w:rPr>
        <w:rFonts w:ascii="Wingdings" w:hAnsi="Wingdings" w:hint="default"/>
      </w:rPr>
    </w:lvl>
  </w:abstractNum>
  <w:abstractNum w:abstractNumId="28">
    <w:nsid w:val="373A60CE"/>
    <w:multiLevelType w:val="hybridMultilevel"/>
    <w:tmpl w:val="C9CC1202"/>
    <w:lvl w:ilvl="0" w:tplc="97505F4E">
      <w:start w:val="6"/>
      <w:numFmt w:val="decimal"/>
      <w:lvlText w:val="%1."/>
      <w:lvlJc w:val="left"/>
      <w:pPr>
        <w:tabs>
          <w:tab w:val="num" w:pos="429"/>
        </w:tabs>
        <w:ind w:left="429" w:hanging="420"/>
      </w:pPr>
      <w:rPr>
        <w:rFonts w:hint="default"/>
      </w:rPr>
    </w:lvl>
    <w:lvl w:ilvl="1" w:tplc="A948D780" w:tentative="1">
      <w:start w:val="1"/>
      <w:numFmt w:val="lowerLetter"/>
      <w:lvlText w:val="%2."/>
      <w:lvlJc w:val="left"/>
      <w:pPr>
        <w:tabs>
          <w:tab w:val="num" w:pos="1089"/>
        </w:tabs>
        <w:ind w:left="1089" w:hanging="360"/>
      </w:pPr>
    </w:lvl>
    <w:lvl w:ilvl="2" w:tplc="E5F21120" w:tentative="1">
      <w:start w:val="1"/>
      <w:numFmt w:val="lowerRoman"/>
      <w:lvlText w:val="%3."/>
      <w:lvlJc w:val="right"/>
      <w:pPr>
        <w:tabs>
          <w:tab w:val="num" w:pos="1809"/>
        </w:tabs>
        <w:ind w:left="1809" w:hanging="180"/>
      </w:pPr>
    </w:lvl>
    <w:lvl w:ilvl="3" w:tplc="60C2607E" w:tentative="1">
      <w:start w:val="1"/>
      <w:numFmt w:val="decimal"/>
      <w:lvlText w:val="%4."/>
      <w:lvlJc w:val="left"/>
      <w:pPr>
        <w:tabs>
          <w:tab w:val="num" w:pos="2529"/>
        </w:tabs>
        <w:ind w:left="2529" w:hanging="360"/>
      </w:pPr>
    </w:lvl>
    <w:lvl w:ilvl="4" w:tplc="24729BDE" w:tentative="1">
      <w:start w:val="1"/>
      <w:numFmt w:val="lowerLetter"/>
      <w:lvlText w:val="%5."/>
      <w:lvlJc w:val="left"/>
      <w:pPr>
        <w:tabs>
          <w:tab w:val="num" w:pos="3249"/>
        </w:tabs>
        <w:ind w:left="3249" w:hanging="360"/>
      </w:pPr>
    </w:lvl>
    <w:lvl w:ilvl="5" w:tplc="FF96EA2C" w:tentative="1">
      <w:start w:val="1"/>
      <w:numFmt w:val="lowerRoman"/>
      <w:lvlText w:val="%6."/>
      <w:lvlJc w:val="right"/>
      <w:pPr>
        <w:tabs>
          <w:tab w:val="num" w:pos="3969"/>
        </w:tabs>
        <w:ind w:left="3969" w:hanging="180"/>
      </w:pPr>
    </w:lvl>
    <w:lvl w:ilvl="6" w:tplc="3ADA403C" w:tentative="1">
      <w:start w:val="1"/>
      <w:numFmt w:val="decimal"/>
      <w:lvlText w:val="%7."/>
      <w:lvlJc w:val="left"/>
      <w:pPr>
        <w:tabs>
          <w:tab w:val="num" w:pos="4689"/>
        </w:tabs>
        <w:ind w:left="4689" w:hanging="360"/>
      </w:pPr>
    </w:lvl>
    <w:lvl w:ilvl="7" w:tplc="BB44C1A0" w:tentative="1">
      <w:start w:val="1"/>
      <w:numFmt w:val="lowerLetter"/>
      <w:lvlText w:val="%8."/>
      <w:lvlJc w:val="left"/>
      <w:pPr>
        <w:tabs>
          <w:tab w:val="num" w:pos="5409"/>
        </w:tabs>
        <w:ind w:left="5409" w:hanging="360"/>
      </w:pPr>
    </w:lvl>
    <w:lvl w:ilvl="8" w:tplc="8E0E53E4" w:tentative="1">
      <w:start w:val="1"/>
      <w:numFmt w:val="lowerRoman"/>
      <w:lvlText w:val="%9."/>
      <w:lvlJc w:val="right"/>
      <w:pPr>
        <w:tabs>
          <w:tab w:val="num" w:pos="6129"/>
        </w:tabs>
        <w:ind w:left="6129" w:hanging="180"/>
      </w:pPr>
    </w:lvl>
  </w:abstractNum>
  <w:abstractNum w:abstractNumId="29">
    <w:nsid w:val="44CA3C69"/>
    <w:multiLevelType w:val="hybridMultilevel"/>
    <w:tmpl w:val="0AAE05E6"/>
    <w:lvl w:ilvl="0" w:tplc="D08E7392">
      <w:start w:val="1"/>
      <w:numFmt w:val="decimal"/>
      <w:lvlText w:val="%1."/>
      <w:lvlJc w:val="left"/>
      <w:pPr>
        <w:tabs>
          <w:tab w:val="num" w:pos="409"/>
        </w:tabs>
        <w:ind w:left="409" w:hanging="400"/>
      </w:pPr>
      <w:rPr>
        <w:rFonts w:hint="default"/>
      </w:rPr>
    </w:lvl>
    <w:lvl w:ilvl="1" w:tplc="1A605228" w:tentative="1">
      <w:start w:val="1"/>
      <w:numFmt w:val="lowerLetter"/>
      <w:lvlText w:val="%2."/>
      <w:lvlJc w:val="left"/>
      <w:pPr>
        <w:tabs>
          <w:tab w:val="num" w:pos="1089"/>
        </w:tabs>
        <w:ind w:left="1089" w:hanging="360"/>
      </w:pPr>
    </w:lvl>
    <w:lvl w:ilvl="2" w:tplc="521217B6" w:tentative="1">
      <w:start w:val="1"/>
      <w:numFmt w:val="lowerRoman"/>
      <w:lvlText w:val="%3."/>
      <w:lvlJc w:val="right"/>
      <w:pPr>
        <w:tabs>
          <w:tab w:val="num" w:pos="1809"/>
        </w:tabs>
        <w:ind w:left="1809" w:hanging="180"/>
      </w:pPr>
    </w:lvl>
    <w:lvl w:ilvl="3" w:tplc="20CEE558" w:tentative="1">
      <w:start w:val="1"/>
      <w:numFmt w:val="decimal"/>
      <w:lvlText w:val="%4."/>
      <w:lvlJc w:val="left"/>
      <w:pPr>
        <w:tabs>
          <w:tab w:val="num" w:pos="2529"/>
        </w:tabs>
        <w:ind w:left="2529" w:hanging="360"/>
      </w:pPr>
    </w:lvl>
    <w:lvl w:ilvl="4" w:tplc="007AAC6C" w:tentative="1">
      <w:start w:val="1"/>
      <w:numFmt w:val="lowerLetter"/>
      <w:lvlText w:val="%5."/>
      <w:lvlJc w:val="left"/>
      <w:pPr>
        <w:tabs>
          <w:tab w:val="num" w:pos="3249"/>
        </w:tabs>
        <w:ind w:left="3249" w:hanging="360"/>
      </w:pPr>
    </w:lvl>
    <w:lvl w:ilvl="5" w:tplc="3D5A32AC" w:tentative="1">
      <w:start w:val="1"/>
      <w:numFmt w:val="lowerRoman"/>
      <w:lvlText w:val="%6."/>
      <w:lvlJc w:val="right"/>
      <w:pPr>
        <w:tabs>
          <w:tab w:val="num" w:pos="3969"/>
        </w:tabs>
        <w:ind w:left="3969" w:hanging="180"/>
      </w:pPr>
    </w:lvl>
    <w:lvl w:ilvl="6" w:tplc="6540D570" w:tentative="1">
      <w:start w:val="1"/>
      <w:numFmt w:val="decimal"/>
      <w:lvlText w:val="%7."/>
      <w:lvlJc w:val="left"/>
      <w:pPr>
        <w:tabs>
          <w:tab w:val="num" w:pos="4689"/>
        </w:tabs>
        <w:ind w:left="4689" w:hanging="360"/>
      </w:pPr>
    </w:lvl>
    <w:lvl w:ilvl="7" w:tplc="B1E63B8E" w:tentative="1">
      <w:start w:val="1"/>
      <w:numFmt w:val="lowerLetter"/>
      <w:lvlText w:val="%8."/>
      <w:lvlJc w:val="left"/>
      <w:pPr>
        <w:tabs>
          <w:tab w:val="num" w:pos="5409"/>
        </w:tabs>
        <w:ind w:left="5409" w:hanging="360"/>
      </w:pPr>
    </w:lvl>
    <w:lvl w:ilvl="8" w:tplc="0504D7F8" w:tentative="1">
      <w:start w:val="1"/>
      <w:numFmt w:val="lowerRoman"/>
      <w:lvlText w:val="%9."/>
      <w:lvlJc w:val="right"/>
      <w:pPr>
        <w:tabs>
          <w:tab w:val="num" w:pos="6129"/>
        </w:tabs>
        <w:ind w:left="6129" w:hanging="180"/>
      </w:pPr>
    </w:lvl>
  </w:abstractNum>
  <w:abstractNum w:abstractNumId="30">
    <w:nsid w:val="476655CA"/>
    <w:multiLevelType w:val="hybridMultilevel"/>
    <w:tmpl w:val="3C9ED97E"/>
    <w:lvl w:ilvl="0" w:tplc="B68E0A5C">
      <w:start w:val="2"/>
      <w:numFmt w:val="lowerLetter"/>
      <w:lvlText w:val="(%1)"/>
      <w:lvlJc w:val="left"/>
      <w:pPr>
        <w:tabs>
          <w:tab w:val="num" w:pos="467"/>
        </w:tabs>
        <w:ind w:left="467" w:hanging="440"/>
      </w:pPr>
      <w:rPr>
        <w:rFonts w:hint="default"/>
      </w:rPr>
    </w:lvl>
    <w:lvl w:ilvl="1" w:tplc="C43018D8" w:tentative="1">
      <w:start w:val="1"/>
      <w:numFmt w:val="lowerLetter"/>
      <w:lvlText w:val="%2."/>
      <w:lvlJc w:val="left"/>
      <w:pPr>
        <w:tabs>
          <w:tab w:val="num" w:pos="1107"/>
        </w:tabs>
        <w:ind w:left="1107" w:hanging="360"/>
      </w:pPr>
    </w:lvl>
    <w:lvl w:ilvl="2" w:tplc="6D64FC30" w:tentative="1">
      <w:start w:val="1"/>
      <w:numFmt w:val="lowerRoman"/>
      <w:lvlText w:val="%3."/>
      <w:lvlJc w:val="right"/>
      <w:pPr>
        <w:tabs>
          <w:tab w:val="num" w:pos="1827"/>
        </w:tabs>
        <w:ind w:left="1827" w:hanging="180"/>
      </w:pPr>
    </w:lvl>
    <w:lvl w:ilvl="3" w:tplc="5240FABA" w:tentative="1">
      <w:start w:val="1"/>
      <w:numFmt w:val="decimal"/>
      <w:lvlText w:val="%4."/>
      <w:lvlJc w:val="left"/>
      <w:pPr>
        <w:tabs>
          <w:tab w:val="num" w:pos="2547"/>
        </w:tabs>
        <w:ind w:left="2547" w:hanging="360"/>
      </w:pPr>
    </w:lvl>
    <w:lvl w:ilvl="4" w:tplc="5B984D1E" w:tentative="1">
      <w:start w:val="1"/>
      <w:numFmt w:val="lowerLetter"/>
      <w:lvlText w:val="%5."/>
      <w:lvlJc w:val="left"/>
      <w:pPr>
        <w:tabs>
          <w:tab w:val="num" w:pos="3267"/>
        </w:tabs>
        <w:ind w:left="3267" w:hanging="360"/>
      </w:pPr>
    </w:lvl>
    <w:lvl w:ilvl="5" w:tplc="F7D0935A" w:tentative="1">
      <w:start w:val="1"/>
      <w:numFmt w:val="lowerRoman"/>
      <w:lvlText w:val="%6."/>
      <w:lvlJc w:val="right"/>
      <w:pPr>
        <w:tabs>
          <w:tab w:val="num" w:pos="3987"/>
        </w:tabs>
        <w:ind w:left="3987" w:hanging="180"/>
      </w:pPr>
    </w:lvl>
    <w:lvl w:ilvl="6" w:tplc="8272BA4E" w:tentative="1">
      <w:start w:val="1"/>
      <w:numFmt w:val="decimal"/>
      <w:lvlText w:val="%7."/>
      <w:lvlJc w:val="left"/>
      <w:pPr>
        <w:tabs>
          <w:tab w:val="num" w:pos="4707"/>
        </w:tabs>
        <w:ind w:left="4707" w:hanging="360"/>
      </w:pPr>
    </w:lvl>
    <w:lvl w:ilvl="7" w:tplc="C2B2BDF6" w:tentative="1">
      <w:start w:val="1"/>
      <w:numFmt w:val="lowerLetter"/>
      <w:lvlText w:val="%8."/>
      <w:lvlJc w:val="left"/>
      <w:pPr>
        <w:tabs>
          <w:tab w:val="num" w:pos="5427"/>
        </w:tabs>
        <w:ind w:left="5427" w:hanging="360"/>
      </w:pPr>
    </w:lvl>
    <w:lvl w:ilvl="8" w:tplc="FCF86D02" w:tentative="1">
      <w:start w:val="1"/>
      <w:numFmt w:val="lowerRoman"/>
      <w:lvlText w:val="%9."/>
      <w:lvlJc w:val="right"/>
      <w:pPr>
        <w:tabs>
          <w:tab w:val="num" w:pos="6147"/>
        </w:tabs>
        <w:ind w:left="6147" w:hanging="180"/>
      </w:pPr>
    </w:lvl>
  </w:abstractNum>
  <w:abstractNum w:abstractNumId="31">
    <w:nsid w:val="49533F3A"/>
    <w:multiLevelType w:val="hybridMultilevel"/>
    <w:tmpl w:val="653C1C4E"/>
    <w:lvl w:ilvl="0" w:tplc="8A94F9B4">
      <w:start w:val="3"/>
      <w:numFmt w:val="decimal"/>
      <w:lvlText w:val="%1."/>
      <w:lvlJc w:val="left"/>
      <w:pPr>
        <w:tabs>
          <w:tab w:val="num" w:pos="409"/>
        </w:tabs>
        <w:ind w:left="409" w:hanging="400"/>
      </w:pPr>
      <w:rPr>
        <w:rFonts w:hint="default"/>
      </w:rPr>
    </w:lvl>
    <w:lvl w:ilvl="1" w:tplc="FCA8490A" w:tentative="1">
      <w:start w:val="1"/>
      <w:numFmt w:val="lowerLetter"/>
      <w:lvlText w:val="%2."/>
      <w:lvlJc w:val="left"/>
      <w:pPr>
        <w:tabs>
          <w:tab w:val="num" w:pos="1089"/>
        </w:tabs>
        <w:ind w:left="1089" w:hanging="360"/>
      </w:pPr>
    </w:lvl>
    <w:lvl w:ilvl="2" w:tplc="730050F8" w:tentative="1">
      <w:start w:val="1"/>
      <w:numFmt w:val="lowerRoman"/>
      <w:lvlText w:val="%3."/>
      <w:lvlJc w:val="right"/>
      <w:pPr>
        <w:tabs>
          <w:tab w:val="num" w:pos="1809"/>
        </w:tabs>
        <w:ind w:left="1809" w:hanging="180"/>
      </w:pPr>
    </w:lvl>
    <w:lvl w:ilvl="3" w:tplc="C52E3350" w:tentative="1">
      <w:start w:val="1"/>
      <w:numFmt w:val="decimal"/>
      <w:lvlText w:val="%4."/>
      <w:lvlJc w:val="left"/>
      <w:pPr>
        <w:tabs>
          <w:tab w:val="num" w:pos="2529"/>
        </w:tabs>
        <w:ind w:left="2529" w:hanging="360"/>
      </w:pPr>
    </w:lvl>
    <w:lvl w:ilvl="4" w:tplc="0218BF0C" w:tentative="1">
      <w:start w:val="1"/>
      <w:numFmt w:val="lowerLetter"/>
      <w:lvlText w:val="%5."/>
      <w:lvlJc w:val="left"/>
      <w:pPr>
        <w:tabs>
          <w:tab w:val="num" w:pos="3249"/>
        </w:tabs>
        <w:ind w:left="3249" w:hanging="360"/>
      </w:pPr>
    </w:lvl>
    <w:lvl w:ilvl="5" w:tplc="E458C052" w:tentative="1">
      <w:start w:val="1"/>
      <w:numFmt w:val="lowerRoman"/>
      <w:lvlText w:val="%6."/>
      <w:lvlJc w:val="right"/>
      <w:pPr>
        <w:tabs>
          <w:tab w:val="num" w:pos="3969"/>
        </w:tabs>
        <w:ind w:left="3969" w:hanging="180"/>
      </w:pPr>
    </w:lvl>
    <w:lvl w:ilvl="6" w:tplc="8C6C98A2" w:tentative="1">
      <w:start w:val="1"/>
      <w:numFmt w:val="decimal"/>
      <w:lvlText w:val="%7."/>
      <w:lvlJc w:val="left"/>
      <w:pPr>
        <w:tabs>
          <w:tab w:val="num" w:pos="4689"/>
        </w:tabs>
        <w:ind w:left="4689" w:hanging="360"/>
      </w:pPr>
    </w:lvl>
    <w:lvl w:ilvl="7" w:tplc="056C557A" w:tentative="1">
      <w:start w:val="1"/>
      <w:numFmt w:val="lowerLetter"/>
      <w:lvlText w:val="%8."/>
      <w:lvlJc w:val="left"/>
      <w:pPr>
        <w:tabs>
          <w:tab w:val="num" w:pos="5409"/>
        </w:tabs>
        <w:ind w:left="5409" w:hanging="360"/>
      </w:pPr>
    </w:lvl>
    <w:lvl w:ilvl="8" w:tplc="B8729048" w:tentative="1">
      <w:start w:val="1"/>
      <w:numFmt w:val="lowerRoman"/>
      <w:lvlText w:val="%9."/>
      <w:lvlJc w:val="right"/>
      <w:pPr>
        <w:tabs>
          <w:tab w:val="num" w:pos="6129"/>
        </w:tabs>
        <w:ind w:left="6129" w:hanging="180"/>
      </w:pPr>
    </w:lvl>
  </w:abstractNum>
  <w:abstractNum w:abstractNumId="32">
    <w:nsid w:val="4F1A5220"/>
    <w:multiLevelType w:val="hybridMultilevel"/>
    <w:tmpl w:val="C5FE4CA2"/>
    <w:lvl w:ilvl="0" w:tplc="3D88F85C">
      <w:start w:val="3"/>
      <w:numFmt w:val="decimal"/>
      <w:lvlText w:val="%1."/>
      <w:lvlJc w:val="left"/>
      <w:pPr>
        <w:tabs>
          <w:tab w:val="num" w:pos="409"/>
        </w:tabs>
        <w:ind w:left="409" w:hanging="400"/>
      </w:pPr>
      <w:rPr>
        <w:rFonts w:hint="default"/>
      </w:rPr>
    </w:lvl>
    <w:lvl w:ilvl="1" w:tplc="AD681FAC" w:tentative="1">
      <w:start w:val="1"/>
      <w:numFmt w:val="lowerLetter"/>
      <w:lvlText w:val="%2."/>
      <w:lvlJc w:val="left"/>
      <w:pPr>
        <w:tabs>
          <w:tab w:val="num" w:pos="1089"/>
        </w:tabs>
        <w:ind w:left="1089" w:hanging="360"/>
      </w:pPr>
    </w:lvl>
    <w:lvl w:ilvl="2" w:tplc="7996E602" w:tentative="1">
      <w:start w:val="1"/>
      <w:numFmt w:val="lowerRoman"/>
      <w:lvlText w:val="%3."/>
      <w:lvlJc w:val="right"/>
      <w:pPr>
        <w:tabs>
          <w:tab w:val="num" w:pos="1809"/>
        </w:tabs>
        <w:ind w:left="1809" w:hanging="180"/>
      </w:pPr>
    </w:lvl>
    <w:lvl w:ilvl="3" w:tplc="5D82B832" w:tentative="1">
      <w:start w:val="1"/>
      <w:numFmt w:val="decimal"/>
      <w:lvlText w:val="%4."/>
      <w:lvlJc w:val="left"/>
      <w:pPr>
        <w:tabs>
          <w:tab w:val="num" w:pos="2529"/>
        </w:tabs>
        <w:ind w:left="2529" w:hanging="360"/>
      </w:pPr>
    </w:lvl>
    <w:lvl w:ilvl="4" w:tplc="D54C5F70" w:tentative="1">
      <w:start w:val="1"/>
      <w:numFmt w:val="lowerLetter"/>
      <w:lvlText w:val="%5."/>
      <w:lvlJc w:val="left"/>
      <w:pPr>
        <w:tabs>
          <w:tab w:val="num" w:pos="3249"/>
        </w:tabs>
        <w:ind w:left="3249" w:hanging="360"/>
      </w:pPr>
    </w:lvl>
    <w:lvl w:ilvl="5" w:tplc="C45A3BC8" w:tentative="1">
      <w:start w:val="1"/>
      <w:numFmt w:val="lowerRoman"/>
      <w:lvlText w:val="%6."/>
      <w:lvlJc w:val="right"/>
      <w:pPr>
        <w:tabs>
          <w:tab w:val="num" w:pos="3969"/>
        </w:tabs>
        <w:ind w:left="3969" w:hanging="180"/>
      </w:pPr>
    </w:lvl>
    <w:lvl w:ilvl="6" w:tplc="F1D4EF42" w:tentative="1">
      <w:start w:val="1"/>
      <w:numFmt w:val="decimal"/>
      <w:lvlText w:val="%7."/>
      <w:lvlJc w:val="left"/>
      <w:pPr>
        <w:tabs>
          <w:tab w:val="num" w:pos="4689"/>
        </w:tabs>
        <w:ind w:left="4689" w:hanging="360"/>
      </w:pPr>
    </w:lvl>
    <w:lvl w:ilvl="7" w:tplc="5EC4188C" w:tentative="1">
      <w:start w:val="1"/>
      <w:numFmt w:val="lowerLetter"/>
      <w:lvlText w:val="%8."/>
      <w:lvlJc w:val="left"/>
      <w:pPr>
        <w:tabs>
          <w:tab w:val="num" w:pos="5409"/>
        </w:tabs>
        <w:ind w:left="5409" w:hanging="360"/>
      </w:pPr>
    </w:lvl>
    <w:lvl w:ilvl="8" w:tplc="3BF221F0" w:tentative="1">
      <w:start w:val="1"/>
      <w:numFmt w:val="lowerRoman"/>
      <w:lvlText w:val="%9."/>
      <w:lvlJc w:val="right"/>
      <w:pPr>
        <w:tabs>
          <w:tab w:val="num" w:pos="6129"/>
        </w:tabs>
        <w:ind w:left="6129" w:hanging="180"/>
      </w:pPr>
    </w:lvl>
  </w:abstractNum>
  <w:abstractNum w:abstractNumId="33">
    <w:nsid w:val="54B32F88"/>
    <w:multiLevelType w:val="hybridMultilevel"/>
    <w:tmpl w:val="40205F10"/>
    <w:lvl w:ilvl="0" w:tplc="BA722DC4">
      <w:start w:val="1"/>
      <w:numFmt w:val="bullet"/>
      <w:lvlText w:val=""/>
      <w:lvlJc w:val="left"/>
      <w:pPr>
        <w:tabs>
          <w:tab w:val="num" w:pos="1000"/>
        </w:tabs>
        <w:ind w:left="1000" w:hanging="400"/>
      </w:pPr>
      <w:rPr>
        <w:rFonts w:ascii="WP MathA" w:hAnsi="WP MathA" w:hint="default"/>
      </w:rPr>
    </w:lvl>
    <w:lvl w:ilvl="1" w:tplc="2DCEA846" w:tentative="1">
      <w:start w:val="1"/>
      <w:numFmt w:val="bullet"/>
      <w:lvlText w:val="o"/>
      <w:lvlJc w:val="left"/>
      <w:pPr>
        <w:tabs>
          <w:tab w:val="num" w:pos="1440"/>
        </w:tabs>
        <w:ind w:left="1440" w:hanging="360"/>
      </w:pPr>
      <w:rPr>
        <w:rFonts w:ascii="Courier New" w:hAnsi="Courier New" w:hint="default"/>
      </w:rPr>
    </w:lvl>
    <w:lvl w:ilvl="2" w:tplc="0AFA7A8A" w:tentative="1">
      <w:start w:val="1"/>
      <w:numFmt w:val="bullet"/>
      <w:lvlText w:val=""/>
      <w:lvlJc w:val="left"/>
      <w:pPr>
        <w:tabs>
          <w:tab w:val="num" w:pos="2160"/>
        </w:tabs>
        <w:ind w:left="2160" w:hanging="360"/>
      </w:pPr>
      <w:rPr>
        <w:rFonts w:ascii="Wingdings" w:hAnsi="Wingdings" w:hint="default"/>
      </w:rPr>
    </w:lvl>
    <w:lvl w:ilvl="3" w:tplc="9E943F86" w:tentative="1">
      <w:start w:val="1"/>
      <w:numFmt w:val="bullet"/>
      <w:lvlText w:val=""/>
      <w:lvlJc w:val="left"/>
      <w:pPr>
        <w:tabs>
          <w:tab w:val="num" w:pos="2880"/>
        </w:tabs>
        <w:ind w:left="2880" w:hanging="360"/>
      </w:pPr>
      <w:rPr>
        <w:rFonts w:ascii="Symbol" w:hAnsi="Symbol" w:hint="default"/>
      </w:rPr>
    </w:lvl>
    <w:lvl w:ilvl="4" w:tplc="634CEA6C" w:tentative="1">
      <w:start w:val="1"/>
      <w:numFmt w:val="bullet"/>
      <w:lvlText w:val="o"/>
      <w:lvlJc w:val="left"/>
      <w:pPr>
        <w:tabs>
          <w:tab w:val="num" w:pos="3600"/>
        </w:tabs>
        <w:ind w:left="3600" w:hanging="360"/>
      </w:pPr>
      <w:rPr>
        <w:rFonts w:ascii="Courier New" w:hAnsi="Courier New" w:hint="default"/>
      </w:rPr>
    </w:lvl>
    <w:lvl w:ilvl="5" w:tplc="D2DE3EB2" w:tentative="1">
      <w:start w:val="1"/>
      <w:numFmt w:val="bullet"/>
      <w:lvlText w:val=""/>
      <w:lvlJc w:val="left"/>
      <w:pPr>
        <w:tabs>
          <w:tab w:val="num" w:pos="4320"/>
        </w:tabs>
        <w:ind w:left="4320" w:hanging="360"/>
      </w:pPr>
      <w:rPr>
        <w:rFonts w:ascii="Wingdings" w:hAnsi="Wingdings" w:hint="default"/>
      </w:rPr>
    </w:lvl>
    <w:lvl w:ilvl="6" w:tplc="AD787E42" w:tentative="1">
      <w:start w:val="1"/>
      <w:numFmt w:val="bullet"/>
      <w:lvlText w:val=""/>
      <w:lvlJc w:val="left"/>
      <w:pPr>
        <w:tabs>
          <w:tab w:val="num" w:pos="5040"/>
        </w:tabs>
        <w:ind w:left="5040" w:hanging="360"/>
      </w:pPr>
      <w:rPr>
        <w:rFonts w:ascii="Symbol" w:hAnsi="Symbol" w:hint="default"/>
      </w:rPr>
    </w:lvl>
    <w:lvl w:ilvl="7" w:tplc="187E035A" w:tentative="1">
      <w:start w:val="1"/>
      <w:numFmt w:val="bullet"/>
      <w:lvlText w:val="o"/>
      <w:lvlJc w:val="left"/>
      <w:pPr>
        <w:tabs>
          <w:tab w:val="num" w:pos="5760"/>
        </w:tabs>
        <w:ind w:left="5760" w:hanging="360"/>
      </w:pPr>
      <w:rPr>
        <w:rFonts w:ascii="Courier New" w:hAnsi="Courier New" w:hint="default"/>
      </w:rPr>
    </w:lvl>
    <w:lvl w:ilvl="8" w:tplc="1032A67A" w:tentative="1">
      <w:start w:val="1"/>
      <w:numFmt w:val="bullet"/>
      <w:lvlText w:val=""/>
      <w:lvlJc w:val="left"/>
      <w:pPr>
        <w:tabs>
          <w:tab w:val="num" w:pos="6480"/>
        </w:tabs>
        <w:ind w:left="6480" w:hanging="360"/>
      </w:pPr>
      <w:rPr>
        <w:rFonts w:ascii="Wingdings" w:hAnsi="Wingdings" w:hint="default"/>
      </w:rPr>
    </w:lvl>
  </w:abstractNum>
  <w:abstractNum w:abstractNumId="34">
    <w:nsid w:val="59752ACA"/>
    <w:multiLevelType w:val="hybridMultilevel"/>
    <w:tmpl w:val="61462DD4"/>
    <w:lvl w:ilvl="0" w:tplc="B31E013E">
      <w:start w:val="5"/>
      <w:numFmt w:val="decimal"/>
      <w:lvlText w:val="%1."/>
      <w:lvlJc w:val="left"/>
      <w:pPr>
        <w:tabs>
          <w:tab w:val="num" w:pos="438"/>
        </w:tabs>
        <w:ind w:left="438" w:hanging="420"/>
      </w:pPr>
      <w:rPr>
        <w:rFonts w:hint="default"/>
      </w:rPr>
    </w:lvl>
    <w:lvl w:ilvl="1" w:tplc="29527B06" w:tentative="1">
      <w:start w:val="1"/>
      <w:numFmt w:val="lowerLetter"/>
      <w:lvlText w:val="%2."/>
      <w:lvlJc w:val="left"/>
      <w:pPr>
        <w:tabs>
          <w:tab w:val="num" w:pos="1449"/>
        </w:tabs>
        <w:ind w:left="1449" w:hanging="360"/>
      </w:pPr>
    </w:lvl>
    <w:lvl w:ilvl="2" w:tplc="13E0F3E6" w:tentative="1">
      <w:start w:val="1"/>
      <w:numFmt w:val="lowerRoman"/>
      <w:lvlText w:val="%3."/>
      <w:lvlJc w:val="right"/>
      <w:pPr>
        <w:tabs>
          <w:tab w:val="num" w:pos="2169"/>
        </w:tabs>
        <w:ind w:left="2169" w:hanging="180"/>
      </w:pPr>
    </w:lvl>
    <w:lvl w:ilvl="3" w:tplc="4E0CBAD8" w:tentative="1">
      <w:start w:val="1"/>
      <w:numFmt w:val="decimal"/>
      <w:lvlText w:val="%4."/>
      <w:lvlJc w:val="left"/>
      <w:pPr>
        <w:tabs>
          <w:tab w:val="num" w:pos="2889"/>
        </w:tabs>
        <w:ind w:left="2889" w:hanging="360"/>
      </w:pPr>
    </w:lvl>
    <w:lvl w:ilvl="4" w:tplc="9E5CAF18" w:tentative="1">
      <w:start w:val="1"/>
      <w:numFmt w:val="lowerLetter"/>
      <w:lvlText w:val="%5."/>
      <w:lvlJc w:val="left"/>
      <w:pPr>
        <w:tabs>
          <w:tab w:val="num" w:pos="3609"/>
        </w:tabs>
        <w:ind w:left="3609" w:hanging="360"/>
      </w:pPr>
    </w:lvl>
    <w:lvl w:ilvl="5" w:tplc="CCF4695E" w:tentative="1">
      <w:start w:val="1"/>
      <w:numFmt w:val="lowerRoman"/>
      <w:lvlText w:val="%6."/>
      <w:lvlJc w:val="right"/>
      <w:pPr>
        <w:tabs>
          <w:tab w:val="num" w:pos="4329"/>
        </w:tabs>
        <w:ind w:left="4329" w:hanging="180"/>
      </w:pPr>
    </w:lvl>
    <w:lvl w:ilvl="6" w:tplc="B53060CA" w:tentative="1">
      <w:start w:val="1"/>
      <w:numFmt w:val="decimal"/>
      <w:lvlText w:val="%7."/>
      <w:lvlJc w:val="left"/>
      <w:pPr>
        <w:tabs>
          <w:tab w:val="num" w:pos="5049"/>
        </w:tabs>
        <w:ind w:left="5049" w:hanging="360"/>
      </w:pPr>
    </w:lvl>
    <w:lvl w:ilvl="7" w:tplc="9280B82A" w:tentative="1">
      <w:start w:val="1"/>
      <w:numFmt w:val="lowerLetter"/>
      <w:lvlText w:val="%8."/>
      <w:lvlJc w:val="left"/>
      <w:pPr>
        <w:tabs>
          <w:tab w:val="num" w:pos="5769"/>
        </w:tabs>
        <w:ind w:left="5769" w:hanging="360"/>
      </w:pPr>
    </w:lvl>
    <w:lvl w:ilvl="8" w:tplc="9C68A86A" w:tentative="1">
      <w:start w:val="1"/>
      <w:numFmt w:val="lowerRoman"/>
      <w:lvlText w:val="%9."/>
      <w:lvlJc w:val="right"/>
      <w:pPr>
        <w:tabs>
          <w:tab w:val="num" w:pos="6489"/>
        </w:tabs>
        <w:ind w:left="6489" w:hanging="180"/>
      </w:pPr>
    </w:lvl>
  </w:abstractNum>
  <w:abstractNum w:abstractNumId="35">
    <w:nsid w:val="6F65323E"/>
    <w:multiLevelType w:val="hybridMultilevel"/>
    <w:tmpl w:val="40205F10"/>
    <w:lvl w:ilvl="0" w:tplc="4E0EC3CC">
      <w:start w:val="1"/>
      <w:numFmt w:val="bullet"/>
      <w:lvlText w:val=""/>
      <w:lvlJc w:val="left"/>
      <w:pPr>
        <w:tabs>
          <w:tab w:val="num" w:pos="400"/>
        </w:tabs>
        <w:ind w:left="400" w:hanging="400"/>
      </w:pPr>
      <w:rPr>
        <w:rFonts w:ascii="WP MathA" w:hAnsi="WP MathA" w:hint="default"/>
      </w:rPr>
    </w:lvl>
    <w:lvl w:ilvl="1" w:tplc="FDFA1E94" w:tentative="1">
      <w:start w:val="1"/>
      <w:numFmt w:val="bullet"/>
      <w:lvlText w:val="o"/>
      <w:lvlJc w:val="left"/>
      <w:pPr>
        <w:tabs>
          <w:tab w:val="num" w:pos="1440"/>
        </w:tabs>
        <w:ind w:left="1440" w:hanging="360"/>
      </w:pPr>
      <w:rPr>
        <w:rFonts w:ascii="Courier New" w:hAnsi="Courier New" w:hint="default"/>
      </w:rPr>
    </w:lvl>
    <w:lvl w:ilvl="2" w:tplc="772A07DA" w:tentative="1">
      <w:start w:val="1"/>
      <w:numFmt w:val="bullet"/>
      <w:lvlText w:val=""/>
      <w:lvlJc w:val="left"/>
      <w:pPr>
        <w:tabs>
          <w:tab w:val="num" w:pos="2160"/>
        </w:tabs>
        <w:ind w:left="2160" w:hanging="360"/>
      </w:pPr>
      <w:rPr>
        <w:rFonts w:ascii="Wingdings" w:hAnsi="Wingdings" w:hint="default"/>
      </w:rPr>
    </w:lvl>
    <w:lvl w:ilvl="3" w:tplc="99D8702E" w:tentative="1">
      <w:start w:val="1"/>
      <w:numFmt w:val="bullet"/>
      <w:lvlText w:val=""/>
      <w:lvlJc w:val="left"/>
      <w:pPr>
        <w:tabs>
          <w:tab w:val="num" w:pos="2880"/>
        </w:tabs>
        <w:ind w:left="2880" w:hanging="360"/>
      </w:pPr>
      <w:rPr>
        <w:rFonts w:ascii="Symbol" w:hAnsi="Symbol" w:hint="default"/>
      </w:rPr>
    </w:lvl>
    <w:lvl w:ilvl="4" w:tplc="288A85D6" w:tentative="1">
      <w:start w:val="1"/>
      <w:numFmt w:val="bullet"/>
      <w:lvlText w:val="o"/>
      <w:lvlJc w:val="left"/>
      <w:pPr>
        <w:tabs>
          <w:tab w:val="num" w:pos="3600"/>
        </w:tabs>
        <w:ind w:left="3600" w:hanging="360"/>
      </w:pPr>
      <w:rPr>
        <w:rFonts w:ascii="Courier New" w:hAnsi="Courier New" w:hint="default"/>
      </w:rPr>
    </w:lvl>
    <w:lvl w:ilvl="5" w:tplc="D3FE52AE" w:tentative="1">
      <w:start w:val="1"/>
      <w:numFmt w:val="bullet"/>
      <w:lvlText w:val=""/>
      <w:lvlJc w:val="left"/>
      <w:pPr>
        <w:tabs>
          <w:tab w:val="num" w:pos="4320"/>
        </w:tabs>
        <w:ind w:left="4320" w:hanging="360"/>
      </w:pPr>
      <w:rPr>
        <w:rFonts w:ascii="Wingdings" w:hAnsi="Wingdings" w:hint="default"/>
      </w:rPr>
    </w:lvl>
    <w:lvl w:ilvl="6" w:tplc="65A84652" w:tentative="1">
      <w:start w:val="1"/>
      <w:numFmt w:val="bullet"/>
      <w:lvlText w:val=""/>
      <w:lvlJc w:val="left"/>
      <w:pPr>
        <w:tabs>
          <w:tab w:val="num" w:pos="5040"/>
        </w:tabs>
        <w:ind w:left="5040" w:hanging="360"/>
      </w:pPr>
      <w:rPr>
        <w:rFonts w:ascii="Symbol" w:hAnsi="Symbol" w:hint="default"/>
      </w:rPr>
    </w:lvl>
    <w:lvl w:ilvl="7" w:tplc="13BA2A26" w:tentative="1">
      <w:start w:val="1"/>
      <w:numFmt w:val="bullet"/>
      <w:lvlText w:val="o"/>
      <w:lvlJc w:val="left"/>
      <w:pPr>
        <w:tabs>
          <w:tab w:val="num" w:pos="5760"/>
        </w:tabs>
        <w:ind w:left="5760" w:hanging="360"/>
      </w:pPr>
      <w:rPr>
        <w:rFonts w:ascii="Courier New" w:hAnsi="Courier New" w:hint="default"/>
      </w:rPr>
    </w:lvl>
    <w:lvl w:ilvl="8" w:tplc="4456EA12" w:tentative="1">
      <w:start w:val="1"/>
      <w:numFmt w:val="bullet"/>
      <w:lvlText w:val=""/>
      <w:lvlJc w:val="left"/>
      <w:pPr>
        <w:tabs>
          <w:tab w:val="num" w:pos="6480"/>
        </w:tabs>
        <w:ind w:left="6480" w:hanging="360"/>
      </w:pPr>
      <w:rPr>
        <w:rFonts w:ascii="Wingdings" w:hAnsi="Wingdings" w:hint="default"/>
      </w:rPr>
    </w:lvl>
  </w:abstractNum>
  <w:abstractNum w:abstractNumId="36">
    <w:nsid w:val="70302D18"/>
    <w:multiLevelType w:val="hybridMultilevel"/>
    <w:tmpl w:val="222C7BE4"/>
    <w:lvl w:ilvl="0" w:tplc="116CA5B0">
      <w:start w:val="24"/>
      <w:numFmt w:val="decimal"/>
      <w:lvlText w:val="%1."/>
      <w:lvlJc w:val="left"/>
      <w:pPr>
        <w:tabs>
          <w:tab w:val="num" w:pos="569"/>
        </w:tabs>
        <w:ind w:left="569" w:hanging="560"/>
      </w:pPr>
      <w:rPr>
        <w:rFonts w:hint="default"/>
        <w:b/>
      </w:rPr>
    </w:lvl>
    <w:lvl w:ilvl="1" w:tplc="001EBC92" w:tentative="1">
      <w:start w:val="1"/>
      <w:numFmt w:val="lowerLetter"/>
      <w:lvlText w:val="%2."/>
      <w:lvlJc w:val="left"/>
      <w:pPr>
        <w:tabs>
          <w:tab w:val="num" w:pos="1089"/>
        </w:tabs>
        <w:ind w:left="1089" w:hanging="360"/>
      </w:pPr>
    </w:lvl>
    <w:lvl w:ilvl="2" w:tplc="B6EAD752" w:tentative="1">
      <w:start w:val="1"/>
      <w:numFmt w:val="lowerRoman"/>
      <w:lvlText w:val="%3."/>
      <w:lvlJc w:val="right"/>
      <w:pPr>
        <w:tabs>
          <w:tab w:val="num" w:pos="1809"/>
        </w:tabs>
        <w:ind w:left="1809" w:hanging="180"/>
      </w:pPr>
    </w:lvl>
    <w:lvl w:ilvl="3" w:tplc="F11EBC8E" w:tentative="1">
      <w:start w:val="1"/>
      <w:numFmt w:val="decimal"/>
      <w:lvlText w:val="%4."/>
      <w:lvlJc w:val="left"/>
      <w:pPr>
        <w:tabs>
          <w:tab w:val="num" w:pos="2529"/>
        </w:tabs>
        <w:ind w:left="2529" w:hanging="360"/>
      </w:pPr>
    </w:lvl>
    <w:lvl w:ilvl="4" w:tplc="10501CEE" w:tentative="1">
      <w:start w:val="1"/>
      <w:numFmt w:val="lowerLetter"/>
      <w:lvlText w:val="%5."/>
      <w:lvlJc w:val="left"/>
      <w:pPr>
        <w:tabs>
          <w:tab w:val="num" w:pos="3249"/>
        </w:tabs>
        <w:ind w:left="3249" w:hanging="360"/>
      </w:pPr>
    </w:lvl>
    <w:lvl w:ilvl="5" w:tplc="35A67C4E" w:tentative="1">
      <w:start w:val="1"/>
      <w:numFmt w:val="lowerRoman"/>
      <w:lvlText w:val="%6."/>
      <w:lvlJc w:val="right"/>
      <w:pPr>
        <w:tabs>
          <w:tab w:val="num" w:pos="3969"/>
        </w:tabs>
        <w:ind w:left="3969" w:hanging="180"/>
      </w:pPr>
    </w:lvl>
    <w:lvl w:ilvl="6" w:tplc="40F2FAE6" w:tentative="1">
      <w:start w:val="1"/>
      <w:numFmt w:val="decimal"/>
      <w:lvlText w:val="%7."/>
      <w:lvlJc w:val="left"/>
      <w:pPr>
        <w:tabs>
          <w:tab w:val="num" w:pos="4689"/>
        </w:tabs>
        <w:ind w:left="4689" w:hanging="360"/>
      </w:pPr>
    </w:lvl>
    <w:lvl w:ilvl="7" w:tplc="FC6AF468" w:tentative="1">
      <w:start w:val="1"/>
      <w:numFmt w:val="lowerLetter"/>
      <w:lvlText w:val="%8."/>
      <w:lvlJc w:val="left"/>
      <w:pPr>
        <w:tabs>
          <w:tab w:val="num" w:pos="5409"/>
        </w:tabs>
        <w:ind w:left="5409" w:hanging="360"/>
      </w:pPr>
    </w:lvl>
    <w:lvl w:ilvl="8" w:tplc="C802A2D8" w:tentative="1">
      <w:start w:val="1"/>
      <w:numFmt w:val="lowerRoman"/>
      <w:lvlText w:val="%9."/>
      <w:lvlJc w:val="right"/>
      <w:pPr>
        <w:tabs>
          <w:tab w:val="num" w:pos="6129"/>
        </w:tabs>
        <w:ind w:left="6129" w:hanging="180"/>
      </w:pPr>
    </w:lvl>
  </w:abstractNum>
  <w:abstractNum w:abstractNumId="37">
    <w:nsid w:val="72EE57C2"/>
    <w:multiLevelType w:val="hybridMultilevel"/>
    <w:tmpl w:val="181C5BE8"/>
    <w:lvl w:ilvl="0" w:tplc="0450E7C4">
      <w:start w:val="4"/>
      <w:numFmt w:val="decimal"/>
      <w:lvlText w:val="%1."/>
      <w:lvlJc w:val="left"/>
      <w:pPr>
        <w:tabs>
          <w:tab w:val="num" w:pos="409"/>
        </w:tabs>
        <w:ind w:left="409" w:hanging="400"/>
      </w:pPr>
      <w:rPr>
        <w:rFonts w:hint="default"/>
      </w:rPr>
    </w:lvl>
    <w:lvl w:ilvl="1" w:tplc="E2266436" w:tentative="1">
      <w:start w:val="1"/>
      <w:numFmt w:val="lowerLetter"/>
      <w:lvlText w:val="%2."/>
      <w:lvlJc w:val="left"/>
      <w:pPr>
        <w:tabs>
          <w:tab w:val="num" w:pos="1089"/>
        </w:tabs>
        <w:ind w:left="1089" w:hanging="360"/>
      </w:pPr>
    </w:lvl>
    <w:lvl w:ilvl="2" w:tplc="0B46DBEA" w:tentative="1">
      <w:start w:val="1"/>
      <w:numFmt w:val="lowerRoman"/>
      <w:lvlText w:val="%3."/>
      <w:lvlJc w:val="right"/>
      <w:pPr>
        <w:tabs>
          <w:tab w:val="num" w:pos="1809"/>
        </w:tabs>
        <w:ind w:left="1809" w:hanging="180"/>
      </w:pPr>
    </w:lvl>
    <w:lvl w:ilvl="3" w:tplc="5D10934E" w:tentative="1">
      <w:start w:val="1"/>
      <w:numFmt w:val="decimal"/>
      <w:lvlText w:val="%4."/>
      <w:lvlJc w:val="left"/>
      <w:pPr>
        <w:tabs>
          <w:tab w:val="num" w:pos="2529"/>
        </w:tabs>
        <w:ind w:left="2529" w:hanging="360"/>
      </w:pPr>
    </w:lvl>
    <w:lvl w:ilvl="4" w:tplc="BEB250B4" w:tentative="1">
      <w:start w:val="1"/>
      <w:numFmt w:val="lowerLetter"/>
      <w:lvlText w:val="%5."/>
      <w:lvlJc w:val="left"/>
      <w:pPr>
        <w:tabs>
          <w:tab w:val="num" w:pos="3249"/>
        </w:tabs>
        <w:ind w:left="3249" w:hanging="360"/>
      </w:pPr>
    </w:lvl>
    <w:lvl w:ilvl="5" w:tplc="5DD673B0" w:tentative="1">
      <w:start w:val="1"/>
      <w:numFmt w:val="lowerRoman"/>
      <w:lvlText w:val="%6."/>
      <w:lvlJc w:val="right"/>
      <w:pPr>
        <w:tabs>
          <w:tab w:val="num" w:pos="3969"/>
        </w:tabs>
        <w:ind w:left="3969" w:hanging="180"/>
      </w:pPr>
    </w:lvl>
    <w:lvl w:ilvl="6" w:tplc="BCD0F3E6" w:tentative="1">
      <w:start w:val="1"/>
      <w:numFmt w:val="decimal"/>
      <w:lvlText w:val="%7."/>
      <w:lvlJc w:val="left"/>
      <w:pPr>
        <w:tabs>
          <w:tab w:val="num" w:pos="4689"/>
        </w:tabs>
        <w:ind w:left="4689" w:hanging="360"/>
      </w:pPr>
    </w:lvl>
    <w:lvl w:ilvl="7" w:tplc="62747ABC" w:tentative="1">
      <w:start w:val="1"/>
      <w:numFmt w:val="lowerLetter"/>
      <w:lvlText w:val="%8."/>
      <w:lvlJc w:val="left"/>
      <w:pPr>
        <w:tabs>
          <w:tab w:val="num" w:pos="5409"/>
        </w:tabs>
        <w:ind w:left="5409" w:hanging="360"/>
      </w:pPr>
    </w:lvl>
    <w:lvl w:ilvl="8" w:tplc="FEC448F4" w:tentative="1">
      <w:start w:val="1"/>
      <w:numFmt w:val="lowerRoman"/>
      <w:lvlText w:val="%9."/>
      <w:lvlJc w:val="right"/>
      <w:pPr>
        <w:tabs>
          <w:tab w:val="num" w:pos="6129"/>
        </w:tabs>
        <w:ind w:left="6129" w:hanging="180"/>
      </w:pPr>
    </w:lvl>
  </w:abstractNum>
  <w:abstractNum w:abstractNumId="38">
    <w:nsid w:val="778506C9"/>
    <w:multiLevelType w:val="hybridMultilevel"/>
    <w:tmpl w:val="E0BE66A4"/>
    <w:lvl w:ilvl="0" w:tplc="BDAE58DE">
      <w:start w:val="8"/>
      <w:numFmt w:val="decimal"/>
      <w:lvlText w:val="%1."/>
      <w:lvlJc w:val="left"/>
      <w:pPr>
        <w:tabs>
          <w:tab w:val="num" w:pos="429"/>
        </w:tabs>
        <w:ind w:left="429" w:hanging="420"/>
      </w:pPr>
      <w:rPr>
        <w:rFonts w:hint="default"/>
      </w:rPr>
    </w:lvl>
    <w:lvl w:ilvl="1" w:tplc="D9124762" w:tentative="1">
      <w:start w:val="1"/>
      <w:numFmt w:val="lowerLetter"/>
      <w:lvlText w:val="%2."/>
      <w:lvlJc w:val="left"/>
      <w:pPr>
        <w:tabs>
          <w:tab w:val="num" w:pos="1089"/>
        </w:tabs>
        <w:ind w:left="1089" w:hanging="360"/>
      </w:pPr>
    </w:lvl>
    <w:lvl w:ilvl="2" w:tplc="F604995A" w:tentative="1">
      <w:start w:val="1"/>
      <w:numFmt w:val="lowerRoman"/>
      <w:lvlText w:val="%3."/>
      <w:lvlJc w:val="right"/>
      <w:pPr>
        <w:tabs>
          <w:tab w:val="num" w:pos="1809"/>
        </w:tabs>
        <w:ind w:left="1809" w:hanging="180"/>
      </w:pPr>
    </w:lvl>
    <w:lvl w:ilvl="3" w:tplc="7A3A9E7A" w:tentative="1">
      <w:start w:val="1"/>
      <w:numFmt w:val="decimal"/>
      <w:lvlText w:val="%4."/>
      <w:lvlJc w:val="left"/>
      <w:pPr>
        <w:tabs>
          <w:tab w:val="num" w:pos="2529"/>
        </w:tabs>
        <w:ind w:left="2529" w:hanging="360"/>
      </w:pPr>
    </w:lvl>
    <w:lvl w:ilvl="4" w:tplc="33C2F3C6" w:tentative="1">
      <w:start w:val="1"/>
      <w:numFmt w:val="lowerLetter"/>
      <w:lvlText w:val="%5."/>
      <w:lvlJc w:val="left"/>
      <w:pPr>
        <w:tabs>
          <w:tab w:val="num" w:pos="3249"/>
        </w:tabs>
        <w:ind w:left="3249" w:hanging="360"/>
      </w:pPr>
    </w:lvl>
    <w:lvl w:ilvl="5" w:tplc="7AD22F50" w:tentative="1">
      <w:start w:val="1"/>
      <w:numFmt w:val="lowerRoman"/>
      <w:lvlText w:val="%6."/>
      <w:lvlJc w:val="right"/>
      <w:pPr>
        <w:tabs>
          <w:tab w:val="num" w:pos="3969"/>
        </w:tabs>
        <w:ind w:left="3969" w:hanging="180"/>
      </w:pPr>
    </w:lvl>
    <w:lvl w:ilvl="6" w:tplc="752813D4" w:tentative="1">
      <w:start w:val="1"/>
      <w:numFmt w:val="decimal"/>
      <w:lvlText w:val="%7."/>
      <w:lvlJc w:val="left"/>
      <w:pPr>
        <w:tabs>
          <w:tab w:val="num" w:pos="4689"/>
        </w:tabs>
        <w:ind w:left="4689" w:hanging="360"/>
      </w:pPr>
    </w:lvl>
    <w:lvl w:ilvl="7" w:tplc="F5D47664" w:tentative="1">
      <w:start w:val="1"/>
      <w:numFmt w:val="lowerLetter"/>
      <w:lvlText w:val="%8."/>
      <w:lvlJc w:val="left"/>
      <w:pPr>
        <w:tabs>
          <w:tab w:val="num" w:pos="5409"/>
        </w:tabs>
        <w:ind w:left="5409" w:hanging="360"/>
      </w:pPr>
    </w:lvl>
    <w:lvl w:ilvl="8" w:tplc="3AB4703E" w:tentative="1">
      <w:start w:val="1"/>
      <w:numFmt w:val="lowerRoman"/>
      <w:lvlText w:val="%9."/>
      <w:lvlJc w:val="right"/>
      <w:pPr>
        <w:tabs>
          <w:tab w:val="num" w:pos="6129"/>
        </w:tabs>
        <w:ind w:left="6129" w:hanging="180"/>
      </w:pPr>
    </w:lvl>
  </w:abstractNum>
  <w:abstractNum w:abstractNumId="39">
    <w:nsid w:val="79377AD7"/>
    <w:multiLevelType w:val="hybridMultilevel"/>
    <w:tmpl w:val="D960EADA"/>
    <w:lvl w:ilvl="0" w:tplc="1009000F">
      <w:start w:val="1"/>
      <w:numFmt w:val="decimal"/>
      <w:lvlText w:val="%1."/>
      <w:lvlJc w:val="left"/>
      <w:pPr>
        <w:ind w:left="731" w:hanging="360"/>
      </w:pPr>
    </w:lvl>
    <w:lvl w:ilvl="1" w:tplc="10090019" w:tentative="1">
      <w:start w:val="1"/>
      <w:numFmt w:val="lowerLetter"/>
      <w:lvlText w:val="%2."/>
      <w:lvlJc w:val="left"/>
      <w:pPr>
        <w:ind w:left="1451" w:hanging="360"/>
      </w:pPr>
    </w:lvl>
    <w:lvl w:ilvl="2" w:tplc="1009001B" w:tentative="1">
      <w:start w:val="1"/>
      <w:numFmt w:val="lowerRoman"/>
      <w:lvlText w:val="%3."/>
      <w:lvlJc w:val="right"/>
      <w:pPr>
        <w:ind w:left="2171" w:hanging="180"/>
      </w:pPr>
    </w:lvl>
    <w:lvl w:ilvl="3" w:tplc="1009000F" w:tentative="1">
      <w:start w:val="1"/>
      <w:numFmt w:val="decimal"/>
      <w:lvlText w:val="%4."/>
      <w:lvlJc w:val="left"/>
      <w:pPr>
        <w:ind w:left="2891" w:hanging="360"/>
      </w:pPr>
    </w:lvl>
    <w:lvl w:ilvl="4" w:tplc="10090019" w:tentative="1">
      <w:start w:val="1"/>
      <w:numFmt w:val="lowerLetter"/>
      <w:lvlText w:val="%5."/>
      <w:lvlJc w:val="left"/>
      <w:pPr>
        <w:ind w:left="3611" w:hanging="360"/>
      </w:pPr>
    </w:lvl>
    <w:lvl w:ilvl="5" w:tplc="1009001B" w:tentative="1">
      <w:start w:val="1"/>
      <w:numFmt w:val="lowerRoman"/>
      <w:lvlText w:val="%6."/>
      <w:lvlJc w:val="right"/>
      <w:pPr>
        <w:ind w:left="4331" w:hanging="180"/>
      </w:pPr>
    </w:lvl>
    <w:lvl w:ilvl="6" w:tplc="1009000F" w:tentative="1">
      <w:start w:val="1"/>
      <w:numFmt w:val="decimal"/>
      <w:lvlText w:val="%7."/>
      <w:lvlJc w:val="left"/>
      <w:pPr>
        <w:ind w:left="5051" w:hanging="360"/>
      </w:pPr>
    </w:lvl>
    <w:lvl w:ilvl="7" w:tplc="10090019" w:tentative="1">
      <w:start w:val="1"/>
      <w:numFmt w:val="lowerLetter"/>
      <w:lvlText w:val="%8."/>
      <w:lvlJc w:val="left"/>
      <w:pPr>
        <w:ind w:left="5771" w:hanging="360"/>
      </w:pPr>
    </w:lvl>
    <w:lvl w:ilvl="8" w:tplc="1009001B" w:tentative="1">
      <w:start w:val="1"/>
      <w:numFmt w:val="lowerRoman"/>
      <w:lvlText w:val="%9."/>
      <w:lvlJc w:val="right"/>
      <w:pPr>
        <w:ind w:left="6491" w:hanging="180"/>
      </w:pPr>
    </w:lvl>
  </w:abstractNum>
  <w:num w:numId="1">
    <w:abstractNumId w:val="23"/>
  </w:num>
  <w:num w:numId="2">
    <w:abstractNumId w:val="19"/>
  </w:num>
  <w:num w:numId="3">
    <w:abstractNumId w:val="33"/>
  </w:num>
  <w:num w:numId="4">
    <w:abstractNumId w:val="35"/>
  </w:num>
  <w:num w:numId="5">
    <w:abstractNumId w:val="12"/>
  </w:num>
  <w:num w:numId="6">
    <w:abstractNumId w:val="16"/>
  </w:num>
  <w:num w:numId="7">
    <w:abstractNumId w:val="17"/>
  </w:num>
  <w:num w:numId="8">
    <w:abstractNumId w:val="27"/>
  </w:num>
  <w:num w:numId="9">
    <w:abstractNumId w:val="15"/>
  </w:num>
  <w:num w:numId="10">
    <w:abstractNumId w:val="22"/>
  </w:num>
  <w:num w:numId="11">
    <w:abstractNumId w:val="18"/>
  </w:num>
  <w:num w:numId="12">
    <w:abstractNumId w:val="29"/>
  </w:num>
  <w:num w:numId="13">
    <w:abstractNumId w:val="31"/>
  </w:num>
  <w:num w:numId="14">
    <w:abstractNumId w:val="21"/>
  </w:num>
  <w:num w:numId="15">
    <w:abstractNumId w:val="37"/>
  </w:num>
  <w:num w:numId="16">
    <w:abstractNumId w:val="25"/>
  </w:num>
  <w:num w:numId="17">
    <w:abstractNumId w:val="11"/>
  </w:num>
  <w:num w:numId="18">
    <w:abstractNumId w:val="14"/>
  </w:num>
  <w:num w:numId="19">
    <w:abstractNumId w:val="32"/>
  </w:num>
  <w:num w:numId="20">
    <w:abstractNumId w:val="24"/>
  </w:num>
  <w:num w:numId="21">
    <w:abstractNumId w:val="28"/>
  </w:num>
  <w:num w:numId="22">
    <w:abstractNumId w:val="20"/>
  </w:num>
  <w:num w:numId="23">
    <w:abstractNumId w:val="38"/>
  </w:num>
  <w:num w:numId="24">
    <w:abstractNumId w:val="13"/>
  </w:num>
  <w:num w:numId="25">
    <w:abstractNumId w:val="34"/>
  </w:num>
  <w:num w:numId="26">
    <w:abstractNumId w:val="30"/>
  </w:num>
  <w:num w:numId="27">
    <w:abstractNumId w:val="26"/>
  </w:num>
  <w:num w:numId="28">
    <w:abstractNumId w:val="36"/>
  </w:num>
  <w:num w:numId="29">
    <w:abstractNumId w:val="1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0"/>
  </w:num>
  <w:num w:numId="41">
    <w:abstractNumId w:val="39"/>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mirrorMargins/>
  <w:activeWritingStyle w:appName="MSWord" w:lang="en-US" w:vendorID="6" w:dllVersion="2" w:checkStyle="1"/>
  <w:proofState w:spelling="clean" w:grammar="clean"/>
  <w:attachedTemplate r:id="rId1"/>
  <w:stylePaneFormatFilter w:val="3701"/>
  <w:revisionView w:markup="0"/>
  <w:doNotTrackMoves/>
  <w:defaultTabStop w:val="0"/>
  <w:hyphenationZone w:val="24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0"/>
    <w:footnote w:id="1"/>
  </w:footnotePr>
  <w:endnotePr>
    <w:endnote w:id="0"/>
    <w:endnote w:id="1"/>
  </w:endnotePr>
  <w:compat/>
  <w:rsids>
    <w:rsidRoot w:val="005D62AA"/>
    <w:rsid w:val="00006DF7"/>
    <w:rsid w:val="000076ED"/>
    <w:rsid w:val="0001169A"/>
    <w:rsid w:val="000149D0"/>
    <w:rsid w:val="00090522"/>
    <w:rsid w:val="000C60EB"/>
    <w:rsid w:val="000E2B96"/>
    <w:rsid w:val="000E4D3C"/>
    <w:rsid w:val="00112BF4"/>
    <w:rsid w:val="001248D5"/>
    <w:rsid w:val="00152F5C"/>
    <w:rsid w:val="00171E0A"/>
    <w:rsid w:val="00185D6C"/>
    <w:rsid w:val="001C4140"/>
    <w:rsid w:val="001D51B7"/>
    <w:rsid w:val="001E2A96"/>
    <w:rsid w:val="001E5206"/>
    <w:rsid w:val="001F4F2F"/>
    <w:rsid w:val="00241D35"/>
    <w:rsid w:val="00286591"/>
    <w:rsid w:val="002906A3"/>
    <w:rsid w:val="00295ED5"/>
    <w:rsid w:val="002E24D1"/>
    <w:rsid w:val="002E5434"/>
    <w:rsid w:val="00323A63"/>
    <w:rsid w:val="0038462E"/>
    <w:rsid w:val="003B5E85"/>
    <w:rsid w:val="003C4B4C"/>
    <w:rsid w:val="0040694C"/>
    <w:rsid w:val="004165BD"/>
    <w:rsid w:val="00431C2C"/>
    <w:rsid w:val="004E4500"/>
    <w:rsid w:val="005C443D"/>
    <w:rsid w:val="005D62AA"/>
    <w:rsid w:val="00612594"/>
    <w:rsid w:val="00625BC3"/>
    <w:rsid w:val="0063146D"/>
    <w:rsid w:val="00642FFF"/>
    <w:rsid w:val="00694CBB"/>
    <w:rsid w:val="006D130A"/>
    <w:rsid w:val="00712238"/>
    <w:rsid w:val="00746429"/>
    <w:rsid w:val="007478B8"/>
    <w:rsid w:val="0076673C"/>
    <w:rsid w:val="007B3EA8"/>
    <w:rsid w:val="007D6EE4"/>
    <w:rsid w:val="007D7364"/>
    <w:rsid w:val="007E342F"/>
    <w:rsid w:val="007F018A"/>
    <w:rsid w:val="007F43BE"/>
    <w:rsid w:val="00886EB3"/>
    <w:rsid w:val="00887410"/>
    <w:rsid w:val="008D4356"/>
    <w:rsid w:val="00904C76"/>
    <w:rsid w:val="009469F0"/>
    <w:rsid w:val="00967357"/>
    <w:rsid w:val="00983162"/>
    <w:rsid w:val="00990C4D"/>
    <w:rsid w:val="009B2E7F"/>
    <w:rsid w:val="009E5398"/>
    <w:rsid w:val="00A161F3"/>
    <w:rsid w:val="00A17AF6"/>
    <w:rsid w:val="00A23B8D"/>
    <w:rsid w:val="00A40A1A"/>
    <w:rsid w:val="00A51D32"/>
    <w:rsid w:val="00A55EAF"/>
    <w:rsid w:val="00A56798"/>
    <w:rsid w:val="00A62174"/>
    <w:rsid w:val="00AB1D71"/>
    <w:rsid w:val="00AD4EF5"/>
    <w:rsid w:val="00AF041E"/>
    <w:rsid w:val="00B1338B"/>
    <w:rsid w:val="00BC5176"/>
    <w:rsid w:val="00C04CFD"/>
    <w:rsid w:val="00C1723D"/>
    <w:rsid w:val="00C368B0"/>
    <w:rsid w:val="00C51F29"/>
    <w:rsid w:val="00C66F08"/>
    <w:rsid w:val="00CA4DBC"/>
    <w:rsid w:val="00CE5F67"/>
    <w:rsid w:val="00D052E1"/>
    <w:rsid w:val="00D60902"/>
    <w:rsid w:val="00D80CC5"/>
    <w:rsid w:val="00D8437C"/>
    <w:rsid w:val="00DF7D39"/>
    <w:rsid w:val="00E61563"/>
    <w:rsid w:val="00EC29B6"/>
    <w:rsid w:val="00ED01CC"/>
    <w:rsid w:val="00F52791"/>
    <w:rsid w:val="00F83B4C"/>
    <w:rsid w:val="00FE5A8D"/>
  </w:rsids>
  <m:mathPr>
    <m:mathFont m:val="SimSun"/>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7D39"/>
    <w:pPr>
      <w:spacing w:line="260" w:lineRule="exact"/>
    </w:pPr>
    <w:rPr>
      <w:rFonts w:ascii="Helvetica" w:hAnsi="Helvetica"/>
      <w:sz w:val="22"/>
      <w:lang w:val="en-US" w:eastAsia="en-US"/>
    </w:rPr>
  </w:style>
  <w:style w:type="paragraph" w:styleId="Heading1">
    <w:name w:val="heading 1"/>
    <w:basedOn w:val="Normal"/>
    <w:next w:val="Normal"/>
    <w:qFormat/>
    <w:rsid w:val="00DF7D39"/>
    <w:pPr>
      <w:keepNext/>
      <w:numPr>
        <w:numId w:val="29"/>
      </w:numPr>
      <w:spacing w:line="240" w:lineRule="auto"/>
      <w:jc w:val="center"/>
      <w:outlineLvl w:val="0"/>
    </w:pPr>
    <w:rPr>
      <w:rFonts w:ascii="Arial" w:hAnsi="Arial"/>
      <w:b/>
      <w:sz w:val="20"/>
    </w:rPr>
  </w:style>
  <w:style w:type="paragraph" w:styleId="Heading2">
    <w:name w:val="heading 2"/>
    <w:basedOn w:val="Normal"/>
    <w:next w:val="Normal"/>
    <w:link w:val="Heading2Char"/>
    <w:qFormat/>
    <w:rsid w:val="00DF7D39"/>
    <w:pPr>
      <w:keepNext/>
      <w:numPr>
        <w:ilvl w:val="1"/>
        <w:numId w:val="29"/>
      </w:numPr>
      <w:spacing w:line="240" w:lineRule="auto"/>
      <w:jc w:val="center"/>
      <w:outlineLvl w:val="1"/>
    </w:pPr>
    <w:rPr>
      <w:rFonts w:ascii="Arial" w:hAnsi="Arial"/>
      <w:b/>
      <w:sz w:val="24"/>
    </w:rPr>
  </w:style>
  <w:style w:type="paragraph" w:styleId="Heading3">
    <w:name w:val="heading 3"/>
    <w:basedOn w:val="Normal"/>
    <w:next w:val="Normal"/>
    <w:qFormat/>
    <w:rsid w:val="00DF7D39"/>
    <w:pPr>
      <w:keepNext/>
      <w:numPr>
        <w:ilvl w:val="2"/>
        <w:numId w:val="29"/>
      </w:numPr>
      <w:spacing w:line="240" w:lineRule="auto"/>
      <w:outlineLvl w:val="2"/>
    </w:pPr>
    <w:rPr>
      <w:b/>
    </w:rPr>
  </w:style>
  <w:style w:type="paragraph" w:styleId="Heading4">
    <w:name w:val="heading 4"/>
    <w:basedOn w:val="Normal"/>
    <w:next w:val="Normal"/>
    <w:qFormat/>
    <w:rsid w:val="00DF7D39"/>
    <w:pPr>
      <w:keepNext/>
      <w:numPr>
        <w:ilvl w:val="3"/>
        <w:numId w:val="29"/>
      </w:numPr>
      <w:spacing w:line="240" w:lineRule="auto"/>
      <w:outlineLvl w:val="3"/>
    </w:pPr>
    <w:rPr>
      <w:b/>
      <w:sz w:val="24"/>
    </w:rPr>
  </w:style>
  <w:style w:type="paragraph" w:styleId="Heading5">
    <w:name w:val="heading 5"/>
    <w:basedOn w:val="Normal"/>
    <w:next w:val="Normal"/>
    <w:qFormat/>
    <w:rsid w:val="00DF7D39"/>
    <w:pPr>
      <w:numPr>
        <w:ilvl w:val="4"/>
        <w:numId w:val="29"/>
      </w:numPr>
      <w:spacing w:before="240" w:after="60" w:line="240" w:lineRule="auto"/>
      <w:outlineLvl w:val="4"/>
    </w:pPr>
    <w:rPr>
      <w:rFonts w:ascii="Times New Roman" w:hAnsi="Times New Roman"/>
    </w:rPr>
  </w:style>
  <w:style w:type="paragraph" w:styleId="Heading6">
    <w:name w:val="heading 6"/>
    <w:basedOn w:val="Normal"/>
    <w:next w:val="Normal"/>
    <w:qFormat/>
    <w:rsid w:val="00DF7D39"/>
    <w:pPr>
      <w:numPr>
        <w:ilvl w:val="5"/>
        <w:numId w:val="29"/>
      </w:numPr>
      <w:spacing w:before="240" w:after="60" w:line="240" w:lineRule="auto"/>
      <w:outlineLvl w:val="5"/>
    </w:pPr>
    <w:rPr>
      <w:rFonts w:ascii="Times New Roman" w:hAnsi="Times New Roman"/>
      <w:i/>
    </w:rPr>
  </w:style>
  <w:style w:type="paragraph" w:styleId="Heading7">
    <w:name w:val="heading 7"/>
    <w:basedOn w:val="Normal"/>
    <w:next w:val="Normal"/>
    <w:qFormat/>
    <w:rsid w:val="00DF7D39"/>
    <w:pPr>
      <w:numPr>
        <w:ilvl w:val="6"/>
        <w:numId w:val="29"/>
      </w:numPr>
      <w:spacing w:before="240" w:after="60" w:line="240" w:lineRule="auto"/>
      <w:outlineLvl w:val="6"/>
    </w:pPr>
    <w:rPr>
      <w:rFonts w:ascii="Arial" w:hAnsi="Arial"/>
      <w:sz w:val="20"/>
    </w:rPr>
  </w:style>
  <w:style w:type="paragraph" w:styleId="Heading8">
    <w:name w:val="heading 8"/>
    <w:basedOn w:val="Normal"/>
    <w:next w:val="Normal"/>
    <w:qFormat/>
    <w:rsid w:val="00DF7D39"/>
    <w:pPr>
      <w:numPr>
        <w:ilvl w:val="7"/>
        <w:numId w:val="29"/>
      </w:numPr>
      <w:spacing w:before="240" w:after="60" w:line="240" w:lineRule="auto"/>
      <w:outlineLvl w:val="7"/>
    </w:pPr>
    <w:rPr>
      <w:rFonts w:ascii="Arial" w:hAnsi="Arial"/>
      <w:i/>
      <w:sz w:val="20"/>
    </w:rPr>
  </w:style>
  <w:style w:type="paragraph" w:styleId="Heading9">
    <w:name w:val="heading 9"/>
    <w:basedOn w:val="Normal"/>
    <w:next w:val="Normal"/>
    <w:qFormat/>
    <w:rsid w:val="00DF7D39"/>
    <w:pPr>
      <w:numPr>
        <w:ilvl w:val="8"/>
        <w:numId w:val="29"/>
      </w:numPr>
      <w:spacing w:before="240" w:after="60" w:line="240" w:lineRule="auto"/>
      <w:outlineLvl w:val="8"/>
    </w:pPr>
    <w:rPr>
      <w:rFonts w:ascii="Arial" w:hAnsi="Arial"/>
      <w:b/>
      <w:i/>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rsid w:val="00DF7D39"/>
    <w:pPr>
      <w:tabs>
        <w:tab w:val="center" w:pos="4960"/>
        <w:tab w:val="right" w:pos="9940"/>
      </w:tabs>
      <w:spacing w:line="240" w:lineRule="exact"/>
      <w:jc w:val="center"/>
    </w:pPr>
    <w:rPr>
      <w:sz w:val="20"/>
    </w:rPr>
  </w:style>
  <w:style w:type="character" w:styleId="PageNumber">
    <w:name w:val="page number"/>
    <w:basedOn w:val="DefaultParagraphFont"/>
    <w:rsid w:val="00DF7D39"/>
  </w:style>
  <w:style w:type="paragraph" w:styleId="Header">
    <w:name w:val="header"/>
    <w:basedOn w:val="Normal"/>
    <w:rsid w:val="00DF7D39"/>
    <w:pPr>
      <w:tabs>
        <w:tab w:val="center" w:pos="4960"/>
        <w:tab w:val="right" w:pos="9940"/>
      </w:tabs>
      <w:spacing w:line="320" w:lineRule="exact"/>
    </w:pPr>
    <w:rPr>
      <w:b/>
      <w:sz w:val="28"/>
    </w:rPr>
  </w:style>
  <w:style w:type="paragraph" w:customStyle="1" w:styleId="BodyLarge">
    <w:name w:val="Body (Large)"/>
    <w:basedOn w:val="Normal"/>
    <w:rsid w:val="00DF7D39"/>
    <w:pPr>
      <w:spacing w:line="320" w:lineRule="exact"/>
    </w:pPr>
    <w:rPr>
      <w:b/>
      <w:sz w:val="28"/>
    </w:rPr>
  </w:style>
  <w:style w:type="paragraph" w:customStyle="1" w:styleId="Chapternumber">
    <w:name w:val="Chapter number"/>
    <w:basedOn w:val="Normal"/>
    <w:next w:val="Normal"/>
    <w:rsid w:val="00DF7D39"/>
    <w:pPr>
      <w:keepNext/>
      <w:spacing w:line="520" w:lineRule="exact"/>
      <w:jc w:val="center"/>
    </w:pPr>
    <w:rPr>
      <w:b/>
      <w:sz w:val="48"/>
    </w:rPr>
  </w:style>
  <w:style w:type="paragraph" w:styleId="BodyTextIndent3">
    <w:name w:val="Body Text Indent 3"/>
    <w:basedOn w:val="Normal"/>
    <w:rsid w:val="00DF7D39"/>
    <w:pPr>
      <w:spacing w:after="120"/>
      <w:ind w:left="360"/>
    </w:pPr>
    <w:rPr>
      <w:sz w:val="16"/>
    </w:rPr>
  </w:style>
  <w:style w:type="paragraph" w:customStyle="1" w:styleId="Chaptertitle">
    <w:name w:val="Chapter title"/>
    <w:basedOn w:val="Normal"/>
    <w:next w:val="Normal"/>
    <w:rsid w:val="00DF7D39"/>
    <w:pPr>
      <w:spacing w:before="120" w:line="400" w:lineRule="exact"/>
      <w:jc w:val="center"/>
    </w:pPr>
    <w:rPr>
      <w:b/>
      <w:sz w:val="36"/>
    </w:rPr>
  </w:style>
  <w:style w:type="paragraph" w:customStyle="1" w:styleId="1Head">
    <w:name w:val="#1 Head"/>
    <w:basedOn w:val="Normal"/>
    <w:next w:val="Normal"/>
    <w:rsid w:val="00DF7D39"/>
    <w:pPr>
      <w:spacing w:before="120" w:line="320" w:lineRule="exact"/>
      <w:outlineLvl w:val="0"/>
    </w:pPr>
    <w:rPr>
      <w:b/>
      <w:sz w:val="28"/>
    </w:rPr>
  </w:style>
  <w:style w:type="paragraph" w:customStyle="1" w:styleId="2Head">
    <w:name w:val="#2 Head"/>
    <w:basedOn w:val="Normal"/>
    <w:next w:val="Normal"/>
    <w:rsid w:val="00DF7D39"/>
    <w:pPr>
      <w:spacing w:line="400" w:lineRule="exact"/>
      <w:jc w:val="center"/>
      <w:outlineLvl w:val="0"/>
    </w:pPr>
    <w:rPr>
      <w:b/>
      <w:sz w:val="36"/>
    </w:rPr>
  </w:style>
  <w:style w:type="paragraph" w:customStyle="1" w:styleId="BodyAtoQ">
    <w:name w:val="Body (AtoQ)"/>
    <w:basedOn w:val="Normal"/>
    <w:rsid w:val="00DF7D39"/>
    <w:pPr>
      <w:tabs>
        <w:tab w:val="left" w:pos="600"/>
        <w:tab w:val="left" w:pos="1080"/>
        <w:tab w:val="right" w:pos="9940"/>
      </w:tabs>
      <w:jc w:val="both"/>
    </w:pPr>
  </w:style>
  <w:style w:type="paragraph" w:styleId="BodyTextIndent">
    <w:name w:val="Body Text Indent"/>
    <w:basedOn w:val="Normal"/>
    <w:rsid w:val="00DF7D39"/>
    <w:pPr>
      <w:ind w:left="90" w:hanging="90"/>
      <w:jc w:val="both"/>
    </w:pPr>
  </w:style>
  <w:style w:type="character" w:styleId="CommentReference">
    <w:name w:val="annotation reference"/>
    <w:basedOn w:val="DefaultParagraphFont"/>
    <w:uiPriority w:val="99"/>
    <w:unhideWhenUsed/>
    <w:rsid w:val="00A17AF6"/>
    <w:rPr>
      <w:sz w:val="16"/>
      <w:szCs w:val="16"/>
    </w:rPr>
  </w:style>
  <w:style w:type="paragraph" w:styleId="CommentText">
    <w:name w:val="annotation text"/>
    <w:basedOn w:val="Normal"/>
    <w:link w:val="CommentTextChar"/>
    <w:uiPriority w:val="99"/>
    <w:unhideWhenUsed/>
    <w:rsid w:val="00A17AF6"/>
    <w:rPr>
      <w:sz w:val="20"/>
    </w:rPr>
  </w:style>
  <w:style w:type="character" w:customStyle="1" w:styleId="CommentTextChar">
    <w:name w:val="Comment Text Char"/>
    <w:basedOn w:val="DefaultParagraphFont"/>
    <w:link w:val="CommentText"/>
    <w:uiPriority w:val="99"/>
    <w:rsid w:val="00A17AF6"/>
    <w:rPr>
      <w:rFonts w:ascii="Helvetica" w:hAnsi="Helvetica"/>
    </w:rPr>
  </w:style>
  <w:style w:type="paragraph" w:styleId="BalloonText">
    <w:name w:val="Balloon Text"/>
    <w:basedOn w:val="Normal"/>
    <w:link w:val="BalloonTextChar"/>
    <w:rsid w:val="00A17A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17AF6"/>
    <w:rPr>
      <w:rFonts w:ascii="Tahoma" w:hAnsi="Tahoma" w:cs="Tahoma"/>
      <w:sz w:val="16"/>
      <w:szCs w:val="16"/>
    </w:rPr>
  </w:style>
  <w:style w:type="paragraph" w:styleId="Revision">
    <w:name w:val="Revision"/>
    <w:hidden/>
    <w:uiPriority w:val="99"/>
    <w:semiHidden/>
    <w:rsid w:val="005C443D"/>
    <w:rPr>
      <w:rFonts w:ascii="Helvetica" w:hAnsi="Helvetica"/>
      <w:sz w:val="22"/>
      <w:lang w:val="en-US" w:eastAsia="en-US"/>
    </w:rPr>
  </w:style>
  <w:style w:type="paragraph" w:styleId="CommentSubject">
    <w:name w:val="annotation subject"/>
    <w:basedOn w:val="CommentText"/>
    <w:next w:val="CommentText"/>
    <w:semiHidden/>
    <w:rsid w:val="00E61563"/>
    <w:rPr>
      <w:b/>
      <w:bCs/>
    </w:rPr>
  </w:style>
  <w:style w:type="character" w:customStyle="1" w:styleId="slatetextbold1">
    <w:name w:val="slatetextbold1"/>
    <w:basedOn w:val="DefaultParagraphFont"/>
    <w:rsid w:val="002E24D1"/>
    <w:rPr>
      <w:rFonts w:ascii="Arial" w:hAnsi="Arial" w:cs="Arial" w:hint="default"/>
      <w:b/>
      <w:bCs/>
      <w:color w:val="354551"/>
      <w:sz w:val="18"/>
      <w:szCs w:val="18"/>
    </w:rPr>
  </w:style>
  <w:style w:type="character" w:customStyle="1" w:styleId="Heading2Char">
    <w:name w:val="Heading 2 Char"/>
    <w:basedOn w:val="DefaultParagraphFont"/>
    <w:link w:val="Heading2"/>
    <w:rsid w:val="007D7364"/>
    <w:rPr>
      <w:rFonts w:ascii="Arial" w:hAnsi="Arial"/>
      <w:b/>
      <w:sz w:val="24"/>
      <w:lang w:val="en-US" w:eastAsia="en-US"/>
    </w:rPr>
  </w:style>
  <w:style w:type="paragraph" w:styleId="DocumentMap">
    <w:name w:val="Document Map"/>
    <w:basedOn w:val="Normal"/>
    <w:link w:val="DocumentMapChar"/>
    <w:rsid w:val="007D7364"/>
    <w:rPr>
      <w:rFonts w:ascii="Tahoma" w:hAnsi="Tahoma" w:cs="Tahoma"/>
      <w:sz w:val="16"/>
      <w:szCs w:val="16"/>
    </w:rPr>
  </w:style>
  <w:style w:type="character" w:customStyle="1" w:styleId="DocumentMapChar">
    <w:name w:val="Document Map Char"/>
    <w:basedOn w:val="DefaultParagraphFont"/>
    <w:link w:val="DocumentMap"/>
    <w:rsid w:val="007D7364"/>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98452618">
      <w:bodyDiv w:val="1"/>
      <w:marLeft w:val="0"/>
      <w:marRight w:val="0"/>
      <w:marTop w:val="0"/>
      <w:marBottom w:val="0"/>
      <w:divBdr>
        <w:top w:val="none" w:sz="0" w:space="0" w:color="auto"/>
        <w:left w:val="none" w:sz="0" w:space="0" w:color="auto"/>
        <w:bottom w:val="none" w:sz="0" w:space="0" w:color="auto"/>
        <w:right w:val="none" w:sz="0" w:space="0" w:color="auto"/>
      </w:divBdr>
    </w:div>
    <w:div w:id="27560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95\Application%20Data\Microsoft\Templates\Man2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\WIN95\Application Data\Microsoft\Templates\Man2e.dot</Template>
  <TotalTime>5</TotalTime>
  <Pages>13</Pages>
  <Words>1677</Words>
  <Characters>9560</Characters>
  <Application>Microsoft Word 12.0.0</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CHAPTER 1</vt:lpstr>
    </vt:vector>
  </TitlesOfParts>
  <Company>Caron Communications</Company>
  <LinksUpToDate>false</LinksUpToDate>
  <CharactersWithSpaces>11740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Managerial, 2e</dc:subject>
  <dc:creator>Weygandt</dc:creator>
  <cp:lastModifiedBy>L B</cp:lastModifiedBy>
  <cp:revision>3</cp:revision>
  <cp:lastPrinted>2007-10-31T18:07:00Z</cp:lastPrinted>
  <dcterms:created xsi:type="dcterms:W3CDTF">2011-12-16T16:58:00Z</dcterms:created>
  <dcterms:modified xsi:type="dcterms:W3CDTF">2011-12-16T17:11:00Z</dcterms:modified>
</cp:coreProperties>
</file>