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882" w:rsidRPr="00600CB4" w:rsidRDefault="00DF4882" w:rsidP="00DF4882">
      <w:pPr>
        <w:jc w:val="center"/>
        <w:rPr>
          <w:rFonts w:ascii="Courier New" w:hAnsi="Courier New" w:cs="Courier New"/>
          <w:b/>
          <w:sz w:val="20"/>
          <w:szCs w:val="20"/>
        </w:rPr>
      </w:pPr>
      <w:r w:rsidRPr="00600CB4">
        <w:rPr>
          <w:rFonts w:ascii="Courier New" w:hAnsi="Courier New" w:cs="Courier New"/>
          <w:b/>
          <w:sz w:val="20"/>
          <w:szCs w:val="20"/>
        </w:rPr>
        <w:t>CHAPTER 1</w:t>
      </w:r>
    </w:p>
    <w:p w:rsidR="00DF4882" w:rsidRPr="00600CB4" w:rsidRDefault="00DF4882" w:rsidP="00DF4882">
      <w:pPr>
        <w:jc w:val="center"/>
        <w:rPr>
          <w:rFonts w:ascii="Courier New" w:hAnsi="Courier New" w:cs="Courier New"/>
          <w:b/>
          <w:sz w:val="20"/>
          <w:szCs w:val="20"/>
        </w:rPr>
      </w:pPr>
      <w:r w:rsidRPr="00600CB4">
        <w:rPr>
          <w:rFonts w:ascii="Courier New" w:hAnsi="Courier New" w:cs="Courier New"/>
          <w:b/>
          <w:sz w:val="20"/>
          <w:szCs w:val="20"/>
        </w:rPr>
        <w:t>ACCOUNTING INFORMATION SYSTEMS:</w:t>
      </w:r>
    </w:p>
    <w:p w:rsidR="00DF4882" w:rsidRPr="00600CB4" w:rsidRDefault="00DF4882" w:rsidP="00DF4882">
      <w:pPr>
        <w:pStyle w:val="Heading3"/>
        <w:rPr>
          <w:rFonts w:ascii="Courier New" w:hAnsi="Courier New" w:cs="Courier New"/>
          <w:sz w:val="20"/>
          <w:szCs w:val="20"/>
        </w:rPr>
      </w:pPr>
      <w:r w:rsidRPr="00600CB4">
        <w:rPr>
          <w:rFonts w:ascii="Courier New" w:hAnsi="Courier New" w:cs="Courier New"/>
          <w:sz w:val="20"/>
          <w:szCs w:val="20"/>
        </w:rPr>
        <w:t>AN OVERVIEW</w:t>
      </w:r>
    </w:p>
    <w:p w:rsidR="00DF4882" w:rsidRPr="00600CB4" w:rsidRDefault="00DF4882">
      <w:pPr>
        <w:rPr>
          <w:rFonts w:ascii="Courier New" w:hAnsi="Courier New" w:cs="Courier New"/>
          <w:sz w:val="20"/>
          <w:szCs w:val="20"/>
        </w:rPr>
      </w:pPr>
    </w:p>
    <w:p w:rsidR="00DF4882" w:rsidRPr="00600CB4" w:rsidRDefault="00DF4882">
      <w:pPr>
        <w:rPr>
          <w:rFonts w:ascii="Courier New" w:hAnsi="Courier New" w:cs="Courier New"/>
          <w:b/>
          <w:sz w:val="20"/>
          <w:szCs w:val="20"/>
        </w:rPr>
      </w:pPr>
      <w:r w:rsidRPr="00600CB4">
        <w:rPr>
          <w:rFonts w:ascii="Courier New" w:hAnsi="Courier New" w:cs="Courier New"/>
          <w:b/>
          <w:sz w:val="20"/>
          <w:szCs w:val="20"/>
          <w:u w:val="single"/>
        </w:rPr>
        <w:t>Instructor</w:t>
      </w:r>
      <w:r>
        <w:rPr>
          <w:rFonts w:ascii="Courier New" w:hAnsi="Courier New" w:cs="Courier New"/>
          <w:b/>
          <w:sz w:val="20"/>
          <w:szCs w:val="20"/>
          <w:u w:val="single"/>
        </w:rPr>
        <w:t>’</w:t>
      </w:r>
      <w:r w:rsidRPr="00600CB4">
        <w:rPr>
          <w:rFonts w:ascii="Courier New" w:hAnsi="Courier New" w:cs="Courier New"/>
          <w:b/>
          <w:sz w:val="20"/>
          <w:szCs w:val="20"/>
          <w:u w:val="single"/>
        </w:rPr>
        <w:t>s Manual</w:t>
      </w:r>
    </w:p>
    <w:p w:rsidR="00DF4882" w:rsidRPr="00600CB4" w:rsidRDefault="00DF4882">
      <w:pPr>
        <w:rPr>
          <w:rFonts w:ascii="Courier New" w:hAnsi="Courier New" w:cs="Courier New"/>
          <w:b/>
          <w:sz w:val="20"/>
          <w:szCs w:val="20"/>
        </w:rPr>
      </w:pPr>
    </w:p>
    <w:p w:rsidR="00DF4882" w:rsidRPr="00600CB4" w:rsidRDefault="00DF4882">
      <w:pPr>
        <w:rPr>
          <w:rFonts w:ascii="Courier New" w:hAnsi="Courier New" w:cs="Courier New"/>
          <w:sz w:val="20"/>
          <w:szCs w:val="20"/>
        </w:rPr>
      </w:pPr>
      <w:r w:rsidRPr="00600CB4">
        <w:rPr>
          <w:rFonts w:ascii="Courier New" w:hAnsi="Courier New" w:cs="Courier New"/>
          <w:b/>
          <w:sz w:val="20"/>
          <w:szCs w:val="20"/>
        </w:rPr>
        <w:t>Learning Objectives</w:t>
      </w:r>
      <w:r w:rsidRPr="00600CB4">
        <w:rPr>
          <w:rFonts w:ascii="Courier New" w:hAnsi="Courier New" w:cs="Courier New"/>
          <w:sz w:val="20"/>
          <w:szCs w:val="20"/>
        </w:rPr>
        <w:t>:</w:t>
      </w:r>
    </w:p>
    <w:p w:rsidR="00DF4882" w:rsidRPr="00600CB4" w:rsidRDefault="00DF4882">
      <w:pPr>
        <w:rPr>
          <w:rFonts w:ascii="Courier New" w:hAnsi="Courier New" w:cs="Courier New"/>
          <w:sz w:val="20"/>
          <w:szCs w:val="20"/>
        </w:rPr>
      </w:pPr>
      <w:bookmarkStart w:id="0" w:name="_GoBack"/>
      <w:bookmarkEnd w:id="0"/>
    </w:p>
    <w:p w:rsidR="00DF4882" w:rsidRPr="002B07DD" w:rsidRDefault="00DF4882" w:rsidP="00DF4882">
      <w:pPr>
        <w:pStyle w:val="CFOBJ"/>
        <w:keepLines w:val="0"/>
        <w:widowControl w:val="0"/>
        <w:numPr>
          <w:ilvl w:val="0"/>
          <w:numId w:val="38"/>
        </w:numPr>
        <w:tabs>
          <w:tab w:val="clear" w:pos="660"/>
        </w:tabs>
        <w:spacing w:before="0" w:after="60" w:line="240" w:lineRule="auto"/>
        <w:rPr>
          <w:rFonts w:ascii="Courier New" w:hAnsi="Courier New" w:cs="Courier New"/>
          <w:noProof w:val="0"/>
          <w:color w:val="000000"/>
          <w:lang w:val="en-US"/>
        </w:rPr>
      </w:pPr>
      <w:r w:rsidRPr="003B2F03">
        <w:rPr>
          <w:rFonts w:ascii="Courier New" w:hAnsi="Courier New" w:cs="Courier New"/>
          <w:noProof w:val="0"/>
          <w:lang w:val="en-US"/>
        </w:rPr>
        <w:t>Distinguish between data and information, discuss the characteristics of useful information, and explain how to determine the value of information.</w:t>
      </w:r>
    </w:p>
    <w:p w:rsidR="00DF4882" w:rsidRPr="003B2F03" w:rsidRDefault="00DF4882" w:rsidP="00DF4882">
      <w:pPr>
        <w:pStyle w:val="CFOBJ"/>
        <w:keepLines w:val="0"/>
        <w:widowControl w:val="0"/>
        <w:spacing w:before="0" w:after="60" w:line="240" w:lineRule="auto"/>
        <w:ind w:left="360" w:firstLine="0"/>
        <w:rPr>
          <w:rFonts w:ascii="Courier New" w:hAnsi="Courier New" w:cs="Courier New"/>
          <w:noProof w:val="0"/>
          <w:color w:val="000000"/>
          <w:lang w:val="en-US"/>
        </w:rPr>
      </w:pPr>
    </w:p>
    <w:p w:rsidR="00DF4882" w:rsidRDefault="00DF4882" w:rsidP="00DF4882">
      <w:pPr>
        <w:pStyle w:val="CFOBJ"/>
        <w:keepLines w:val="0"/>
        <w:widowControl w:val="0"/>
        <w:numPr>
          <w:ilvl w:val="0"/>
          <w:numId w:val="38"/>
        </w:numPr>
        <w:tabs>
          <w:tab w:val="clear" w:pos="660"/>
        </w:tabs>
        <w:spacing w:before="0" w:after="60" w:line="240" w:lineRule="auto"/>
        <w:rPr>
          <w:rFonts w:ascii="Courier New" w:hAnsi="Courier New" w:cs="Courier New"/>
          <w:noProof w:val="0"/>
          <w:color w:val="000000"/>
          <w:lang w:val="en-US"/>
        </w:rPr>
      </w:pPr>
      <w:r w:rsidRPr="003B2F03">
        <w:rPr>
          <w:rFonts w:ascii="Courier New" w:hAnsi="Courier New" w:cs="Courier New"/>
          <w:noProof w:val="0"/>
          <w:color w:val="000000"/>
          <w:lang w:val="en-US"/>
        </w:rPr>
        <w:t>Explain the decisions an organization makes and the information needed to make them.</w:t>
      </w:r>
    </w:p>
    <w:p w:rsidR="00DF4882" w:rsidRPr="003B2F03" w:rsidRDefault="00DF4882" w:rsidP="00DF4882">
      <w:pPr>
        <w:pStyle w:val="CFOBJ"/>
        <w:keepLines w:val="0"/>
        <w:widowControl w:val="0"/>
        <w:tabs>
          <w:tab w:val="clear" w:pos="660"/>
        </w:tabs>
        <w:spacing w:before="0" w:after="60" w:line="240" w:lineRule="auto"/>
        <w:ind w:left="360" w:firstLine="0"/>
        <w:rPr>
          <w:rFonts w:ascii="Courier New" w:hAnsi="Courier New" w:cs="Courier New"/>
          <w:noProof w:val="0"/>
          <w:color w:val="000000"/>
          <w:lang w:val="en-US"/>
        </w:rPr>
      </w:pPr>
    </w:p>
    <w:p w:rsidR="00DF4882" w:rsidRDefault="00DF4882" w:rsidP="00DF4882">
      <w:pPr>
        <w:pStyle w:val="CFOBJ"/>
        <w:keepLines w:val="0"/>
        <w:widowControl w:val="0"/>
        <w:numPr>
          <w:ilvl w:val="0"/>
          <w:numId w:val="38"/>
        </w:numPr>
        <w:tabs>
          <w:tab w:val="clear" w:pos="660"/>
        </w:tabs>
        <w:spacing w:before="0" w:after="60" w:line="240" w:lineRule="auto"/>
        <w:rPr>
          <w:rFonts w:ascii="Courier New" w:hAnsi="Courier New" w:cs="Courier New"/>
          <w:noProof w:val="0"/>
          <w:color w:val="000000"/>
          <w:lang w:val="en-US"/>
        </w:rPr>
      </w:pPr>
      <w:r w:rsidRPr="003B2F03">
        <w:rPr>
          <w:rFonts w:ascii="Courier New" w:hAnsi="Courier New" w:cs="Courier New"/>
          <w:noProof w:val="0"/>
          <w:color w:val="000000"/>
          <w:lang w:val="en-US"/>
        </w:rPr>
        <w:t>Identify the information that passes between internal and external parties and an AIS.</w:t>
      </w:r>
    </w:p>
    <w:p w:rsidR="00DF4882" w:rsidRPr="003B2F03" w:rsidRDefault="00DF4882" w:rsidP="00DF4882">
      <w:pPr>
        <w:pStyle w:val="CFOBJ"/>
        <w:keepLines w:val="0"/>
        <w:widowControl w:val="0"/>
        <w:tabs>
          <w:tab w:val="clear" w:pos="660"/>
        </w:tabs>
        <w:spacing w:before="0" w:after="60" w:line="240" w:lineRule="auto"/>
        <w:ind w:left="360" w:firstLine="0"/>
        <w:rPr>
          <w:rFonts w:ascii="Courier New" w:hAnsi="Courier New" w:cs="Courier New"/>
          <w:noProof w:val="0"/>
          <w:color w:val="000000"/>
          <w:lang w:val="en-US"/>
        </w:rPr>
      </w:pPr>
    </w:p>
    <w:p w:rsidR="00DF4882" w:rsidRDefault="00DF4882" w:rsidP="00DF4882">
      <w:pPr>
        <w:pStyle w:val="CFOBJ"/>
        <w:keepLines w:val="0"/>
        <w:widowControl w:val="0"/>
        <w:numPr>
          <w:ilvl w:val="0"/>
          <w:numId w:val="38"/>
        </w:numPr>
        <w:tabs>
          <w:tab w:val="clear" w:pos="660"/>
        </w:tabs>
        <w:spacing w:before="0" w:after="60" w:line="240" w:lineRule="auto"/>
        <w:rPr>
          <w:rFonts w:ascii="Courier New" w:hAnsi="Courier New" w:cs="Courier New"/>
          <w:noProof w:val="0"/>
          <w:color w:val="000000"/>
          <w:lang w:val="en-US"/>
        </w:rPr>
      </w:pPr>
      <w:r w:rsidRPr="003B2F03">
        <w:rPr>
          <w:rFonts w:ascii="Courier New" w:hAnsi="Courier New" w:cs="Courier New"/>
          <w:noProof w:val="0"/>
          <w:color w:val="000000"/>
          <w:lang w:val="en-US"/>
        </w:rPr>
        <w:t>Describe the major business processes present in most companies</w:t>
      </w:r>
      <w:r>
        <w:rPr>
          <w:rFonts w:ascii="Courier New" w:hAnsi="Courier New" w:cs="Courier New"/>
          <w:noProof w:val="0"/>
          <w:color w:val="000000"/>
          <w:lang w:val="en-US"/>
        </w:rPr>
        <w:t>.</w:t>
      </w:r>
    </w:p>
    <w:p w:rsidR="00DF4882" w:rsidRPr="003B2F03" w:rsidRDefault="00DF4882" w:rsidP="00DF4882">
      <w:pPr>
        <w:pStyle w:val="CFOBJ"/>
        <w:keepLines w:val="0"/>
        <w:widowControl w:val="0"/>
        <w:tabs>
          <w:tab w:val="clear" w:pos="660"/>
        </w:tabs>
        <w:spacing w:before="0" w:after="60" w:line="240" w:lineRule="auto"/>
        <w:ind w:left="360" w:firstLine="0"/>
        <w:rPr>
          <w:rFonts w:ascii="Courier New" w:hAnsi="Courier New" w:cs="Courier New"/>
          <w:noProof w:val="0"/>
          <w:color w:val="000000"/>
          <w:lang w:val="en-US"/>
        </w:rPr>
      </w:pPr>
    </w:p>
    <w:p w:rsidR="00DF4882" w:rsidRPr="002B07DD" w:rsidRDefault="00DF4882" w:rsidP="00DF4882">
      <w:pPr>
        <w:pStyle w:val="CFOBJ"/>
        <w:keepLines w:val="0"/>
        <w:widowControl w:val="0"/>
        <w:numPr>
          <w:ilvl w:val="0"/>
          <w:numId w:val="38"/>
        </w:numPr>
        <w:tabs>
          <w:tab w:val="clear" w:pos="660"/>
        </w:tabs>
        <w:spacing w:before="0" w:after="60" w:line="240" w:lineRule="auto"/>
        <w:rPr>
          <w:rFonts w:ascii="Courier New" w:hAnsi="Courier New" w:cs="Courier New"/>
          <w:noProof w:val="0"/>
          <w:color w:val="000000"/>
          <w:lang w:val="en-US"/>
        </w:rPr>
      </w:pPr>
      <w:r w:rsidRPr="003B2F03">
        <w:rPr>
          <w:rFonts w:ascii="Courier New" w:hAnsi="Courier New" w:cs="Courier New"/>
          <w:noProof w:val="0"/>
          <w:lang w:val="en-US"/>
        </w:rPr>
        <w:t>Explain what an accounting information system (AIS) is and describe its basic functions.</w:t>
      </w:r>
    </w:p>
    <w:p w:rsidR="00DF4882" w:rsidRPr="003B2F03" w:rsidRDefault="00DF4882" w:rsidP="00DF4882">
      <w:pPr>
        <w:pStyle w:val="CFOBJ"/>
        <w:keepLines w:val="0"/>
        <w:widowControl w:val="0"/>
        <w:tabs>
          <w:tab w:val="clear" w:pos="660"/>
        </w:tabs>
        <w:spacing w:before="0" w:after="60" w:line="240" w:lineRule="auto"/>
        <w:ind w:left="360" w:firstLine="0"/>
        <w:rPr>
          <w:rFonts w:ascii="Courier New" w:hAnsi="Courier New" w:cs="Courier New"/>
          <w:noProof w:val="0"/>
          <w:color w:val="000000"/>
          <w:lang w:val="en-US"/>
        </w:rPr>
      </w:pPr>
    </w:p>
    <w:p w:rsidR="00DF4882" w:rsidRPr="002B07DD" w:rsidRDefault="00DF4882" w:rsidP="00DF4882">
      <w:pPr>
        <w:pStyle w:val="CFOBJ"/>
        <w:keepLines w:val="0"/>
        <w:widowControl w:val="0"/>
        <w:numPr>
          <w:ilvl w:val="0"/>
          <w:numId w:val="38"/>
        </w:numPr>
        <w:tabs>
          <w:tab w:val="clear" w:pos="660"/>
        </w:tabs>
        <w:spacing w:before="0" w:after="60" w:line="240" w:lineRule="auto"/>
        <w:rPr>
          <w:rFonts w:ascii="Courier New" w:hAnsi="Courier New" w:cs="Courier New"/>
          <w:noProof w:val="0"/>
          <w:color w:val="000000"/>
          <w:lang w:val="en-US"/>
        </w:rPr>
      </w:pPr>
      <w:r w:rsidRPr="003B2F03">
        <w:rPr>
          <w:rFonts w:ascii="Courier New" w:hAnsi="Courier New" w:cs="Courier New"/>
          <w:noProof w:val="0"/>
          <w:lang w:val="en-US"/>
        </w:rPr>
        <w:t>Discuss how an AIS can add value to an organization</w:t>
      </w:r>
      <w:r>
        <w:rPr>
          <w:rFonts w:ascii="Courier New" w:hAnsi="Courier New" w:cs="Courier New"/>
          <w:noProof w:val="0"/>
          <w:lang w:val="en-US"/>
        </w:rPr>
        <w:t>.</w:t>
      </w:r>
    </w:p>
    <w:p w:rsidR="00DF4882" w:rsidRPr="003B2F03" w:rsidRDefault="00DF4882" w:rsidP="00DF4882">
      <w:pPr>
        <w:pStyle w:val="CFOBJ"/>
        <w:keepLines w:val="0"/>
        <w:widowControl w:val="0"/>
        <w:tabs>
          <w:tab w:val="clear" w:pos="660"/>
        </w:tabs>
        <w:spacing w:before="0" w:after="60" w:line="240" w:lineRule="auto"/>
        <w:ind w:left="360" w:firstLine="0"/>
        <w:rPr>
          <w:rFonts w:ascii="Courier New" w:hAnsi="Courier New" w:cs="Courier New"/>
          <w:noProof w:val="0"/>
          <w:color w:val="000000"/>
          <w:lang w:val="en-US"/>
        </w:rPr>
      </w:pPr>
    </w:p>
    <w:p w:rsidR="00DF4882" w:rsidRPr="002B07DD" w:rsidRDefault="00DF4882" w:rsidP="00DF4882">
      <w:pPr>
        <w:pStyle w:val="CFOBJ"/>
        <w:keepLines w:val="0"/>
        <w:widowControl w:val="0"/>
        <w:numPr>
          <w:ilvl w:val="0"/>
          <w:numId w:val="38"/>
        </w:numPr>
        <w:tabs>
          <w:tab w:val="clear" w:pos="660"/>
        </w:tabs>
        <w:spacing w:before="0" w:after="60" w:line="240" w:lineRule="auto"/>
        <w:rPr>
          <w:rFonts w:ascii="Courier New" w:hAnsi="Courier New" w:cs="Courier New"/>
          <w:noProof w:val="0"/>
          <w:color w:val="000000"/>
          <w:lang w:val="en-US"/>
        </w:rPr>
      </w:pPr>
      <w:r w:rsidRPr="003B2F03">
        <w:rPr>
          <w:rFonts w:ascii="Courier New" w:hAnsi="Courier New" w:cs="Courier New"/>
          <w:noProof w:val="0"/>
          <w:lang w:val="en-US"/>
        </w:rPr>
        <w:t>Explain how an AIS and corporate strategy affect each other.</w:t>
      </w:r>
    </w:p>
    <w:p w:rsidR="00DF4882" w:rsidRPr="003B2F03" w:rsidRDefault="00DF4882" w:rsidP="00DF4882">
      <w:pPr>
        <w:pStyle w:val="CFOBJ"/>
        <w:keepLines w:val="0"/>
        <w:widowControl w:val="0"/>
        <w:tabs>
          <w:tab w:val="clear" w:pos="660"/>
        </w:tabs>
        <w:spacing w:before="0" w:after="60" w:line="240" w:lineRule="auto"/>
        <w:ind w:left="360" w:firstLine="0"/>
        <w:rPr>
          <w:rFonts w:ascii="Courier New" w:hAnsi="Courier New" w:cs="Courier New"/>
          <w:noProof w:val="0"/>
          <w:color w:val="000000"/>
          <w:lang w:val="en-US"/>
        </w:rPr>
      </w:pPr>
    </w:p>
    <w:p w:rsidR="00DF4882" w:rsidRPr="003B2F03" w:rsidRDefault="00DF4882" w:rsidP="00DF4882">
      <w:pPr>
        <w:pStyle w:val="CFOBJ"/>
        <w:keepLines w:val="0"/>
        <w:widowControl w:val="0"/>
        <w:numPr>
          <w:ilvl w:val="0"/>
          <w:numId w:val="38"/>
        </w:numPr>
        <w:tabs>
          <w:tab w:val="clear" w:pos="660"/>
        </w:tabs>
        <w:spacing w:before="0" w:after="60" w:line="240" w:lineRule="auto"/>
        <w:rPr>
          <w:rFonts w:ascii="Courier New" w:hAnsi="Courier New" w:cs="Courier New"/>
          <w:noProof w:val="0"/>
          <w:color w:val="000000"/>
          <w:lang w:val="en-US"/>
        </w:rPr>
      </w:pPr>
      <w:r w:rsidRPr="003B2F03">
        <w:rPr>
          <w:rFonts w:ascii="Courier New" w:hAnsi="Courier New" w:cs="Courier New"/>
          <w:noProof w:val="0"/>
          <w:lang w:val="en-US"/>
        </w:rPr>
        <w:t>Explain the role an AIS plays in a company’s value chain.</w:t>
      </w:r>
    </w:p>
    <w:p w:rsidR="00DF4882" w:rsidRDefault="00DF4882" w:rsidP="00DF4882">
      <w:pPr>
        <w:rPr>
          <w:rFonts w:ascii="Courier New" w:hAnsi="Courier New" w:cs="Courier New"/>
          <w:sz w:val="20"/>
          <w:szCs w:val="20"/>
        </w:rPr>
      </w:pPr>
    </w:p>
    <w:p w:rsidR="00DF4882" w:rsidRPr="00600CB4" w:rsidRDefault="00DF4882" w:rsidP="00DF4882">
      <w:pPr>
        <w:rPr>
          <w:rFonts w:ascii="Courier New" w:hAnsi="Courier New" w:cs="Courier New"/>
          <w:sz w:val="20"/>
          <w:szCs w:val="20"/>
        </w:rPr>
      </w:pPr>
    </w:p>
    <w:p w:rsidR="00DF4882" w:rsidRDefault="004E322B" w:rsidP="00DF4882">
      <w:pPr>
        <w:jc w:val="center"/>
        <w:rPr>
          <w:rFonts w:ascii="Courier New" w:hAnsi="Courier New" w:cs="Courier New"/>
          <w:sz w:val="20"/>
          <w:szCs w:val="20"/>
        </w:rPr>
      </w:pPr>
      <w:r>
        <w:rPr>
          <w:rFonts w:ascii="Courier New" w:hAnsi="Courier New" w:cs="Courier New"/>
          <w:noProof/>
          <w:sz w:val="20"/>
          <w:szCs w:val="20"/>
        </w:rPr>
      </w:r>
      <w:r>
        <w:rPr>
          <w:rFonts w:ascii="Courier New" w:hAnsi="Courier New" w:cs="Courier New"/>
          <w:noProof/>
          <w:sz w:val="20"/>
          <w:szCs w:val="20"/>
        </w:rPr>
        <w:pict>
          <v:group id="Canvas 3" o:spid="_x0000_s1026" editas="canvas" style="width:387pt;height:117pt;mso-position-horizontal-relative:char;mso-position-vertical-relative:line" coordsize="49149,14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">
            <v:shape id="_x0000_s1027" type="#_x0000_t75" style="position:absolute;width:49149;height:14859;visibility:visible">
              <v:fill o:detectmouseclick="t"/>
              <v:path o:connecttype="none"/>
            </v:shape>
            <v:rect id="Rectangle 4" o:spid="_x0000_s1028" style="position:absolute;left:2286;top:1147;width:44577;height:114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xfScQA&#10;AADaAAAADwAAAGRycy9kb3ducmV2LnhtbESP3WrCQBSE7wt9h+UUvKsbW2k1ukpprUpA8e8BDtlj&#10;Epo9G3a3Jr69KxR6OczMN8x03plaXMj5yrKCQT8BQZxbXXGh4HT8fh6B8AFZY22ZFFzJw3z2+DDF&#10;VNuW93Q5hEJECPsUFZQhNKmUPi/JoO/bhjh6Z+sMhihdIbXDNsJNLV+S5E0arDgulNjQZ0n5z+HX&#10;KNi2q+Xi+pVVr2PnszUP22wz2CnVe+o+JiACdeE//NdeawXvcL8Sb4C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cX0nEAAAA2gAAAA8AAAAAAAAAAAAAAAAAmAIAAGRycy9k&#10;b3ducmV2LnhtbFBLBQYAAAAABAAEAPUAAACJAwAAAAA=&#10;">
              <o:extrusion v:ext="view" backdepth="1in" color="white" on="t" viewpoint="0,34.72222mm" viewpointorigin="0,.5" skewangle="90" lightposition="-50000" lightposition2="50000" type="perspective"/>
              <v:textbox>
                <w:txbxContent>
                  <w:p w:rsidR="00DF4882" w:rsidRPr="00600CB4" w:rsidRDefault="00DF4882" w:rsidP="00DF4882">
                    <w:pPr>
                      <w:jc w:val="center"/>
                      <w:rPr>
                        <w:rFonts w:ascii="Courier New" w:hAnsi="Courier New" w:cs="Courier New"/>
                        <w:b/>
                        <w:color w:val="800000"/>
                        <w:u w:val="single"/>
                      </w:rPr>
                    </w:pPr>
                    <w:r w:rsidRPr="00600CB4">
                      <w:rPr>
                        <w:rFonts w:ascii="Courier New" w:hAnsi="Courier New" w:cs="Courier New"/>
                        <w:b/>
                        <w:color w:val="800000"/>
                        <w:u w:val="single"/>
                      </w:rPr>
                      <w:t>Learning Objective One</w:t>
                    </w:r>
                  </w:p>
                  <w:p w:rsidR="00DF4882" w:rsidRPr="00600CB4" w:rsidRDefault="00DF4882" w:rsidP="00DF4882">
                    <w:pPr>
                      <w:jc w:val="center"/>
                      <w:rPr>
                        <w:rFonts w:ascii="Courier New" w:hAnsi="Courier New" w:cs="Courier New"/>
                        <w:b/>
                        <w:color w:val="800000"/>
                        <w:sz w:val="22"/>
                        <w:szCs w:val="22"/>
                      </w:rPr>
                    </w:pPr>
                  </w:p>
                  <w:p w:rsidR="00DF4882" w:rsidRPr="00600CB4" w:rsidRDefault="00DF4882" w:rsidP="00DF4882">
                    <w:pPr>
                      <w:ind w:left="360"/>
                      <w:rPr>
                        <w:rFonts w:ascii="Courier New" w:hAnsi="Courier New" w:cs="Courier New"/>
                        <w:b/>
                        <w:color w:val="000080"/>
                        <w:sz w:val="22"/>
                        <w:szCs w:val="22"/>
                      </w:rPr>
                    </w:pPr>
                    <w:r w:rsidRPr="00600CB4">
                      <w:rPr>
                        <w:rFonts w:ascii="Courier New" w:hAnsi="Courier New" w:cs="Courier New"/>
                        <w:b/>
                        <w:color w:val="000080"/>
                        <w:sz w:val="22"/>
                        <w:szCs w:val="22"/>
                      </w:rPr>
                      <w:t>Distinguish between data and information, discuss the characteristics of useful information</w:t>
                    </w:r>
                    <w:r>
                      <w:rPr>
                        <w:rFonts w:ascii="Courier New" w:hAnsi="Courier New" w:cs="Courier New"/>
                        <w:b/>
                        <w:color w:val="000080"/>
                        <w:sz w:val="22"/>
                        <w:szCs w:val="22"/>
                      </w:rPr>
                      <w:t>,</w:t>
                    </w:r>
                    <w:r w:rsidRPr="00600CB4">
                      <w:rPr>
                        <w:rFonts w:ascii="Courier New" w:hAnsi="Courier New" w:cs="Courier New"/>
                        <w:b/>
                        <w:color w:val="000080"/>
                        <w:sz w:val="22"/>
                        <w:szCs w:val="22"/>
                      </w:rPr>
                      <w:t xml:space="preserve"> and explain how to determine the value of information</w:t>
                    </w:r>
                    <w:r>
                      <w:rPr>
                        <w:rFonts w:ascii="Courier New" w:hAnsi="Courier New" w:cs="Courier New"/>
                        <w:b/>
                        <w:color w:val="000080"/>
                        <w:sz w:val="22"/>
                        <w:szCs w:val="22"/>
                      </w:rPr>
                      <w:t>.</w:t>
                    </w:r>
                  </w:p>
                  <w:p w:rsidR="00DF4882" w:rsidRPr="00F41F89" w:rsidRDefault="00DF4882" w:rsidP="00DF4882">
                    <w:pPr>
                      <w:rPr>
                        <w:b/>
                        <w:color w:val="000080"/>
                        <w:sz w:val="22"/>
                        <w:szCs w:val="22"/>
                      </w:rPr>
                    </w:pPr>
                  </w:p>
                </w:txbxContent>
              </v:textbox>
            </v:rect>
            <w10:wrap type="none"/>
            <w10:anchorlock/>
          </v:group>
        </w:pict>
      </w:r>
    </w:p>
    <w:p w:rsidR="00DF4882" w:rsidRDefault="00DF4882" w:rsidP="00DF4882">
      <w:pPr>
        <w:tabs>
          <w:tab w:val="center" w:pos="4680"/>
        </w:tabs>
        <w:rPr>
          <w:rFonts w:ascii="Courier New" w:hAnsi="Courier New" w:cs="Courier New"/>
          <w:b/>
          <w:bCs w:val="0"/>
          <w:highlight w:val="yellow"/>
          <w:u w:val="single"/>
        </w:rPr>
      </w:pPr>
    </w:p>
    <w:p w:rsidR="00DF4882" w:rsidRDefault="00DF4882" w:rsidP="00DF4882">
      <w:pPr>
        <w:tabs>
          <w:tab w:val="center" w:pos="4680"/>
        </w:tabs>
        <w:rPr>
          <w:rFonts w:ascii="Courier New" w:hAnsi="Courier New" w:cs="Courier New"/>
          <w:b/>
          <w:bCs w:val="0"/>
          <w:highlight w:val="yellow"/>
          <w:u w:val="single"/>
        </w:rPr>
      </w:pPr>
    </w:p>
    <w:p w:rsidR="00DF4882" w:rsidRPr="00806EC7" w:rsidRDefault="00DF4882" w:rsidP="00DF4882">
      <w:pPr>
        <w:tabs>
          <w:tab w:val="center" w:pos="4680"/>
        </w:tabs>
        <w:rPr>
          <w:rFonts w:ascii="Courier New" w:hAnsi="Courier New" w:cs="Courier New"/>
          <w:b/>
          <w:bCs w:val="0"/>
          <w:u w:val="single"/>
        </w:rPr>
      </w:pPr>
      <w:r w:rsidRPr="004A2CCF">
        <w:rPr>
          <w:rFonts w:ascii="Courier New" w:hAnsi="Courier New" w:cs="Courier New"/>
          <w:b/>
          <w:bCs w:val="0"/>
          <w:u w:val="single"/>
        </w:rPr>
        <w:t>Systems, Data, and Information</w:t>
      </w:r>
    </w:p>
    <w:p w:rsidR="00DF4882" w:rsidRDefault="00DF4882" w:rsidP="00DF4882">
      <w:pPr>
        <w:tabs>
          <w:tab w:val="center" w:pos="4680"/>
        </w:tabs>
        <w:rPr>
          <w:rFonts w:ascii="Courier New" w:hAnsi="Courier New" w:cs="Courier New"/>
          <w:b/>
          <w:bCs w:val="0"/>
          <w:sz w:val="20"/>
          <w:szCs w:val="20"/>
        </w:rPr>
      </w:pPr>
    </w:p>
    <w:p w:rsidR="00DF4882" w:rsidRPr="006A1F6F" w:rsidRDefault="00DF4882" w:rsidP="00DF4882">
      <w:pPr>
        <w:tabs>
          <w:tab w:val="center" w:pos="4680"/>
        </w:tabs>
        <w:rPr>
          <w:rFonts w:ascii="Courier New" w:hAnsi="Courier New" w:cs="Courier New"/>
          <w:b/>
          <w:bCs w:val="0"/>
          <w:sz w:val="22"/>
          <w:szCs w:val="22"/>
        </w:rPr>
      </w:pPr>
      <w:r w:rsidRPr="006A1F6F">
        <w:rPr>
          <w:rFonts w:ascii="Courier New" w:hAnsi="Courier New" w:cs="Courier New"/>
          <w:b/>
          <w:bCs w:val="0"/>
          <w:sz w:val="22"/>
          <w:szCs w:val="22"/>
        </w:rPr>
        <w:t>Systems</w:t>
      </w:r>
    </w:p>
    <w:p w:rsidR="00DF4882" w:rsidRPr="00806EC7" w:rsidRDefault="00DF4882" w:rsidP="00DF4882">
      <w:pPr>
        <w:tabs>
          <w:tab w:val="center" w:pos="4680"/>
        </w:tabs>
        <w:rPr>
          <w:rFonts w:ascii="Courier New" w:hAnsi="Courier New" w:cs="Courier New"/>
          <w:b/>
          <w:bCs w:val="0"/>
          <w:sz w:val="20"/>
          <w:szCs w:val="20"/>
        </w:rPr>
      </w:pPr>
    </w:p>
    <w:p w:rsidR="00DF4882" w:rsidRPr="00600CB4" w:rsidRDefault="00DF4882" w:rsidP="00DF4882">
      <w:pPr>
        <w:tabs>
          <w:tab w:val="center" w:pos="4680"/>
        </w:tabs>
        <w:ind w:left="720"/>
        <w:rPr>
          <w:rFonts w:ascii="Courier New" w:hAnsi="Courier New" w:cs="Courier New"/>
          <w:bCs w:val="0"/>
          <w:sz w:val="20"/>
          <w:szCs w:val="20"/>
        </w:rPr>
      </w:pPr>
      <w:r w:rsidRPr="00600CB4">
        <w:rPr>
          <w:rFonts w:ascii="Courier New" w:hAnsi="Courier New" w:cs="Courier New"/>
          <w:bCs w:val="0"/>
          <w:sz w:val="20"/>
          <w:szCs w:val="20"/>
        </w:rPr>
        <w:t xml:space="preserve">A </w:t>
      </w:r>
      <w:r w:rsidR="00114568">
        <w:rPr>
          <w:rFonts w:ascii="Courier New" w:hAnsi="Courier New" w:cs="Courier New"/>
          <w:b/>
          <w:bCs w:val="0"/>
          <w:sz w:val="20"/>
          <w:szCs w:val="20"/>
        </w:rPr>
        <w:t>s</w:t>
      </w:r>
      <w:r w:rsidR="00114568" w:rsidRPr="006A1F6F">
        <w:rPr>
          <w:rFonts w:ascii="Courier New" w:hAnsi="Courier New" w:cs="Courier New"/>
          <w:b/>
          <w:bCs w:val="0"/>
          <w:sz w:val="20"/>
          <w:szCs w:val="20"/>
        </w:rPr>
        <w:t>ystem</w:t>
      </w:r>
      <w:ins w:id="1" w:author="udasgut" w:date="2014-08-28T11:07:00Z">
        <w:r w:rsidR="00EF2C78">
          <w:rPr>
            <w:rFonts w:ascii="Courier New" w:hAnsi="Courier New" w:cs="Courier New"/>
            <w:b/>
            <w:bCs w:val="0"/>
            <w:sz w:val="20"/>
            <w:szCs w:val="20"/>
          </w:rPr>
          <w:t xml:space="preserve"> </w:t>
        </w:r>
      </w:ins>
      <w:r w:rsidRPr="00600CB4">
        <w:rPr>
          <w:rFonts w:ascii="Courier New" w:hAnsi="Courier New" w:cs="Courier New"/>
          <w:bCs w:val="0"/>
          <w:sz w:val="20"/>
          <w:szCs w:val="20"/>
        </w:rPr>
        <w:t>is a set of two or more interrelated components that interact to achieve a goal</w:t>
      </w:r>
    </w:p>
    <w:p w:rsidR="00DF4882" w:rsidRPr="00600CB4" w:rsidRDefault="00DF4882" w:rsidP="00DF4882">
      <w:pPr>
        <w:tabs>
          <w:tab w:val="center" w:pos="4680"/>
        </w:tabs>
        <w:ind w:left="720"/>
        <w:rPr>
          <w:rFonts w:ascii="Courier New" w:hAnsi="Courier New" w:cs="Courier New"/>
          <w:bCs w:val="0"/>
          <w:sz w:val="20"/>
          <w:szCs w:val="20"/>
        </w:rPr>
      </w:pPr>
    </w:p>
    <w:p w:rsidR="00DF4882" w:rsidRPr="00600CB4" w:rsidRDefault="00DF4882" w:rsidP="00DF4882">
      <w:pPr>
        <w:tabs>
          <w:tab w:val="center" w:pos="4680"/>
        </w:tabs>
        <w:ind w:left="1440"/>
        <w:rPr>
          <w:rFonts w:ascii="Courier New" w:hAnsi="Courier New" w:cs="Courier New"/>
          <w:bCs w:val="0"/>
          <w:sz w:val="20"/>
          <w:szCs w:val="20"/>
        </w:rPr>
      </w:pPr>
      <w:r w:rsidRPr="00600CB4">
        <w:rPr>
          <w:rFonts w:ascii="Courier New" w:hAnsi="Courier New" w:cs="Courier New"/>
          <w:bCs w:val="0"/>
          <w:sz w:val="20"/>
          <w:szCs w:val="20"/>
        </w:rPr>
        <w:t>Systems are almost always composed of smaller subsystems</w:t>
      </w:r>
    </w:p>
    <w:p w:rsidR="00DF4882" w:rsidRPr="00600CB4" w:rsidRDefault="00DF4882" w:rsidP="00DF4882">
      <w:pPr>
        <w:tabs>
          <w:tab w:val="center" w:pos="4680"/>
        </w:tabs>
        <w:ind w:left="1440"/>
        <w:rPr>
          <w:rFonts w:ascii="Courier New" w:hAnsi="Courier New" w:cs="Courier New"/>
          <w:bCs w:val="0"/>
          <w:sz w:val="20"/>
          <w:szCs w:val="20"/>
        </w:rPr>
      </w:pPr>
    </w:p>
    <w:p w:rsidR="00DF4882" w:rsidRDefault="00DF4882" w:rsidP="00DF4882">
      <w:pPr>
        <w:tabs>
          <w:tab w:val="center" w:pos="4680"/>
        </w:tabs>
        <w:ind w:left="2160"/>
        <w:rPr>
          <w:rFonts w:ascii="Courier New" w:hAnsi="Courier New" w:cs="Courier New"/>
          <w:bCs w:val="0"/>
          <w:sz w:val="20"/>
          <w:szCs w:val="20"/>
        </w:rPr>
      </w:pPr>
      <w:r w:rsidRPr="00600CB4">
        <w:rPr>
          <w:rFonts w:ascii="Courier New" w:hAnsi="Courier New" w:cs="Courier New"/>
          <w:bCs w:val="0"/>
          <w:sz w:val="20"/>
          <w:szCs w:val="20"/>
        </w:rPr>
        <w:lastRenderedPageBreak/>
        <w:t>Each subsystem is designed to achieve one or more organizational goals.</w:t>
      </w:r>
    </w:p>
    <w:p w:rsidR="009E67D5" w:rsidRDefault="009E67D5" w:rsidP="00DF4882">
      <w:pPr>
        <w:tabs>
          <w:tab w:val="center" w:pos="4680"/>
        </w:tabs>
        <w:ind w:left="2160"/>
        <w:rPr>
          <w:rFonts w:ascii="Courier New" w:hAnsi="Courier New" w:cs="Courier New"/>
          <w:bCs w:val="0"/>
          <w:sz w:val="20"/>
          <w:szCs w:val="20"/>
        </w:rPr>
      </w:pPr>
    </w:p>
    <w:p w:rsidR="009E67D5" w:rsidRDefault="009E67D5" w:rsidP="00DF4882">
      <w:pPr>
        <w:tabs>
          <w:tab w:val="center" w:pos="4680"/>
        </w:tabs>
        <w:ind w:left="2160"/>
        <w:rPr>
          <w:rFonts w:ascii="Courier New" w:hAnsi="Courier New" w:cs="Courier New"/>
          <w:bCs w:val="0"/>
          <w:sz w:val="20"/>
          <w:szCs w:val="20"/>
        </w:rPr>
      </w:pPr>
      <w:r>
        <w:rPr>
          <w:rFonts w:ascii="Courier New" w:hAnsi="Courier New" w:cs="Courier New"/>
          <w:bCs w:val="0"/>
          <w:sz w:val="20"/>
          <w:szCs w:val="20"/>
        </w:rPr>
        <w:t>For example, the college of business is a system composed of various subsystems known as departments (</w:t>
      </w:r>
      <w:r w:rsidR="00114568">
        <w:rPr>
          <w:rFonts w:ascii="Courier New" w:hAnsi="Courier New" w:cs="Courier New"/>
          <w:bCs w:val="0"/>
          <w:sz w:val="20"/>
          <w:szCs w:val="20"/>
        </w:rPr>
        <w:t>e.g.,</w:t>
      </w:r>
      <w:r>
        <w:rPr>
          <w:rFonts w:ascii="Courier New" w:hAnsi="Courier New" w:cs="Courier New"/>
          <w:bCs w:val="0"/>
          <w:sz w:val="20"/>
          <w:szCs w:val="20"/>
        </w:rPr>
        <w:t xml:space="preserve"> Marketing, Management, Accounting, etc</w:t>
      </w:r>
      <w:r w:rsidR="00114568">
        <w:rPr>
          <w:rFonts w:ascii="Courier New" w:hAnsi="Courier New" w:cs="Courier New"/>
          <w:bCs w:val="0"/>
          <w:sz w:val="20"/>
          <w:szCs w:val="20"/>
        </w:rPr>
        <w:t>.</w:t>
      </w:r>
      <w:r>
        <w:rPr>
          <w:rFonts w:ascii="Courier New" w:hAnsi="Courier New" w:cs="Courier New"/>
          <w:bCs w:val="0"/>
          <w:sz w:val="20"/>
          <w:szCs w:val="20"/>
        </w:rPr>
        <w:t>).</w:t>
      </w:r>
    </w:p>
    <w:p w:rsidR="009E67D5" w:rsidRDefault="009E67D5" w:rsidP="00DF4882">
      <w:pPr>
        <w:tabs>
          <w:tab w:val="center" w:pos="4680"/>
        </w:tabs>
        <w:ind w:left="2160"/>
        <w:rPr>
          <w:rFonts w:ascii="Courier New" w:hAnsi="Courier New" w:cs="Courier New"/>
          <w:bCs w:val="0"/>
          <w:sz w:val="20"/>
          <w:szCs w:val="20"/>
        </w:rPr>
      </w:pPr>
    </w:p>
    <w:p w:rsidR="00DF4882" w:rsidRDefault="00DF4882" w:rsidP="00DF4882">
      <w:pPr>
        <w:tabs>
          <w:tab w:val="center" w:pos="4680"/>
        </w:tabs>
        <w:ind w:left="720"/>
        <w:rPr>
          <w:rFonts w:ascii="Courier New" w:hAnsi="Courier New" w:cs="Courier New"/>
          <w:bCs w:val="0"/>
          <w:sz w:val="20"/>
          <w:szCs w:val="20"/>
        </w:rPr>
      </w:pPr>
      <w:r>
        <w:rPr>
          <w:rFonts w:ascii="Courier New" w:hAnsi="Courier New" w:cs="Courier New"/>
          <w:bCs w:val="0"/>
          <w:sz w:val="20"/>
          <w:szCs w:val="20"/>
        </w:rPr>
        <w:t xml:space="preserve">When the </w:t>
      </w:r>
      <w:r w:rsidR="00114568">
        <w:rPr>
          <w:rFonts w:ascii="Courier New" w:hAnsi="Courier New" w:cs="Courier New"/>
          <w:b/>
          <w:bCs w:val="0"/>
          <w:sz w:val="20"/>
          <w:szCs w:val="20"/>
        </w:rPr>
        <w:t>s</w:t>
      </w:r>
      <w:r w:rsidR="00114568" w:rsidRPr="006A1F6F">
        <w:rPr>
          <w:rFonts w:ascii="Courier New" w:hAnsi="Courier New" w:cs="Courier New"/>
          <w:b/>
          <w:bCs w:val="0"/>
          <w:sz w:val="20"/>
          <w:szCs w:val="20"/>
        </w:rPr>
        <w:t xml:space="preserve">ystems </w:t>
      </w:r>
      <w:r w:rsidR="00114568">
        <w:rPr>
          <w:rFonts w:ascii="Courier New" w:hAnsi="Courier New" w:cs="Courier New"/>
          <w:b/>
          <w:bCs w:val="0"/>
          <w:sz w:val="20"/>
          <w:szCs w:val="20"/>
        </w:rPr>
        <w:t>c</w:t>
      </w:r>
      <w:r w:rsidR="00114568" w:rsidRPr="006A1F6F">
        <w:rPr>
          <w:rFonts w:ascii="Courier New" w:hAnsi="Courier New" w:cs="Courier New"/>
          <w:b/>
          <w:bCs w:val="0"/>
          <w:sz w:val="20"/>
          <w:szCs w:val="20"/>
        </w:rPr>
        <w:t>oncept</w:t>
      </w:r>
      <w:ins w:id="2" w:author="udasgut" w:date="2014-08-28T11:16:00Z">
        <w:r w:rsidR="00EF2C78">
          <w:rPr>
            <w:rFonts w:ascii="Courier New" w:hAnsi="Courier New" w:cs="Courier New"/>
            <w:b/>
            <w:bCs w:val="0"/>
            <w:sz w:val="20"/>
            <w:szCs w:val="20"/>
          </w:rPr>
          <w:t xml:space="preserve"> </w:t>
        </w:r>
      </w:ins>
      <w:r>
        <w:rPr>
          <w:rFonts w:ascii="Courier New" w:hAnsi="Courier New" w:cs="Courier New"/>
          <w:bCs w:val="0"/>
          <w:sz w:val="20"/>
          <w:szCs w:val="20"/>
        </w:rPr>
        <w:t>is used in systems development, changes in subsystems cannot be made without considering the effect on other subsystems and the system as a whole.</w:t>
      </w:r>
    </w:p>
    <w:p w:rsidR="00DF4882" w:rsidRDefault="00DF4882" w:rsidP="00DF4882">
      <w:pPr>
        <w:tabs>
          <w:tab w:val="center" w:pos="4680"/>
        </w:tabs>
        <w:ind w:left="720"/>
        <w:rPr>
          <w:rFonts w:ascii="Courier New" w:hAnsi="Courier New" w:cs="Courier New"/>
          <w:bCs w:val="0"/>
          <w:sz w:val="20"/>
          <w:szCs w:val="20"/>
        </w:rPr>
      </w:pPr>
    </w:p>
    <w:p w:rsidR="00DF4882" w:rsidRDefault="00DF4882" w:rsidP="00DF4882">
      <w:pPr>
        <w:tabs>
          <w:tab w:val="center" w:pos="4680"/>
        </w:tabs>
        <w:ind w:left="720"/>
        <w:rPr>
          <w:rFonts w:ascii="Courier New" w:hAnsi="Courier New" w:cs="Courier New"/>
          <w:bCs w:val="0"/>
          <w:sz w:val="20"/>
          <w:szCs w:val="20"/>
        </w:rPr>
      </w:pPr>
      <w:r w:rsidRPr="006A1F6F">
        <w:rPr>
          <w:rFonts w:ascii="Courier New" w:hAnsi="Courier New" w:cs="Courier New"/>
          <w:b/>
          <w:bCs w:val="0"/>
          <w:sz w:val="20"/>
          <w:szCs w:val="20"/>
        </w:rPr>
        <w:t xml:space="preserve">Goal </w:t>
      </w:r>
      <w:r w:rsidR="00114568">
        <w:rPr>
          <w:rFonts w:ascii="Courier New" w:hAnsi="Courier New" w:cs="Courier New"/>
          <w:b/>
          <w:bCs w:val="0"/>
          <w:sz w:val="20"/>
          <w:szCs w:val="20"/>
        </w:rPr>
        <w:t>c</w:t>
      </w:r>
      <w:r w:rsidR="00114568" w:rsidRPr="006A1F6F">
        <w:rPr>
          <w:rFonts w:ascii="Courier New" w:hAnsi="Courier New" w:cs="Courier New"/>
          <w:b/>
          <w:bCs w:val="0"/>
          <w:sz w:val="20"/>
          <w:szCs w:val="20"/>
        </w:rPr>
        <w:t>onflict</w:t>
      </w:r>
      <w:ins w:id="3" w:author="udasgut" w:date="2014-08-28T11:16:00Z">
        <w:r w:rsidR="00EF2C78">
          <w:rPr>
            <w:rFonts w:ascii="Courier New" w:hAnsi="Courier New" w:cs="Courier New"/>
            <w:b/>
            <w:bCs w:val="0"/>
            <w:sz w:val="20"/>
            <w:szCs w:val="20"/>
          </w:rPr>
          <w:t xml:space="preserve"> </w:t>
        </w:r>
      </w:ins>
      <w:r w:rsidRPr="00BB514E">
        <w:rPr>
          <w:rFonts w:ascii="Courier New" w:hAnsi="Courier New" w:cs="Courier New"/>
          <w:bCs w:val="0"/>
          <w:sz w:val="20"/>
          <w:szCs w:val="20"/>
        </w:rPr>
        <w:t>occurs when a decision or action of a subsystem is inconsistent with another subsystem or the system a</w:t>
      </w:r>
      <w:r w:rsidR="009E67D5">
        <w:rPr>
          <w:rFonts w:ascii="Courier New" w:hAnsi="Courier New" w:cs="Courier New"/>
          <w:bCs w:val="0"/>
          <w:sz w:val="20"/>
          <w:szCs w:val="20"/>
        </w:rPr>
        <w:t>s a</w:t>
      </w:r>
      <w:r w:rsidRPr="00BB514E">
        <w:rPr>
          <w:rFonts w:ascii="Courier New" w:hAnsi="Courier New" w:cs="Courier New"/>
          <w:bCs w:val="0"/>
          <w:sz w:val="20"/>
          <w:szCs w:val="20"/>
        </w:rPr>
        <w:t xml:space="preserve"> whole</w:t>
      </w:r>
      <w:r>
        <w:rPr>
          <w:rFonts w:ascii="Courier New" w:hAnsi="Courier New" w:cs="Courier New"/>
          <w:bCs w:val="0"/>
          <w:sz w:val="20"/>
          <w:szCs w:val="20"/>
        </w:rPr>
        <w:t>.</w:t>
      </w:r>
    </w:p>
    <w:p w:rsidR="00114568" w:rsidRPr="00600CB4" w:rsidRDefault="00114568" w:rsidP="00DF4882">
      <w:pPr>
        <w:tabs>
          <w:tab w:val="center" w:pos="4680"/>
        </w:tabs>
        <w:ind w:left="720"/>
        <w:rPr>
          <w:rFonts w:ascii="Courier New" w:hAnsi="Courier New" w:cs="Courier New"/>
          <w:b/>
          <w:bCs w:val="0"/>
          <w:sz w:val="20"/>
          <w:szCs w:val="20"/>
        </w:rPr>
      </w:pPr>
    </w:p>
    <w:p w:rsidR="00DF4882" w:rsidRPr="00600CB4" w:rsidRDefault="00DF4882" w:rsidP="00DF4882">
      <w:pPr>
        <w:tabs>
          <w:tab w:val="center" w:pos="4680"/>
        </w:tabs>
        <w:ind w:left="720"/>
        <w:rPr>
          <w:rFonts w:ascii="Courier New" w:hAnsi="Courier New" w:cs="Courier New"/>
          <w:b/>
          <w:bCs w:val="0"/>
          <w:sz w:val="20"/>
          <w:szCs w:val="20"/>
        </w:rPr>
      </w:pPr>
      <w:r w:rsidRPr="006A1F6F">
        <w:rPr>
          <w:rFonts w:ascii="Courier New" w:hAnsi="Courier New" w:cs="Courier New"/>
          <w:b/>
          <w:bCs w:val="0"/>
          <w:sz w:val="20"/>
          <w:szCs w:val="20"/>
        </w:rPr>
        <w:t xml:space="preserve">Goal </w:t>
      </w:r>
      <w:r w:rsidR="00114568">
        <w:rPr>
          <w:rFonts w:ascii="Courier New" w:hAnsi="Courier New" w:cs="Courier New"/>
          <w:b/>
          <w:bCs w:val="0"/>
          <w:sz w:val="20"/>
          <w:szCs w:val="20"/>
        </w:rPr>
        <w:t>c</w:t>
      </w:r>
      <w:r w:rsidR="00114568" w:rsidRPr="006A1F6F">
        <w:rPr>
          <w:rFonts w:ascii="Courier New" w:hAnsi="Courier New" w:cs="Courier New"/>
          <w:b/>
          <w:bCs w:val="0"/>
          <w:sz w:val="20"/>
          <w:szCs w:val="20"/>
        </w:rPr>
        <w:t xml:space="preserve">ongruence </w:t>
      </w:r>
      <w:r w:rsidRPr="00806EC7">
        <w:rPr>
          <w:rFonts w:ascii="Courier New" w:hAnsi="Courier New" w:cs="Courier New"/>
          <w:bCs w:val="0"/>
          <w:sz w:val="20"/>
          <w:szCs w:val="20"/>
        </w:rPr>
        <w:t>is</w:t>
      </w:r>
      <w:ins w:id="4" w:author="udasgut" w:date="2014-08-28T11:16:00Z">
        <w:r w:rsidR="00EF2C78">
          <w:rPr>
            <w:rFonts w:ascii="Courier New" w:hAnsi="Courier New" w:cs="Courier New"/>
            <w:bCs w:val="0"/>
            <w:sz w:val="20"/>
            <w:szCs w:val="20"/>
          </w:rPr>
          <w:t xml:space="preserve"> </w:t>
        </w:r>
      </w:ins>
      <w:r w:rsidRPr="00BB514E">
        <w:rPr>
          <w:rFonts w:ascii="Courier New" w:hAnsi="Courier New" w:cs="Courier New"/>
          <w:bCs w:val="0"/>
          <w:sz w:val="20"/>
          <w:szCs w:val="20"/>
        </w:rPr>
        <w:t>achieved when a subsystem achieves its goals while contributing to the organization’s overall goal</w:t>
      </w:r>
      <w:r w:rsidR="00114568">
        <w:rPr>
          <w:rFonts w:ascii="Courier New" w:hAnsi="Courier New" w:cs="Courier New"/>
          <w:bCs w:val="0"/>
          <w:sz w:val="20"/>
          <w:szCs w:val="20"/>
        </w:rPr>
        <w:t>.</w:t>
      </w:r>
    </w:p>
    <w:p w:rsidR="00DF4882" w:rsidRPr="00600CB4" w:rsidRDefault="00DF4882" w:rsidP="00DF4882">
      <w:pPr>
        <w:tabs>
          <w:tab w:val="center" w:pos="4680"/>
        </w:tabs>
        <w:ind w:left="1440"/>
        <w:rPr>
          <w:rFonts w:ascii="Courier New" w:hAnsi="Courier New" w:cs="Courier New"/>
          <w:b/>
          <w:bCs w:val="0"/>
          <w:sz w:val="20"/>
          <w:szCs w:val="20"/>
        </w:rPr>
      </w:pPr>
    </w:p>
    <w:p w:rsidR="00DF4882" w:rsidRDefault="00DF4882" w:rsidP="00DF4882">
      <w:pPr>
        <w:tabs>
          <w:tab w:val="center" w:pos="4680"/>
        </w:tabs>
        <w:ind w:left="1440"/>
        <w:rPr>
          <w:rFonts w:ascii="Courier New" w:hAnsi="Courier New" w:cs="Courier New"/>
          <w:bCs w:val="0"/>
          <w:sz w:val="20"/>
          <w:szCs w:val="20"/>
        </w:rPr>
      </w:pPr>
      <w:r w:rsidRPr="00BB514E">
        <w:rPr>
          <w:rFonts w:ascii="Courier New" w:hAnsi="Courier New" w:cs="Courier New"/>
          <w:bCs w:val="0"/>
          <w:sz w:val="20"/>
          <w:szCs w:val="20"/>
        </w:rPr>
        <w:t>The</w:t>
      </w:r>
      <w:ins w:id="5" w:author="udasgut" w:date="2014-08-28T11:16:00Z">
        <w:r w:rsidR="00EF2C78">
          <w:rPr>
            <w:rFonts w:ascii="Courier New" w:hAnsi="Courier New" w:cs="Courier New"/>
            <w:bCs w:val="0"/>
            <w:sz w:val="20"/>
            <w:szCs w:val="20"/>
          </w:rPr>
          <w:t xml:space="preserve"> </w:t>
        </w:r>
      </w:ins>
      <w:r w:rsidRPr="006A1F6F">
        <w:rPr>
          <w:rFonts w:ascii="Courier New" w:hAnsi="Courier New" w:cs="Courier New"/>
          <w:bCs w:val="0"/>
          <w:sz w:val="20"/>
          <w:szCs w:val="20"/>
        </w:rPr>
        <w:t>systems concept</w:t>
      </w:r>
      <w:ins w:id="6" w:author="udasgut" w:date="2014-08-28T11:16:00Z">
        <w:r w:rsidR="00EF2C78">
          <w:rPr>
            <w:rFonts w:ascii="Courier New" w:hAnsi="Courier New" w:cs="Courier New"/>
            <w:bCs w:val="0"/>
            <w:sz w:val="20"/>
            <w:szCs w:val="20"/>
          </w:rPr>
          <w:t xml:space="preserve"> </w:t>
        </w:r>
      </w:ins>
      <w:r w:rsidRPr="00BB514E">
        <w:rPr>
          <w:rFonts w:ascii="Courier New" w:hAnsi="Courier New" w:cs="Courier New"/>
          <w:bCs w:val="0"/>
          <w:sz w:val="20"/>
          <w:szCs w:val="20"/>
        </w:rPr>
        <w:t xml:space="preserve">also encourages </w:t>
      </w:r>
      <w:r w:rsidR="00114568">
        <w:rPr>
          <w:rFonts w:ascii="Courier New" w:hAnsi="Courier New" w:cs="Courier New"/>
          <w:b/>
          <w:bCs w:val="0"/>
          <w:sz w:val="20"/>
          <w:szCs w:val="20"/>
        </w:rPr>
        <w:t>i</w:t>
      </w:r>
      <w:r w:rsidR="00114568" w:rsidRPr="006A1F6F">
        <w:rPr>
          <w:rFonts w:ascii="Courier New" w:hAnsi="Courier New" w:cs="Courier New"/>
          <w:b/>
          <w:bCs w:val="0"/>
          <w:sz w:val="20"/>
          <w:szCs w:val="20"/>
        </w:rPr>
        <w:t>ntegration</w:t>
      </w:r>
      <w:r w:rsidRPr="00BB514E">
        <w:rPr>
          <w:rFonts w:ascii="Courier New" w:hAnsi="Courier New" w:cs="Courier New"/>
          <w:bCs w:val="0"/>
          <w:sz w:val="20"/>
          <w:szCs w:val="20"/>
        </w:rPr>
        <w:t>, which is eliminating duplicate recording, storage, reporting</w:t>
      </w:r>
      <w:r>
        <w:rPr>
          <w:rFonts w:ascii="Courier New" w:hAnsi="Courier New" w:cs="Courier New"/>
          <w:bCs w:val="0"/>
          <w:sz w:val="20"/>
          <w:szCs w:val="20"/>
        </w:rPr>
        <w:t>,</w:t>
      </w:r>
      <w:r w:rsidRPr="00BB514E">
        <w:rPr>
          <w:rFonts w:ascii="Courier New" w:hAnsi="Courier New" w:cs="Courier New"/>
          <w:bCs w:val="0"/>
          <w:sz w:val="20"/>
          <w:szCs w:val="20"/>
        </w:rPr>
        <w:t xml:space="preserve"> and other processing activities in an organization.</w:t>
      </w:r>
    </w:p>
    <w:p w:rsidR="009E67D5" w:rsidRPr="00600CB4" w:rsidRDefault="009E67D5" w:rsidP="00DF4882">
      <w:pPr>
        <w:tabs>
          <w:tab w:val="center" w:pos="4680"/>
        </w:tabs>
        <w:ind w:left="1440"/>
        <w:rPr>
          <w:rFonts w:ascii="Courier New" w:hAnsi="Courier New" w:cs="Courier New"/>
          <w:b/>
          <w:bCs w:val="0"/>
          <w:sz w:val="20"/>
          <w:szCs w:val="20"/>
        </w:rPr>
      </w:pPr>
    </w:p>
    <w:p w:rsidR="00DF4882" w:rsidRDefault="00DF4882" w:rsidP="00DF4882">
      <w:pPr>
        <w:tabs>
          <w:tab w:val="center" w:pos="4680"/>
        </w:tabs>
        <w:rPr>
          <w:rFonts w:ascii="Courier New" w:hAnsi="Courier New" w:cs="Courier New"/>
          <w:b/>
          <w:bCs w:val="0"/>
          <w:sz w:val="20"/>
          <w:szCs w:val="20"/>
        </w:rPr>
      </w:pPr>
    </w:p>
    <w:p w:rsidR="00DF4882" w:rsidRPr="006A1F6F" w:rsidRDefault="00DF4882" w:rsidP="00DF4882">
      <w:pPr>
        <w:tabs>
          <w:tab w:val="center" w:pos="4680"/>
        </w:tabs>
        <w:rPr>
          <w:rFonts w:ascii="Courier New" w:hAnsi="Courier New" w:cs="Courier New"/>
          <w:b/>
          <w:bCs w:val="0"/>
          <w:sz w:val="22"/>
          <w:szCs w:val="22"/>
        </w:rPr>
      </w:pPr>
      <w:r w:rsidRPr="006A1F6F">
        <w:rPr>
          <w:rFonts w:ascii="Courier New" w:hAnsi="Courier New" w:cs="Courier New"/>
          <w:b/>
          <w:bCs w:val="0"/>
          <w:sz w:val="22"/>
          <w:szCs w:val="22"/>
        </w:rPr>
        <w:t>Data</w:t>
      </w:r>
    </w:p>
    <w:p w:rsidR="00DF4882" w:rsidRPr="007F210D" w:rsidRDefault="00DF4882" w:rsidP="00DF4882">
      <w:pPr>
        <w:tabs>
          <w:tab w:val="center" w:pos="4680"/>
        </w:tabs>
        <w:rPr>
          <w:rFonts w:ascii="Courier New" w:hAnsi="Courier New" w:cs="Courier New"/>
          <w:b/>
          <w:bCs w:val="0"/>
          <w:sz w:val="20"/>
          <w:szCs w:val="20"/>
        </w:rPr>
      </w:pPr>
    </w:p>
    <w:p w:rsidR="00DF4882" w:rsidRPr="00892A24" w:rsidRDefault="00DF4882" w:rsidP="00DF4882">
      <w:pPr>
        <w:tabs>
          <w:tab w:val="center" w:pos="4680"/>
        </w:tabs>
        <w:ind w:left="720"/>
        <w:rPr>
          <w:rFonts w:ascii="Courier New" w:hAnsi="Courier New" w:cs="Courier New"/>
          <w:bCs w:val="0"/>
          <w:sz w:val="20"/>
          <w:szCs w:val="20"/>
        </w:rPr>
      </w:pPr>
      <w:r w:rsidRPr="006A1F6F">
        <w:rPr>
          <w:rFonts w:ascii="Courier New" w:hAnsi="Courier New" w:cs="Courier New"/>
          <w:b/>
          <w:bCs w:val="0"/>
          <w:sz w:val="20"/>
          <w:szCs w:val="20"/>
        </w:rPr>
        <w:t>Data</w:t>
      </w:r>
      <w:ins w:id="7" w:author="udasgut" w:date="2014-08-28T11:16:00Z">
        <w:r w:rsidR="00EF2C78">
          <w:rPr>
            <w:rFonts w:ascii="Courier New" w:hAnsi="Courier New" w:cs="Courier New"/>
            <w:b/>
            <w:bCs w:val="0"/>
            <w:sz w:val="20"/>
            <w:szCs w:val="20"/>
          </w:rPr>
          <w:t xml:space="preserve"> </w:t>
        </w:r>
      </w:ins>
      <w:r w:rsidRPr="00892A24">
        <w:rPr>
          <w:rFonts w:ascii="Courier New" w:hAnsi="Courier New" w:cs="Courier New"/>
          <w:bCs w:val="0"/>
          <w:sz w:val="20"/>
          <w:szCs w:val="20"/>
        </w:rPr>
        <w:t>are fact</w:t>
      </w:r>
      <w:r>
        <w:rPr>
          <w:rFonts w:ascii="Courier New" w:hAnsi="Courier New" w:cs="Courier New"/>
          <w:bCs w:val="0"/>
          <w:sz w:val="20"/>
          <w:szCs w:val="20"/>
        </w:rPr>
        <w:t>s</w:t>
      </w:r>
      <w:r w:rsidRPr="00892A24">
        <w:rPr>
          <w:rFonts w:ascii="Courier New" w:hAnsi="Courier New" w:cs="Courier New"/>
          <w:bCs w:val="0"/>
          <w:sz w:val="20"/>
          <w:szCs w:val="20"/>
        </w:rPr>
        <w:t xml:space="preserve"> that are collected, recorded, stored</w:t>
      </w:r>
      <w:r>
        <w:rPr>
          <w:rFonts w:ascii="Courier New" w:hAnsi="Courier New" w:cs="Courier New"/>
          <w:bCs w:val="0"/>
          <w:sz w:val="20"/>
          <w:szCs w:val="20"/>
        </w:rPr>
        <w:t>,</w:t>
      </w:r>
      <w:r w:rsidRPr="00892A24">
        <w:rPr>
          <w:rFonts w:ascii="Courier New" w:hAnsi="Courier New" w:cs="Courier New"/>
          <w:bCs w:val="0"/>
          <w:sz w:val="20"/>
          <w:szCs w:val="20"/>
        </w:rPr>
        <w:t xml:space="preserve"> and processed by an information system</w:t>
      </w:r>
      <w:r w:rsidR="00114568">
        <w:rPr>
          <w:rFonts w:ascii="Courier New" w:hAnsi="Courier New" w:cs="Courier New"/>
          <w:bCs w:val="0"/>
          <w:sz w:val="20"/>
          <w:szCs w:val="20"/>
        </w:rPr>
        <w:t>.</w:t>
      </w:r>
    </w:p>
    <w:p w:rsidR="00DF4882" w:rsidRPr="00600CB4" w:rsidRDefault="00DF4882" w:rsidP="00DF4882">
      <w:pPr>
        <w:tabs>
          <w:tab w:val="center" w:pos="4680"/>
        </w:tabs>
        <w:ind w:left="720"/>
        <w:rPr>
          <w:rFonts w:ascii="Courier New" w:hAnsi="Courier New" w:cs="Courier New"/>
          <w:b/>
          <w:bCs w:val="0"/>
          <w:sz w:val="20"/>
          <w:szCs w:val="20"/>
        </w:rPr>
      </w:pPr>
    </w:p>
    <w:p w:rsidR="00DF4882" w:rsidRPr="00892A24" w:rsidRDefault="00DF4882" w:rsidP="00DF4882">
      <w:pPr>
        <w:tabs>
          <w:tab w:val="center" w:pos="4680"/>
        </w:tabs>
        <w:ind w:left="1440"/>
        <w:rPr>
          <w:rFonts w:ascii="Courier New" w:hAnsi="Courier New" w:cs="Courier New"/>
          <w:bCs w:val="0"/>
          <w:sz w:val="20"/>
          <w:szCs w:val="20"/>
        </w:rPr>
      </w:pPr>
      <w:r w:rsidRPr="00892A24">
        <w:rPr>
          <w:rFonts w:ascii="Courier New" w:hAnsi="Courier New" w:cs="Courier New"/>
          <w:bCs w:val="0"/>
          <w:sz w:val="20"/>
          <w:szCs w:val="20"/>
        </w:rPr>
        <w:t>Several kinds of data need to be collected in businesses, such as:</w:t>
      </w:r>
    </w:p>
    <w:p w:rsidR="00DF4882" w:rsidRPr="00892A24" w:rsidRDefault="00DF4882" w:rsidP="00DF4882">
      <w:pPr>
        <w:tabs>
          <w:tab w:val="center" w:pos="4680"/>
        </w:tabs>
        <w:ind w:left="1440"/>
        <w:rPr>
          <w:rFonts w:ascii="Courier New" w:hAnsi="Courier New" w:cs="Courier New"/>
          <w:bCs w:val="0"/>
          <w:sz w:val="20"/>
          <w:szCs w:val="20"/>
        </w:rPr>
      </w:pPr>
    </w:p>
    <w:p w:rsidR="00DF4882" w:rsidRPr="00892A24" w:rsidRDefault="00DF4882" w:rsidP="00DF4882">
      <w:pPr>
        <w:widowControl w:val="0"/>
        <w:numPr>
          <w:ilvl w:val="0"/>
          <w:numId w:val="41"/>
        </w:numPr>
        <w:tabs>
          <w:tab w:val="clear" w:pos="1800"/>
          <w:tab w:val="num" w:pos="2160"/>
          <w:tab w:val="center" w:pos="4680"/>
        </w:tabs>
        <w:autoSpaceDE w:val="0"/>
        <w:autoSpaceDN w:val="0"/>
        <w:adjustRightInd w:val="0"/>
        <w:ind w:left="2160"/>
        <w:rPr>
          <w:rFonts w:ascii="Courier New" w:hAnsi="Courier New" w:cs="Courier New"/>
          <w:bCs w:val="0"/>
          <w:sz w:val="20"/>
          <w:szCs w:val="20"/>
        </w:rPr>
      </w:pPr>
      <w:r w:rsidRPr="00892A24">
        <w:rPr>
          <w:rFonts w:ascii="Courier New" w:hAnsi="Courier New" w:cs="Courier New"/>
          <w:bCs w:val="0"/>
          <w:sz w:val="20"/>
          <w:szCs w:val="20"/>
        </w:rPr>
        <w:t>Facts about the activities that take place</w:t>
      </w:r>
      <w:r w:rsidR="009E67D5">
        <w:rPr>
          <w:rFonts w:ascii="Courier New" w:hAnsi="Courier New" w:cs="Courier New"/>
          <w:bCs w:val="0"/>
          <w:sz w:val="20"/>
          <w:szCs w:val="20"/>
        </w:rPr>
        <w:t xml:space="preserve"> (</w:t>
      </w:r>
      <w:r w:rsidR="00114568">
        <w:rPr>
          <w:rFonts w:ascii="Courier New" w:hAnsi="Courier New" w:cs="Courier New"/>
          <w:bCs w:val="0"/>
          <w:sz w:val="20"/>
          <w:szCs w:val="20"/>
        </w:rPr>
        <w:t>e.g.,</w:t>
      </w:r>
      <w:ins w:id="8" w:author="udasgut" w:date="2014-08-28T11:17:00Z">
        <w:r w:rsidR="001D6445">
          <w:rPr>
            <w:rFonts w:ascii="Courier New" w:hAnsi="Courier New" w:cs="Courier New"/>
            <w:bCs w:val="0"/>
            <w:sz w:val="20"/>
            <w:szCs w:val="20"/>
          </w:rPr>
          <w:t xml:space="preserve"> </w:t>
        </w:r>
      </w:ins>
      <w:r w:rsidR="00114568">
        <w:rPr>
          <w:rFonts w:ascii="Courier New" w:hAnsi="Courier New" w:cs="Courier New"/>
          <w:bCs w:val="0"/>
          <w:sz w:val="20"/>
          <w:szCs w:val="20"/>
        </w:rPr>
        <w:t>date</w:t>
      </w:r>
      <w:r w:rsidR="009E67D5">
        <w:rPr>
          <w:rFonts w:ascii="Courier New" w:hAnsi="Courier New" w:cs="Courier New"/>
          <w:bCs w:val="0"/>
          <w:sz w:val="20"/>
          <w:szCs w:val="20"/>
        </w:rPr>
        <w:t>)</w:t>
      </w:r>
    </w:p>
    <w:p w:rsidR="00DF4882" w:rsidRPr="00892A24" w:rsidRDefault="00DF4882" w:rsidP="00DF4882">
      <w:pPr>
        <w:tabs>
          <w:tab w:val="num" w:pos="2160"/>
          <w:tab w:val="center" w:pos="4680"/>
        </w:tabs>
        <w:ind w:left="2160"/>
        <w:rPr>
          <w:rFonts w:ascii="Courier New" w:hAnsi="Courier New" w:cs="Courier New"/>
          <w:bCs w:val="0"/>
          <w:sz w:val="20"/>
          <w:szCs w:val="20"/>
        </w:rPr>
      </w:pPr>
    </w:p>
    <w:p w:rsidR="00DF4882" w:rsidRPr="00892A24" w:rsidRDefault="00DF4882" w:rsidP="00DF4882">
      <w:pPr>
        <w:widowControl w:val="0"/>
        <w:numPr>
          <w:ilvl w:val="0"/>
          <w:numId w:val="41"/>
        </w:numPr>
        <w:tabs>
          <w:tab w:val="clear" w:pos="1800"/>
          <w:tab w:val="num" w:pos="2160"/>
          <w:tab w:val="center" w:pos="4680"/>
        </w:tabs>
        <w:autoSpaceDE w:val="0"/>
        <w:autoSpaceDN w:val="0"/>
        <w:adjustRightInd w:val="0"/>
        <w:ind w:left="2160"/>
        <w:rPr>
          <w:rFonts w:ascii="Courier New" w:hAnsi="Courier New" w:cs="Courier New"/>
          <w:bCs w:val="0"/>
          <w:sz w:val="20"/>
          <w:szCs w:val="20"/>
        </w:rPr>
      </w:pPr>
      <w:r w:rsidRPr="00892A24">
        <w:rPr>
          <w:rFonts w:ascii="Courier New" w:hAnsi="Courier New" w:cs="Courier New"/>
          <w:bCs w:val="0"/>
          <w:sz w:val="20"/>
          <w:szCs w:val="20"/>
        </w:rPr>
        <w:t>The resources affected by the activities</w:t>
      </w:r>
      <w:r w:rsidR="009E67D5">
        <w:rPr>
          <w:rFonts w:ascii="Courier New" w:hAnsi="Courier New" w:cs="Courier New"/>
          <w:bCs w:val="0"/>
          <w:sz w:val="20"/>
          <w:szCs w:val="20"/>
        </w:rPr>
        <w:t xml:space="preserve"> (</w:t>
      </w:r>
      <w:r w:rsidR="00114568">
        <w:rPr>
          <w:rFonts w:ascii="Courier New" w:hAnsi="Courier New" w:cs="Courier New"/>
          <w:bCs w:val="0"/>
          <w:sz w:val="20"/>
          <w:szCs w:val="20"/>
        </w:rPr>
        <w:t>e.g.,</w:t>
      </w:r>
      <w:ins w:id="9" w:author="udasgut" w:date="2014-08-28T11:17:00Z">
        <w:r w:rsidR="001D6445">
          <w:rPr>
            <w:rFonts w:ascii="Courier New" w:hAnsi="Courier New" w:cs="Courier New"/>
            <w:bCs w:val="0"/>
            <w:sz w:val="20"/>
            <w:szCs w:val="20"/>
          </w:rPr>
          <w:t xml:space="preserve"> </w:t>
        </w:r>
      </w:ins>
      <w:r w:rsidR="00114568">
        <w:rPr>
          <w:rFonts w:ascii="Courier New" w:hAnsi="Courier New" w:cs="Courier New"/>
          <w:bCs w:val="0"/>
          <w:sz w:val="20"/>
          <w:szCs w:val="20"/>
        </w:rPr>
        <w:t xml:space="preserve">number </w:t>
      </w:r>
      <w:r w:rsidR="009E67D5">
        <w:rPr>
          <w:rFonts w:ascii="Courier New" w:hAnsi="Courier New" w:cs="Courier New"/>
          <w:bCs w:val="0"/>
          <w:sz w:val="20"/>
          <w:szCs w:val="20"/>
        </w:rPr>
        <w:t>of units)</w:t>
      </w:r>
    </w:p>
    <w:p w:rsidR="00DF4882" w:rsidRPr="00892A24" w:rsidRDefault="00DF4882" w:rsidP="00DF4882">
      <w:pPr>
        <w:tabs>
          <w:tab w:val="num" w:pos="2160"/>
          <w:tab w:val="center" w:pos="4680"/>
        </w:tabs>
        <w:ind w:left="2160"/>
        <w:rPr>
          <w:rFonts w:ascii="Courier New" w:hAnsi="Courier New" w:cs="Courier New"/>
          <w:bCs w:val="0"/>
          <w:sz w:val="20"/>
          <w:szCs w:val="20"/>
        </w:rPr>
      </w:pPr>
    </w:p>
    <w:p w:rsidR="00DF4882" w:rsidRDefault="00DF4882" w:rsidP="00DF4882">
      <w:pPr>
        <w:widowControl w:val="0"/>
        <w:numPr>
          <w:ilvl w:val="0"/>
          <w:numId w:val="41"/>
        </w:numPr>
        <w:tabs>
          <w:tab w:val="clear" w:pos="1800"/>
          <w:tab w:val="num" w:pos="2160"/>
          <w:tab w:val="center" w:pos="4680"/>
        </w:tabs>
        <w:autoSpaceDE w:val="0"/>
        <w:autoSpaceDN w:val="0"/>
        <w:adjustRightInd w:val="0"/>
        <w:ind w:left="2160"/>
        <w:rPr>
          <w:rFonts w:ascii="Courier New" w:hAnsi="Courier New" w:cs="Courier New"/>
          <w:bCs w:val="0"/>
          <w:sz w:val="20"/>
          <w:szCs w:val="20"/>
        </w:rPr>
      </w:pPr>
      <w:r w:rsidRPr="00892A24">
        <w:rPr>
          <w:rFonts w:ascii="Courier New" w:hAnsi="Courier New" w:cs="Courier New"/>
          <w:bCs w:val="0"/>
          <w:sz w:val="20"/>
          <w:szCs w:val="20"/>
        </w:rPr>
        <w:t>The people who participate in the activity</w:t>
      </w:r>
      <w:r w:rsidR="009E67D5">
        <w:rPr>
          <w:rFonts w:ascii="Courier New" w:hAnsi="Courier New" w:cs="Courier New"/>
          <w:bCs w:val="0"/>
          <w:sz w:val="20"/>
          <w:szCs w:val="20"/>
        </w:rPr>
        <w:t xml:space="preserve"> (</w:t>
      </w:r>
      <w:r w:rsidR="00114568">
        <w:rPr>
          <w:rFonts w:ascii="Courier New" w:hAnsi="Courier New" w:cs="Courier New"/>
          <w:bCs w:val="0"/>
          <w:sz w:val="20"/>
          <w:szCs w:val="20"/>
        </w:rPr>
        <w:t>e.g.,</w:t>
      </w:r>
      <w:r w:rsidR="009E67D5">
        <w:rPr>
          <w:rFonts w:ascii="Courier New" w:hAnsi="Courier New" w:cs="Courier New"/>
          <w:bCs w:val="0"/>
          <w:sz w:val="20"/>
          <w:szCs w:val="20"/>
        </w:rPr>
        <w:t xml:space="preserve"> S&amp;S)</w:t>
      </w:r>
    </w:p>
    <w:p w:rsidR="009E67D5" w:rsidRPr="00892A24" w:rsidRDefault="009E67D5" w:rsidP="00E43B33">
      <w:pPr>
        <w:widowControl w:val="0"/>
        <w:tabs>
          <w:tab w:val="center" w:pos="4680"/>
        </w:tabs>
        <w:autoSpaceDE w:val="0"/>
        <w:autoSpaceDN w:val="0"/>
        <w:adjustRightInd w:val="0"/>
        <w:rPr>
          <w:rFonts w:ascii="Courier New" w:hAnsi="Courier New" w:cs="Courier New"/>
          <w:bCs w:val="0"/>
          <w:sz w:val="20"/>
          <w:szCs w:val="20"/>
        </w:rPr>
      </w:pPr>
    </w:p>
    <w:p w:rsidR="00DF4882" w:rsidRDefault="00DF4882" w:rsidP="00E43B33">
      <w:pPr>
        <w:ind w:left="720"/>
        <w:rPr>
          <w:rFonts w:ascii="Courier New" w:hAnsi="Courier New" w:cs="Courier New"/>
          <w:sz w:val="20"/>
          <w:szCs w:val="20"/>
        </w:rPr>
      </w:pPr>
    </w:p>
    <w:p w:rsidR="00DF4882" w:rsidRDefault="00DF4882" w:rsidP="00DF4882">
      <w:pPr>
        <w:rPr>
          <w:rFonts w:ascii="Courier New" w:hAnsi="Courier New" w:cs="Courier New"/>
          <w:b/>
          <w:sz w:val="20"/>
          <w:szCs w:val="20"/>
        </w:rPr>
      </w:pPr>
      <w:r w:rsidRPr="006A1F6F">
        <w:rPr>
          <w:rFonts w:ascii="Courier New" w:hAnsi="Courier New" w:cs="Courier New"/>
          <w:b/>
          <w:sz w:val="22"/>
          <w:szCs w:val="22"/>
        </w:rPr>
        <w:t>Information</w:t>
      </w:r>
    </w:p>
    <w:p w:rsidR="00DF4882" w:rsidRPr="007F210D" w:rsidRDefault="00DF4882" w:rsidP="00DF4882">
      <w:pPr>
        <w:rPr>
          <w:rFonts w:ascii="Courier New" w:hAnsi="Courier New" w:cs="Courier New"/>
          <w:b/>
          <w:sz w:val="20"/>
          <w:szCs w:val="20"/>
        </w:rPr>
      </w:pPr>
    </w:p>
    <w:p w:rsidR="00DF4882" w:rsidRDefault="00DF4882" w:rsidP="00DF4882">
      <w:pPr>
        <w:ind w:left="720"/>
        <w:rPr>
          <w:rFonts w:ascii="Courier New" w:hAnsi="Courier New" w:cs="Courier New"/>
          <w:sz w:val="20"/>
          <w:szCs w:val="20"/>
        </w:rPr>
      </w:pPr>
      <w:r w:rsidRPr="006A1F6F">
        <w:rPr>
          <w:rFonts w:ascii="Courier New" w:hAnsi="Courier New" w:cs="Courier New"/>
          <w:b/>
          <w:sz w:val="20"/>
          <w:szCs w:val="20"/>
        </w:rPr>
        <w:t>Information</w:t>
      </w:r>
      <w:ins w:id="10" w:author="udasgut" w:date="2014-08-28T11:17:00Z">
        <w:r w:rsidR="001D6445">
          <w:rPr>
            <w:rFonts w:ascii="Courier New" w:hAnsi="Courier New" w:cs="Courier New"/>
            <w:b/>
            <w:sz w:val="20"/>
            <w:szCs w:val="20"/>
          </w:rPr>
          <w:t xml:space="preserve"> </w:t>
        </w:r>
      </w:ins>
      <w:r w:rsidRPr="00892A24">
        <w:rPr>
          <w:rFonts w:ascii="Courier New" w:hAnsi="Courier New" w:cs="Courier New"/>
          <w:sz w:val="20"/>
          <w:szCs w:val="20"/>
        </w:rPr>
        <w:t>is data that have been organized and processed to provide meaning to a user.</w:t>
      </w:r>
    </w:p>
    <w:p w:rsidR="009E67D5" w:rsidRDefault="009E67D5" w:rsidP="00DF4882">
      <w:pPr>
        <w:ind w:left="720"/>
        <w:rPr>
          <w:rFonts w:ascii="Courier New" w:hAnsi="Courier New" w:cs="Courier New"/>
          <w:b/>
          <w:sz w:val="20"/>
          <w:szCs w:val="20"/>
        </w:rPr>
      </w:pPr>
    </w:p>
    <w:p w:rsidR="009E67D5" w:rsidRPr="00E43B33" w:rsidRDefault="009E67D5" w:rsidP="00DF4882">
      <w:pPr>
        <w:ind w:left="720"/>
        <w:rPr>
          <w:rFonts w:ascii="Courier New" w:hAnsi="Courier New" w:cs="Courier New"/>
          <w:sz w:val="20"/>
          <w:szCs w:val="20"/>
        </w:rPr>
      </w:pPr>
      <w:r>
        <w:rPr>
          <w:rFonts w:ascii="Courier New" w:hAnsi="Courier New" w:cs="Courier New"/>
          <w:sz w:val="20"/>
          <w:szCs w:val="20"/>
        </w:rPr>
        <w:t>If using the example of data provided above</w:t>
      </w:r>
      <w:r w:rsidR="00114568">
        <w:rPr>
          <w:rFonts w:ascii="Courier New" w:hAnsi="Courier New" w:cs="Courier New"/>
          <w:sz w:val="20"/>
          <w:szCs w:val="20"/>
        </w:rPr>
        <w:t>—</w:t>
      </w:r>
      <w:r>
        <w:rPr>
          <w:rFonts w:ascii="Courier New" w:hAnsi="Courier New" w:cs="Courier New"/>
          <w:sz w:val="20"/>
          <w:szCs w:val="20"/>
        </w:rPr>
        <w:t xml:space="preserve">date, </w:t>
      </w:r>
      <w:r w:rsidR="00114568">
        <w:rPr>
          <w:rFonts w:ascii="Courier New" w:hAnsi="Courier New" w:cs="Courier New"/>
          <w:sz w:val="20"/>
          <w:szCs w:val="20"/>
        </w:rPr>
        <w:t xml:space="preserve">number </w:t>
      </w:r>
      <w:r>
        <w:rPr>
          <w:rFonts w:ascii="Courier New" w:hAnsi="Courier New" w:cs="Courier New"/>
          <w:sz w:val="20"/>
          <w:szCs w:val="20"/>
        </w:rPr>
        <w:t>of units, and S&amp;</w:t>
      </w:r>
      <w:r w:rsidR="00114568">
        <w:rPr>
          <w:rFonts w:ascii="Courier New" w:hAnsi="Courier New" w:cs="Courier New"/>
          <w:sz w:val="20"/>
          <w:szCs w:val="20"/>
        </w:rPr>
        <w:t>S—</w:t>
      </w:r>
      <w:r>
        <w:rPr>
          <w:rFonts w:ascii="Courier New" w:hAnsi="Courier New" w:cs="Courier New"/>
          <w:sz w:val="20"/>
          <w:szCs w:val="20"/>
        </w:rPr>
        <w:t>would you be able to determine if this is a sales transaction, purchase transaction, or any other type of transaction? No, because it is not organized and contextual</w:t>
      </w:r>
      <w:r w:rsidR="00114568">
        <w:rPr>
          <w:rFonts w:ascii="Courier New" w:hAnsi="Courier New" w:cs="Courier New"/>
          <w:sz w:val="20"/>
          <w:szCs w:val="20"/>
        </w:rPr>
        <w:t>,</w:t>
      </w:r>
      <w:r>
        <w:rPr>
          <w:rFonts w:ascii="Courier New" w:hAnsi="Courier New" w:cs="Courier New"/>
          <w:sz w:val="20"/>
          <w:szCs w:val="20"/>
        </w:rPr>
        <w:t xml:space="preserve"> meaning is not determinable.</w:t>
      </w:r>
    </w:p>
    <w:p w:rsidR="00DF4882" w:rsidRPr="00600CB4" w:rsidRDefault="00DF4882" w:rsidP="00DF4882">
      <w:pPr>
        <w:ind w:left="720"/>
        <w:rPr>
          <w:rFonts w:ascii="Courier New" w:hAnsi="Courier New" w:cs="Courier New"/>
          <w:b/>
          <w:sz w:val="20"/>
          <w:szCs w:val="20"/>
        </w:rPr>
      </w:pPr>
    </w:p>
    <w:p w:rsidR="00DF4882" w:rsidRPr="00892A24" w:rsidRDefault="00DF4882" w:rsidP="00DF4882">
      <w:pPr>
        <w:ind w:left="1440"/>
        <w:rPr>
          <w:rFonts w:ascii="Courier New" w:hAnsi="Courier New" w:cs="Courier New"/>
          <w:sz w:val="20"/>
          <w:szCs w:val="20"/>
        </w:rPr>
      </w:pPr>
      <w:r w:rsidRPr="00892A24">
        <w:rPr>
          <w:rFonts w:ascii="Courier New" w:hAnsi="Courier New" w:cs="Courier New"/>
          <w:sz w:val="20"/>
          <w:szCs w:val="20"/>
        </w:rPr>
        <w:t>There are limits to the amount of information the human mind can effectively absorb and process.</w:t>
      </w:r>
    </w:p>
    <w:p w:rsidR="00DF4882" w:rsidRPr="00600CB4" w:rsidRDefault="00DF4882" w:rsidP="00DF4882">
      <w:pPr>
        <w:ind w:left="1440"/>
        <w:rPr>
          <w:rFonts w:ascii="Courier New" w:hAnsi="Courier New" w:cs="Courier New"/>
          <w:b/>
          <w:sz w:val="20"/>
          <w:szCs w:val="20"/>
        </w:rPr>
      </w:pPr>
    </w:p>
    <w:p w:rsidR="00DF4882" w:rsidRPr="00892A24" w:rsidRDefault="00DF4882" w:rsidP="00DF4882">
      <w:pPr>
        <w:ind w:left="2160"/>
        <w:rPr>
          <w:rFonts w:ascii="Courier New" w:hAnsi="Courier New" w:cs="Courier New"/>
          <w:sz w:val="20"/>
          <w:szCs w:val="20"/>
        </w:rPr>
      </w:pPr>
      <w:r w:rsidRPr="006A1F6F">
        <w:rPr>
          <w:rFonts w:ascii="Courier New" w:hAnsi="Courier New" w:cs="Courier New"/>
          <w:b/>
          <w:sz w:val="20"/>
          <w:szCs w:val="20"/>
        </w:rPr>
        <w:t xml:space="preserve">Information </w:t>
      </w:r>
      <w:r w:rsidR="00114568">
        <w:rPr>
          <w:rFonts w:ascii="Courier New" w:hAnsi="Courier New" w:cs="Courier New"/>
          <w:b/>
          <w:sz w:val="20"/>
          <w:szCs w:val="20"/>
        </w:rPr>
        <w:t>o</w:t>
      </w:r>
      <w:r w:rsidR="00114568" w:rsidRPr="006A1F6F">
        <w:rPr>
          <w:rFonts w:ascii="Courier New" w:hAnsi="Courier New" w:cs="Courier New"/>
          <w:b/>
          <w:sz w:val="20"/>
          <w:szCs w:val="20"/>
        </w:rPr>
        <w:t>verload</w:t>
      </w:r>
      <w:ins w:id="11" w:author="udasgut" w:date="2014-08-28T11:17:00Z">
        <w:r w:rsidR="001D6445">
          <w:rPr>
            <w:rFonts w:ascii="Courier New" w:hAnsi="Courier New" w:cs="Courier New"/>
            <w:b/>
            <w:sz w:val="20"/>
            <w:szCs w:val="20"/>
          </w:rPr>
          <w:t xml:space="preserve"> </w:t>
        </w:r>
      </w:ins>
      <w:r w:rsidRPr="00892A24">
        <w:rPr>
          <w:rFonts w:ascii="Courier New" w:hAnsi="Courier New" w:cs="Courier New"/>
          <w:sz w:val="20"/>
          <w:szCs w:val="20"/>
        </w:rPr>
        <w:t>occurs when those limits are passed</w:t>
      </w:r>
      <w:r>
        <w:rPr>
          <w:rFonts w:ascii="Courier New" w:hAnsi="Courier New" w:cs="Courier New"/>
          <w:sz w:val="20"/>
          <w:szCs w:val="20"/>
        </w:rPr>
        <w:t>.</w:t>
      </w:r>
    </w:p>
    <w:p w:rsidR="00DF4882" w:rsidRPr="00102D8C" w:rsidRDefault="00DF4882" w:rsidP="00DF4882">
      <w:pPr>
        <w:rPr>
          <w:rFonts w:ascii="Courier New" w:hAnsi="Courier New" w:cs="Courier New"/>
          <w:sz w:val="20"/>
          <w:szCs w:val="20"/>
        </w:rPr>
      </w:pPr>
    </w:p>
    <w:p w:rsidR="00DF4882" w:rsidRDefault="00DF4882" w:rsidP="00DF4882">
      <w:pPr>
        <w:ind w:left="1440"/>
        <w:rPr>
          <w:rFonts w:ascii="Courier New" w:hAnsi="Courier New" w:cs="Courier New"/>
          <w:sz w:val="20"/>
          <w:szCs w:val="20"/>
        </w:rPr>
      </w:pPr>
      <w:r>
        <w:rPr>
          <w:rFonts w:ascii="Courier New" w:hAnsi="Courier New" w:cs="Courier New"/>
          <w:sz w:val="20"/>
          <w:szCs w:val="20"/>
        </w:rPr>
        <w:lastRenderedPageBreak/>
        <w:t>W</w:t>
      </w:r>
      <w:r w:rsidRPr="00102D8C">
        <w:rPr>
          <w:rFonts w:ascii="Courier New" w:hAnsi="Courier New" w:cs="Courier New"/>
          <w:sz w:val="20"/>
          <w:szCs w:val="20"/>
        </w:rPr>
        <w:t>hen you get more information than you can effectively assimilate, you suffer from information overload.</w:t>
      </w:r>
    </w:p>
    <w:p w:rsidR="00114568" w:rsidRPr="00102D8C" w:rsidRDefault="00114568" w:rsidP="00DF4882">
      <w:pPr>
        <w:ind w:left="1440"/>
        <w:rPr>
          <w:rFonts w:ascii="Courier New" w:hAnsi="Courier New" w:cs="Courier New"/>
          <w:sz w:val="20"/>
          <w:szCs w:val="20"/>
        </w:rPr>
      </w:pPr>
    </w:p>
    <w:p w:rsidR="00DF4882" w:rsidRDefault="00DF4882" w:rsidP="00DF4882">
      <w:pPr>
        <w:numPr>
          <w:ilvl w:val="2"/>
          <w:numId w:val="37"/>
        </w:numPr>
        <w:rPr>
          <w:rFonts w:ascii="Courier New" w:hAnsi="Courier New" w:cs="Courier New"/>
          <w:sz w:val="20"/>
          <w:szCs w:val="20"/>
        </w:rPr>
      </w:pPr>
      <w:r w:rsidRPr="00102D8C">
        <w:rPr>
          <w:rFonts w:ascii="Courier New" w:hAnsi="Courier New" w:cs="Courier New"/>
          <w:sz w:val="20"/>
          <w:szCs w:val="20"/>
        </w:rPr>
        <w:t>Example: Final exams week!</w:t>
      </w:r>
    </w:p>
    <w:p w:rsidR="00114568" w:rsidRPr="00102D8C" w:rsidRDefault="00114568" w:rsidP="00F2668B">
      <w:pPr>
        <w:ind w:left="2160"/>
        <w:rPr>
          <w:rFonts w:ascii="Courier New" w:hAnsi="Courier New" w:cs="Courier New"/>
          <w:sz w:val="20"/>
          <w:szCs w:val="20"/>
        </w:rPr>
      </w:pPr>
    </w:p>
    <w:p w:rsidR="00DF4882" w:rsidRPr="00964286" w:rsidRDefault="00DF4882" w:rsidP="00DF4882">
      <w:pPr>
        <w:ind w:left="1440"/>
        <w:rPr>
          <w:rFonts w:ascii="Courier New" w:hAnsi="Courier New" w:cs="Courier New"/>
          <w:b/>
          <w:sz w:val="20"/>
          <w:szCs w:val="20"/>
        </w:rPr>
      </w:pPr>
      <w:r w:rsidRPr="00102D8C">
        <w:rPr>
          <w:rFonts w:ascii="Courier New" w:hAnsi="Courier New" w:cs="Courier New"/>
          <w:sz w:val="20"/>
          <w:szCs w:val="20"/>
        </w:rPr>
        <w:t>When you’ve reached the overload point, the quality of decisions declines while the costs of producing the information increases.</w:t>
      </w:r>
    </w:p>
    <w:p w:rsidR="00DF4882" w:rsidRPr="00600CB4" w:rsidRDefault="00DF4882" w:rsidP="00DF4882">
      <w:pPr>
        <w:rPr>
          <w:rFonts w:ascii="Courier New" w:hAnsi="Courier New" w:cs="Courier New"/>
          <w:b/>
          <w:sz w:val="20"/>
          <w:szCs w:val="20"/>
        </w:rPr>
      </w:pPr>
    </w:p>
    <w:p w:rsidR="00DF4882" w:rsidRPr="003D42F3" w:rsidRDefault="00DF4882" w:rsidP="00DF4882">
      <w:pPr>
        <w:ind w:left="720"/>
        <w:rPr>
          <w:rFonts w:ascii="Courier New" w:hAnsi="Courier New" w:cs="Courier New"/>
          <w:sz w:val="20"/>
          <w:szCs w:val="20"/>
        </w:rPr>
      </w:pPr>
      <w:r w:rsidRPr="003D42F3">
        <w:rPr>
          <w:rFonts w:ascii="Courier New" w:hAnsi="Courier New" w:cs="Courier New"/>
          <w:sz w:val="20"/>
          <w:szCs w:val="20"/>
        </w:rPr>
        <w:t>The value of information is the benefit produced by the information minus the cost of producing it.</w:t>
      </w:r>
    </w:p>
    <w:p w:rsidR="00DF4882" w:rsidRPr="00600CB4" w:rsidRDefault="00DF4882" w:rsidP="00DF4882">
      <w:pPr>
        <w:rPr>
          <w:rFonts w:ascii="Courier New" w:hAnsi="Courier New" w:cs="Courier New"/>
          <w:b/>
          <w:sz w:val="20"/>
          <w:szCs w:val="20"/>
        </w:rPr>
      </w:pPr>
    </w:p>
    <w:p w:rsidR="00DF4882" w:rsidRPr="003D42F3" w:rsidRDefault="00DF4882" w:rsidP="00DF4882">
      <w:pPr>
        <w:ind w:left="1440"/>
        <w:rPr>
          <w:rFonts w:ascii="Courier New" w:hAnsi="Courier New" w:cs="Courier New"/>
          <w:sz w:val="20"/>
          <w:szCs w:val="20"/>
        </w:rPr>
      </w:pPr>
      <w:r w:rsidRPr="003D42F3">
        <w:rPr>
          <w:rFonts w:ascii="Courier New" w:hAnsi="Courier New" w:cs="Courier New"/>
          <w:sz w:val="20"/>
          <w:szCs w:val="20"/>
        </w:rPr>
        <w:t xml:space="preserve">A good example of the value of information is provided on </w:t>
      </w:r>
      <w:r w:rsidR="00D800B4">
        <w:rPr>
          <w:rFonts w:ascii="Courier New" w:hAnsi="Courier New" w:cs="Courier New"/>
          <w:b/>
          <w:sz w:val="20"/>
          <w:szCs w:val="20"/>
        </w:rPr>
        <w:t>page 30</w:t>
      </w:r>
      <w:r w:rsidR="004534C6">
        <w:rPr>
          <w:rFonts w:ascii="Courier New" w:hAnsi="Courier New" w:cs="Courier New"/>
          <w:b/>
          <w:sz w:val="20"/>
          <w:szCs w:val="20"/>
        </w:rPr>
        <w:t xml:space="preserve"> </w:t>
      </w:r>
      <w:r w:rsidRPr="003D42F3">
        <w:rPr>
          <w:rFonts w:ascii="Courier New" w:hAnsi="Courier New" w:cs="Courier New"/>
          <w:sz w:val="20"/>
          <w:szCs w:val="20"/>
        </w:rPr>
        <w:t xml:space="preserve">for the </w:t>
      </w:r>
      <w:r w:rsidRPr="003D42F3">
        <w:rPr>
          <w:rFonts w:ascii="Courier New" w:hAnsi="Courier New" w:cs="Courier New"/>
          <w:b/>
          <w:sz w:val="20"/>
          <w:szCs w:val="20"/>
        </w:rPr>
        <w:t>7-</w:t>
      </w:r>
      <w:r>
        <w:rPr>
          <w:rFonts w:ascii="Courier New" w:hAnsi="Courier New" w:cs="Courier New"/>
          <w:b/>
          <w:sz w:val="20"/>
          <w:szCs w:val="20"/>
        </w:rPr>
        <w:t>Elevens</w:t>
      </w:r>
      <w:r w:rsidRPr="003D42F3">
        <w:rPr>
          <w:rFonts w:ascii="Courier New" w:hAnsi="Courier New" w:cs="Courier New"/>
          <w:b/>
          <w:sz w:val="20"/>
          <w:szCs w:val="20"/>
        </w:rPr>
        <w:t>tores in Japan</w:t>
      </w:r>
      <w:r w:rsidRPr="00F2668B">
        <w:rPr>
          <w:rFonts w:ascii="Courier New" w:hAnsi="Courier New" w:cs="Courier New"/>
          <w:b/>
          <w:sz w:val="20"/>
          <w:szCs w:val="20"/>
        </w:rPr>
        <w:t>.</w:t>
      </w:r>
      <w:r w:rsidRPr="003D42F3">
        <w:rPr>
          <w:rFonts w:ascii="Courier New" w:hAnsi="Courier New" w:cs="Courier New"/>
          <w:sz w:val="20"/>
          <w:szCs w:val="20"/>
        </w:rPr>
        <w:t xml:space="preserve"> Each store uses information for:</w:t>
      </w:r>
    </w:p>
    <w:p w:rsidR="00DF4882" w:rsidRPr="00600CB4" w:rsidRDefault="00DF4882" w:rsidP="00DF4882">
      <w:pPr>
        <w:ind w:left="1440"/>
        <w:rPr>
          <w:rFonts w:ascii="Courier New" w:hAnsi="Courier New" w:cs="Courier New"/>
          <w:b/>
          <w:sz w:val="20"/>
          <w:szCs w:val="20"/>
        </w:rPr>
      </w:pPr>
    </w:p>
    <w:p w:rsidR="00DF4882" w:rsidRPr="003D42F3" w:rsidRDefault="00DF4882" w:rsidP="00DF4882">
      <w:pPr>
        <w:widowControl w:val="0"/>
        <w:numPr>
          <w:ilvl w:val="0"/>
          <w:numId w:val="43"/>
        </w:numPr>
        <w:tabs>
          <w:tab w:val="clear" w:pos="1800"/>
          <w:tab w:val="num" w:pos="2160"/>
        </w:tabs>
        <w:autoSpaceDE w:val="0"/>
        <w:autoSpaceDN w:val="0"/>
        <w:adjustRightInd w:val="0"/>
        <w:ind w:left="2160"/>
        <w:rPr>
          <w:rFonts w:ascii="Courier New" w:hAnsi="Courier New" w:cs="Courier New"/>
          <w:sz w:val="20"/>
          <w:szCs w:val="20"/>
        </w:rPr>
      </w:pPr>
      <w:r w:rsidRPr="003D42F3">
        <w:rPr>
          <w:rFonts w:ascii="Courier New" w:hAnsi="Courier New" w:cs="Courier New"/>
          <w:sz w:val="20"/>
          <w:szCs w:val="20"/>
        </w:rPr>
        <w:t>Keep</w:t>
      </w:r>
      <w:r>
        <w:rPr>
          <w:rFonts w:ascii="Courier New" w:hAnsi="Courier New" w:cs="Courier New"/>
          <w:sz w:val="20"/>
          <w:szCs w:val="20"/>
        </w:rPr>
        <w:t>ing</w:t>
      </w:r>
      <w:r w:rsidRPr="003D42F3">
        <w:rPr>
          <w:rFonts w:ascii="Courier New" w:hAnsi="Courier New" w:cs="Courier New"/>
          <w:sz w:val="20"/>
          <w:szCs w:val="20"/>
        </w:rPr>
        <w:t xml:space="preserve"> track of the 3,000 items sold in each store and determin</w:t>
      </w:r>
      <w:r>
        <w:rPr>
          <w:rFonts w:ascii="Courier New" w:hAnsi="Courier New" w:cs="Courier New"/>
          <w:sz w:val="20"/>
          <w:szCs w:val="20"/>
        </w:rPr>
        <w:t>ing</w:t>
      </w:r>
      <w:r w:rsidRPr="003D42F3">
        <w:rPr>
          <w:rFonts w:ascii="Courier New" w:hAnsi="Courier New" w:cs="Courier New"/>
          <w:sz w:val="20"/>
          <w:szCs w:val="20"/>
        </w:rPr>
        <w:t xml:space="preserve"> what products are moving, at what time of the day</w:t>
      </w:r>
      <w:r>
        <w:rPr>
          <w:rFonts w:ascii="Courier New" w:hAnsi="Courier New" w:cs="Courier New"/>
          <w:sz w:val="20"/>
          <w:szCs w:val="20"/>
        </w:rPr>
        <w:t>,</w:t>
      </w:r>
      <w:r w:rsidRPr="003D42F3">
        <w:rPr>
          <w:rFonts w:ascii="Courier New" w:hAnsi="Courier New" w:cs="Courier New"/>
          <w:sz w:val="20"/>
          <w:szCs w:val="20"/>
        </w:rPr>
        <w:t xml:space="preserve"> and under what weather conditions.</w:t>
      </w:r>
    </w:p>
    <w:p w:rsidR="00DF4882" w:rsidRPr="003D42F3" w:rsidRDefault="00DF4882" w:rsidP="00DF4882">
      <w:pPr>
        <w:tabs>
          <w:tab w:val="num" w:pos="2160"/>
        </w:tabs>
        <w:ind w:left="2160"/>
        <w:rPr>
          <w:rFonts w:ascii="Courier New" w:hAnsi="Courier New" w:cs="Courier New"/>
          <w:sz w:val="20"/>
          <w:szCs w:val="20"/>
        </w:rPr>
      </w:pPr>
    </w:p>
    <w:p w:rsidR="00DF4882" w:rsidRPr="003D42F3" w:rsidRDefault="00DF4882" w:rsidP="00DF4882">
      <w:pPr>
        <w:widowControl w:val="0"/>
        <w:numPr>
          <w:ilvl w:val="0"/>
          <w:numId w:val="43"/>
        </w:numPr>
        <w:tabs>
          <w:tab w:val="clear" w:pos="1800"/>
          <w:tab w:val="num" w:pos="2160"/>
        </w:tabs>
        <w:autoSpaceDE w:val="0"/>
        <w:autoSpaceDN w:val="0"/>
        <w:adjustRightInd w:val="0"/>
        <w:ind w:left="2160"/>
        <w:rPr>
          <w:rFonts w:ascii="Courier New" w:hAnsi="Courier New" w:cs="Courier New"/>
          <w:sz w:val="20"/>
          <w:szCs w:val="20"/>
        </w:rPr>
      </w:pPr>
      <w:r w:rsidRPr="003D42F3">
        <w:rPr>
          <w:rFonts w:ascii="Courier New" w:hAnsi="Courier New" w:cs="Courier New"/>
          <w:sz w:val="20"/>
          <w:szCs w:val="20"/>
        </w:rPr>
        <w:t>Keep</w:t>
      </w:r>
      <w:r>
        <w:rPr>
          <w:rFonts w:ascii="Courier New" w:hAnsi="Courier New" w:cs="Courier New"/>
          <w:sz w:val="20"/>
          <w:szCs w:val="20"/>
        </w:rPr>
        <w:t>ing</w:t>
      </w:r>
      <w:r w:rsidRPr="003D42F3">
        <w:rPr>
          <w:rFonts w:ascii="Courier New" w:hAnsi="Courier New" w:cs="Courier New"/>
          <w:sz w:val="20"/>
          <w:szCs w:val="20"/>
        </w:rPr>
        <w:t xml:space="preserve"> track of </w:t>
      </w:r>
      <w:r>
        <w:rPr>
          <w:rFonts w:ascii="Courier New" w:hAnsi="Courier New" w:cs="Courier New"/>
          <w:sz w:val="20"/>
          <w:szCs w:val="20"/>
        </w:rPr>
        <w:t>custo</w:t>
      </w:r>
      <w:r w:rsidRPr="003D42F3">
        <w:rPr>
          <w:rFonts w:ascii="Courier New" w:hAnsi="Courier New" w:cs="Courier New"/>
          <w:sz w:val="20"/>
          <w:szCs w:val="20"/>
        </w:rPr>
        <w:t>mers (what and when they buy)</w:t>
      </w:r>
      <w:r>
        <w:rPr>
          <w:rFonts w:ascii="Courier New" w:hAnsi="Courier New" w:cs="Courier New"/>
          <w:sz w:val="20"/>
          <w:szCs w:val="20"/>
        </w:rPr>
        <w:t>. If their best customers are single men, for example, the store makes sure it has the fresh rice dishes they purchase on their lunch hour and at the end of the workday.</w:t>
      </w:r>
    </w:p>
    <w:p w:rsidR="00DF4882" w:rsidRPr="003D42F3" w:rsidRDefault="00DF4882" w:rsidP="00DF4882">
      <w:pPr>
        <w:tabs>
          <w:tab w:val="num" w:pos="2160"/>
        </w:tabs>
        <w:ind w:left="2160"/>
        <w:rPr>
          <w:rFonts w:ascii="Courier New" w:hAnsi="Courier New" w:cs="Courier New"/>
          <w:sz w:val="20"/>
          <w:szCs w:val="20"/>
        </w:rPr>
      </w:pPr>
    </w:p>
    <w:p w:rsidR="00DF4882" w:rsidRPr="003D42F3" w:rsidRDefault="00DF4882" w:rsidP="00DF4882">
      <w:pPr>
        <w:widowControl w:val="0"/>
        <w:numPr>
          <w:ilvl w:val="0"/>
          <w:numId w:val="43"/>
        </w:numPr>
        <w:tabs>
          <w:tab w:val="clear" w:pos="1800"/>
          <w:tab w:val="num" w:pos="2160"/>
        </w:tabs>
        <w:autoSpaceDE w:val="0"/>
        <w:autoSpaceDN w:val="0"/>
        <w:adjustRightInd w:val="0"/>
        <w:ind w:left="2160"/>
        <w:rPr>
          <w:rFonts w:ascii="Courier New" w:hAnsi="Courier New" w:cs="Courier New"/>
          <w:sz w:val="20"/>
          <w:szCs w:val="20"/>
        </w:rPr>
      </w:pPr>
      <w:r w:rsidRPr="003D42F3">
        <w:rPr>
          <w:rFonts w:ascii="Courier New" w:hAnsi="Courier New" w:cs="Courier New"/>
          <w:sz w:val="20"/>
          <w:szCs w:val="20"/>
        </w:rPr>
        <w:t>Order</w:t>
      </w:r>
      <w:r>
        <w:rPr>
          <w:rFonts w:ascii="Courier New" w:hAnsi="Courier New" w:cs="Courier New"/>
          <w:sz w:val="20"/>
          <w:szCs w:val="20"/>
        </w:rPr>
        <w:t>ing</w:t>
      </w:r>
      <w:r w:rsidRPr="003D42F3">
        <w:rPr>
          <w:rFonts w:ascii="Courier New" w:hAnsi="Courier New" w:cs="Courier New"/>
          <w:sz w:val="20"/>
          <w:szCs w:val="20"/>
        </w:rPr>
        <w:t xml:space="preserve"> sandwiches and rice dishes from suppliers automatically. Orders are placed and filled three times a day so stores can always have fresh food.</w:t>
      </w:r>
      <w:r>
        <w:rPr>
          <w:rFonts w:ascii="Courier New" w:hAnsi="Courier New" w:cs="Courier New"/>
          <w:sz w:val="20"/>
          <w:szCs w:val="20"/>
        </w:rPr>
        <w:t xml:space="preserve"> 7-Eleven allows its suppliers to access sales data in their computers so they can forecast demand.</w:t>
      </w:r>
    </w:p>
    <w:p w:rsidR="00DF4882" w:rsidRPr="003D42F3" w:rsidRDefault="00DF4882" w:rsidP="00DF4882">
      <w:pPr>
        <w:tabs>
          <w:tab w:val="num" w:pos="2160"/>
        </w:tabs>
        <w:ind w:left="2160"/>
        <w:rPr>
          <w:rFonts w:ascii="Courier New" w:hAnsi="Courier New" w:cs="Courier New"/>
          <w:sz w:val="20"/>
          <w:szCs w:val="20"/>
        </w:rPr>
      </w:pPr>
    </w:p>
    <w:p w:rsidR="00DF4882" w:rsidRPr="003D42F3" w:rsidRDefault="00DF4882" w:rsidP="00DF4882">
      <w:pPr>
        <w:widowControl w:val="0"/>
        <w:numPr>
          <w:ilvl w:val="0"/>
          <w:numId w:val="43"/>
        </w:numPr>
        <w:tabs>
          <w:tab w:val="clear" w:pos="1800"/>
          <w:tab w:val="num" w:pos="2160"/>
        </w:tabs>
        <w:autoSpaceDE w:val="0"/>
        <w:autoSpaceDN w:val="0"/>
        <w:adjustRightInd w:val="0"/>
        <w:ind w:left="2160"/>
        <w:rPr>
          <w:rFonts w:ascii="Courier New" w:hAnsi="Courier New" w:cs="Courier New"/>
          <w:sz w:val="20"/>
          <w:szCs w:val="20"/>
        </w:rPr>
      </w:pPr>
      <w:r w:rsidRPr="003D42F3">
        <w:rPr>
          <w:rFonts w:ascii="Courier New" w:hAnsi="Courier New" w:cs="Courier New"/>
          <w:sz w:val="20"/>
          <w:szCs w:val="20"/>
        </w:rPr>
        <w:t>Coordinat</w:t>
      </w:r>
      <w:r>
        <w:rPr>
          <w:rFonts w:ascii="Courier New" w:hAnsi="Courier New" w:cs="Courier New"/>
          <w:sz w:val="20"/>
          <w:szCs w:val="20"/>
        </w:rPr>
        <w:t>ing</w:t>
      </w:r>
      <w:r w:rsidRPr="003D42F3">
        <w:rPr>
          <w:rFonts w:ascii="Courier New" w:hAnsi="Courier New" w:cs="Courier New"/>
          <w:sz w:val="20"/>
          <w:szCs w:val="20"/>
        </w:rPr>
        <w:t xml:space="preserve"> deliveries with suppliers.</w:t>
      </w:r>
      <w:r>
        <w:rPr>
          <w:rFonts w:ascii="Courier New" w:hAnsi="Courier New" w:cs="Courier New"/>
          <w:sz w:val="20"/>
          <w:szCs w:val="20"/>
        </w:rPr>
        <w:t xml:space="preserve"> This allows the stores to reduce the number of deliveries from 34 to 12 a day, resulting in less clerical receiving time.</w:t>
      </w:r>
    </w:p>
    <w:p w:rsidR="00DF4882" w:rsidRPr="003D42F3" w:rsidRDefault="00DF4882" w:rsidP="00DF4882">
      <w:pPr>
        <w:tabs>
          <w:tab w:val="num" w:pos="2160"/>
        </w:tabs>
        <w:ind w:left="2160"/>
        <w:rPr>
          <w:rFonts w:ascii="Courier New" w:hAnsi="Courier New" w:cs="Courier New"/>
          <w:sz w:val="20"/>
          <w:szCs w:val="20"/>
        </w:rPr>
      </w:pPr>
    </w:p>
    <w:p w:rsidR="00DF4882" w:rsidRPr="003D42F3" w:rsidRDefault="00DF4882" w:rsidP="00DF4882">
      <w:pPr>
        <w:widowControl w:val="0"/>
        <w:numPr>
          <w:ilvl w:val="0"/>
          <w:numId w:val="43"/>
        </w:numPr>
        <w:tabs>
          <w:tab w:val="clear" w:pos="1800"/>
          <w:tab w:val="num" w:pos="2160"/>
        </w:tabs>
        <w:autoSpaceDE w:val="0"/>
        <w:autoSpaceDN w:val="0"/>
        <w:adjustRightInd w:val="0"/>
        <w:ind w:left="2160"/>
        <w:rPr>
          <w:rFonts w:ascii="Courier New" w:hAnsi="Courier New" w:cs="Courier New"/>
          <w:sz w:val="20"/>
          <w:szCs w:val="20"/>
        </w:rPr>
      </w:pPr>
      <w:r w:rsidRPr="003D42F3">
        <w:rPr>
          <w:rFonts w:ascii="Courier New" w:hAnsi="Courier New" w:cs="Courier New"/>
          <w:sz w:val="20"/>
          <w:szCs w:val="20"/>
        </w:rPr>
        <w:t>Prepar</w:t>
      </w:r>
      <w:r>
        <w:rPr>
          <w:rFonts w:ascii="Courier New" w:hAnsi="Courier New" w:cs="Courier New"/>
          <w:sz w:val="20"/>
          <w:szCs w:val="20"/>
        </w:rPr>
        <w:t>ing</w:t>
      </w:r>
      <w:r w:rsidRPr="003D42F3">
        <w:rPr>
          <w:rFonts w:ascii="Courier New" w:hAnsi="Courier New" w:cs="Courier New"/>
          <w:sz w:val="20"/>
          <w:szCs w:val="20"/>
        </w:rPr>
        <w:t xml:space="preserve"> a color graphic display that indicates which store areas contribute the most to sales and profits.</w:t>
      </w:r>
    </w:p>
    <w:p w:rsidR="00DF4882" w:rsidRPr="003D42F3" w:rsidRDefault="00DF4882" w:rsidP="00DF4882">
      <w:pPr>
        <w:rPr>
          <w:rFonts w:ascii="Courier New" w:hAnsi="Courier New" w:cs="Courier New"/>
          <w:sz w:val="20"/>
          <w:szCs w:val="20"/>
        </w:rPr>
      </w:pPr>
    </w:p>
    <w:p w:rsidR="00DF4882" w:rsidRPr="003D42F3" w:rsidRDefault="00DF4882" w:rsidP="00DF4882">
      <w:pPr>
        <w:ind w:left="1440"/>
        <w:rPr>
          <w:rFonts w:ascii="Courier New" w:hAnsi="Courier New" w:cs="Courier New"/>
          <w:sz w:val="20"/>
          <w:szCs w:val="20"/>
        </w:rPr>
      </w:pPr>
      <w:r w:rsidRPr="00600CB4">
        <w:rPr>
          <w:rFonts w:ascii="Courier New" w:hAnsi="Courier New" w:cs="Courier New"/>
          <w:b/>
          <w:sz w:val="20"/>
          <w:szCs w:val="20"/>
        </w:rPr>
        <w:t xml:space="preserve">Table 1-1 </w:t>
      </w:r>
      <w:r w:rsidRPr="003D42F3">
        <w:rPr>
          <w:rFonts w:ascii="Courier New" w:hAnsi="Courier New" w:cs="Courier New"/>
          <w:sz w:val="20"/>
          <w:szCs w:val="20"/>
        </w:rPr>
        <w:t>on</w:t>
      </w:r>
      <w:r>
        <w:rPr>
          <w:rFonts w:ascii="Courier New" w:hAnsi="Courier New" w:cs="Courier New"/>
          <w:b/>
          <w:sz w:val="20"/>
          <w:szCs w:val="20"/>
        </w:rPr>
        <w:t xml:space="preserve"> </w:t>
      </w:r>
      <w:r w:rsidR="00D800B4">
        <w:rPr>
          <w:rFonts w:ascii="Courier New" w:hAnsi="Courier New" w:cs="Courier New"/>
          <w:b/>
          <w:sz w:val="20"/>
          <w:szCs w:val="20"/>
        </w:rPr>
        <w:t>page 30</w:t>
      </w:r>
      <w:r w:rsidR="004534C6">
        <w:rPr>
          <w:rFonts w:ascii="Courier New" w:hAnsi="Courier New" w:cs="Courier New"/>
          <w:b/>
          <w:sz w:val="20"/>
          <w:szCs w:val="20"/>
        </w:rPr>
        <w:t xml:space="preserve"> </w:t>
      </w:r>
      <w:r w:rsidRPr="003D42F3">
        <w:rPr>
          <w:rFonts w:ascii="Courier New" w:hAnsi="Courier New" w:cs="Courier New"/>
          <w:sz w:val="20"/>
          <w:szCs w:val="20"/>
        </w:rPr>
        <w:t>provides the seven characteristics that make information useful and meaningful for decision making.</w:t>
      </w:r>
    </w:p>
    <w:p w:rsidR="00DF4882" w:rsidRPr="00600CB4" w:rsidRDefault="00DF4882" w:rsidP="00DF4882">
      <w:pPr>
        <w:ind w:left="1440"/>
        <w:rPr>
          <w:rFonts w:ascii="Courier New" w:hAnsi="Courier New" w:cs="Courier New"/>
          <w:b/>
          <w:sz w:val="20"/>
          <w:szCs w:val="20"/>
        </w:rPr>
      </w:pPr>
    </w:p>
    <w:p w:rsidR="00DF4882" w:rsidRPr="003D42F3" w:rsidRDefault="00DF4882" w:rsidP="00DF4882">
      <w:pPr>
        <w:widowControl w:val="0"/>
        <w:numPr>
          <w:ilvl w:val="0"/>
          <w:numId w:val="2"/>
        </w:numPr>
        <w:autoSpaceDE w:val="0"/>
        <w:autoSpaceDN w:val="0"/>
        <w:adjustRightInd w:val="0"/>
        <w:rPr>
          <w:rFonts w:ascii="Courier New" w:hAnsi="Courier New" w:cs="Courier New"/>
          <w:sz w:val="20"/>
          <w:szCs w:val="20"/>
        </w:rPr>
      </w:pPr>
      <w:r w:rsidRPr="003D42F3">
        <w:rPr>
          <w:rFonts w:ascii="Courier New" w:hAnsi="Courier New" w:cs="Courier New"/>
          <w:sz w:val="20"/>
          <w:szCs w:val="20"/>
        </w:rPr>
        <w:t>Relevant</w:t>
      </w:r>
    </w:p>
    <w:p w:rsidR="00DF4882" w:rsidRPr="003D42F3" w:rsidRDefault="00DF4882" w:rsidP="00DF4882">
      <w:pPr>
        <w:ind w:left="1800"/>
        <w:rPr>
          <w:rFonts w:ascii="Courier New" w:hAnsi="Courier New" w:cs="Courier New"/>
          <w:sz w:val="20"/>
          <w:szCs w:val="20"/>
        </w:rPr>
      </w:pPr>
    </w:p>
    <w:p w:rsidR="00DF4882" w:rsidRPr="003D42F3" w:rsidRDefault="00DF4882" w:rsidP="00DF4882">
      <w:pPr>
        <w:widowControl w:val="0"/>
        <w:numPr>
          <w:ilvl w:val="0"/>
          <w:numId w:val="2"/>
        </w:numPr>
        <w:autoSpaceDE w:val="0"/>
        <w:autoSpaceDN w:val="0"/>
        <w:adjustRightInd w:val="0"/>
        <w:rPr>
          <w:rFonts w:ascii="Courier New" w:hAnsi="Courier New" w:cs="Courier New"/>
          <w:sz w:val="20"/>
          <w:szCs w:val="20"/>
        </w:rPr>
      </w:pPr>
      <w:r w:rsidRPr="003D42F3">
        <w:rPr>
          <w:rFonts w:ascii="Courier New" w:hAnsi="Courier New" w:cs="Courier New"/>
          <w:sz w:val="20"/>
          <w:szCs w:val="20"/>
        </w:rPr>
        <w:t>Reliable</w:t>
      </w:r>
      <w:r w:rsidR="00936B4E">
        <w:rPr>
          <w:rFonts w:ascii="Courier New" w:hAnsi="Courier New" w:cs="Courier New"/>
          <w:sz w:val="20"/>
          <w:szCs w:val="20"/>
        </w:rPr>
        <w:t xml:space="preserve"> (now known as Faithful Representation)</w:t>
      </w:r>
    </w:p>
    <w:p w:rsidR="00DF4882" w:rsidRPr="003D42F3" w:rsidRDefault="00DF4882" w:rsidP="00DF4882">
      <w:pPr>
        <w:rPr>
          <w:rFonts w:ascii="Courier New" w:hAnsi="Courier New" w:cs="Courier New"/>
          <w:sz w:val="20"/>
          <w:szCs w:val="20"/>
        </w:rPr>
      </w:pPr>
    </w:p>
    <w:p w:rsidR="00DF4882" w:rsidRPr="003D42F3" w:rsidRDefault="00DF4882" w:rsidP="00DF4882">
      <w:pPr>
        <w:widowControl w:val="0"/>
        <w:numPr>
          <w:ilvl w:val="0"/>
          <w:numId w:val="2"/>
        </w:numPr>
        <w:autoSpaceDE w:val="0"/>
        <w:autoSpaceDN w:val="0"/>
        <w:adjustRightInd w:val="0"/>
        <w:rPr>
          <w:rFonts w:ascii="Courier New" w:hAnsi="Courier New" w:cs="Courier New"/>
          <w:sz w:val="20"/>
          <w:szCs w:val="20"/>
        </w:rPr>
      </w:pPr>
      <w:r w:rsidRPr="003D42F3">
        <w:rPr>
          <w:rFonts w:ascii="Courier New" w:hAnsi="Courier New" w:cs="Courier New"/>
          <w:sz w:val="20"/>
          <w:szCs w:val="20"/>
        </w:rPr>
        <w:t>Complete</w:t>
      </w:r>
    </w:p>
    <w:p w:rsidR="00DF4882" w:rsidRPr="003D42F3" w:rsidRDefault="00DF4882" w:rsidP="00DF4882">
      <w:pPr>
        <w:rPr>
          <w:rFonts w:ascii="Courier New" w:hAnsi="Courier New" w:cs="Courier New"/>
          <w:sz w:val="20"/>
          <w:szCs w:val="20"/>
        </w:rPr>
      </w:pPr>
    </w:p>
    <w:p w:rsidR="00DF4882" w:rsidRPr="003D42F3" w:rsidRDefault="00DF4882" w:rsidP="00DF4882">
      <w:pPr>
        <w:widowControl w:val="0"/>
        <w:numPr>
          <w:ilvl w:val="0"/>
          <w:numId w:val="2"/>
        </w:numPr>
        <w:autoSpaceDE w:val="0"/>
        <w:autoSpaceDN w:val="0"/>
        <w:adjustRightInd w:val="0"/>
        <w:rPr>
          <w:rFonts w:ascii="Courier New" w:hAnsi="Courier New" w:cs="Courier New"/>
          <w:sz w:val="20"/>
          <w:szCs w:val="20"/>
        </w:rPr>
      </w:pPr>
      <w:r w:rsidRPr="003D42F3">
        <w:rPr>
          <w:rFonts w:ascii="Courier New" w:hAnsi="Courier New" w:cs="Courier New"/>
          <w:sz w:val="20"/>
          <w:szCs w:val="20"/>
        </w:rPr>
        <w:t>Timely</w:t>
      </w:r>
    </w:p>
    <w:p w:rsidR="00DF4882" w:rsidRPr="003D42F3" w:rsidRDefault="00DF4882" w:rsidP="00DF4882">
      <w:pPr>
        <w:rPr>
          <w:rFonts w:ascii="Courier New" w:hAnsi="Courier New" w:cs="Courier New"/>
          <w:sz w:val="20"/>
          <w:szCs w:val="20"/>
        </w:rPr>
      </w:pPr>
    </w:p>
    <w:p w:rsidR="00DF4882" w:rsidRPr="003D42F3" w:rsidRDefault="00DF4882" w:rsidP="00DF4882">
      <w:pPr>
        <w:widowControl w:val="0"/>
        <w:numPr>
          <w:ilvl w:val="0"/>
          <w:numId w:val="2"/>
        </w:numPr>
        <w:autoSpaceDE w:val="0"/>
        <w:autoSpaceDN w:val="0"/>
        <w:adjustRightInd w:val="0"/>
        <w:rPr>
          <w:rFonts w:ascii="Courier New" w:hAnsi="Courier New" w:cs="Courier New"/>
          <w:sz w:val="20"/>
          <w:szCs w:val="20"/>
        </w:rPr>
      </w:pPr>
      <w:r w:rsidRPr="003D42F3">
        <w:rPr>
          <w:rFonts w:ascii="Courier New" w:hAnsi="Courier New" w:cs="Courier New"/>
          <w:sz w:val="20"/>
          <w:szCs w:val="20"/>
        </w:rPr>
        <w:t>Understandable</w:t>
      </w:r>
    </w:p>
    <w:p w:rsidR="00DF4882" w:rsidRPr="003D42F3" w:rsidRDefault="00DF4882" w:rsidP="00DF4882">
      <w:pPr>
        <w:rPr>
          <w:rFonts w:ascii="Courier New" w:hAnsi="Courier New" w:cs="Courier New"/>
          <w:sz w:val="20"/>
          <w:szCs w:val="20"/>
        </w:rPr>
      </w:pPr>
    </w:p>
    <w:p w:rsidR="00DF4882" w:rsidRPr="003D42F3" w:rsidRDefault="00DF4882" w:rsidP="00DF4882">
      <w:pPr>
        <w:widowControl w:val="0"/>
        <w:numPr>
          <w:ilvl w:val="0"/>
          <w:numId w:val="2"/>
        </w:numPr>
        <w:autoSpaceDE w:val="0"/>
        <w:autoSpaceDN w:val="0"/>
        <w:adjustRightInd w:val="0"/>
        <w:rPr>
          <w:rFonts w:ascii="Courier New" w:hAnsi="Courier New" w:cs="Courier New"/>
          <w:sz w:val="20"/>
          <w:szCs w:val="20"/>
        </w:rPr>
      </w:pPr>
      <w:r w:rsidRPr="003D42F3">
        <w:rPr>
          <w:rFonts w:ascii="Courier New" w:hAnsi="Courier New" w:cs="Courier New"/>
          <w:sz w:val="20"/>
          <w:szCs w:val="20"/>
        </w:rPr>
        <w:t>Verifiable</w:t>
      </w:r>
    </w:p>
    <w:p w:rsidR="00DF4882" w:rsidRPr="003D42F3" w:rsidRDefault="00DF4882" w:rsidP="00DF4882">
      <w:pPr>
        <w:rPr>
          <w:rFonts w:ascii="Courier New" w:hAnsi="Courier New" w:cs="Courier New"/>
          <w:sz w:val="20"/>
          <w:szCs w:val="20"/>
        </w:rPr>
      </w:pPr>
    </w:p>
    <w:p w:rsidR="00DF4882" w:rsidRDefault="00DF4882" w:rsidP="00DF4882">
      <w:pPr>
        <w:widowControl w:val="0"/>
        <w:numPr>
          <w:ilvl w:val="0"/>
          <w:numId w:val="2"/>
        </w:numPr>
        <w:autoSpaceDE w:val="0"/>
        <w:autoSpaceDN w:val="0"/>
        <w:adjustRightInd w:val="0"/>
        <w:rPr>
          <w:rFonts w:ascii="Courier New" w:hAnsi="Courier New" w:cs="Courier New"/>
          <w:sz w:val="20"/>
          <w:szCs w:val="20"/>
        </w:rPr>
      </w:pPr>
      <w:r w:rsidRPr="003D42F3">
        <w:rPr>
          <w:rFonts w:ascii="Courier New" w:hAnsi="Courier New" w:cs="Courier New"/>
          <w:sz w:val="20"/>
          <w:szCs w:val="20"/>
        </w:rPr>
        <w:lastRenderedPageBreak/>
        <w:t>Accessible</w:t>
      </w:r>
    </w:p>
    <w:p w:rsidR="00DF4882" w:rsidRDefault="00DF4882" w:rsidP="00DF4882">
      <w:pPr>
        <w:widowControl w:val="0"/>
        <w:autoSpaceDE w:val="0"/>
        <w:autoSpaceDN w:val="0"/>
        <w:adjustRightInd w:val="0"/>
        <w:rPr>
          <w:rFonts w:ascii="Courier New" w:hAnsi="Courier New" w:cs="Courier New"/>
          <w:sz w:val="20"/>
          <w:szCs w:val="20"/>
        </w:rPr>
      </w:pPr>
    </w:p>
    <w:p w:rsidR="00DF4882" w:rsidRDefault="00DF4882" w:rsidP="00DF4882">
      <w:pPr>
        <w:widowControl w:val="0"/>
        <w:autoSpaceDE w:val="0"/>
        <w:autoSpaceDN w:val="0"/>
        <w:adjustRightInd w:val="0"/>
        <w:ind w:left="1440"/>
        <w:rPr>
          <w:rFonts w:ascii="Courier New" w:hAnsi="Courier New" w:cs="Courier New"/>
          <w:sz w:val="20"/>
          <w:szCs w:val="20"/>
        </w:rPr>
      </w:pPr>
      <w:r>
        <w:rPr>
          <w:rFonts w:ascii="Courier New" w:hAnsi="Courier New" w:cs="Courier New"/>
          <w:sz w:val="20"/>
          <w:szCs w:val="20"/>
        </w:rPr>
        <w:t xml:space="preserve">These characteristics (except for </w:t>
      </w:r>
      <w:r w:rsidR="00114568">
        <w:rPr>
          <w:rFonts w:ascii="Courier New" w:hAnsi="Courier New" w:cs="Courier New"/>
          <w:sz w:val="20"/>
          <w:szCs w:val="20"/>
        </w:rPr>
        <w:t xml:space="preserve">number </w:t>
      </w:r>
      <w:r>
        <w:rPr>
          <w:rFonts w:ascii="Courier New" w:hAnsi="Courier New" w:cs="Courier New"/>
          <w:sz w:val="20"/>
          <w:szCs w:val="20"/>
        </w:rPr>
        <w:t>7</w:t>
      </w:r>
      <w:r w:rsidR="00114568">
        <w:rPr>
          <w:rFonts w:ascii="Courier New" w:hAnsi="Courier New" w:cs="Courier New"/>
          <w:sz w:val="20"/>
          <w:szCs w:val="20"/>
        </w:rPr>
        <w:t>:</w:t>
      </w:r>
      <w:r>
        <w:rPr>
          <w:rFonts w:ascii="Courier New" w:hAnsi="Courier New" w:cs="Courier New"/>
          <w:sz w:val="20"/>
          <w:szCs w:val="20"/>
        </w:rPr>
        <w:t xml:space="preserve"> Accessible) are from the Statement of Financial Accounting Concepts #</w:t>
      </w:r>
      <w:r w:rsidR="0010612C">
        <w:rPr>
          <w:rFonts w:ascii="Courier New" w:hAnsi="Courier New" w:cs="Courier New"/>
          <w:sz w:val="20"/>
          <w:szCs w:val="20"/>
        </w:rPr>
        <w:t xml:space="preserve">8Conceptual Framework for Financial Reporting, Chapter 3 </w:t>
      </w:r>
      <w:r>
        <w:rPr>
          <w:rFonts w:ascii="Courier New" w:hAnsi="Courier New" w:cs="Courier New"/>
          <w:sz w:val="20"/>
          <w:szCs w:val="20"/>
        </w:rPr>
        <w:t xml:space="preserve">on the Quality of Information, which can be downloaded from: </w:t>
      </w:r>
      <w:hyperlink r:id="rId8" w:history="1">
        <w:r w:rsidR="00114568" w:rsidRPr="00D04F2D">
          <w:rPr>
            <w:rStyle w:val="Hyperlink"/>
            <w:rFonts w:ascii="Courier New" w:hAnsi="Courier New" w:cs="Courier New"/>
            <w:sz w:val="20"/>
            <w:szCs w:val="20"/>
          </w:rPr>
          <w:t>http://www.fasb.org/cs/ContentServer?site=FASB&amp;c=Document_C&amp;pagename=FASB%2FDocument_C%2FDocumentPage&amp;cid=1176157498129</w:t>
        </w:r>
      </w:hyperlink>
    </w:p>
    <w:p w:rsidR="00114568" w:rsidRDefault="00114568" w:rsidP="00DF4882">
      <w:pPr>
        <w:widowControl w:val="0"/>
        <w:autoSpaceDE w:val="0"/>
        <w:autoSpaceDN w:val="0"/>
        <w:adjustRightInd w:val="0"/>
        <w:ind w:left="1440"/>
        <w:rPr>
          <w:rFonts w:ascii="Courier New" w:hAnsi="Courier New" w:cs="Courier New"/>
          <w:sz w:val="20"/>
          <w:szCs w:val="20"/>
        </w:rPr>
      </w:pPr>
    </w:p>
    <w:p w:rsidR="00DF4882" w:rsidRPr="003D42F3" w:rsidRDefault="00DF4882" w:rsidP="00DF4882">
      <w:pPr>
        <w:widowControl w:val="0"/>
        <w:autoSpaceDE w:val="0"/>
        <w:autoSpaceDN w:val="0"/>
        <w:adjustRightInd w:val="0"/>
        <w:ind w:left="1440"/>
        <w:rPr>
          <w:rFonts w:ascii="Courier New" w:hAnsi="Courier New" w:cs="Courier New"/>
          <w:sz w:val="20"/>
          <w:szCs w:val="20"/>
        </w:rPr>
      </w:pPr>
      <w:r>
        <w:rPr>
          <w:rFonts w:ascii="Courier New" w:hAnsi="Courier New" w:cs="Courier New"/>
          <w:sz w:val="20"/>
          <w:szCs w:val="20"/>
        </w:rPr>
        <w:t>The final characteristic (#7) combines elements of the Timely (#4) and Understandable (#5) characteristics.</w:t>
      </w:r>
    </w:p>
    <w:p w:rsidR="00DF4882" w:rsidRDefault="00DF4882" w:rsidP="00DF4882">
      <w:pPr>
        <w:rPr>
          <w:rFonts w:ascii="Courier New" w:hAnsi="Courier New" w:cs="Courier New"/>
          <w:b/>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r>
        <w:rPr>
          <w:rFonts w:ascii="Courier New" w:hAnsi="Courier New" w:cs="Courier New"/>
          <w:b/>
          <w:sz w:val="20"/>
          <w:szCs w:val="20"/>
          <w:u w:val="single"/>
        </w:rPr>
        <w:t>Multiple Choice 1</w:t>
      </w:r>
    </w:p>
    <w:p w:rsidR="00DF4882" w:rsidRPr="006A1F6F" w:rsidRDefault="00DF4882" w:rsidP="00DF4882">
      <w:pPr>
        <w:ind w:left="720"/>
        <w:rPr>
          <w:rFonts w:ascii="Courier New" w:hAnsi="Courier New" w:cs="Courier New"/>
          <w:sz w:val="20"/>
          <w:szCs w:val="20"/>
        </w:rPr>
      </w:pPr>
    </w:p>
    <w:p w:rsidR="00DF4882" w:rsidRPr="006A1F6F" w:rsidRDefault="00DF4882" w:rsidP="00DF4882">
      <w:pPr>
        <w:widowControl w:val="0"/>
        <w:tabs>
          <w:tab w:val="right" w:pos="300"/>
        </w:tabs>
        <w:autoSpaceDE w:val="0"/>
        <w:autoSpaceDN w:val="0"/>
        <w:adjustRightInd w:val="0"/>
        <w:ind w:left="180" w:hanging="122"/>
        <w:rPr>
          <w:rFonts w:ascii="Courier New" w:hAnsi="Courier New" w:cs="Courier New"/>
          <w:bCs w:val="0"/>
          <w:sz w:val="20"/>
          <w:szCs w:val="20"/>
        </w:rPr>
      </w:pPr>
      <w:r w:rsidRPr="006A1F6F">
        <w:rPr>
          <w:rFonts w:ascii="Courier New" w:hAnsi="Courier New" w:cs="Courier New"/>
          <w:bCs w:val="0"/>
          <w:sz w:val="20"/>
          <w:szCs w:val="20"/>
        </w:rPr>
        <w:t>Data differ from information in which way?</w:t>
      </w:r>
    </w:p>
    <w:p w:rsidR="00DF4882" w:rsidRPr="006A1F6F" w:rsidRDefault="00DF4882" w:rsidP="00DF4882">
      <w:pPr>
        <w:widowControl w:val="0"/>
        <w:tabs>
          <w:tab w:val="left" w:pos="3960"/>
          <w:tab w:val="left" w:pos="4200"/>
        </w:tabs>
        <w:autoSpaceDE w:val="0"/>
        <w:autoSpaceDN w:val="0"/>
        <w:adjustRightInd w:val="0"/>
        <w:ind w:left="720" w:hanging="360"/>
        <w:rPr>
          <w:rFonts w:ascii="Courier New" w:hAnsi="Courier New" w:cs="Courier New"/>
          <w:bCs w:val="0"/>
          <w:sz w:val="20"/>
          <w:szCs w:val="20"/>
        </w:rPr>
      </w:pPr>
      <w:r w:rsidRPr="006A1F6F">
        <w:rPr>
          <w:rFonts w:ascii="Courier New" w:hAnsi="Courier New" w:cs="Courier New"/>
          <w:bCs w:val="0"/>
          <w:sz w:val="20"/>
          <w:szCs w:val="20"/>
        </w:rPr>
        <w:t>a.</w:t>
      </w:r>
      <w:r w:rsidRPr="006A1F6F">
        <w:rPr>
          <w:rFonts w:ascii="Courier New" w:hAnsi="Courier New" w:cs="Courier New"/>
          <w:bCs w:val="0"/>
          <w:sz w:val="20"/>
          <w:szCs w:val="20"/>
        </w:rPr>
        <w:tab/>
        <w:t>Data are output and information is input.</w:t>
      </w:r>
    </w:p>
    <w:p w:rsidR="00DF4882" w:rsidRPr="006A1F6F" w:rsidRDefault="00DF4882" w:rsidP="00DF4882">
      <w:pPr>
        <w:widowControl w:val="0"/>
        <w:tabs>
          <w:tab w:val="left" w:pos="3960"/>
          <w:tab w:val="left" w:pos="4200"/>
        </w:tabs>
        <w:autoSpaceDE w:val="0"/>
        <w:autoSpaceDN w:val="0"/>
        <w:adjustRightInd w:val="0"/>
        <w:ind w:left="720" w:hanging="360"/>
        <w:rPr>
          <w:rFonts w:ascii="Courier New" w:hAnsi="Courier New" w:cs="Courier New"/>
          <w:bCs w:val="0"/>
          <w:sz w:val="20"/>
          <w:szCs w:val="20"/>
        </w:rPr>
      </w:pPr>
      <w:r w:rsidRPr="006A1F6F">
        <w:rPr>
          <w:rFonts w:ascii="Courier New" w:hAnsi="Courier New" w:cs="Courier New"/>
          <w:bCs w:val="0"/>
          <w:sz w:val="20"/>
          <w:szCs w:val="20"/>
        </w:rPr>
        <w:t>b.</w:t>
      </w:r>
      <w:r w:rsidRPr="006A1F6F">
        <w:rPr>
          <w:rFonts w:ascii="Courier New" w:hAnsi="Courier New" w:cs="Courier New"/>
          <w:bCs w:val="0"/>
          <w:sz w:val="20"/>
          <w:szCs w:val="20"/>
        </w:rPr>
        <w:tab/>
        <w:t>Information is output and data are input.</w:t>
      </w:r>
    </w:p>
    <w:p w:rsidR="00DF4882" w:rsidRPr="006A1F6F" w:rsidRDefault="00DF4882" w:rsidP="00DF4882">
      <w:pPr>
        <w:widowControl w:val="0"/>
        <w:tabs>
          <w:tab w:val="left" w:pos="3960"/>
          <w:tab w:val="left" w:pos="4200"/>
        </w:tabs>
        <w:autoSpaceDE w:val="0"/>
        <w:autoSpaceDN w:val="0"/>
        <w:adjustRightInd w:val="0"/>
        <w:ind w:left="720" w:hanging="360"/>
        <w:rPr>
          <w:rFonts w:ascii="Courier New" w:hAnsi="Courier New" w:cs="Courier New"/>
          <w:bCs w:val="0"/>
          <w:sz w:val="20"/>
          <w:szCs w:val="20"/>
        </w:rPr>
      </w:pPr>
      <w:r w:rsidRPr="006A1F6F">
        <w:rPr>
          <w:rFonts w:ascii="Courier New" w:hAnsi="Courier New" w:cs="Courier New"/>
          <w:bCs w:val="0"/>
          <w:sz w:val="20"/>
          <w:szCs w:val="20"/>
        </w:rPr>
        <w:t>c.</w:t>
      </w:r>
      <w:r w:rsidRPr="006A1F6F">
        <w:rPr>
          <w:rFonts w:ascii="Courier New" w:hAnsi="Courier New" w:cs="Courier New"/>
          <w:bCs w:val="0"/>
          <w:sz w:val="20"/>
          <w:szCs w:val="20"/>
        </w:rPr>
        <w:tab/>
        <w:t>Data are meaningful bits of information.</w:t>
      </w:r>
    </w:p>
    <w:p w:rsidR="00DF4882" w:rsidRPr="006A1F6F" w:rsidRDefault="00DF4882" w:rsidP="00DF4882">
      <w:pPr>
        <w:ind w:left="720" w:hanging="360"/>
        <w:rPr>
          <w:rFonts w:ascii="Courier New" w:hAnsi="Courier New" w:cs="Courier New"/>
          <w:sz w:val="20"/>
          <w:szCs w:val="20"/>
        </w:rPr>
      </w:pPr>
      <w:r w:rsidRPr="006A1F6F">
        <w:rPr>
          <w:rFonts w:ascii="Courier New" w:hAnsi="Courier New" w:cs="Courier New"/>
          <w:bCs w:val="0"/>
          <w:sz w:val="20"/>
          <w:szCs w:val="20"/>
        </w:rPr>
        <w:t>d.</w:t>
      </w:r>
      <w:r w:rsidRPr="006A1F6F">
        <w:rPr>
          <w:rFonts w:ascii="Courier New" w:hAnsi="Courier New" w:cs="Courier New"/>
          <w:bCs w:val="0"/>
          <w:sz w:val="20"/>
          <w:szCs w:val="20"/>
        </w:rPr>
        <w:tab/>
        <w:t>There is no difference.</w:t>
      </w: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r>
        <w:rPr>
          <w:rFonts w:ascii="Courier New" w:hAnsi="Courier New" w:cs="Courier New"/>
          <w:b/>
          <w:sz w:val="20"/>
          <w:szCs w:val="20"/>
          <w:u w:val="single"/>
        </w:rPr>
        <w:t>Multiple Choice 2</w:t>
      </w:r>
    </w:p>
    <w:p w:rsidR="00DF4882" w:rsidRDefault="00DF4882" w:rsidP="00DF4882">
      <w:pPr>
        <w:ind w:left="720"/>
        <w:rPr>
          <w:rFonts w:ascii="Courier New" w:hAnsi="Courier New" w:cs="Courier New"/>
          <w:sz w:val="20"/>
          <w:szCs w:val="20"/>
        </w:rPr>
      </w:pPr>
    </w:p>
    <w:p w:rsidR="00DF4882" w:rsidRPr="006A1F6F" w:rsidRDefault="00DF4882" w:rsidP="00DF4882">
      <w:pPr>
        <w:widowControl w:val="0"/>
        <w:autoSpaceDE w:val="0"/>
        <w:autoSpaceDN w:val="0"/>
        <w:adjustRightInd w:val="0"/>
        <w:rPr>
          <w:rFonts w:ascii="Courier New" w:hAnsi="Courier New" w:cs="Courier New"/>
          <w:bCs w:val="0"/>
          <w:sz w:val="20"/>
          <w:szCs w:val="20"/>
        </w:rPr>
      </w:pPr>
      <w:r w:rsidRPr="006A1F6F">
        <w:rPr>
          <w:rFonts w:ascii="Courier New" w:hAnsi="Courier New" w:cs="Courier New"/>
          <w:bCs w:val="0"/>
          <w:sz w:val="20"/>
          <w:szCs w:val="20"/>
        </w:rPr>
        <w:t xml:space="preserve">Which of the following is </w:t>
      </w:r>
      <w:r w:rsidRPr="006A1F6F">
        <w:rPr>
          <w:rFonts w:ascii="Courier New" w:hAnsi="Courier New" w:cs="Courier New"/>
          <w:bCs w:val="0"/>
          <w:i/>
          <w:sz w:val="20"/>
          <w:szCs w:val="20"/>
        </w:rPr>
        <w:t>not</w:t>
      </w:r>
      <w:r w:rsidRPr="006A1F6F">
        <w:rPr>
          <w:rFonts w:ascii="Courier New" w:hAnsi="Courier New" w:cs="Courier New"/>
          <w:bCs w:val="0"/>
          <w:sz w:val="20"/>
          <w:szCs w:val="20"/>
        </w:rPr>
        <w:t xml:space="preserve"> a characteristic that makes information useful?</w:t>
      </w:r>
    </w:p>
    <w:p w:rsidR="00DF4882" w:rsidRPr="006A1F6F" w:rsidRDefault="00DF4882" w:rsidP="00DF4882">
      <w:pPr>
        <w:widowControl w:val="0"/>
        <w:tabs>
          <w:tab w:val="left" w:pos="3600"/>
          <w:tab w:val="left" w:pos="3960"/>
        </w:tabs>
        <w:autoSpaceDE w:val="0"/>
        <w:autoSpaceDN w:val="0"/>
        <w:adjustRightInd w:val="0"/>
        <w:ind w:left="720" w:hanging="360"/>
        <w:rPr>
          <w:rFonts w:ascii="Courier New" w:hAnsi="Courier New" w:cs="Courier New"/>
          <w:bCs w:val="0"/>
          <w:sz w:val="20"/>
          <w:szCs w:val="20"/>
        </w:rPr>
      </w:pPr>
      <w:r w:rsidRPr="006A1F6F">
        <w:rPr>
          <w:rFonts w:ascii="Courier New" w:hAnsi="Courier New" w:cs="Courier New"/>
          <w:bCs w:val="0"/>
          <w:sz w:val="20"/>
          <w:szCs w:val="20"/>
        </w:rPr>
        <w:t>a.</w:t>
      </w:r>
      <w:r w:rsidRPr="006A1F6F">
        <w:rPr>
          <w:rFonts w:ascii="Courier New" w:hAnsi="Courier New" w:cs="Courier New"/>
          <w:bCs w:val="0"/>
          <w:sz w:val="20"/>
          <w:szCs w:val="20"/>
        </w:rPr>
        <w:tab/>
        <w:t>It is reliable.</w:t>
      </w:r>
      <w:r w:rsidRPr="006A1F6F">
        <w:rPr>
          <w:rFonts w:ascii="Courier New" w:hAnsi="Courier New" w:cs="Courier New"/>
          <w:bCs w:val="0"/>
          <w:sz w:val="20"/>
          <w:szCs w:val="20"/>
        </w:rPr>
        <w:tab/>
        <w:t>c.</w:t>
      </w:r>
      <w:r w:rsidRPr="006A1F6F">
        <w:rPr>
          <w:rFonts w:ascii="Courier New" w:hAnsi="Courier New" w:cs="Courier New"/>
          <w:bCs w:val="0"/>
          <w:sz w:val="20"/>
          <w:szCs w:val="20"/>
        </w:rPr>
        <w:tab/>
        <w:t>It is inexpensive.</w:t>
      </w:r>
    </w:p>
    <w:p w:rsidR="00DF4882" w:rsidRPr="006A1F6F" w:rsidRDefault="00DF4882" w:rsidP="00DF4882">
      <w:pPr>
        <w:tabs>
          <w:tab w:val="left" w:pos="3600"/>
          <w:tab w:val="left" w:pos="3960"/>
        </w:tabs>
        <w:ind w:left="720" w:hanging="360"/>
        <w:rPr>
          <w:rFonts w:ascii="Courier New" w:hAnsi="Courier New" w:cs="Courier New"/>
          <w:sz w:val="20"/>
          <w:szCs w:val="20"/>
        </w:rPr>
      </w:pPr>
      <w:r w:rsidRPr="006A1F6F">
        <w:rPr>
          <w:rFonts w:ascii="Courier New" w:hAnsi="Courier New" w:cs="Courier New"/>
          <w:bCs w:val="0"/>
          <w:sz w:val="20"/>
          <w:szCs w:val="20"/>
        </w:rPr>
        <w:t>b.</w:t>
      </w:r>
      <w:r w:rsidRPr="006A1F6F">
        <w:rPr>
          <w:rFonts w:ascii="Courier New" w:hAnsi="Courier New" w:cs="Courier New"/>
          <w:bCs w:val="0"/>
          <w:sz w:val="20"/>
          <w:szCs w:val="20"/>
        </w:rPr>
        <w:tab/>
        <w:t>It is timely.</w:t>
      </w:r>
      <w:r w:rsidRPr="006A1F6F">
        <w:rPr>
          <w:rFonts w:ascii="Courier New" w:hAnsi="Courier New" w:cs="Courier New"/>
          <w:bCs w:val="0"/>
          <w:sz w:val="20"/>
          <w:szCs w:val="20"/>
        </w:rPr>
        <w:tab/>
        <w:t>d.</w:t>
      </w:r>
      <w:r w:rsidRPr="006A1F6F">
        <w:rPr>
          <w:rFonts w:ascii="Courier New" w:hAnsi="Courier New" w:cs="Courier New"/>
          <w:bCs w:val="0"/>
          <w:sz w:val="20"/>
          <w:szCs w:val="20"/>
        </w:rPr>
        <w:tab/>
        <w:t>It is relevant.</w:t>
      </w:r>
    </w:p>
    <w:p w:rsidR="00DF4882" w:rsidRDefault="00DF4882" w:rsidP="00DF4882">
      <w:pPr>
        <w:rPr>
          <w:rFonts w:ascii="Courier New" w:hAnsi="Courier New" w:cs="Courier New"/>
          <w:sz w:val="20"/>
          <w:szCs w:val="20"/>
        </w:rPr>
      </w:pPr>
    </w:p>
    <w:p w:rsidR="00DF4882" w:rsidRDefault="004E322B" w:rsidP="00DF4882">
      <w:pPr>
        <w:rPr>
          <w:rFonts w:ascii="Courier New" w:hAnsi="Courier New" w:cs="Courier New"/>
          <w:sz w:val="20"/>
          <w:szCs w:val="20"/>
        </w:rPr>
      </w:pPr>
      <w:r>
        <w:rPr>
          <w:rFonts w:ascii="Courier New" w:hAnsi="Courier New" w:cs="Courier New"/>
          <w:noProof/>
          <w:sz w:val="20"/>
          <w:szCs w:val="20"/>
        </w:rPr>
        <w:pict>
          <v:rect id="Rectangle 5" o:spid="_x0000_s1029" style="position:absolute;margin-left:1in;margin-top:2.55pt;width:324pt;height:1in;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">
            <o:extrusion v:ext="view" backdepth="1in" color="white" on="t" viewpoint="0,34.72222mm" viewpointorigin="0,.5" skewangle="90" lightposition="-50000" lightposition2="50000" type="perspective"/>
            <v:textbox>
              <w:txbxContent>
                <w:p w:rsidR="00DF4882" w:rsidRPr="00600CB4" w:rsidRDefault="00DF4882" w:rsidP="00DF4882">
                  <w:pPr>
                    <w:jc w:val="center"/>
                    <w:rPr>
                      <w:rFonts w:ascii="Courier New" w:hAnsi="Courier New" w:cs="Courier New"/>
                      <w:b/>
                      <w:color w:val="800000"/>
                      <w:u w:val="single"/>
                    </w:rPr>
                  </w:pPr>
                  <w:r w:rsidRPr="00600CB4">
                    <w:rPr>
                      <w:rFonts w:ascii="Courier New" w:hAnsi="Courier New" w:cs="Courier New"/>
                      <w:b/>
                      <w:color w:val="800000"/>
                      <w:u w:val="single"/>
                    </w:rPr>
                    <w:t xml:space="preserve">Learning Objective </w:t>
                  </w:r>
                  <w:r>
                    <w:rPr>
                      <w:rFonts w:ascii="Courier New" w:hAnsi="Courier New" w:cs="Courier New"/>
                      <w:b/>
                      <w:color w:val="800000"/>
                      <w:u w:val="single"/>
                    </w:rPr>
                    <w:t>Two</w:t>
                  </w:r>
                </w:p>
                <w:p w:rsidR="00DF4882" w:rsidRDefault="00DF4882" w:rsidP="00DF4882">
                  <w:pPr>
                    <w:rPr>
                      <w:rFonts w:ascii="Courier New" w:hAnsi="Courier New" w:cs="Courier New"/>
                      <w:b/>
                      <w:color w:val="800000"/>
                      <w:sz w:val="22"/>
                      <w:szCs w:val="22"/>
                    </w:rPr>
                  </w:pPr>
                </w:p>
                <w:p w:rsidR="00DF4882" w:rsidRPr="004A2CCF" w:rsidRDefault="00DF4882" w:rsidP="00DF4882">
                  <w:pPr>
                    <w:rPr>
                      <w:rFonts w:ascii="Courier New" w:hAnsi="Courier New" w:cs="Courier New"/>
                      <w:b/>
                      <w:color w:val="000080"/>
                      <w:sz w:val="22"/>
                      <w:szCs w:val="22"/>
                    </w:rPr>
                  </w:pPr>
                  <w:r w:rsidRPr="004A2CCF">
                    <w:rPr>
                      <w:rFonts w:ascii="Courier New" w:hAnsi="Courier New" w:cs="Courier New"/>
                      <w:b/>
                      <w:color w:val="000080"/>
                      <w:sz w:val="22"/>
                      <w:szCs w:val="22"/>
                    </w:rPr>
                    <w:t>Explain the decisions an organization makes and the information needed to make them</w:t>
                  </w:r>
                  <w:r>
                    <w:rPr>
                      <w:rFonts w:ascii="Courier New" w:hAnsi="Courier New" w:cs="Courier New"/>
                      <w:b/>
                      <w:color w:val="000080"/>
                      <w:sz w:val="22"/>
                      <w:szCs w:val="22"/>
                    </w:rPr>
                    <w:t>.</w:t>
                  </w:r>
                </w:p>
                <w:p w:rsidR="00DF4882" w:rsidRPr="00600CB4" w:rsidRDefault="00DF4882" w:rsidP="00DF4882">
                  <w:pPr>
                    <w:ind w:left="360"/>
                    <w:rPr>
                      <w:rFonts w:ascii="Courier New" w:hAnsi="Courier New" w:cs="Courier New"/>
                      <w:b/>
                      <w:color w:val="000080"/>
                      <w:sz w:val="22"/>
                      <w:szCs w:val="22"/>
                    </w:rPr>
                  </w:pPr>
                </w:p>
                <w:p w:rsidR="00DF4882" w:rsidRPr="00F41F89" w:rsidRDefault="00DF4882" w:rsidP="00DF4882">
                  <w:pPr>
                    <w:rPr>
                      <w:b/>
                      <w:color w:val="000080"/>
                      <w:sz w:val="22"/>
                      <w:szCs w:val="22"/>
                    </w:rPr>
                  </w:pPr>
                </w:p>
              </w:txbxContent>
            </v:textbox>
          </v:rect>
        </w:pict>
      </w: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Pr="004A2CCF" w:rsidRDefault="00DF4882" w:rsidP="00DF4882">
      <w:pPr>
        <w:rPr>
          <w:rFonts w:ascii="Courier New" w:hAnsi="Courier New" w:cs="Courier New"/>
          <w:b/>
          <w:u w:val="single"/>
        </w:rPr>
      </w:pPr>
      <w:r w:rsidRPr="004A2CCF">
        <w:rPr>
          <w:rFonts w:ascii="Courier New" w:hAnsi="Courier New" w:cs="Courier New"/>
          <w:b/>
          <w:u w:val="single"/>
        </w:rPr>
        <w:t>Key Decisions and Information Needs</w:t>
      </w:r>
    </w:p>
    <w:p w:rsidR="00DF4882" w:rsidRDefault="00DF4882" w:rsidP="00DF4882">
      <w:pPr>
        <w:rPr>
          <w:rFonts w:ascii="Courier New" w:hAnsi="Courier New" w:cs="Courier New"/>
          <w:b/>
          <w:highlight w:val="yellow"/>
          <w:u w:val="single"/>
        </w:rPr>
      </w:pPr>
    </w:p>
    <w:p w:rsidR="00DF4882" w:rsidRDefault="00DF4882" w:rsidP="00DF4882">
      <w:pPr>
        <w:rPr>
          <w:rFonts w:ascii="Courier New" w:hAnsi="Courier New"/>
          <w:sz w:val="20"/>
        </w:rPr>
      </w:pPr>
      <w:r w:rsidRPr="004926D6">
        <w:rPr>
          <w:rFonts w:ascii="Courier New" w:hAnsi="Courier New"/>
          <w:sz w:val="20"/>
        </w:rPr>
        <w:t>Using</w:t>
      </w:r>
      <w:r w:rsidR="00114568">
        <w:rPr>
          <w:rFonts w:ascii="Courier New" w:hAnsi="Courier New"/>
          <w:sz w:val="20"/>
        </w:rPr>
        <w:t xml:space="preserve">the </w:t>
      </w:r>
      <w:r>
        <w:rPr>
          <w:rFonts w:ascii="Courier New" w:hAnsi="Courier New"/>
          <w:sz w:val="20"/>
        </w:rPr>
        <w:t>S&amp;S case</w:t>
      </w:r>
      <w:r w:rsidR="00114568">
        <w:rPr>
          <w:rFonts w:ascii="Courier New" w:hAnsi="Courier New"/>
          <w:sz w:val="20"/>
        </w:rPr>
        <w:t>,</w:t>
      </w:r>
      <w:r>
        <w:rPr>
          <w:rFonts w:ascii="Courier New" w:hAnsi="Courier New"/>
          <w:sz w:val="20"/>
        </w:rPr>
        <w:t xml:space="preserve"> we can use business processes to delineate the key decisions that will need to be made within each process and </w:t>
      </w:r>
      <w:r w:rsidR="00114568">
        <w:rPr>
          <w:rFonts w:ascii="Courier New" w:hAnsi="Courier New"/>
          <w:sz w:val="20"/>
        </w:rPr>
        <w:t xml:space="preserve">after </w:t>
      </w:r>
      <w:r>
        <w:rPr>
          <w:rFonts w:ascii="Courier New" w:hAnsi="Courier New"/>
          <w:sz w:val="20"/>
        </w:rPr>
        <w:t>determining those decisions, ascertain what information will be needed to reach those decisions. The case will help students to understand that before collecting data and processing it into information</w:t>
      </w:r>
      <w:r w:rsidR="00114568">
        <w:rPr>
          <w:rFonts w:ascii="Courier New" w:hAnsi="Courier New"/>
          <w:sz w:val="20"/>
        </w:rPr>
        <w:t>,</w:t>
      </w:r>
      <w:r>
        <w:rPr>
          <w:rFonts w:ascii="Courier New" w:hAnsi="Courier New"/>
          <w:sz w:val="20"/>
        </w:rPr>
        <w:t xml:space="preserve"> the decisions that management and other external users will be making need to be known first. Only after this is known can we begin designing and using the AIS to capture, collect, and process the correct data as needed by decision makers.</w:t>
      </w:r>
      <w:r w:rsidR="00926226">
        <w:rPr>
          <w:rFonts w:ascii="Courier New" w:hAnsi="Courier New"/>
          <w:sz w:val="20"/>
        </w:rPr>
        <w:t xml:space="preserve"> These information needs and key decisions are provided in </w:t>
      </w:r>
      <w:r w:rsidR="00926226" w:rsidRPr="00F2668B">
        <w:rPr>
          <w:rFonts w:ascii="Courier New" w:hAnsi="Courier New"/>
          <w:b/>
          <w:sz w:val="20"/>
        </w:rPr>
        <w:t>Table 1-2</w:t>
      </w:r>
      <w:r w:rsidR="00926226">
        <w:rPr>
          <w:rFonts w:ascii="Courier New" w:hAnsi="Courier New"/>
          <w:sz w:val="20"/>
        </w:rPr>
        <w:t xml:space="preserve"> on </w:t>
      </w:r>
      <w:r w:rsidR="00D800B4">
        <w:rPr>
          <w:rFonts w:ascii="Courier New" w:hAnsi="Courier New"/>
          <w:b/>
          <w:sz w:val="20"/>
        </w:rPr>
        <w:t>page 31</w:t>
      </w:r>
      <w:r w:rsidR="00926226" w:rsidRPr="00F2668B">
        <w:rPr>
          <w:rFonts w:ascii="Courier New" w:hAnsi="Courier New"/>
          <w:b/>
          <w:sz w:val="20"/>
        </w:rPr>
        <w:t>.</w:t>
      </w:r>
    </w:p>
    <w:p w:rsidR="00DF4882" w:rsidRDefault="00DF4882" w:rsidP="00DF4882">
      <w:pPr>
        <w:rPr>
          <w:rFonts w:ascii="Courier New" w:hAnsi="Courier New"/>
          <w:sz w:val="20"/>
        </w:rPr>
      </w:pPr>
    </w:p>
    <w:p w:rsidR="00DF4882" w:rsidRDefault="00DF4882" w:rsidP="00DF4882">
      <w:pPr>
        <w:rPr>
          <w:rFonts w:ascii="Courier New" w:hAnsi="Courier New"/>
          <w:sz w:val="20"/>
        </w:rPr>
      </w:pPr>
    </w:p>
    <w:p w:rsidR="00DF4882" w:rsidRDefault="00DF4882" w:rsidP="00DF4882">
      <w:pPr>
        <w:rPr>
          <w:rFonts w:ascii="Courier New" w:hAnsi="Courier New"/>
          <w:b/>
          <w:sz w:val="20"/>
          <w:u w:val="single"/>
        </w:rPr>
      </w:pPr>
      <w:r w:rsidRPr="001A5AE4">
        <w:rPr>
          <w:rFonts w:ascii="Courier New" w:hAnsi="Courier New"/>
          <w:b/>
          <w:sz w:val="20"/>
          <w:u w:val="single"/>
        </w:rPr>
        <w:t>Multiple Choice 3</w:t>
      </w:r>
    </w:p>
    <w:p w:rsidR="00DF4882" w:rsidRDefault="00DF4882" w:rsidP="00DF4882">
      <w:pPr>
        <w:rPr>
          <w:rFonts w:ascii="Courier New" w:hAnsi="Courier New"/>
          <w:b/>
          <w:sz w:val="20"/>
          <w:u w:val="single"/>
        </w:rPr>
      </w:pPr>
    </w:p>
    <w:p w:rsidR="00DF4882" w:rsidRPr="006A1F6F" w:rsidRDefault="00DF4882" w:rsidP="00F2668B">
      <w:pPr>
        <w:widowControl w:val="0"/>
        <w:autoSpaceDE w:val="0"/>
        <w:autoSpaceDN w:val="0"/>
        <w:adjustRightInd w:val="0"/>
        <w:rPr>
          <w:rFonts w:ascii="Courier New" w:hAnsi="Courier New" w:cs="Courier New"/>
          <w:bCs w:val="0"/>
          <w:sz w:val="20"/>
          <w:szCs w:val="20"/>
        </w:rPr>
      </w:pPr>
      <w:r w:rsidRPr="006A1F6F">
        <w:rPr>
          <w:rFonts w:ascii="Courier New" w:hAnsi="Courier New" w:cs="Courier New"/>
          <w:bCs w:val="0"/>
          <w:sz w:val="20"/>
          <w:szCs w:val="20"/>
        </w:rPr>
        <w:t xml:space="preserve">Which of the following is </w:t>
      </w:r>
      <w:r w:rsidRPr="006A1F6F">
        <w:rPr>
          <w:rFonts w:ascii="Courier New" w:hAnsi="Courier New" w:cs="Courier New"/>
          <w:bCs w:val="0"/>
          <w:i/>
          <w:sz w:val="20"/>
          <w:szCs w:val="20"/>
        </w:rPr>
        <w:t>not</w:t>
      </w:r>
      <w:r w:rsidRPr="006A1F6F">
        <w:rPr>
          <w:rFonts w:ascii="Courier New" w:hAnsi="Courier New" w:cs="Courier New"/>
          <w:bCs w:val="0"/>
          <w:sz w:val="20"/>
          <w:szCs w:val="20"/>
        </w:rPr>
        <w:t xml:space="preserve"> a means by which information improves </w:t>
      </w:r>
      <w:r w:rsidRPr="006A1F6F">
        <w:rPr>
          <w:rFonts w:ascii="Courier New" w:hAnsi="Courier New" w:cs="Courier New"/>
          <w:bCs w:val="0"/>
          <w:sz w:val="20"/>
          <w:szCs w:val="20"/>
        </w:rPr>
        <w:lastRenderedPageBreak/>
        <w:t>decision making?</w:t>
      </w:r>
    </w:p>
    <w:p w:rsidR="00DF4882" w:rsidRPr="006A1F6F" w:rsidRDefault="00DF4882" w:rsidP="00DF4882">
      <w:pPr>
        <w:widowControl w:val="0"/>
        <w:tabs>
          <w:tab w:val="left" w:pos="3960"/>
          <w:tab w:val="left" w:pos="4200"/>
        </w:tabs>
        <w:autoSpaceDE w:val="0"/>
        <w:autoSpaceDN w:val="0"/>
        <w:adjustRightInd w:val="0"/>
        <w:ind w:left="900" w:hanging="420"/>
        <w:rPr>
          <w:rFonts w:ascii="Courier New" w:hAnsi="Courier New" w:cs="Courier New"/>
          <w:bCs w:val="0"/>
          <w:sz w:val="20"/>
          <w:szCs w:val="20"/>
        </w:rPr>
      </w:pPr>
      <w:r w:rsidRPr="006A1F6F">
        <w:rPr>
          <w:rFonts w:ascii="Courier New" w:hAnsi="Courier New" w:cs="Courier New"/>
          <w:bCs w:val="0"/>
          <w:sz w:val="20"/>
          <w:szCs w:val="20"/>
        </w:rPr>
        <w:t>a.</w:t>
      </w:r>
      <w:r w:rsidRPr="006A1F6F">
        <w:rPr>
          <w:rFonts w:ascii="Courier New" w:hAnsi="Courier New" w:cs="Courier New"/>
          <w:bCs w:val="0"/>
          <w:sz w:val="20"/>
          <w:szCs w:val="20"/>
        </w:rPr>
        <w:tab/>
        <w:t>increasing information overload</w:t>
      </w:r>
    </w:p>
    <w:p w:rsidR="00DF4882" w:rsidRPr="006A1F6F" w:rsidRDefault="00DF4882" w:rsidP="00DF4882">
      <w:pPr>
        <w:widowControl w:val="0"/>
        <w:tabs>
          <w:tab w:val="left" w:pos="3960"/>
          <w:tab w:val="left" w:pos="4200"/>
        </w:tabs>
        <w:autoSpaceDE w:val="0"/>
        <w:autoSpaceDN w:val="0"/>
        <w:adjustRightInd w:val="0"/>
        <w:ind w:left="900" w:hanging="420"/>
        <w:rPr>
          <w:rFonts w:ascii="Courier New" w:hAnsi="Courier New" w:cs="Courier New"/>
          <w:bCs w:val="0"/>
          <w:sz w:val="20"/>
          <w:szCs w:val="20"/>
        </w:rPr>
      </w:pPr>
      <w:r w:rsidRPr="006A1F6F">
        <w:rPr>
          <w:rFonts w:ascii="Courier New" w:hAnsi="Courier New" w:cs="Courier New"/>
          <w:bCs w:val="0"/>
          <w:sz w:val="20"/>
          <w:szCs w:val="20"/>
        </w:rPr>
        <w:t>b.</w:t>
      </w:r>
      <w:r w:rsidRPr="006A1F6F">
        <w:rPr>
          <w:rFonts w:ascii="Courier New" w:hAnsi="Courier New" w:cs="Courier New"/>
          <w:bCs w:val="0"/>
          <w:sz w:val="20"/>
          <w:szCs w:val="20"/>
        </w:rPr>
        <w:tab/>
        <w:t>reducing uncertainty</w:t>
      </w:r>
    </w:p>
    <w:p w:rsidR="00DF4882" w:rsidRPr="006A1F6F" w:rsidRDefault="00DF4882" w:rsidP="00DF4882">
      <w:pPr>
        <w:widowControl w:val="0"/>
        <w:tabs>
          <w:tab w:val="left" w:pos="3960"/>
          <w:tab w:val="left" w:pos="4200"/>
        </w:tabs>
        <w:autoSpaceDE w:val="0"/>
        <w:autoSpaceDN w:val="0"/>
        <w:adjustRightInd w:val="0"/>
        <w:ind w:left="900" w:hanging="420"/>
        <w:rPr>
          <w:rFonts w:ascii="Courier New" w:hAnsi="Courier New" w:cs="Courier New"/>
          <w:bCs w:val="0"/>
          <w:sz w:val="20"/>
          <w:szCs w:val="20"/>
        </w:rPr>
      </w:pPr>
      <w:r w:rsidRPr="006A1F6F">
        <w:rPr>
          <w:rFonts w:ascii="Courier New" w:hAnsi="Courier New" w:cs="Courier New"/>
          <w:bCs w:val="0"/>
          <w:sz w:val="20"/>
          <w:szCs w:val="20"/>
        </w:rPr>
        <w:t>c.</w:t>
      </w:r>
      <w:r w:rsidRPr="006A1F6F">
        <w:rPr>
          <w:rFonts w:ascii="Courier New" w:hAnsi="Courier New" w:cs="Courier New"/>
          <w:bCs w:val="0"/>
          <w:sz w:val="20"/>
          <w:szCs w:val="20"/>
        </w:rPr>
        <w:tab/>
        <w:t>providing feedback about the effectiveness of prior decisions</w:t>
      </w:r>
    </w:p>
    <w:p w:rsidR="00DF4882" w:rsidRPr="006A1F6F" w:rsidRDefault="00DF4882" w:rsidP="00DF4882">
      <w:pPr>
        <w:widowControl w:val="0"/>
        <w:tabs>
          <w:tab w:val="left" w:pos="3960"/>
          <w:tab w:val="left" w:pos="4200"/>
        </w:tabs>
        <w:autoSpaceDE w:val="0"/>
        <w:autoSpaceDN w:val="0"/>
        <w:adjustRightInd w:val="0"/>
        <w:ind w:left="900" w:hanging="420"/>
        <w:rPr>
          <w:rFonts w:ascii="Courier New" w:hAnsi="Courier New" w:cs="Courier New"/>
          <w:bCs w:val="0"/>
          <w:sz w:val="20"/>
          <w:szCs w:val="20"/>
        </w:rPr>
      </w:pPr>
      <w:r w:rsidRPr="006A1F6F">
        <w:rPr>
          <w:rFonts w:ascii="Courier New" w:hAnsi="Courier New" w:cs="Courier New"/>
          <w:bCs w:val="0"/>
          <w:sz w:val="20"/>
          <w:szCs w:val="20"/>
        </w:rPr>
        <w:t>d.</w:t>
      </w:r>
      <w:r w:rsidRPr="006A1F6F">
        <w:rPr>
          <w:rFonts w:ascii="Courier New" w:hAnsi="Courier New" w:cs="Courier New"/>
          <w:bCs w:val="0"/>
          <w:sz w:val="20"/>
          <w:szCs w:val="20"/>
        </w:rPr>
        <w:tab/>
        <w:t>identifying situations requiring management action</w:t>
      </w:r>
    </w:p>
    <w:p w:rsidR="00DF4882" w:rsidRDefault="00DF4882" w:rsidP="00DF4882">
      <w:pPr>
        <w:rPr>
          <w:rFonts w:ascii="Courier New" w:hAnsi="Courier New"/>
          <w:b/>
          <w:sz w:val="20"/>
          <w:u w:val="single"/>
        </w:rPr>
      </w:pPr>
    </w:p>
    <w:p w:rsidR="00DF4882" w:rsidRPr="001A5AE4" w:rsidRDefault="00DF4882" w:rsidP="00DF4882">
      <w:pPr>
        <w:rPr>
          <w:rFonts w:ascii="Courier New" w:hAnsi="Courier New"/>
          <w:b/>
          <w:sz w:val="20"/>
          <w:u w:val="single"/>
        </w:rPr>
      </w:pPr>
    </w:p>
    <w:p w:rsidR="00DF4882" w:rsidRPr="004926D6" w:rsidRDefault="00DF4882" w:rsidP="00DF4882">
      <w:pPr>
        <w:rPr>
          <w:rFonts w:ascii="Courier New" w:hAnsi="Courier New"/>
          <w:sz w:val="20"/>
        </w:rPr>
      </w:pPr>
    </w:p>
    <w:p w:rsidR="00DF4882" w:rsidRDefault="004E322B" w:rsidP="00DF4882">
      <w:pPr>
        <w:rPr>
          <w:rFonts w:ascii="Courier New" w:hAnsi="Courier New" w:cs="Courier New"/>
          <w:b/>
          <w:highlight w:val="yellow"/>
          <w:u w:val="single"/>
        </w:rPr>
      </w:pPr>
      <w:r w:rsidRPr="004E322B">
        <w:rPr>
          <w:rFonts w:ascii="Courier New" w:hAnsi="Courier New" w:cs="Courier New"/>
          <w:noProof/>
          <w:sz w:val="20"/>
          <w:szCs w:val="20"/>
        </w:rPr>
        <w:pict>
          <v:rect id="Rectangle 6" o:spid="_x0000_s1030" style="position:absolute;margin-left:1in;margin-top:4.35pt;width:324pt;height:94.1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">
            <o:extrusion v:ext="view" backdepth="1in" color="white" on="t" viewpoint="0,34.72222mm" viewpointorigin="0,.5" skewangle="90" lightposition="-50000" lightposition2="50000" type="perspective"/>
            <v:textbox>
              <w:txbxContent>
                <w:p w:rsidR="00DF4882" w:rsidRPr="00600CB4" w:rsidRDefault="00DF4882" w:rsidP="00DF4882">
                  <w:pPr>
                    <w:jc w:val="center"/>
                    <w:rPr>
                      <w:rFonts w:ascii="Courier New" w:hAnsi="Courier New" w:cs="Courier New"/>
                      <w:b/>
                      <w:color w:val="800000"/>
                      <w:u w:val="single"/>
                    </w:rPr>
                  </w:pPr>
                  <w:r w:rsidRPr="00600CB4">
                    <w:rPr>
                      <w:rFonts w:ascii="Courier New" w:hAnsi="Courier New" w:cs="Courier New"/>
                      <w:b/>
                      <w:color w:val="800000"/>
                      <w:u w:val="single"/>
                    </w:rPr>
                    <w:t>Learning Objective</w:t>
                  </w:r>
                  <w:r>
                    <w:rPr>
                      <w:rFonts w:ascii="Courier New" w:hAnsi="Courier New" w:cs="Courier New"/>
                      <w:b/>
                      <w:color w:val="800000"/>
                      <w:u w:val="single"/>
                    </w:rPr>
                    <w:t>sThree and Four</w:t>
                  </w:r>
                </w:p>
                <w:p w:rsidR="00DF4882" w:rsidRDefault="00DF4882" w:rsidP="00DF4882">
                  <w:pPr>
                    <w:rPr>
                      <w:rFonts w:ascii="Courier New" w:hAnsi="Courier New" w:cs="Courier New"/>
                      <w:b/>
                      <w:color w:val="800000"/>
                      <w:sz w:val="22"/>
                      <w:szCs w:val="22"/>
                    </w:rPr>
                  </w:pPr>
                </w:p>
                <w:p w:rsidR="00DF4882" w:rsidRPr="004A2CCF" w:rsidRDefault="00DF4882" w:rsidP="00DF4882">
                  <w:pPr>
                    <w:rPr>
                      <w:rFonts w:ascii="Courier New" w:hAnsi="Courier New" w:cs="Courier New"/>
                      <w:b/>
                      <w:color w:val="000080"/>
                      <w:sz w:val="22"/>
                      <w:szCs w:val="22"/>
                    </w:rPr>
                  </w:pPr>
                  <w:r w:rsidRPr="004A2CCF">
                    <w:rPr>
                      <w:rFonts w:ascii="Courier New" w:hAnsi="Courier New" w:cs="Courier New"/>
                      <w:b/>
                      <w:color w:val="000080"/>
                      <w:sz w:val="22"/>
                      <w:szCs w:val="22"/>
                    </w:rPr>
                    <w:t>3. Identify the information that passes between internal and external parties and an AIS.</w:t>
                  </w:r>
                </w:p>
                <w:p w:rsidR="00DF4882" w:rsidRPr="004A2CCF" w:rsidRDefault="00DF4882" w:rsidP="00DF4882">
                  <w:pPr>
                    <w:rPr>
                      <w:rFonts w:ascii="Courier New" w:hAnsi="Courier New" w:cs="Courier New"/>
                      <w:b/>
                      <w:color w:val="000080"/>
                      <w:sz w:val="22"/>
                      <w:szCs w:val="22"/>
                    </w:rPr>
                  </w:pPr>
                  <w:r w:rsidRPr="004A2CCF">
                    <w:rPr>
                      <w:rFonts w:ascii="Courier New" w:hAnsi="Courier New" w:cs="Courier New"/>
                      <w:b/>
                      <w:color w:val="000080"/>
                      <w:sz w:val="22"/>
                      <w:szCs w:val="22"/>
                    </w:rPr>
                    <w:t>4. Describe the major business processes present in most companies</w:t>
                  </w:r>
                  <w:r w:rsidR="00114568">
                    <w:rPr>
                      <w:rFonts w:ascii="Courier New" w:hAnsi="Courier New" w:cs="Courier New"/>
                      <w:b/>
                      <w:color w:val="000080"/>
                      <w:sz w:val="22"/>
                      <w:szCs w:val="22"/>
                    </w:rPr>
                    <w:t>.</w:t>
                  </w:r>
                </w:p>
                <w:p w:rsidR="00DF4882" w:rsidRPr="00600CB4" w:rsidRDefault="00DF4882" w:rsidP="00DF4882">
                  <w:pPr>
                    <w:ind w:left="360"/>
                    <w:rPr>
                      <w:rFonts w:ascii="Courier New" w:hAnsi="Courier New" w:cs="Courier New"/>
                      <w:b/>
                      <w:color w:val="000080"/>
                      <w:sz w:val="22"/>
                      <w:szCs w:val="22"/>
                    </w:rPr>
                  </w:pPr>
                </w:p>
                <w:p w:rsidR="00DF4882" w:rsidRPr="00F41F89" w:rsidRDefault="00DF4882" w:rsidP="00DF4882">
                  <w:pPr>
                    <w:rPr>
                      <w:b/>
                      <w:color w:val="000080"/>
                      <w:sz w:val="22"/>
                      <w:szCs w:val="22"/>
                    </w:rPr>
                  </w:pPr>
                </w:p>
              </w:txbxContent>
            </v:textbox>
          </v:rect>
        </w:pict>
      </w: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b/>
          <w:u w:val="single"/>
        </w:rPr>
      </w:pPr>
      <w:r>
        <w:rPr>
          <w:rFonts w:ascii="Courier New" w:hAnsi="Courier New" w:cs="Courier New"/>
          <w:b/>
          <w:u w:val="single"/>
        </w:rPr>
        <w:t>Reorganize Business Processes</w:t>
      </w:r>
    </w:p>
    <w:p w:rsidR="00DF4882" w:rsidRDefault="00DF4882" w:rsidP="00DF4882">
      <w:pPr>
        <w:rPr>
          <w:rFonts w:ascii="Courier New" w:hAnsi="Courier New" w:cs="Courier New"/>
          <w:b/>
          <w:u w:val="single"/>
        </w:rPr>
      </w:pPr>
    </w:p>
    <w:p w:rsidR="00DF4882" w:rsidRDefault="00DF4882" w:rsidP="00DF4882">
      <w:pPr>
        <w:rPr>
          <w:rFonts w:ascii="Courier New" w:hAnsi="Courier New"/>
          <w:sz w:val="20"/>
        </w:rPr>
      </w:pPr>
      <w:r>
        <w:rPr>
          <w:rFonts w:ascii="Courier New" w:hAnsi="Courier New"/>
          <w:sz w:val="20"/>
        </w:rPr>
        <w:t xml:space="preserve">Taking the list of </w:t>
      </w:r>
      <w:r w:rsidR="001011EF">
        <w:rPr>
          <w:rFonts w:ascii="Courier New" w:hAnsi="Courier New"/>
          <w:sz w:val="20"/>
        </w:rPr>
        <w:t xml:space="preserve">specific </w:t>
      </w:r>
      <w:r>
        <w:rPr>
          <w:rFonts w:ascii="Courier New" w:hAnsi="Courier New"/>
          <w:sz w:val="20"/>
        </w:rPr>
        <w:t xml:space="preserve">business processes from S&amp;S it is easier to group them into </w:t>
      </w:r>
      <w:r w:rsidR="001011EF">
        <w:rPr>
          <w:rFonts w:ascii="Courier New" w:hAnsi="Courier New"/>
          <w:sz w:val="20"/>
        </w:rPr>
        <w:t xml:space="preserve">major </w:t>
      </w:r>
      <w:r>
        <w:rPr>
          <w:rFonts w:ascii="Courier New" w:hAnsi="Courier New"/>
          <w:sz w:val="20"/>
        </w:rPr>
        <w:t xml:space="preserve">categories that </w:t>
      </w:r>
      <w:r w:rsidR="001011EF">
        <w:rPr>
          <w:rFonts w:ascii="Courier New" w:hAnsi="Courier New"/>
          <w:sz w:val="20"/>
        </w:rPr>
        <w:t>relate to most organizations</w:t>
      </w:r>
      <w:r>
        <w:rPr>
          <w:rFonts w:ascii="Courier New" w:hAnsi="Courier New"/>
          <w:sz w:val="20"/>
        </w:rPr>
        <w:t>. These are:</w:t>
      </w:r>
    </w:p>
    <w:p w:rsidR="00DF4882" w:rsidRDefault="00DF4882" w:rsidP="00DF4882">
      <w:pPr>
        <w:rPr>
          <w:rFonts w:ascii="Courier New" w:hAnsi="Courier New"/>
          <w:sz w:val="20"/>
        </w:rPr>
      </w:pPr>
    </w:p>
    <w:p w:rsidR="00DF4882" w:rsidRDefault="00DF4882" w:rsidP="00DF4882">
      <w:pPr>
        <w:numPr>
          <w:ilvl w:val="0"/>
          <w:numId w:val="39"/>
        </w:numPr>
        <w:rPr>
          <w:rFonts w:ascii="Courier New" w:hAnsi="Courier New"/>
          <w:sz w:val="20"/>
        </w:rPr>
      </w:pPr>
      <w:r>
        <w:rPr>
          <w:rFonts w:ascii="Courier New" w:hAnsi="Courier New"/>
          <w:sz w:val="20"/>
        </w:rPr>
        <w:t>The Revenue Cycle</w:t>
      </w:r>
      <w:r w:rsidR="00114568">
        <w:rPr>
          <w:rFonts w:ascii="Courier New" w:hAnsi="Courier New"/>
          <w:sz w:val="20"/>
        </w:rPr>
        <w:t>—</w:t>
      </w:r>
      <w:r>
        <w:rPr>
          <w:rFonts w:ascii="Courier New" w:hAnsi="Courier New"/>
          <w:sz w:val="20"/>
        </w:rPr>
        <w:t>Goods and services are sold for cash or future promise to receive cash (Accounts Receivable).</w:t>
      </w:r>
    </w:p>
    <w:p w:rsidR="00DF4882" w:rsidRDefault="00DF4882" w:rsidP="00DF4882">
      <w:pPr>
        <w:ind w:left="720"/>
        <w:rPr>
          <w:rFonts w:ascii="Courier New" w:hAnsi="Courier New"/>
          <w:sz w:val="20"/>
        </w:rPr>
      </w:pPr>
    </w:p>
    <w:p w:rsidR="00DF4882" w:rsidRDefault="00DF4882" w:rsidP="00DF4882">
      <w:pPr>
        <w:numPr>
          <w:ilvl w:val="0"/>
          <w:numId w:val="39"/>
        </w:numPr>
        <w:rPr>
          <w:rFonts w:ascii="Courier New" w:hAnsi="Courier New"/>
          <w:sz w:val="20"/>
        </w:rPr>
      </w:pPr>
      <w:r>
        <w:rPr>
          <w:rFonts w:ascii="Courier New" w:hAnsi="Courier New"/>
          <w:sz w:val="20"/>
        </w:rPr>
        <w:t xml:space="preserve">The Expenditure Cycle—Purchase of inventory for resale or raw materials for use in production in exchange for cash or a promise to pay cash in the future (Accounts </w:t>
      </w:r>
      <w:r w:rsidR="00F727E3">
        <w:rPr>
          <w:rFonts w:ascii="Courier New" w:hAnsi="Courier New"/>
          <w:sz w:val="20"/>
        </w:rPr>
        <w:t>Payable</w:t>
      </w:r>
      <w:r>
        <w:rPr>
          <w:rFonts w:ascii="Courier New" w:hAnsi="Courier New"/>
          <w:sz w:val="20"/>
        </w:rPr>
        <w:t>).</w:t>
      </w:r>
    </w:p>
    <w:p w:rsidR="00DF4882" w:rsidRDefault="00DF4882" w:rsidP="00DF4882">
      <w:pPr>
        <w:ind w:left="720"/>
        <w:rPr>
          <w:rFonts w:ascii="Courier New" w:hAnsi="Courier New"/>
          <w:sz w:val="20"/>
        </w:rPr>
      </w:pPr>
    </w:p>
    <w:p w:rsidR="00DF4882" w:rsidRDefault="00DF4882" w:rsidP="00DF4882">
      <w:pPr>
        <w:numPr>
          <w:ilvl w:val="0"/>
          <w:numId w:val="39"/>
        </w:numPr>
        <w:rPr>
          <w:rFonts w:ascii="Courier New" w:hAnsi="Courier New"/>
          <w:sz w:val="20"/>
        </w:rPr>
      </w:pPr>
      <w:r>
        <w:rPr>
          <w:rFonts w:ascii="Courier New" w:hAnsi="Courier New"/>
          <w:sz w:val="20"/>
        </w:rPr>
        <w:t>The Production or Conversion Cycle—Raw materials are converted into finished goods.</w:t>
      </w:r>
    </w:p>
    <w:p w:rsidR="00DF4882" w:rsidRDefault="00DF4882" w:rsidP="00DF4882">
      <w:pPr>
        <w:ind w:left="720"/>
        <w:rPr>
          <w:rFonts w:ascii="Courier New" w:hAnsi="Courier New"/>
          <w:sz w:val="20"/>
        </w:rPr>
      </w:pPr>
    </w:p>
    <w:p w:rsidR="00DF4882" w:rsidRDefault="00DF4882" w:rsidP="00DF4882">
      <w:pPr>
        <w:numPr>
          <w:ilvl w:val="0"/>
          <w:numId w:val="39"/>
        </w:numPr>
        <w:rPr>
          <w:rFonts w:ascii="Courier New" w:hAnsi="Courier New"/>
          <w:sz w:val="20"/>
        </w:rPr>
      </w:pPr>
      <w:r>
        <w:rPr>
          <w:rFonts w:ascii="Courier New" w:hAnsi="Courier New"/>
          <w:sz w:val="20"/>
        </w:rPr>
        <w:t>The Human Resource/Payroll Cycle—Employees are hired, trained, compensated, evaluated, promoted, and terminated.</w:t>
      </w:r>
    </w:p>
    <w:p w:rsidR="00DF4882" w:rsidRDefault="00DF4882" w:rsidP="00DF4882">
      <w:pPr>
        <w:ind w:left="720"/>
        <w:rPr>
          <w:rFonts w:ascii="Courier New" w:hAnsi="Courier New"/>
          <w:sz w:val="20"/>
        </w:rPr>
      </w:pPr>
    </w:p>
    <w:p w:rsidR="00DF4882" w:rsidRDefault="00DF4882" w:rsidP="00DF4882">
      <w:pPr>
        <w:numPr>
          <w:ilvl w:val="0"/>
          <w:numId w:val="39"/>
        </w:numPr>
        <w:rPr>
          <w:rFonts w:ascii="Courier New" w:hAnsi="Courier New"/>
          <w:sz w:val="20"/>
        </w:rPr>
      </w:pPr>
      <w:r>
        <w:rPr>
          <w:rFonts w:ascii="Courier New" w:hAnsi="Courier New"/>
          <w:sz w:val="20"/>
        </w:rPr>
        <w:t>The Financing Cycle—How companies acquire capital by selling shares or borrowing money and where investors are paid dividends or interest.</w:t>
      </w:r>
    </w:p>
    <w:p w:rsidR="00DF4882" w:rsidRDefault="00DF4882" w:rsidP="00DF4882">
      <w:pPr>
        <w:ind w:left="720"/>
        <w:rPr>
          <w:rFonts w:ascii="Courier New" w:hAnsi="Courier New"/>
          <w:sz w:val="20"/>
        </w:rPr>
      </w:pPr>
    </w:p>
    <w:p w:rsidR="00DF4882" w:rsidRDefault="00DF4882" w:rsidP="007D724C">
      <w:pPr>
        <w:jc w:val="right"/>
        <w:rPr>
          <w:rFonts w:ascii="Courier New" w:hAnsi="Courier New"/>
          <w:sz w:val="20"/>
        </w:rPr>
      </w:pPr>
      <w:r>
        <w:rPr>
          <w:rFonts w:ascii="Courier New" w:hAnsi="Courier New"/>
          <w:sz w:val="20"/>
        </w:rPr>
        <w:t xml:space="preserve">For each of these processes there is a basic give-get relationship that is called </w:t>
      </w:r>
      <w:r w:rsidRPr="00DA3E78">
        <w:rPr>
          <w:rFonts w:ascii="Courier New" w:hAnsi="Courier New"/>
          <w:b/>
          <w:sz w:val="20"/>
        </w:rPr>
        <w:t>transaction processing</w:t>
      </w:r>
      <w:r>
        <w:rPr>
          <w:rFonts w:ascii="Courier New" w:hAnsi="Courier New"/>
          <w:b/>
          <w:sz w:val="20"/>
        </w:rPr>
        <w:t>.</w:t>
      </w:r>
      <w:ins w:id="12" w:author="udasgut" w:date="2014-08-28T11:18:00Z">
        <w:r w:rsidR="001D6445">
          <w:rPr>
            <w:rFonts w:ascii="Courier New" w:hAnsi="Courier New"/>
            <w:b/>
            <w:sz w:val="20"/>
          </w:rPr>
          <w:t xml:space="preserve"> </w:t>
        </w:r>
      </w:ins>
      <w:r w:rsidR="00E43B33" w:rsidRPr="00F2668B">
        <w:rPr>
          <w:rFonts w:ascii="Courier New" w:hAnsi="Courier New"/>
          <w:b/>
          <w:sz w:val="20"/>
        </w:rPr>
        <w:t>Figure 1-2</w:t>
      </w:r>
      <w:r w:rsidR="00E43B33">
        <w:rPr>
          <w:rFonts w:ascii="Courier New" w:hAnsi="Courier New"/>
          <w:sz w:val="20"/>
        </w:rPr>
        <w:t xml:space="preserve"> on </w:t>
      </w:r>
      <w:r w:rsidR="00E43B33" w:rsidRPr="00F2668B">
        <w:rPr>
          <w:rFonts w:ascii="Courier New" w:hAnsi="Courier New"/>
          <w:b/>
          <w:sz w:val="20"/>
        </w:rPr>
        <w:t xml:space="preserve">page </w:t>
      </w:r>
      <w:r w:rsidR="007D724C">
        <w:rPr>
          <w:rFonts w:ascii="Courier New" w:hAnsi="Courier New"/>
          <w:b/>
          <w:sz w:val="20"/>
        </w:rPr>
        <w:t xml:space="preserve">33 </w:t>
      </w:r>
      <w:r>
        <w:rPr>
          <w:rFonts w:ascii="Courier New" w:hAnsi="Courier New"/>
          <w:sz w:val="20"/>
        </w:rPr>
        <w:t>provides a description of the basic give-get exchanges.</w:t>
      </w:r>
    </w:p>
    <w:p w:rsidR="00DF4882" w:rsidRDefault="00DF4882" w:rsidP="00DF4882">
      <w:pPr>
        <w:rPr>
          <w:rFonts w:ascii="Courier New" w:hAnsi="Courier New"/>
          <w:sz w:val="20"/>
        </w:rPr>
      </w:pPr>
    </w:p>
    <w:p w:rsidR="00DF4882" w:rsidRDefault="00DF4882" w:rsidP="00DF4882">
      <w:pPr>
        <w:numPr>
          <w:ilvl w:val="0"/>
          <w:numId w:val="40"/>
        </w:numPr>
        <w:rPr>
          <w:rFonts w:ascii="Courier New" w:hAnsi="Courier New"/>
          <w:sz w:val="20"/>
        </w:rPr>
      </w:pPr>
      <w:r>
        <w:rPr>
          <w:rFonts w:ascii="Courier New" w:hAnsi="Courier New"/>
          <w:sz w:val="20"/>
        </w:rPr>
        <w:t>Revenue Cycle—Give goods, get cash or A/R</w:t>
      </w:r>
      <w:r w:rsidR="00F727E3">
        <w:rPr>
          <w:rFonts w:ascii="Courier New" w:hAnsi="Courier New"/>
          <w:sz w:val="20"/>
        </w:rPr>
        <w:t>.</w:t>
      </w:r>
    </w:p>
    <w:p w:rsidR="00DF4882" w:rsidRDefault="00DF4882" w:rsidP="00DF4882">
      <w:pPr>
        <w:ind w:left="720"/>
        <w:rPr>
          <w:rFonts w:ascii="Courier New" w:hAnsi="Courier New"/>
          <w:sz w:val="20"/>
        </w:rPr>
      </w:pPr>
    </w:p>
    <w:p w:rsidR="00DF4882" w:rsidRDefault="00DF4882" w:rsidP="00DF4882">
      <w:pPr>
        <w:numPr>
          <w:ilvl w:val="0"/>
          <w:numId w:val="40"/>
        </w:numPr>
        <w:rPr>
          <w:rFonts w:ascii="Courier New" w:hAnsi="Courier New"/>
          <w:sz w:val="20"/>
        </w:rPr>
      </w:pPr>
      <w:r>
        <w:rPr>
          <w:rFonts w:ascii="Courier New" w:hAnsi="Courier New"/>
          <w:sz w:val="20"/>
        </w:rPr>
        <w:t>Expenditure Cycle—Give cash or A/P, get goods or raw materials</w:t>
      </w:r>
      <w:r w:rsidR="00F727E3">
        <w:rPr>
          <w:rFonts w:ascii="Courier New" w:hAnsi="Courier New"/>
          <w:sz w:val="20"/>
        </w:rPr>
        <w:t>.</w:t>
      </w:r>
    </w:p>
    <w:p w:rsidR="00DF4882" w:rsidRDefault="00DF4882" w:rsidP="00DF4882">
      <w:pPr>
        <w:ind w:left="720"/>
        <w:rPr>
          <w:rFonts w:ascii="Courier New" w:hAnsi="Courier New"/>
          <w:sz w:val="20"/>
        </w:rPr>
      </w:pPr>
    </w:p>
    <w:p w:rsidR="00DF4882" w:rsidRDefault="00DF4882" w:rsidP="00DF4882">
      <w:pPr>
        <w:numPr>
          <w:ilvl w:val="0"/>
          <w:numId w:val="40"/>
        </w:numPr>
        <w:rPr>
          <w:rFonts w:ascii="Courier New" w:hAnsi="Courier New"/>
          <w:sz w:val="20"/>
        </w:rPr>
      </w:pPr>
      <w:r>
        <w:rPr>
          <w:rFonts w:ascii="Courier New" w:hAnsi="Courier New"/>
          <w:sz w:val="20"/>
        </w:rPr>
        <w:t>Production Cycle—Give labor and raw materials, get finished goods</w:t>
      </w:r>
      <w:r w:rsidR="00F727E3">
        <w:rPr>
          <w:rFonts w:ascii="Courier New" w:hAnsi="Courier New"/>
          <w:sz w:val="20"/>
        </w:rPr>
        <w:t>.</w:t>
      </w:r>
    </w:p>
    <w:p w:rsidR="00DF4882" w:rsidRDefault="00DF4882" w:rsidP="00DF4882">
      <w:pPr>
        <w:ind w:left="720"/>
        <w:rPr>
          <w:rFonts w:ascii="Courier New" w:hAnsi="Courier New"/>
          <w:sz w:val="20"/>
        </w:rPr>
      </w:pPr>
    </w:p>
    <w:p w:rsidR="00DF4882" w:rsidRDefault="00DF4882" w:rsidP="00DF4882">
      <w:pPr>
        <w:numPr>
          <w:ilvl w:val="0"/>
          <w:numId w:val="40"/>
        </w:numPr>
        <w:rPr>
          <w:rFonts w:ascii="Courier New" w:hAnsi="Courier New"/>
          <w:sz w:val="20"/>
        </w:rPr>
      </w:pPr>
      <w:r>
        <w:rPr>
          <w:rFonts w:ascii="Courier New" w:hAnsi="Courier New"/>
          <w:sz w:val="20"/>
        </w:rPr>
        <w:t>Human Resource—Give cash, get labor</w:t>
      </w:r>
      <w:r w:rsidR="00F727E3">
        <w:rPr>
          <w:rFonts w:ascii="Courier New" w:hAnsi="Courier New"/>
          <w:sz w:val="20"/>
        </w:rPr>
        <w:t>.</w:t>
      </w:r>
    </w:p>
    <w:p w:rsidR="00DF4882" w:rsidRDefault="00DF4882" w:rsidP="00DF4882">
      <w:pPr>
        <w:ind w:left="720"/>
        <w:rPr>
          <w:rFonts w:ascii="Courier New" w:hAnsi="Courier New"/>
          <w:sz w:val="20"/>
        </w:rPr>
      </w:pPr>
    </w:p>
    <w:p w:rsidR="00DF4882" w:rsidRDefault="00DF4882" w:rsidP="00DF4882">
      <w:pPr>
        <w:numPr>
          <w:ilvl w:val="0"/>
          <w:numId w:val="40"/>
        </w:numPr>
        <w:rPr>
          <w:rFonts w:ascii="Courier New" w:hAnsi="Courier New"/>
          <w:sz w:val="20"/>
        </w:rPr>
      </w:pPr>
      <w:r>
        <w:rPr>
          <w:rFonts w:ascii="Courier New" w:hAnsi="Courier New"/>
          <w:sz w:val="20"/>
        </w:rPr>
        <w:t>Financing Cycle—Give cash, get cash</w:t>
      </w:r>
      <w:r w:rsidR="00F727E3">
        <w:rPr>
          <w:rFonts w:ascii="Courier New" w:hAnsi="Courier New"/>
          <w:sz w:val="20"/>
        </w:rPr>
        <w:t>.</w:t>
      </w:r>
    </w:p>
    <w:p w:rsidR="00DF4882" w:rsidRDefault="00DF4882" w:rsidP="00DF4882">
      <w:pPr>
        <w:ind w:left="720"/>
        <w:rPr>
          <w:rFonts w:ascii="Courier New" w:hAnsi="Courier New"/>
          <w:sz w:val="20"/>
        </w:rPr>
      </w:pPr>
    </w:p>
    <w:p w:rsidR="00DF4882" w:rsidRDefault="00DF4882" w:rsidP="00DF4882">
      <w:pPr>
        <w:rPr>
          <w:rFonts w:ascii="Courier New" w:hAnsi="Courier New"/>
          <w:sz w:val="20"/>
        </w:rPr>
      </w:pPr>
      <w:r>
        <w:rPr>
          <w:rFonts w:ascii="Courier New" w:hAnsi="Courier New"/>
          <w:sz w:val="20"/>
        </w:rPr>
        <w:t>The figure also shows the relationship between these cycles and the general ledger and reporting system function.</w:t>
      </w:r>
    </w:p>
    <w:p w:rsidR="00DF4882" w:rsidRDefault="00DF4882" w:rsidP="00DF4882">
      <w:pPr>
        <w:rPr>
          <w:rFonts w:ascii="Courier New" w:hAnsi="Courier New"/>
          <w:sz w:val="20"/>
        </w:rPr>
      </w:pPr>
    </w:p>
    <w:p w:rsidR="00E43B33" w:rsidRDefault="00E43B33" w:rsidP="00DF4882">
      <w:pPr>
        <w:rPr>
          <w:rFonts w:ascii="Courier New" w:hAnsi="Courier New"/>
          <w:b/>
          <w:sz w:val="20"/>
          <w:u w:val="single"/>
        </w:rPr>
      </w:pPr>
    </w:p>
    <w:p w:rsidR="00DF4882" w:rsidRDefault="00DF4882" w:rsidP="00DF4882">
      <w:pPr>
        <w:rPr>
          <w:rFonts w:ascii="Courier New" w:hAnsi="Courier New"/>
          <w:b/>
          <w:sz w:val="20"/>
          <w:u w:val="single"/>
        </w:rPr>
      </w:pPr>
      <w:r w:rsidRPr="00C73BA9">
        <w:rPr>
          <w:rFonts w:ascii="Courier New" w:hAnsi="Courier New"/>
          <w:b/>
          <w:sz w:val="20"/>
          <w:u w:val="single"/>
        </w:rPr>
        <w:t>Multiple Choice 4</w:t>
      </w:r>
    </w:p>
    <w:p w:rsidR="00DF4882" w:rsidRDefault="00DF4882" w:rsidP="00DF4882">
      <w:pPr>
        <w:rPr>
          <w:rFonts w:ascii="Courier New" w:hAnsi="Courier New"/>
          <w:b/>
          <w:sz w:val="20"/>
          <w:u w:val="single"/>
        </w:rPr>
      </w:pPr>
    </w:p>
    <w:p w:rsidR="00DF4882" w:rsidRPr="006A1F6F" w:rsidRDefault="00DF4882" w:rsidP="00F2668B">
      <w:pPr>
        <w:widowControl w:val="0"/>
        <w:autoSpaceDE w:val="0"/>
        <w:autoSpaceDN w:val="0"/>
        <w:adjustRightInd w:val="0"/>
        <w:rPr>
          <w:rFonts w:ascii="Courier New" w:hAnsi="Courier New" w:cs="Courier New"/>
          <w:bCs w:val="0"/>
          <w:color w:val="000000"/>
          <w:sz w:val="20"/>
          <w:szCs w:val="20"/>
        </w:rPr>
      </w:pPr>
      <w:r w:rsidRPr="006A1F6F">
        <w:rPr>
          <w:rFonts w:ascii="Courier New" w:hAnsi="Courier New" w:cs="Courier New"/>
          <w:bCs w:val="0"/>
          <w:color w:val="000000"/>
          <w:sz w:val="20"/>
          <w:szCs w:val="20"/>
        </w:rPr>
        <w:t>Which transaction cycle includes interactions between an organization and its suppliers?</w:t>
      </w:r>
    </w:p>
    <w:p w:rsidR="00DF4882" w:rsidRPr="006A1F6F" w:rsidRDefault="00DF4882" w:rsidP="00DF4882">
      <w:pPr>
        <w:widowControl w:val="0"/>
        <w:tabs>
          <w:tab w:val="left" w:pos="3960"/>
          <w:tab w:val="left" w:pos="4200"/>
        </w:tabs>
        <w:autoSpaceDE w:val="0"/>
        <w:autoSpaceDN w:val="0"/>
        <w:adjustRightInd w:val="0"/>
        <w:ind w:left="900" w:hanging="420"/>
        <w:rPr>
          <w:rFonts w:ascii="Courier New" w:hAnsi="Courier New" w:cs="Courier New"/>
          <w:bCs w:val="0"/>
          <w:color w:val="000000"/>
          <w:sz w:val="20"/>
          <w:szCs w:val="20"/>
        </w:rPr>
      </w:pPr>
      <w:r w:rsidRPr="006A1F6F">
        <w:rPr>
          <w:rFonts w:ascii="Courier New" w:hAnsi="Courier New" w:cs="Courier New"/>
          <w:bCs w:val="0"/>
          <w:color w:val="000000"/>
          <w:sz w:val="20"/>
          <w:szCs w:val="20"/>
        </w:rPr>
        <w:t>a.</w:t>
      </w:r>
      <w:r w:rsidRPr="006A1F6F">
        <w:rPr>
          <w:rFonts w:ascii="Courier New" w:hAnsi="Courier New" w:cs="Courier New"/>
          <w:bCs w:val="0"/>
          <w:color w:val="000000"/>
          <w:sz w:val="20"/>
          <w:szCs w:val="20"/>
        </w:rPr>
        <w:tab/>
        <w:t>revenue cycle</w:t>
      </w:r>
    </w:p>
    <w:p w:rsidR="00DF4882" w:rsidRPr="006A1F6F" w:rsidRDefault="00DF4882" w:rsidP="00DF4882">
      <w:pPr>
        <w:widowControl w:val="0"/>
        <w:tabs>
          <w:tab w:val="left" w:pos="3960"/>
          <w:tab w:val="left" w:pos="4200"/>
        </w:tabs>
        <w:autoSpaceDE w:val="0"/>
        <w:autoSpaceDN w:val="0"/>
        <w:adjustRightInd w:val="0"/>
        <w:ind w:left="900" w:hanging="420"/>
        <w:rPr>
          <w:rFonts w:ascii="Courier New" w:hAnsi="Courier New" w:cs="Courier New"/>
          <w:bCs w:val="0"/>
          <w:color w:val="000000"/>
          <w:sz w:val="20"/>
          <w:szCs w:val="20"/>
        </w:rPr>
      </w:pPr>
      <w:r w:rsidRPr="006A1F6F">
        <w:rPr>
          <w:rFonts w:ascii="Courier New" w:hAnsi="Courier New" w:cs="Courier New"/>
          <w:bCs w:val="0"/>
          <w:color w:val="000000"/>
          <w:sz w:val="20"/>
          <w:szCs w:val="20"/>
        </w:rPr>
        <w:t>b.</w:t>
      </w:r>
      <w:r w:rsidRPr="006A1F6F">
        <w:rPr>
          <w:rFonts w:ascii="Courier New" w:hAnsi="Courier New" w:cs="Courier New"/>
          <w:bCs w:val="0"/>
          <w:color w:val="000000"/>
          <w:sz w:val="20"/>
          <w:szCs w:val="20"/>
        </w:rPr>
        <w:tab/>
        <w:t>expenditure cycle</w:t>
      </w:r>
    </w:p>
    <w:p w:rsidR="00DF4882" w:rsidRPr="006A1F6F" w:rsidRDefault="00DF4882" w:rsidP="00DF4882">
      <w:pPr>
        <w:widowControl w:val="0"/>
        <w:tabs>
          <w:tab w:val="left" w:pos="3960"/>
          <w:tab w:val="left" w:pos="4200"/>
        </w:tabs>
        <w:autoSpaceDE w:val="0"/>
        <w:autoSpaceDN w:val="0"/>
        <w:adjustRightInd w:val="0"/>
        <w:ind w:left="900" w:hanging="420"/>
        <w:rPr>
          <w:rFonts w:ascii="Courier New" w:hAnsi="Courier New" w:cs="Courier New"/>
          <w:bCs w:val="0"/>
          <w:color w:val="000000"/>
          <w:sz w:val="20"/>
          <w:szCs w:val="20"/>
        </w:rPr>
      </w:pPr>
      <w:r w:rsidRPr="006A1F6F">
        <w:rPr>
          <w:rFonts w:ascii="Courier New" w:hAnsi="Courier New" w:cs="Courier New"/>
          <w:bCs w:val="0"/>
          <w:color w:val="000000"/>
          <w:sz w:val="20"/>
          <w:szCs w:val="20"/>
        </w:rPr>
        <w:t>c.</w:t>
      </w:r>
      <w:r w:rsidRPr="006A1F6F">
        <w:rPr>
          <w:rFonts w:ascii="Courier New" w:hAnsi="Courier New" w:cs="Courier New"/>
          <w:bCs w:val="0"/>
          <w:color w:val="000000"/>
          <w:sz w:val="20"/>
          <w:szCs w:val="20"/>
        </w:rPr>
        <w:tab/>
        <w:t>human resources/payroll cycle</w:t>
      </w:r>
    </w:p>
    <w:p w:rsidR="00DF4882" w:rsidRPr="006A1F6F" w:rsidRDefault="00DF4882" w:rsidP="00DF4882">
      <w:pPr>
        <w:widowControl w:val="0"/>
        <w:tabs>
          <w:tab w:val="left" w:pos="3960"/>
          <w:tab w:val="left" w:pos="4200"/>
        </w:tabs>
        <w:autoSpaceDE w:val="0"/>
        <w:autoSpaceDN w:val="0"/>
        <w:adjustRightInd w:val="0"/>
        <w:ind w:left="900" w:hanging="420"/>
        <w:rPr>
          <w:rFonts w:ascii="Courier New" w:hAnsi="Courier New" w:cs="Courier New"/>
          <w:bCs w:val="0"/>
          <w:color w:val="000000"/>
          <w:sz w:val="20"/>
          <w:szCs w:val="20"/>
        </w:rPr>
      </w:pPr>
      <w:r w:rsidRPr="006A1F6F">
        <w:rPr>
          <w:rFonts w:ascii="Courier New" w:hAnsi="Courier New" w:cs="Courier New"/>
          <w:bCs w:val="0"/>
          <w:color w:val="000000"/>
          <w:sz w:val="20"/>
          <w:szCs w:val="20"/>
        </w:rPr>
        <w:t>d.</w:t>
      </w:r>
      <w:r w:rsidRPr="006A1F6F">
        <w:rPr>
          <w:rFonts w:ascii="Courier New" w:hAnsi="Courier New" w:cs="Courier New"/>
          <w:bCs w:val="0"/>
          <w:color w:val="000000"/>
          <w:sz w:val="20"/>
          <w:szCs w:val="20"/>
        </w:rPr>
        <w:tab/>
        <w:t>general ledger and reporting system</w:t>
      </w:r>
    </w:p>
    <w:p w:rsidR="00DF4882" w:rsidRPr="00C73BA9" w:rsidRDefault="00DF4882" w:rsidP="00DF4882">
      <w:pPr>
        <w:rPr>
          <w:rFonts w:ascii="Courier New" w:hAnsi="Courier New"/>
          <w:b/>
          <w:sz w:val="20"/>
          <w:u w:val="single"/>
        </w:rPr>
      </w:pPr>
    </w:p>
    <w:p w:rsidR="00DF4882" w:rsidRPr="00C73BA9" w:rsidRDefault="00DF4882" w:rsidP="00DF4882">
      <w:pPr>
        <w:rPr>
          <w:rFonts w:ascii="Courier New" w:hAnsi="Courier New"/>
          <w:b/>
          <w:sz w:val="20"/>
          <w:u w:val="single"/>
        </w:rPr>
      </w:pPr>
      <w:r w:rsidRPr="00C73BA9">
        <w:rPr>
          <w:rFonts w:ascii="Courier New" w:hAnsi="Courier New"/>
          <w:b/>
          <w:sz w:val="20"/>
          <w:u w:val="single"/>
        </w:rPr>
        <w:t>Multiple Choice 5</w:t>
      </w:r>
    </w:p>
    <w:p w:rsidR="00DF4882" w:rsidRDefault="00DF4882" w:rsidP="00DF4882">
      <w:pPr>
        <w:rPr>
          <w:rFonts w:ascii="Courier New" w:hAnsi="Courier New"/>
          <w:sz w:val="20"/>
        </w:rPr>
      </w:pPr>
    </w:p>
    <w:p w:rsidR="00DF4882" w:rsidRPr="006A1F6F" w:rsidRDefault="00DF4882" w:rsidP="00DF4882">
      <w:pPr>
        <w:widowControl w:val="0"/>
        <w:tabs>
          <w:tab w:val="right" w:pos="300"/>
          <w:tab w:val="left" w:pos="480"/>
        </w:tabs>
        <w:autoSpaceDE w:val="0"/>
        <w:autoSpaceDN w:val="0"/>
        <w:adjustRightInd w:val="0"/>
        <w:ind w:left="480" w:hanging="480"/>
        <w:rPr>
          <w:rFonts w:ascii="Courier New" w:hAnsi="Courier New" w:cs="Courier New"/>
          <w:bCs w:val="0"/>
          <w:color w:val="000000"/>
          <w:sz w:val="20"/>
          <w:szCs w:val="20"/>
        </w:rPr>
      </w:pPr>
      <w:r w:rsidRPr="006A1F6F">
        <w:rPr>
          <w:rFonts w:ascii="Courier New" w:hAnsi="Courier New" w:cs="Courier New"/>
          <w:bCs w:val="0"/>
          <w:color w:val="000000"/>
          <w:sz w:val="20"/>
          <w:szCs w:val="20"/>
        </w:rPr>
        <w:t>In which cycle does a company ship goods to customers?</w:t>
      </w:r>
    </w:p>
    <w:p w:rsidR="00DF4882" w:rsidRPr="006A1F6F" w:rsidRDefault="00DF4882" w:rsidP="00DF4882">
      <w:pPr>
        <w:widowControl w:val="0"/>
        <w:tabs>
          <w:tab w:val="left" w:pos="900"/>
          <w:tab w:val="left" w:pos="3960"/>
          <w:tab w:val="left" w:pos="4200"/>
        </w:tabs>
        <w:autoSpaceDE w:val="0"/>
        <w:autoSpaceDN w:val="0"/>
        <w:adjustRightInd w:val="0"/>
        <w:ind w:left="900" w:hanging="420"/>
        <w:rPr>
          <w:rFonts w:ascii="Courier New" w:hAnsi="Courier New" w:cs="Courier New"/>
          <w:bCs w:val="0"/>
          <w:color w:val="000000"/>
          <w:sz w:val="20"/>
          <w:szCs w:val="20"/>
        </w:rPr>
      </w:pPr>
      <w:r w:rsidRPr="006A1F6F">
        <w:rPr>
          <w:rFonts w:ascii="Courier New" w:hAnsi="Courier New" w:cs="Courier New"/>
          <w:bCs w:val="0"/>
          <w:color w:val="000000"/>
          <w:sz w:val="20"/>
          <w:szCs w:val="20"/>
        </w:rPr>
        <w:t>a.</w:t>
      </w:r>
      <w:r w:rsidRPr="006A1F6F">
        <w:rPr>
          <w:rFonts w:ascii="Courier New" w:hAnsi="Courier New" w:cs="Courier New"/>
          <w:bCs w:val="0"/>
          <w:color w:val="000000"/>
          <w:sz w:val="20"/>
          <w:szCs w:val="20"/>
        </w:rPr>
        <w:tab/>
        <w:t>production cycle</w:t>
      </w:r>
    </w:p>
    <w:p w:rsidR="00DF4882" w:rsidRPr="006A1F6F" w:rsidRDefault="00DF4882" w:rsidP="00DF4882">
      <w:pPr>
        <w:widowControl w:val="0"/>
        <w:tabs>
          <w:tab w:val="left" w:pos="900"/>
          <w:tab w:val="left" w:pos="3960"/>
          <w:tab w:val="left" w:pos="4200"/>
        </w:tabs>
        <w:autoSpaceDE w:val="0"/>
        <w:autoSpaceDN w:val="0"/>
        <w:adjustRightInd w:val="0"/>
        <w:ind w:left="900" w:hanging="420"/>
        <w:rPr>
          <w:rFonts w:ascii="Courier New" w:hAnsi="Courier New" w:cs="Courier New"/>
          <w:bCs w:val="0"/>
          <w:color w:val="000000"/>
          <w:sz w:val="20"/>
          <w:szCs w:val="20"/>
        </w:rPr>
      </w:pPr>
      <w:r w:rsidRPr="006A1F6F">
        <w:rPr>
          <w:rFonts w:ascii="Courier New" w:hAnsi="Courier New" w:cs="Courier New"/>
          <w:bCs w:val="0"/>
          <w:color w:val="000000"/>
          <w:sz w:val="20"/>
          <w:szCs w:val="20"/>
        </w:rPr>
        <w:t>b.</w:t>
      </w:r>
      <w:r w:rsidRPr="006A1F6F">
        <w:rPr>
          <w:rFonts w:ascii="Courier New" w:hAnsi="Courier New" w:cs="Courier New"/>
          <w:bCs w:val="0"/>
          <w:color w:val="000000"/>
          <w:sz w:val="20"/>
          <w:szCs w:val="20"/>
        </w:rPr>
        <w:tab/>
        <w:t>financing cycle</w:t>
      </w:r>
    </w:p>
    <w:p w:rsidR="00DF4882" w:rsidRPr="006A1F6F" w:rsidRDefault="00DF4882" w:rsidP="00DF4882">
      <w:pPr>
        <w:widowControl w:val="0"/>
        <w:tabs>
          <w:tab w:val="left" w:pos="900"/>
          <w:tab w:val="left" w:pos="3960"/>
          <w:tab w:val="left" w:pos="4200"/>
        </w:tabs>
        <w:autoSpaceDE w:val="0"/>
        <w:autoSpaceDN w:val="0"/>
        <w:adjustRightInd w:val="0"/>
        <w:ind w:left="900" w:hanging="420"/>
        <w:rPr>
          <w:rFonts w:ascii="Courier New" w:hAnsi="Courier New" w:cs="Courier New"/>
          <w:bCs w:val="0"/>
          <w:color w:val="000000"/>
          <w:sz w:val="20"/>
          <w:szCs w:val="20"/>
        </w:rPr>
      </w:pPr>
      <w:r w:rsidRPr="006A1F6F">
        <w:rPr>
          <w:rFonts w:ascii="Courier New" w:hAnsi="Courier New" w:cs="Courier New"/>
          <w:bCs w:val="0"/>
          <w:color w:val="000000"/>
          <w:sz w:val="20"/>
          <w:szCs w:val="20"/>
        </w:rPr>
        <w:t>c.</w:t>
      </w:r>
      <w:r w:rsidRPr="006A1F6F">
        <w:rPr>
          <w:rFonts w:ascii="Courier New" w:hAnsi="Courier New" w:cs="Courier New"/>
          <w:bCs w:val="0"/>
          <w:color w:val="000000"/>
          <w:sz w:val="20"/>
          <w:szCs w:val="20"/>
        </w:rPr>
        <w:tab/>
        <w:t>revenue cycle</w:t>
      </w:r>
    </w:p>
    <w:p w:rsidR="00DF4882" w:rsidRPr="006A1F6F" w:rsidRDefault="00DF4882" w:rsidP="00DF4882">
      <w:pPr>
        <w:tabs>
          <w:tab w:val="left" w:pos="900"/>
        </w:tabs>
        <w:ind w:left="900" w:hanging="420"/>
        <w:rPr>
          <w:rFonts w:ascii="Courier New" w:hAnsi="Courier New" w:cs="Courier New"/>
          <w:sz w:val="20"/>
          <w:szCs w:val="20"/>
        </w:rPr>
      </w:pPr>
      <w:r w:rsidRPr="006A1F6F">
        <w:rPr>
          <w:rFonts w:ascii="Courier New" w:hAnsi="Courier New" w:cs="Courier New"/>
          <w:bCs w:val="0"/>
          <w:color w:val="000000"/>
          <w:sz w:val="20"/>
          <w:szCs w:val="20"/>
        </w:rPr>
        <w:t>d.</w:t>
      </w:r>
      <w:r w:rsidRPr="006A1F6F">
        <w:rPr>
          <w:rFonts w:ascii="Courier New" w:hAnsi="Courier New" w:cs="Courier New"/>
          <w:bCs w:val="0"/>
          <w:color w:val="000000"/>
          <w:sz w:val="20"/>
          <w:szCs w:val="20"/>
        </w:rPr>
        <w:tab/>
        <w:t>expenditure cycle</w:t>
      </w:r>
    </w:p>
    <w:p w:rsidR="00DF4882" w:rsidRPr="00DA3E78" w:rsidRDefault="00DF4882" w:rsidP="00DF4882">
      <w:pPr>
        <w:rPr>
          <w:rFonts w:ascii="Courier New" w:hAnsi="Courier New"/>
          <w:sz w:val="20"/>
        </w:rPr>
      </w:pPr>
    </w:p>
    <w:p w:rsidR="00DF4882" w:rsidRPr="002175BC" w:rsidRDefault="00DF4882" w:rsidP="00DF4882">
      <w:pPr>
        <w:rPr>
          <w:rFonts w:ascii="Courier New" w:hAnsi="Courier New" w:cs="Courier New"/>
          <w:sz w:val="20"/>
          <w:szCs w:val="20"/>
        </w:rPr>
      </w:pPr>
    </w:p>
    <w:p w:rsidR="00DF4882" w:rsidRDefault="004E322B" w:rsidP="00DF4882">
      <w:pPr>
        <w:rPr>
          <w:rFonts w:ascii="Courier New" w:hAnsi="Courier New" w:cs="Courier New"/>
          <w:sz w:val="20"/>
          <w:szCs w:val="20"/>
        </w:rPr>
      </w:pPr>
      <w:r>
        <w:rPr>
          <w:rFonts w:ascii="Courier New" w:hAnsi="Courier New" w:cs="Courier New"/>
          <w:noProof/>
          <w:sz w:val="20"/>
          <w:szCs w:val="20"/>
        </w:rPr>
        <w:pict>
          <v:rect id="Rectangle 10" o:spid="_x0000_s1031" style="position:absolute;margin-left:27pt;margin-top:1.1pt;width:324pt;height:1in;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">
            <o:extrusion v:ext="view" backdepth="1in" color="white" on="t" viewpoint="0,34.72222mm" viewpointorigin="0,.5" skewangle="90" lightposition="-50000" lightposition2="50000" type="perspective"/>
            <v:textbox>
              <w:txbxContent>
                <w:p w:rsidR="00DF4882" w:rsidRPr="00600CB4" w:rsidRDefault="00DF4882" w:rsidP="00DF4882">
                  <w:pPr>
                    <w:jc w:val="center"/>
                    <w:rPr>
                      <w:rFonts w:ascii="Courier New" w:hAnsi="Courier New" w:cs="Courier New"/>
                      <w:b/>
                      <w:color w:val="800000"/>
                      <w:u w:val="single"/>
                    </w:rPr>
                  </w:pPr>
                  <w:r w:rsidRPr="00600CB4">
                    <w:rPr>
                      <w:rFonts w:ascii="Courier New" w:hAnsi="Courier New" w:cs="Courier New"/>
                      <w:b/>
                      <w:color w:val="800000"/>
                      <w:u w:val="single"/>
                    </w:rPr>
                    <w:t xml:space="preserve">Learning Objective </w:t>
                  </w:r>
                  <w:r>
                    <w:rPr>
                      <w:rFonts w:ascii="Courier New" w:hAnsi="Courier New" w:cs="Courier New"/>
                      <w:b/>
                      <w:color w:val="800000"/>
                      <w:u w:val="single"/>
                    </w:rPr>
                    <w:t>Five</w:t>
                  </w:r>
                </w:p>
                <w:p w:rsidR="00DF4882" w:rsidRDefault="00DF4882" w:rsidP="00DF4882">
                  <w:pPr>
                    <w:rPr>
                      <w:rFonts w:ascii="Courier New" w:hAnsi="Courier New" w:cs="Courier New"/>
                      <w:b/>
                      <w:color w:val="800000"/>
                      <w:sz w:val="22"/>
                      <w:szCs w:val="22"/>
                    </w:rPr>
                  </w:pPr>
                </w:p>
                <w:p w:rsidR="00DF4882" w:rsidRPr="001D089D" w:rsidRDefault="00DF4882" w:rsidP="00DF4882">
                  <w:pPr>
                    <w:rPr>
                      <w:rFonts w:ascii="Courier New" w:hAnsi="Courier New" w:cs="Courier New"/>
                      <w:b/>
                      <w:color w:val="000080"/>
                      <w:sz w:val="22"/>
                      <w:szCs w:val="22"/>
                    </w:rPr>
                  </w:pPr>
                  <w:r w:rsidRPr="001D089D">
                    <w:rPr>
                      <w:rFonts w:ascii="Courier New" w:hAnsi="Courier New" w:cs="Courier New"/>
                      <w:b/>
                      <w:color w:val="000080"/>
                      <w:sz w:val="22"/>
                      <w:szCs w:val="22"/>
                    </w:rPr>
                    <w:t>Explain what an accounting information system (AIS) is and describe its basic functions</w:t>
                  </w:r>
                  <w:r>
                    <w:rPr>
                      <w:rFonts w:ascii="Courier New" w:hAnsi="Courier New" w:cs="Courier New"/>
                      <w:b/>
                      <w:color w:val="000080"/>
                      <w:sz w:val="22"/>
                      <w:szCs w:val="22"/>
                    </w:rPr>
                    <w:t>.</w:t>
                  </w:r>
                </w:p>
                <w:p w:rsidR="00DF4882" w:rsidRPr="00600CB4" w:rsidRDefault="00DF4882" w:rsidP="00DF4882">
                  <w:pPr>
                    <w:ind w:left="360"/>
                    <w:rPr>
                      <w:rFonts w:ascii="Courier New" w:hAnsi="Courier New" w:cs="Courier New"/>
                      <w:b/>
                      <w:color w:val="000080"/>
                      <w:sz w:val="22"/>
                      <w:szCs w:val="22"/>
                    </w:rPr>
                  </w:pPr>
                </w:p>
                <w:p w:rsidR="00DF4882" w:rsidRPr="00F41F89" w:rsidRDefault="00DF4882" w:rsidP="00DF4882">
                  <w:pPr>
                    <w:rPr>
                      <w:b/>
                      <w:color w:val="000080"/>
                      <w:sz w:val="22"/>
                      <w:szCs w:val="22"/>
                    </w:rPr>
                  </w:pPr>
                </w:p>
              </w:txbxContent>
            </v:textbox>
          </v:rect>
        </w:pict>
      </w: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b/>
          <w:sz w:val="20"/>
          <w:szCs w:val="20"/>
        </w:rPr>
      </w:pPr>
    </w:p>
    <w:p w:rsidR="00DF4882" w:rsidRDefault="00DF4882" w:rsidP="00DF4882">
      <w:pPr>
        <w:rPr>
          <w:rFonts w:ascii="Courier New" w:hAnsi="Courier New" w:cs="Courier New"/>
          <w:b/>
          <w:sz w:val="20"/>
          <w:szCs w:val="20"/>
        </w:rPr>
      </w:pPr>
    </w:p>
    <w:p w:rsidR="00DF4882" w:rsidRDefault="00DF4882" w:rsidP="00DF4882">
      <w:pPr>
        <w:rPr>
          <w:rFonts w:ascii="Courier New" w:hAnsi="Courier New" w:cs="Courier New"/>
          <w:b/>
          <w:sz w:val="20"/>
          <w:szCs w:val="20"/>
        </w:rPr>
      </w:pPr>
    </w:p>
    <w:p w:rsidR="00DF4882" w:rsidRDefault="00DF4882" w:rsidP="00DF4882">
      <w:pPr>
        <w:rPr>
          <w:rFonts w:ascii="Courier New" w:hAnsi="Courier New" w:cs="Courier New"/>
          <w:b/>
          <w:sz w:val="20"/>
          <w:szCs w:val="20"/>
        </w:rPr>
      </w:pPr>
    </w:p>
    <w:p w:rsidR="00DF4882" w:rsidRDefault="00DF4882" w:rsidP="00DF4882">
      <w:pPr>
        <w:rPr>
          <w:rFonts w:ascii="Courier New" w:hAnsi="Courier New" w:cs="Courier New"/>
          <w:b/>
          <w:sz w:val="20"/>
          <w:szCs w:val="20"/>
        </w:rPr>
      </w:pPr>
    </w:p>
    <w:p w:rsidR="00DF4882" w:rsidRPr="007F210D" w:rsidRDefault="00DF4882" w:rsidP="00DF4882">
      <w:pPr>
        <w:rPr>
          <w:rFonts w:ascii="Courier New" w:hAnsi="Courier New" w:cs="Courier New"/>
          <w:b/>
          <w:u w:val="single"/>
        </w:rPr>
      </w:pPr>
      <w:r w:rsidRPr="001D089D">
        <w:rPr>
          <w:rFonts w:ascii="Courier New" w:hAnsi="Courier New" w:cs="Courier New"/>
          <w:b/>
          <w:u w:val="single"/>
        </w:rPr>
        <w:t xml:space="preserve">What Is </w:t>
      </w:r>
      <w:r>
        <w:rPr>
          <w:rFonts w:ascii="Courier New" w:hAnsi="Courier New" w:cs="Courier New"/>
          <w:b/>
          <w:u w:val="single"/>
        </w:rPr>
        <w:t>a</w:t>
      </w:r>
      <w:r w:rsidRPr="001D089D">
        <w:rPr>
          <w:rFonts w:ascii="Courier New" w:hAnsi="Courier New" w:cs="Courier New"/>
          <w:b/>
          <w:u w:val="single"/>
        </w:rPr>
        <w:t>n Accounting Information System?</w:t>
      </w:r>
    </w:p>
    <w:p w:rsidR="00DF4882" w:rsidRDefault="00DF4882" w:rsidP="00DF4882">
      <w:pPr>
        <w:rPr>
          <w:rFonts w:ascii="Courier New" w:hAnsi="Courier New" w:cs="Courier New"/>
          <w:b/>
        </w:rPr>
      </w:pPr>
    </w:p>
    <w:p w:rsidR="00DF4882" w:rsidRPr="007F210D" w:rsidRDefault="00DF4882" w:rsidP="00DF4882">
      <w:pPr>
        <w:ind w:left="720"/>
        <w:rPr>
          <w:rFonts w:ascii="Courier New" w:hAnsi="Courier New" w:cs="Courier New"/>
          <w:sz w:val="20"/>
          <w:szCs w:val="20"/>
        </w:rPr>
      </w:pPr>
      <w:r w:rsidRPr="001D089D">
        <w:rPr>
          <w:rFonts w:ascii="Courier New" w:hAnsi="Courier New" w:cs="Courier New"/>
          <w:sz w:val="20"/>
          <w:szCs w:val="20"/>
        </w:rPr>
        <w:t>An</w:t>
      </w:r>
      <w:r w:rsidR="00F727E3">
        <w:rPr>
          <w:rFonts w:ascii="Courier New" w:hAnsi="Courier New" w:cs="Courier New"/>
          <w:b/>
          <w:sz w:val="20"/>
          <w:szCs w:val="20"/>
        </w:rPr>
        <w:t>a</w:t>
      </w:r>
      <w:r w:rsidR="00F727E3" w:rsidRPr="006A1F6F">
        <w:rPr>
          <w:rFonts w:ascii="Courier New" w:hAnsi="Courier New" w:cs="Courier New"/>
          <w:b/>
          <w:sz w:val="20"/>
          <w:szCs w:val="20"/>
        </w:rPr>
        <w:t xml:space="preserve">ccounting </w:t>
      </w:r>
      <w:r w:rsidR="00F727E3">
        <w:rPr>
          <w:rFonts w:ascii="Courier New" w:hAnsi="Courier New" w:cs="Courier New"/>
          <w:b/>
          <w:sz w:val="20"/>
          <w:szCs w:val="20"/>
        </w:rPr>
        <w:t>i</w:t>
      </w:r>
      <w:r w:rsidR="00F727E3" w:rsidRPr="006A1F6F">
        <w:rPr>
          <w:rFonts w:ascii="Courier New" w:hAnsi="Courier New" w:cs="Courier New"/>
          <w:b/>
          <w:sz w:val="20"/>
          <w:szCs w:val="20"/>
        </w:rPr>
        <w:t xml:space="preserve">nformation </w:t>
      </w:r>
      <w:r w:rsidR="00F727E3">
        <w:rPr>
          <w:rFonts w:ascii="Courier New" w:hAnsi="Courier New" w:cs="Courier New"/>
          <w:b/>
          <w:sz w:val="20"/>
          <w:szCs w:val="20"/>
        </w:rPr>
        <w:t>s</w:t>
      </w:r>
      <w:r w:rsidR="00F727E3" w:rsidRPr="006A1F6F">
        <w:rPr>
          <w:rFonts w:ascii="Courier New" w:hAnsi="Courier New" w:cs="Courier New"/>
          <w:b/>
          <w:sz w:val="20"/>
          <w:szCs w:val="20"/>
        </w:rPr>
        <w:t xml:space="preserve">ystem </w:t>
      </w:r>
      <w:r w:rsidRPr="006A1F6F">
        <w:rPr>
          <w:rFonts w:ascii="Courier New" w:hAnsi="Courier New" w:cs="Courier New"/>
          <w:b/>
          <w:sz w:val="20"/>
          <w:szCs w:val="20"/>
        </w:rPr>
        <w:t>(AIS)</w:t>
      </w:r>
      <w:r w:rsidRPr="007F210D">
        <w:rPr>
          <w:rFonts w:ascii="Courier New" w:hAnsi="Courier New" w:cs="Courier New"/>
          <w:sz w:val="20"/>
          <w:szCs w:val="20"/>
        </w:rPr>
        <w:t>is a system that collects, records, stores, and processes data to produce information for decision makers.</w:t>
      </w:r>
    </w:p>
    <w:p w:rsidR="00DF4882" w:rsidRDefault="00DF4882" w:rsidP="00DF4882">
      <w:pPr>
        <w:rPr>
          <w:rFonts w:ascii="Courier New" w:hAnsi="Courier New" w:cs="Courier New"/>
          <w:b/>
          <w:sz w:val="20"/>
          <w:szCs w:val="20"/>
        </w:rPr>
      </w:pPr>
    </w:p>
    <w:p w:rsidR="00DF4882" w:rsidRDefault="00DF4882" w:rsidP="00DF4882">
      <w:pPr>
        <w:ind w:left="1440"/>
        <w:rPr>
          <w:rFonts w:ascii="Courier New" w:hAnsi="Courier New" w:cs="Courier New"/>
          <w:sz w:val="20"/>
          <w:szCs w:val="20"/>
        </w:rPr>
      </w:pPr>
      <w:r>
        <w:rPr>
          <w:rFonts w:ascii="Courier New" w:hAnsi="Courier New" w:cs="Courier New"/>
          <w:sz w:val="20"/>
          <w:szCs w:val="20"/>
        </w:rPr>
        <w:t xml:space="preserve">This is illustrated in </w:t>
      </w:r>
      <w:r>
        <w:rPr>
          <w:rFonts w:ascii="Courier New" w:hAnsi="Courier New" w:cs="Courier New"/>
          <w:b/>
          <w:sz w:val="20"/>
          <w:szCs w:val="20"/>
        </w:rPr>
        <w:t xml:space="preserve">Figure 1-3 </w:t>
      </w:r>
      <w:r>
        <w:rPr>
          <w:rFonts w:ascii="Courier New" w:hAnsi="Courier New" w:cs="Courier New"/>
          <w:sz w:val="20"/>
          <w:szCs w:val="20"/>
        </w:rPr>
        <w:t xml:space="preserve">on </w:t>
      </w:r>
      <w:r w:rsidR="00D800B4">
        <w:rPr>
          <w:rFonts w:ascii="Courier New" w:hAnsi="Courier New" w:cs="Courier New"/>
          <w:b/>
          <w:sz w:val="20"/>
          <w:szCs w:val="20"/>
        </w:rPr>
        <w:t>page 36</w:t>
      </w:r>
      <w:r w:rsidRPr="00F2668B">
        <w:rPr>
          <w:rFonts w:ascii="Courier New" w:hAnsi="Courier New" w:cs="Courier New"/>
          <w:b/>
          <w:sz w:val="20"/>
          <w:szCs w:val="20"/>
        </w:rPr>
        <w:t>.</w:t>
      </w:r>
    </w:p>
    <w:p w:rsidR="00DF4882" w:rsidRPr="006E4CAB" w:rsidRDefault="00DF4882" w:rsidP="00DF4882">
      <w:pPr>
        <w:rPr>
          <w:rFonts w:ascii="Courier New" w:hAnsi="Courier New" w:cs="Courier New"/>
          <w:sz w:val="20"/>
          <w:szCs w:val="20"/>
        </w:rPr>
      </w:pPr>
    </w:p>
    <w:p w:rsidR="00DF4882" w:rsidRDefault="00483F6A" w:rsidP="00DF4882">
      <w:pPr>
        <w:ind w:left="720"/>
        <w:rPr>
          <w:rFonts w:ascii="Courier New" w:hAnsi="Courier New" w:cs="Courier New"/>
          <w:sz w:val="20"/>
          <w:szCs w:val="20"/>
        </w:rPr>
      </w:pPr>
      <w:r>
        <w:rPr>
          <w:rFonts w:ascii="Courier New" w:hAnsi="Courier New" w:cs="Courier New"/>
          <w:sz w:val="20"/>
          <w:szCs w:val="20"/>
        </w:rPr>
        <w:t>An AIS can be a pencil and paper manual system or one that involves the latest technology.</w:t>
      </w:r>
    </w:p>
    <w:p w:rsidR="00483F6A" w:rsidRPr="00E43B33" w:rsidRDefault="00483F6A" w:rsidP="00DF4882">
      <w:pPr>
        <w:ind w:left="720"/>
        <w:rPr>
          <w:rFonts w:ascii="Courier New" w:hAnsi="Courier New" w:cs="Courier New"/>
          <w:sz w:val="20"/>
          <w:szCs w:val="20"/>
        </w:rPr>
      </w:pPr>
    </w:p>
    <w:p w:rsidR="00DF4882" w:rsidRPr="006A1F6F" w:rsidRDefault="00DF4882" w:rsidP="00DF4882">
      <w:pPr>
        <w:ind w:left="720"/>
        <w:rPr>
          <w:rFonts w:ascii="Courier New" w:hAnsi="Courier New" w:cs="Courier New"/>
          <w:b/>
          <w:sz w:val="20"/>
          <w:szCs w:val="20"/>
        </w:rPr>
      </w:pPr>
      <w:r w:rsidRPr="006A1F6F">
        <w:rPr>
          <w:rFonts w:ascii="Courier New" w:hAnsi="Courier New" w:cs="Courier New"/>
          <w:b/>
          <w:sz w:val="20"/>
          <w:szCs w:val="20"/>
        </w:rPr>
        <w:t>Six components of an Accounting Information System</w:t>
      </w:r>
    </w:p>
    <w:p w:rsidR="00DF4882" w:rsidRPr="006E4CAB" w:rsidRDefault="00DF4882" w:rsidP="00DF4882">
      <w:pPr>
        <w:ind w:left="720"/>
        <w:rPr>
          <w:rFonts w:ascii="Courier New" w:hAnsi="Courier New" w:cs="Courier New"/>
          <w:sz w:val="20"/>
          <w:szCs w:val="20"/>
        </w:rPr>
      </w:pPr>
    </w:p>
    <w:p w:rsidR="00DF4882" w:rsidRPr="006E4CAB" w:rsidRDefault="00DF4882" w:rsidP="00DF4882">
      <w:pPr>
        <w:widowControl w:val="0"/>
        <w:numPr>
          <w:ilvl w:val="0"/>
          <w:numId w:val="6"/>
        </w:numPr>
        <w:autoSpaceDE w:val="0"/>
        <w:autoSpaceDN w:val="0"/>
        <w:adjustRightInd w:val="0"/>
        <w:rPr>
          <w:rFonts w:ascii="Courier New" w:hAnsi="Courier New" w:cs="Courier New"/>
          <w:sz w:val="20"/>
          <w:szCs w:val="20"/>
        </w:rPr>
      </w:pPr>
      <w:r w:rsidRPr="006E4CAB">
        <w:rPr>
          <w:rFonts w:ascii="Courier New" w:hAnsi="Courier New" w:cs="Courier New"/>
          <w:sz w:val="20"/>
          <w:szCs w:val="20"/>
        </w:rPr>
        <w:t xml:space="preserve">The </w:t>
      </w:r>
      <w:r w:rsidRPr="006A1F6F">
        <w:rPr>
          <w:rFonts w:ascii="Courier New" w:hAnsi="Courier New" w:cs="Courier New"/>
          <w:b/>
          <w:sz w:val="20"/>
          <w:szCs w:val="20"/>
        </w:rPr>
        <w:t>people</w:t>
      </w:r>
      <w:r w:rsidRPr="006E4CAB">
        <w:rPr>
          <w:rFonts w:ascii="Courier New" w:hAnsi="Courier New" w:cs="Courier New"/>
          <w:sz w:val="20"/>
          <w:szCs w:val="20"/>
        </w:rPr>
        <w:t xml:space="preserve"> who operate the system and perform various functions</w:t>
      </w:r>
    </w:p>
    <w:p w:rsidR="00DF4882" w:rsidRPr="006E4CAB" w:rsidRDefault="00DF4882" w:rsidP="00DF4882">
      <w:pPr>
        <w:ind w:left="1080"/>
        <w:rPr>
          <w:rFonts w:ascii="Courier New" w:hAnsi="Courier New" w:cs="Courier New"/>
          <w:sz w:val="20"/>
          <w:szCs w:val="20"/>
        </w:rPr>
      </w:pPr>
    </w:p>
    <w:p w:rsidR="00DF4882" w:rsidRPr="006E4CAB" w:rsidRDefault="00DF4882" w:rsidP="00DF4882">
      <w:pPr>
        <w:widowControl w:val="0"/>
        <w:numPr>
          <w:ilvl w:val="0"/>
          <w:numId w:val="6"/>
        </w:numPr>
        <w:autoSpaceDE w:val="0"/>
        <w:autoSpaceDN w:val="0"/>
        <w:adjustRightInd w:val="0"/>
        <w:rPr>
          <w:rFonts w:ascii="Courier New" w:hAnsi="Courier New" w:cs="Courier New"/>
          <w:sz w:val="20"/>
          <w:szCs w:val="20"/>
        </w:rPr>
      </w:pPr>
      <w:r w:rsidRPr="006E4CAB">
        <w:rPr>
          <w:rFonts w:ascii="Courier New" w:hAnsi="Courier New" w:cs="Courier New"/>
          <w:sz w:val="20"/>
          <w:szCs w:val="20"/>
        </w:rPr>
        <w:t xml:space="preserve">The </w:t>
      </w:r>
      <w:r w:rsidRPr="006A1F6F">
        <w:rPr>
          <w:rFonts w:ascii="Courier New" w:hAnsi="Courier New" w:cs="Courier New"/>
          <w:b/>
          <w:sz w:val="20"/>
          <w:szCs w:val="20"/>
        </w:rPr>
        <w:t>procedures and instructions</w:t>
      </w:r>
      <w:r w:rsidRPr="00F2668B">
        <w:rPr>
          <w:rFonts w:ascii="Courier New" w:hAnsi="Courier New" w:cs="Courier New"/>
          <w:b/>
          <w:sz w:val="20"/>
          <w:szCs w:val="20"/>
        </w:rPr>
        <w:t>,</w:t>
      </w:r>
      <w:r w:rsidRPr="006E4CAB">
        <w:rPr>
          <w:rFonts w:ascii="Courier New" w:hAnsi="Courier New" w:cs="Courier New"/>
          <w:sz w:val="20"/>
          <w:szCs w:val="20"/>
        </w:rPr>
        <w:t xml:space="preserve"> both manual and automated, involved in collecting, processing, and storing data about the organization’s activities</w:t>
      </w:r>
    </w:p>
    <w:p w:rsidR="00DF4882" w:rsidRPr="006E4CAB" w:rsidRDefault="00DF4882" w:rsidP="00DF4882">
      <w:pPr>
        <w:rPr>
          <w:rFonts w:ascii="Courier New" w:hAnsi="Courier New" w:cs="Courier New"/>
          <w:sz w:val="20"/>
          <w:szCs w:val="20"/>
        </w:rPr>
      </w:pPr>
    </w:p>
    <w:p w:rsidR="00DF4882" w:rsidRPr="006E4CAB" w:rsidRDefault="00DF4882" w:rsidP="00DF4882">
      <w:pPr>
        <w:widowControl w:val="0"/>
        <w:numPr>
          <w:ilvl w:val="0"/>
          <w:numId w:val="6"/>
        </w:numPr>
        <w:autoSpaceDE w:val="0"/>
        <w:autoSpaceDN w:val="0"/>
        <w:adjustRightInd w:val="0"/>
        <w:rPr>
          <w:rFonts w:ascii="Courier New" w:hAnsi="Courier New" w:cs="Courier New"/>
          <w:sz w:val="20"/>
          <w:szCs w:val="20"/>
        </w:rPr>
      </w:pPr>
      <w:r w:rsidRPr="006E4CAB">
        <w:rPr>
          <w:rFonts w:ascii="Courier New" w:hAnsi="Courier New" w:cs="Courier New"/>
          <w:sz w:val="20"/>
          <w:szCs w:val="20"/>
        </w:rPr>
        <w:t xml:space="preserve">The </w:t>
      </w:r>
      <w:r w:rsidRPr="006A1F6F">
        <w:rPr>
          <w:rFonts w:ascii="Courier New" w:hAnsi="Courier New" w:cs="Courier New"/>
          <w:b/>
          <w:sz w:val="20"/>
          <w:szCs w:val="20"/>
        </w:rPr>
        <w:t>data</w:t>
      </w:r>
      <w:ins w:id="13" w:author="udasgut" w:date="2014-08-28T11:18:00Z">
        <w:r w:rsidR="001D6445">
          <w:rPr>
            <w:rFonts w:ascii="Courier New" w:hAnsi="Courier New" w:cs="Courier New"/>
            <w:b/>
            <w:sz w:val="20"/>
            <w:szCs w:val="20"/>
          </w:rPr>
          <w:t xml:space="preserve"> </w:t>
        </w:r>
      </w:ins>
      <w:r w:rsidRPr="006E4CAB">
        <w:rPr>
          <w:rFonts w:ascii="Courier New" w:hAnsi="Courier New" w:cs="Courier New"/>
          <w:sz w:val="20"/>
          <w:szCs w:val="20"/>
        </w:rPr>
        <w:t>about the organization and its business processes</w:t>
      </w:r>
    </w:p>
    <w:p w:rsidR="00DF4882" w:rsidRPr="006E4CAB" w:rsidRDefault="00DF4882" w:rsidP="00DF4882">
      <w:pPr>
        <w:rPr>
          <w:rFonts w:ascii="Courier New" w:hAnsi="Courier New" w:cs="Courier New"/>
          <w:sz w:val="20"/>
          <w:szCs w:val="20"/>
        </w:rPr>
      </w:pPr>
    </w:p>
    <w:p w:rsidR="00DF4882" w:rsidRPr="006E4CAB" w:rsidRDefault="00DF4882" w:rsidP="00DF4882">
      <w:pPr>
        <w:widowControl w:val="0"/>
        <w:numPr>
          <w:ilvl w:val="0"/>
          <w:numId w:val="6"/>
        </w:numPr>
        <w:autoSpaceDE w:val="0"/>
        <w:autoSpaceDN w:val="0"/>
        <w:adjustRightInd w:val="0"/>
        <w:rPr>
          <w:rFonts w:ascii="Courier New" w:hAnsi="Courier New" w:cs="Courier New"/>
          <w:sz w:val="20"/>
          <w:szCs w:val="20"/>
        </w:rPr>
      </w:pPr>
      <w:r w:rsidRPr="006E4CAB">
        <w:rPr>
          <w:rFonts w:ascii="Courier New" w:hAnsi="Courier New" w:cs="Courier New"/>
          <w:sz w:val="20"/>
          <w:szCs w:val="20"/>
        </w:rPr>
        <w:t xml:space="preserve">The </w:t>
      </w:r>
      <w:r w:rsidRPr="006A1F6F">
        <w:rPr>
          <w:rFonts w:ascii="Courier New" w:hAnsi="Courier New" w:cs="Courier New"/>
          <w:b/>
          <w:sz w:val="20"/>
          <w:szCs w:val="20"/>
        </w:rPr>
        <w:t>software</w:t>
      </w:r>
      <w:r w:rsidRPr="006E4CAB">
        <w:rPr>
          <w:rFonts w:ascii="Courier New" w:hAnsi="Courier New" w:cs="Courier New"/>
          <w:sz w:val="20"/>
          <w:szCs w:val="20"/>
        </w:rPr>
        <w:t xml:space="preserve"> used to process the organization’s data</w:t>
      </w:r>
    </w:p>
    <w:p w:rsidR="00DF4882" w:rsidRPr="006E4CAB" w:rsidRDefault="00DF4882" w:rsidP="00DF4882">
      <w:pPr>
        <w:rPr>
          <w:rFonts w:ascii="Courier New" w:hAnsi="Courier New" w:cs="Courier New"/>
          <w:sz w:val="20"/>
          <w:szCs w:val="20"/>
        </w:rPr>
      </w:pPr>
    </w:p>
    <w:p w:rsidR="00DF4882" w:rsidRPr="006E4CAB" w:rsidRDefault="00DF4882" w:rsidP="00DF4882">
      <w:pPr>
        <w:widowControl w:val="0"/>
        <w:numPr>
          <w:ilvl w:val="0"/>
          <w:numId w:val="6"/>
        </w:numPr>
        <w:autoSpaceDE w:val="0"/>
        <w:autoSpaceDN w:val="0"/>
        <w:adjustRightInd w:val="0"/>
        <w:rPr>
          <w:rFonts w:ascii="Courier New" w:hAnsi="Courier New" w:cs="Courier New"/>
          <w:sz w:val="20"/>
          <w:szCs w:val="20"/>
        </w:rPr>
      </w:pPr>
      <w:r w:rsidRPr="006E4CAB">
        <w:rPr>
          <w:rFonts w:ascii="Courier New" w:hAnsi="Courier New" w:cs="Courier New"/>
          <w:sz w:val="20"/>
          <w:szCs w:val="20"/>
        </w:rPr>
        <w:t xml:space="preserve">The </w:t>
      </w:r>
      <w:r w:rsidRPr="006A1F6F">
        <w:rPr>
          <w:rFonts w:ascii="Courier New" w:hAnsi="Courier New" w:cs="Courier New"/>
          <w:b/>
          <w:sz w:val="20"/>
          <w:szCs w:val="20"/>
        </w:rPr>
        <w:t>information technology infrastructure</w:t>
      </w:r>
      <w:r w:rsidRPr="00F2668B">
        <w:rPr>
          <w:rFonts w:ascii="Courier New" w:hAnsi="Courier New" w:cs="Courier New"/>
          <w:b/>
          <w:sz w:val="20"/>
          <w:szCs w:val="20"/>
        </w:rPr>
        <w:t>,</w:t>
      </w:r>
      <w:r w:rsidRPr="006E4CAB">
        <w:rPr>
          <w:rFonts w:ascii="Courier New" w:hAnsi="Courier New" w:cs="Courier New"/>
          <w:sz w:val="20"/>
          <w:szCs w:val="20"/>
        </w:rPr>
        <w:t xml:space="preserve"> including </w:t>
      </w:r>
      <w:r w:rsidRPr="006E4CAB">
        <w:rPr>
          <w:rFonts w:ascii="Courier New" w:hAnsi="Courier New" w:cs="Courier New"/>
          <w:sz w:val="20"/>
          <w:szCs w:val="20"/>
        </w:rPr>
        <w:lastRenderedPageBreak/>
        <w:t>computers, peripheral devices</w:t>
      </w:r>
      <w:r w:rsidR="00F727E3">
        <w:rPr>
          <w:rFonts w:ascii="Courier New" w:hAnsi="Courier New" w:cs="Courier New"/>
          <w:sz w:val="20"/>
          <w:szCs w:val="20"/>
        </w:rPr>
        <w:t>,</w:t>
      </w:r>
      <w:r w:rsidRPr="006E4CAB">
        <w:rPr>
          <w:rFonts w:ascii="Courier New" w:hAnsi="Courier New" w:cs="Courier New"/>
          <w:sz w:val="20"/>
          <w:szCs w:val="20"/>
        </w:rPr>
        <w:t xml:space="preserve"> and network communications devices used to collect, store, process</w:t>
      </w:r>
      <w:r>
        <w:rPr>
          <w:rFonts w:ascii="Courier New" w:hAnsi="Courier New" w:cs="Courier New"/>
          <w:sz w:val="20"/>
          <w:szCs w:val="20"/>
        </w:rPr>
        <w:t>,</w:t>
      </w:r>
      <w:r w:rsidRPr="006E4CAB">
        <w:rPr>
          <w:rFonts w:ascii="Courier New" w:hAnsi="Courier New" w:cs="Courier New"/>
          <w:sz w:val="20"/>
          <w:szCs w:val="20"/>
        </w:rPr>
        <w:t xml:space="preserve"> and transmit data and information</w:t>
      </w:r>
    </w:p>
    <w:p w:rsidR="00DF4882" w:rsidRPr="006E4CAB" w:rsidRDefault="00DF4882" w:rsidP="00DF4882">
      <w:pPr>
        <w:rPr>
          <w:rFonts w:ascii="Courier New" w:hAnsi="Courier New" w:cs="Courier New"/>
          <w:sz w:val="20"/>
          <w:szCs w:val="20"/>
        </w:rPr>
      </w:pPr>
    </w:p>
    <w:p w:rsidR="00DF4882" w:rsidRDefault="00DF4882" w:rsidP="00DF4882">
      <w:pPr>
        <w:widowControl w:val="0"/>
        <w:numPr>
          <w:ilvl w:val="0"/>
          <w:numId w:val="6"/>
        </w:numPr>
        <w:autoSpaceDE w:val="0"/>
        <w:autoSpaceDN w:val="0"/>
        <w:adjustRightInd w:val="0"/>
        <w:rPr>
          <w:rFonts w:ascii="Courier New" w:hAnsi="Courier New" w:cs="Courier New"/>
          <w:sz w:val="20"/>
          <w:szCs w:val="20"/>
        </w:rPr>
      </w:pPr>
      <w:r w:rsidRPr="006E4CAB">
        <w:rPr>
          <w:rFonts w:ascii="Courier New" w:hAnsi="Courier New" w:cs="Courier New"/>
          <w:sz w:val="20"/>
          <w:szCs w:val="20"/>
        </w:rPr>
        <w:t xml:space="preserve">The </w:t>
      </w:r>
      <w:r w:rsidRPr="006A1F6F">
        <w:rPr>
          <w:rFonts w:ascii="Courier New" w:hAnsi="Courier New" w:cs="Courier New"/>
          <w:b/>
          <w:sz w:val="20"/>
          <w:szCs w:val="20"/>
        </w:rPr>
        <w:t>internal controls</w:t>
      </w:r>
      <w:r w:rsidRPr="006E4CAB">
        <w:rPr>
          <w:rFonts w:ascii="Courier New" w:hAnsi="Courier New" w:cs="Courier New"/>
          <w:sz w:val="20"/>
          <w:szCs w:val="20"/>
        </w:rPr>
        <w:t xml:space="preserve"> and </w:t>
      </w:r>
      <w:r w:rsidRPr="006A1F6F">
        <w:rPr>
          <w:rFonts w:ascii="Courier New" w:hAnsi="Courier New" w:cs="Courier New"/>
          <w:b/>
          <w:sz w:val="20"/>
          <w:szCs w:val="20"/>
        </w:rPr>
        <w:t>security measures</w:t>
      </w:r>
      <w:r w:rsidRPr="006E4CAB">
        <w:rPr>
          <w:rFonts w:ascii="Courier New" w:hAnsi="Courier New" w:cs="Courier New"/>
          <w:sz w:val="20"/>
          <w:szCs w:val="20"/>
        </w:rPr>
        <w:t xml:space="preserve"> that safeguard the data in the AIS</w:t>
      </w:r>
    </w:p>
    <w:p w:rsidR="00DF4882" w:rsidRDefault="00DF4882" w:rsidP="00DF4882">
      <w:pPr>
        <w:widowControl w:val="0"/>
        <w:autoSpaceDE w:val="0"/>
        <w:autoSpaceDN w:val="0"/>
        <w:adjustRightInd w:val="0"/>
        <w:rPr>
          <w:rFonts w:ascii="Courier New" w:hAnsi="Courier New" w:cs="Courier New"/>
          <w:sz w:val="20"/>
          <w:szCs w:val="20"/>
        </w:rPr>
      </w:pPr>
    </w:p>
    <w:p w:rsidR="00DF4882" w:rsidRPr="007F210D" w:rsidRDefault="00DF4882" w:rsidP="00DF4882">
      <w:pPr>
        <w:ind w:left="720"/>
        <w:rPr>
          <w:rFonts w:ascii="Courier New" w:hAnsi="Courier New" w:cs="Courier New"/>
          <w:b/>
          <w:sz w:val="20"/>
          <w:szCs w:val="20"/>
        </w:rPr>
      </w:pPr>
      <w:r w:rsidRPr="006E4CAB">
        <w:rPr>
          <w:rFonts w:ascii="Courier New" w:hAnsi="Courier New" w:cs="Courier New"/>
          <w:sz w:val="20"/>
          <w:szCs w:val="20"/>
        </w:rPr>
        <w:t xml:space="preserve">These six components enable an </w:t>
      </w:r>
      <w:r w:rsidR="00F727E3">
        <w:rPr>
          <w:rFonts w:ascii="Courier New" w:hAnsi="Courier New" w:cs="Courier New"/>
          <w:sz w:val="20"/>
          <w:szCs w:val="20"/>
        </w:rPr>
        <w:t>a</w:t>
      </w:r>
      <w:r w:rsidR="00F727E3" w:rsidRPr="006E4CAB">
        <w:rPr>
          <w:rFonts w:ascii="Courier New" w:hAnsi="Courier New" w:cs="Courier New"/>
          <w:sz w:val="20"/>
          <w:szCs w:val="20"/>
        </w:rPr>
        <w:t xml:space="preserve">ccounting </w:t>
      </w:r>
      <w:r w:rsidR="00F727E3">
        <w:rPr>
          <w:rFonts w:ascii="Courier New" w:hAnsi="Courier New" w:cs="Courier New"/>
          <w:sz w:val="20"/>
          <w:szCs w:val="20"/>
        </w:rPr>
        <w:t>i</w:t>
      </w:r>
      <w:r w:rsidR="00F727E3" w:rsidRPr="006E4CAB">
        <w:rPr>
          <w:rFonts w:ascii="Courier New" w:hAnsi="Courier New" w:cs="Courier New"/>
          <w:sz w:val="20"/>
          <w:szCs w:val="20"/>
        </w:rPr>
        <w:t xml:space="preserve">nformation </w:t>
      </w:r>
      <w:r w:rsidR="00F727E3">
        <w:rPr>
          <w:rFonts w:ascii="Courier New" w:hAnsi="Courier New" w:cs="Courier New"/>
          <w:sz w:val="20"/>
          <w:szCs w:val="20"/>
        </w:rPr>
        <w:t>s</w:t>
      </w:r>
      <w:r w:rsidR="00F727E3" w:rsidRPr="006E4CAB">
        <w:rPr>
          <w:rFonts w:ascii="Courier New" w:hAnsi="Courier New" w:cs="Courier New"/>
          <w:sz w:val="20"/>
          <w:szCs w:val="20"/>
        </w:rPr>
        <w:t xml:space="preserve">ystem </w:t>
      </w:r>
      <w:r w:rsidRPr="006E4CAB">
        <w:rPr>
          <w:rFonts w:ascii="Courier New" w:hAnsi="Courier New" w:cs="Courier New"/>
          <w:sz w:val="20"/>
          <w:szCs w:val="20"/>
        </w:rPr>
        <w:t>to fulfill</w:t>
      </w:r>
      <w:ins w:id="14" w:author="udasgut" w:date="2014-08-28T11:18:00Z">
        <w:r w:rsidR="001D6445">
          <w:rPr>
            <w:rFonts w:ascii="Courier New" w:hAnsi="Courier New" w:cs="Courier New"/>
            <w:sz w:val="20"/>
            <w:szCs w:val="20"/>
          </w:rPr>
          <w:t xml:space="preserve"> </w:t>
        </w:r>
      </w:ins>
      <w:r w:rsidRPr="006A1F6F">
        <w:rPr>
          <w:rFonts w:ascii="Courier New" w:hAnsi="Courier New" w:cs="Courier New"/>
          <w:b/>
          <w:sz w:val="20"/>
          <w:szCs w:val="20"/>
        </w:rPr>
        <w:t>three important business functions</w:t>
      </w:r>
      <w:r w:rsidRPr="007F210D">
        <w:rPr>
          <w:rFonts w:ascii="Courier New" w:hAnsi="Courier New" w:cs="Courier New"/>
          <w:b/>
          <w:sz w:val="20"/>
          <w:szCs w:val="20"/>
        </w:rPr>
        <w:t>:</w:t>
      </w:r>
    </w:p>
    <w:p w:rsidR="00DF4882" w:rsidRPr="007F210D" w:rsidRDefault="00DF4882" w:rsidP="00DF4882">
      <w:pPr>
        <w:ind w:left="720"/>
        <w:rPr>
          <w:rFonts w:ascii="Courier New" w:hAnsi="Courier New" w:cs="Courier New"/>
          <w:b/>
          <w:sz w:val="20"/>
          <w:szCs w:val="20"/>
        </w:rPr>
      </w:pPr>
    </w:p>
    <w:p w:rsidR="00DF4882" w:rsidRPr="006E4CAB" w:rsidRDefault="00DF4882" w:rsidP="00DF4882">
      <w:pPr>
        <w:widowControl w:val="0"/>
        <w:numPr>
          <w:ilvl w:val="0"/>
          <w:numId w:val="7"/>
        </w:numPr>
        <w:autoSpaceDE w:val="0"/>
        <w:autoSpaceDN w:val="0"/>
        <w:adjustRightInd w:val="0"/>
        <w:rPr>
          <w:rFonts w:ascii="Courier New" w:hAnsi="Courier New" w:cs="Courier New"/>
          <w:sz w:val="20"/>
          <w:szCs w:val="20"/>
        </w:rPr>
      </w:pPr>
      <w:r w:rsidRPr="007F210D">
        <w:rPr>
          <w:rFonts w:ascii="Courier New" w:hAnsi="Courier New" w:cs="Courier New"/>
          <w:b/>
          <w:sz w:val="20"/>
          <w:szCs w:val="20"/>
        </w:rPr>
        <w:t xml:space="preserve">Collect and store data </w:t>
      </w:r>
      <w:r w:rsidRPr="006E4CAB">
        <w:rPr>
          <w:rFonts w:ascii="Courier New" w:hAnsi="Courier New" w:cs="Courier New"/>
          <w:sz w:val="20"/>
          <w:szCs w:val="20"/>
        </w:rPr>
        <w:t>about organizational activities, resources, and personnel</w:t>
      </w:r>
      <w:r>
        <w:rPr>
          <w:rFonts w:ascii="Courier New" w:hAnsi="Courier New" w:cs="Courier New"/>
          <w:sz w:val="20"/>
          <w:szCs w:val="20"/>
        </w:rPr>
        <w:t>.</w:t>
      </w:r>
    </w:p>
    <w:p w:rsidR="00DF4882" w:rsidRPr="007F210D" w:rsidRDefault="00DF4882" w:rsidP="00DF4882">
      <w:pPr>
        <w:ind w:left="1080"/>
        <w:rPr>
          <w:rFonts w:ascii="Courier New" w:hAnsi="Courier New" w:cs="Courier New"/>
          <w:b/>
          <w:sz w:val="20"/>
          <w:szCs w:val="20"/>
        </w:rPr>
      </w:pPr>
    </w:p>
    <w:p w:rsidR="00DF4882" w:rsidRPr="006E4CAB" w:rsidRDefault="00DF4882" w:rsidP="00DF4882">
      <w:pPr>
        <w:widowControl w:val="0"/>
        <w:numPr>
          <w:ilvl w:val="0"/>
          <w:numId w:val="7"/>
        </w:numPr>
        <w:autoSpaceDE w:val="0"/>
        <w:autoSpaceDN w:val="0"/>
        <w:adjustRightInd w:val="0"/>
        <w:rPr>
          <w:rFonts w:ascii="Courier New" w:hAnsi="Courier New" w:cs="Courier New"/>
          <w:sz w:val="20"/>
          <w:szCs w:val="20"/>
        </w:rPr>
      </w:pPr>
      <w:r w:rsidRPr="007F210D">
        <w:rPr>
          <w:rFonts w:ascii="Courier New" w:hAnsi="Courier New" w:cs="Courier New"/>
          <w:b/>
          <w:sz w:val="20"/>
          <w:szCs w:val="20"/>
        </w:rPr>
        <w:t xml:space="preserve">Transform data into information </w:t>
      </w:r>
      <w:r w:rsidRPr="006E4CAB">
        <w:rPr>
          <w:rFonts w:ascii="Courier New" w:hAnsi="Courier New" w:cs="Courier New"/>
          <w:sz w:val="20"/>
          <w:szCs w:val="20"/>
        </w:rPr>
        <w:t>that is useful for making decisions so management can plan, execute, control</w:t>
      </w:r>
      <w:r>
        <w:rPr>
          <w:rFonts w:ascii="Courier New" w:hAnsi="Courier New" w:cs="Courier New"/>
          <w:sz w:val="20"/>
          <w:szCs w:val="20"/>
        </w:rPr>
        <w:t>,</w:t>
      </w:r>
      <w:r w:rsidRPr="006E4CAB">
        <w:rPr>
          <w:rFonts w:ascii="Courier New" w:hAnsi="Courier New" w:cs="Courier New"/>
          <w:sz w:val="20"/>
          <w:szCs w:val="20"/>
        </w:rPr>
        <w:t xml:space="preserve"> and evaluate activities, resources</w:t>
      </w:r>
      <w:r>
        <w:rPr>
          <w:rFonts w:ascii="Courier New" w:hAnsi="Courier New" w:cs="Courier New"/>
          <w:sz w:val="20"/>
          <w:szCs w:val="20"/>
        </w:rPr>
        <w:t>,</w:t>
      </w:r>
      <w:r w:rsidRPr="006E4CAB">
        <w:rPr>
          <w:rFonts w:ascii="Courier New" w:hAnsi="Courier New" w:cs="Courier New"/>
          <w:sz w:val="20"/>
          <w:szCs w:val="20"/>
        </w:rPr>
        <w:t xml:space="preserve"> and personnel</w:t>
      </w:r>
      <w:r>
        <w:rPr>
          <w:rFonts w:ascii="Courier New" w:hAnsi="Courier New" w:cs="Courier New"/>
          <w:sz w:val="20"/>
          <w:szCs w:val="20"/>
        </w:rPr>
        <w:t>.</w:t>
      </w:r>
    </w:p>
    <w:p w:rsidR="00DF4882" w:rsidRPr="007F210D" w:rsidRDefault="00DF4882" w:rsidP="00DF4882">
      <w:pPr>
        <w:rPr>
          <w:rFonts w:ascii="Courier New" w:hAnsi="Courier New" w:cs="Courier New"/>
          <w:b/>
          <w:sz w:val="20"/>
          <w:szCs w:val="20"/>
        </w:rPr>
      </w:pPr>
    </w:p>
    <w:p w:rsidR="00DF4882" w:rsidRDefault="00DF4882" w:rsidP="00DF4882">
      <w:pPr>
        <w:widowControl w:val="0"/>
        <w:numPr>
          <w:ilvl w:val="0"/>
          <w:numId w:val="7"/>
        </w:numPr>
        <w:autoSpaceDE w:val="0"/>
        <w:autoSpaceDN w:val="0"/>
        <w:adjustRightInd w:val="0"/>
        <w:rPr>
          <w:rFonts w:ascii="Courier New" w:hAnsi="Courier New" w:cs="Courier New"/>
          <w:sz w:val="20"/>
          <w:szCs w:val="20"/>
        </w:rPr>
      </w:pPr>
      <w:r w:rsidRPr="007F210D">
        <w:rPr>
          <w:rFonts w:ascii="Courier New" w:hAnsi="Courier New" w:cs="Courier New"/>
          <w:b/>
          <w:sz w:val="20"/>
          <w:szCs w:val="20"/>
        </w:rPr>
        <w:t xml:space="preserve">Provide adequate controls </w:t>
      </w:r>
      <w:r w:rsidRPr="006E4CAB">
        <w:rPr>
          <w:rFonts w:ascii="Courier New" w:hAnsi="Courier New" w:cs="Courier New"/>
          <w:sz w:val="20"/>
          <w:szCs w:val="20"/>
        </w:rPr>
        <w:t>to safeguard the organization’s assets</w:t>
      </w:r>
      <w:r>
        <w:rPr>
          <w:rFonts w:ascii="Courier New" w:hAnsi="Courier New" w:cs="Courier New"/>
          <w:sz w:val="20"/>
          <w:szCs w:val="20"/>
        </w:rPr>
        <w:t>, including its data, to ensure that the assets and data are available when needed and the data are accurate and reliable.</w:t>
      </w:r>
    </w:p>
    <w:p w:rsidR="00DF4882" w:rsidRDefault="00DF4882" w:rsidP="00DF4882">
      <w:pPr>
        <w:widowControl w:val="0"/>
        <w:autoSpaceDE w:val="0"/>
        <w:autoSpaceDN w:val="0"/>
        <w:adjustRightInd w:val="0"/>
        <w:rPr>
          <w:rFonts w:ascii="Courier New" w:hAnsi="Courier New" w:cs="Courier New"/>
          <w:sz w:val="20"/>
          <w:szCs w:val="20"/>
        </w:rPr>
      </w:pPr>
    </w:p>
    <w:p w:rsidR="00F727E3" w:rsidRDefault="00F727E3" w:rsidP="00DF4882">
      <w:pPr>
        <w:widowControl w:val="0"/>
        <w:autoSpaceDE w:val="0"/>
        <w:autoSpaceDN w:val="0"/>
        <w:adjustRightInd w:val="0"/>
        <w:rPr>
          <w:rFonts w:ascii="Courier New" w:hAnsi="Courier New" w:cs="Courier New"/>
          <w:sz w:val="20"/>
          <w:szCs w:val="20"/>
        </w:rPr>
      </w:pPr>
    </w:p>
    <w:p w:rsidR="00DF4882" w:rsidRDefault="00DF4882" w:rsidP="00DF4882">
      <w:pPr>
        <w:rPr>
          <w:rFonts w:ascii="Courier New" w:hAnsi="Courier New" w:cs="Courier New"/>
          <w:sz w:val="20"/>
          <w:szCs w:val="20"/>
        </w:rPr>
      </w:pPr>
      <w:r>
        <w:rPr>
          <w:rFonts w:ascii="Courier New" w:hAnsi="Courier New" w:cs="Courier New"/>
          <w:b/>
          <w:sz w:val="20"/>
          <w:szCs w:val="20"/>
          <w:u w:val="single"/>
        </w:rPr>
        <w:t>Multiple Choice 6</w:t>
      </w:r>
    </w:p>
    <w:p w:rsidR="00DF4882" w:rsidRPr="006E4CAB" w:rsidRDefault="00DF4882" w:rsidP="00DF4882">
      <w:pPr>
        <w:widowControl w:val="0"/>
        <w:autoSpaceDE w:val="0"/>
        <w:autoSpaceDN w:val="0"/>
        <w:adjustRightInd w:val="0"/>
        <w:rPr>
          <w:rFonts w:ascii="Courier New" w:hAnsi="Courier New" w:cs="Courier New"/>
          <w:sz w:val="20"/>
          <w:szCs w:val="20"/>
        </w:rPr>
      </w:pPr>
    </w:p>
    <w:p w:rsidR="00DF4882" w:rsidRPr="006A1F6F" w:rsidRDefault="00DF4882" w:rsidP="00DF4882">
      <w:pPr>
        <w:widowControl w:val="0"/>
        <w:autoSpaceDE w:val="0"/>
        <w:autoSpaceDN w:val="0"/>
        <w:adjustRightInd w:val="0"/>
        <w:rPr>
          <w:rFonts w:ascii="Courier New" w:hAnsi="Courier New" w:cs="Courier New"/>
          <w:bCs w:val="0"/>
          <w:sz w:val="20"/>
          <w:szCs w:val="20"/>
        </w:rPr>
      </w:pPr>
      <w:r w:rsidRPr="006A1F6F">
        <w:rPr>
          <w:rFonts w:ascii="Courier New" w:hAnsi="Courier New" w:cs="Courier New"/>
          <w:bCs w:val="0"/>
          <w:sz w:val="20"/>
          <w:szCs w:val="20"/>
        </w:rPr>
        <w:t>Which of the following is a function of an AIS?</w:t>
      </w:r>
    </w:p>
    <w:p w:rsidR="00DF4882" w:rsidRPr="006A1F6F" w:rsidRDefault="00DF4882" w:rsidP="00DF4882">
      <w:pPr>
        <w:widowControl w:val="0"/>
        <w:autoSpaceDE w:val="0"/>
        <w:autoSpaceDN w:val="0"/>
        <w:adjustRightInd w:val="0"/>
        <w:ind w:left="720" w:hanging="360"/>
        <w:rPr>
          <w:rFonts w:ascii="Courier New" w:hAnsi="Courier New" w:cs="Courier New"/>
          <w:bCs w:val="0"/>
          <w:sz w:val="20"/>
          <w:szCs w:val="20"/>
        </w:rPr>
      </w:pPr>
      <w:r w:rsidRPr="006A1F6F">
        <w:rPr>
          <w:rFonts w:ascii="Courier New" w:hAnsi="Courier New" w:cs="Courier New"/>
          <w:bCs w:val="0"/>
          <w:sz w:val="20"/>
          <w:szCs w:val="20"/>
        </w:rPr>
        <w:t>a.</w:t>
      </w:r>
      <w:r w:rsidRPr="006A1F6F">
        <w:rPr>
          <w:rFonts w:ascii="Courier New" w:hAnsi="Courier New" w:cs="Courier New"/>
          <w:bCs w:val="0"/>
          <w:sz w:val="20"/>
          <w:szCs w:val="20"/>
        </w:rPr>
        <w:tab/>
        <w:t>reducing the need to identify a strategy and strategic position</w:t>
      </w:r>
    </w:p>
    <w:p w:rsidR="00DF4882" w:rsidRPr="006A1F6F" w:rsidRDefault="00DF4882" w:rsidP="00DF4882">
      <w:pPr>
        <w:widowControl w:val="0"/>
        <w:tabs>
          <w:tab w:val="left" w:pos="3960"/>
          <w:tab w:val="left" w:pos="4200"/>
        </w:tabs>
        <w:autoSpaceDE w:val="0"/>
        <w:autoSpaceDN w:val="0"/>
        <w:adjustRightInd w:val="0"/>
        <w:ind w:left="720" w:hanging="360"/>
        <w:rPr>
          <w:rFonts w:ascii="Courier New" w:hAnsi="Courier New" w:cs="Courier New"/>
          <w:bCs w:val="0"/>
          <w:sz w:val="20"/>
          <w:szCs w:val="20"/>
        </w:rPr>
      </w:pPr>
      <w:r w:rsidRPr="006A1F6F">
        <w:rPr>
          <w:rFonts w:ascii="Courier New" w:hAnsi="Courier New" w:cs="Courier New"/>
          <w:bCs w:val="0"/>
          <w:sz w:val="20"/>
          <w:szCs w:val="20"/>
        </w:rPr>
        <w:t>b.</w:t>
      </w:r>
      <w:r w:rsidRPr="006A1F6F">
        <w:rPr>
          <w:rFonts w:ascii="Courier New" w:hAnsi="Courier New" w:cs="Courier New"/>
          <w:bCs w:val="0"/>
          <w:sz w:val="20"/>
          <w:szCs w:val="20"/>
        </w:rPr>
        <w:tab/>
        <w:t>transforming data into useful information</w:t>
      </w:r>
    </w:p>
    <w:p w:rsidR="00DF4882" w:rsidRPr="006A1F6F" w:rsidRDefault="00DF4882" w:rsidP="00DF4882">
      <w:pPr>
        <w:widowControl w:val="0"/>
        <w:tabs>
          <w:tab w:val="left" w:pos="3960"/>
          <w:tab w:val="left" w:pos="4200"/>
        </w:tabs>
        <w:autoSpaceDE w:val="0"/>
        <w:autoSpaceDN w:val="0"/>
        <w:adjustRightInd w:val="0"/>
        <w:ind w:left="720" w:hanging="360"/>
        <w:rPr>
          <w:rFonts w:ascii="Courier New" w:hAnsi="Courier New" w:cs="Courier New"/>
          <w:bCs w:val="0"/>
          <w:sz w:val="20"/>
          <w:szCs w:val="20"/>
        </w:rPr>
      </w:pPr>
      <w:r w:rsidRPr="006A1F6F">
        <w:rPr>
          <w:rFonts w:ascii="Courier New" w:hAnsi="Courier New" w:cs="Courier New"/>
          <w:bCs w:val="0"/>
          <w:sz w:val="20"/>
          <w:szCs w:val="20"/>
        </w:rPr>
        <w:t>c.</w:t>
      </w:r>
      <w:r w:rsidRPr="006A1F6F">
        <w:rPr>
          <w:rFonts w:ascii="Courier New" w:hAnsi="Courier New" w:cs="Courier New"/>
          <w:bCs w:val="0"/>
          <w:sz w:val="20"/>
          <w:szCs w:val="20"/>
        </w:rPr>
        <w:tab/>
        <w:t>allocating organizational resources</w:t>
      </w:r>
    </w:p>
    <w:p w:rsidR="00DF4882" w:rsidRPr="006A1F6F" w:rsidRDefault="00DF4882" w:rsidP="00DF4882">
      <w:pPr>
        <w:ind w:left="720" w:hanging="360"/>
        <w:rPr>
          <w:rFonts w:ascii="Courier New" w:hAnsi="Courier New" w:cs="Courier New"/>
          <w:sz w:val="20"/>
          <w:szCs w:val="20"/>
        </w:rPr>
      </w:pPr>
      <w:r w:rsidRPr="006A1F6F">
        <w:rPr>
          <w:rFonts w:ascii="Courier New" w:hAnsi="Courier New" w:cs="Courier New"/>
          <w:bCs w:val="0"/>
          <w:sz w:val="20"/>
          <w:szCs w:val="20"/>
        </w:rPr>
        <w:t>d.</w:t>
      </w:r>
      <w:r w:rsidRPr="006A1F6F">
        <w:rPr>
          <w:rFonts w:ascii="Courier New" w:hAnsi="Courier New" w:cs="Courier New"/>
          <w:bCs w:val="0"/>
          <w:sz w:val="20"/>
          <w:szCs w:val="20"/>
        </w:rPr>
        <w:tab/>
        <w:t>automating all decision making</w:t>
      </w:r>
    </w:p>
    <w:p w:rsidR="00DF4882" w:rsidRDefault="00DF4882" w:rsidP="00DF4882">
      <w:pPr>
        <w:rPr>
          <w:rFonts w:ascii="Courier New" w:hAnsi="Courier New" w:cs="Courier New"/>
          <w:sz w:val="20"/>
          <w:szCs w:val="20"/>
        </w:rPr>
      </w:pPr>
    </w:p>
    <w:p w:rsidR="00DF4882" w:rsidRDefault="00DF4882" w:rsidP="00DF4882"/>
    <w:p w:rsidR="00DF4882" w:rsidRDefault="004E322B" w:rsidP="00DF4882">
      <w:pPr>
        <w:rPr>
          <w:rFonts w:ascii="Courier New" w:hAnsi="Courier New" w:cs="Courier New"/>
          <w:sz w:val="20"/>
          <w:szCs w:val="20"/>
        </w:rPr>
      </w:pPr>
      <w:r w:rsidRPr="004E322B">
        <w:rPr>
          <w:rFonts w:ascii="Courier New" w:hAnsi="Courier New" w:cs="Courier New"/>
          <w:b/>
          <w:noProof/>
          <w:color w:val="000000"/>
          <w:sz w:val="20"/>
          <w:szCs w:val="20"/>
        </w:rPr>
        <w:pict>
          <v:rect id="Rectangle 11" o:spid="_x0000_s1032" style="position:absolute;margin-left:27pt;margin-top:9.75pt;width:324pt;height:1in;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">
            <o:extrusion v:ext="view" backdepth="1in" color="white" on="t" viewpoint="0,34.72222mm" viewpointorigin="0,.5" skewangle="90" lightposition="-50000" lightposition2="50000" type="perspective"/>
            <v:textbox>
              <w:txbxContent>
                <w:p w:rsidR="00DF4882" w:rsidRPr="00600CB4" w:rsidRDefault="00DF4882" w:rsidP="00DF4882">
                  <w:pPr>
                    <w:jc w:val="center"/>
                    <w:rPr>
                      <w:rFonts w:ascii="Courier New" w:hAnsi="Courier New" w:cs="Courier New"/>
                      <w:b/>
                      <w:color w:val="800000"/>
                      <w:u w:val="single"/>
                    </w:rPr>
                  </w:pPr>
                  <w:r w:rsidRPr="00600CB4">
                    <w:rPr>
                      <w:rFonts w:ascii="Courier New" w:hAnsi="Courier New" w:cs="Courier New"/>
                      <w:b/>
                      <w:color w:val="800000"/>
                      <w:u w:val="single"/>
                    </w:rPr>
                    <w:t xml:space="preserve">Learning Objective </w:t>
                  </w:r>
                  <w:r>
                    <w:rPr>
                      <w:rFonts w:ascii="Courier New" w:hAnsi="Courier New" w:cs="Courier New"/>
                      <w:b/>
                      <w:color w:val="800000"/>
                      <w:u w:val="single"/>
                    </w:rPr>
                    <w:t>Six</w:t>
                  </w:r>
                </w:p>
                <w:p w:rsidR="00DF4882" w:rsidRDefault="00DF4882" w:rsidP="00DF4882">
                  <w:pPr>
                    <w:rPr>
                      <w:rFonts w:ascii="Courier New" w:hAnsi="Courier New" w:cs="Courier New"/>
                      <w:b/>
                      <w:color w:val="800000"/>
                      <w:sz w:val="22"/>
                      <w:szCs w:val="22"/>
                    </w:rPr>
                  </w:pPr>
                </w:p>
                <w:p w:rsidR="00DF4882" w:rsidRPr="001D089D" w:rsidRDefault="00DF4882" w:rsidP="00DF4882">
                  <w:pPr>
                    <w:rPr>
                      <w:rFonts w:ascii="Courier New" w:hAnsi="Courier New" w:cs="Courier New"/>
                      <w:b/>
                      <w:color w:val="000080"/>
                      <w:sz w:val="22"/>
                      <w:szCs w:val="22"/>
                    </w:rPr>
                  </w:pPr>
                  <w:r w:rsidRPr="001D089D">
                    <w:rPr>
                      <w:rFonts w:ascii="Courier New" w:hAnsi="Courier New" w:cs="Courier New"/>
                      <w:b/>
                      <w:color w:val="000080"/>
                      <w:sz w:val="22"/>
                      <w:szCs w:val="22"/>
                    </w:rPr>
                    <w:t>Discuss how an AIS can add value to an organization.</w:t>
                  </w:r>
                </w:p>
                <w:p w:rsidR="00DF4882" w:rsidRPr="00600CB4" w:rsidRDefault="00DF4882" w:rsidP="00DF4882">
                  <w:pPr>
                    <w:ind w:left="360"/>
                    <w:rPr>
                      <w:rFonts w:ascii="Courier New" w:hAnsi="Courier New" w:cs="Courier New"/>
                      <w:b/>
                      <w:color w:val="000080"/>
                      <w:sz w:val="22"/>
                      <w:szCs w:val="22"/>
                    </w:rPr>
                  </w:pPr>
                </w:p>
                <w:p w:rsidR="00DF4882" w:rsidRPr="00F41F89" w:rsidRDefault="00DF4882" w:rsidP="00DF4882">
                  <w:pPr>
                    <w:rPr>
                      <w:b/>
                      <w:color w:val="000080"/>
                      <w:sz w:val="22"/>
                      <w:szCs w:val="22"/>
                    </w:rPr>
                  </w:pPr>
                </w:p>
              </w:txbxContent>
            </v:textbox>
          </v:rect>
        </w:pict>
      </w: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Pr="001D089D" w:rsidRDefault="00DF4882" w:rsidP="00DF4882">
      <w:pPr>
        <w:rPr>
          <w:rFonts w:ascii="Courier New" w:hAnsi="Courier New" w:cs="Courier New"/>
          <w:b/>
          <w:color w:val="000000"/>
          <w:u w:val="single"/>
        </w:rPr>
      </w:pPr>
      <w:r w:rsidRPr="001D089D">
        <w:rPr>
          <w:rFonts w:ascii="Courier New" w:hAnsi="Courier New" w:cs="Courier New"/>
          <w:b/>
          <w:color w:val="000000"/>
          <w:u w:val="single"/>
        </w:rPr>
        <w:t>How an AIS Can Add Value to an Organization</w:t>
      </w:r>
    </w:p>
    <w:p w:rsidR="00DF4882" w:rsidRPr="00A73781" w:rsidRDefault="00DF4882" w:rsidP="00DF4882">
      <w:pPr>
        <w:ind w:left="720"/>
        <w:rPr>
          <w:rFonts w:ascii="Courier New" w:hAnsi="Courier New" w:cs="Courier New"/>
          <w:b/>
          <w:color w:val="000000"/>
          <w:sz w:val="20"/>
          <w:szCs w:val="20"/>
        </w:rPr>
      </w:pPr>
    </w:p>
    <w:p w:rsidR="00DF4882" w:rsidRPr="001A08D6" w:rsidRDefault="00F727E3" w:rsidP="00DF4882">
      <w:pPr>
        <w:widowControl w:val="0"/>
        <w:numPr>
          <w:ilvl w:val="0"/>
          <w:numId w:val="22"/>
        </w:numPr>
        <w:autoSpaceDE w:val="0"/>
        <w:autoSpaceDN w:val="0"/>
        <w:adjustRightInd w:val="0"/>
        <w:rPr>
          <w:rFonts w:ascii="Courier New" w:hAnsi="Courier New" w:cs="Courier New"/>
          <w:color w:val="000000"/>
          <w:sz w:val="20"/>
          <w:szCs w:val="20"/>
        </w:rPr>
      </w:pPr>
      <w:r w:rsidRPr="006A1F6F">
        <w:rPr>
          <w:rFonts w:ascii="Courier New" w:hAnsi="Courier New" w:cs="Courier New"/>
          <w:b/>
          <w:color w:val="000000"/>
          <w:sz w:val="20"/>
          <w:szCs w:val="20"/>
        </w:rPr>
        <w:t>Improv</w:t>
      </w:r>
      <w:r>
        <w:rPr>
          <w:rFonts w:ascii="Courier New" w:hAnsi="Courier New" w:cs="Courier New"/>
          <w:b/>
          <w:color w:val="000000"/>
          <w:sz w:val="20"/>
          <w:szCs w:val="20"/>
        </w:rPr>
        <w:t>e</w:t>
      </w:r>
      <w:ins w:id="15" w:author="udasgut" w:date="2014-08-28T11:18:00Z">
        <w:r w:rsidR="001D6445">
          <w:rPr>
            <w:rFonts w:ascii="Courier New" w:hAnsi="Courier New" w:cs="Courier New"/>
            <w:b/>
            <w:color w:val="000000"/>
            <w:sz w:val="20"/>
            <w:szCs w:val="20"/>
          </w:rPr>
          <w:t xml:space="preserve"> </w:t>
        </w:r>
      </w:ins>
      <w:r w:rsidR="00DF4882" w:rsidRPr="006A1F6F">
        <w:rPr>
          <w:rFonts w:ascii="Courier New" w:hAnsi="Courier New" w:cs="Courier New"/>
          <w:b/>
          <w:color w:val="000000"/>
          <w:sz w:val="20"/>
          <w:szCs w:val="20"/>
        </w:rPr>
        <w:t>the quality</w:t>
      </w:r>
      <w:ins w:id="16" w:author="udasgut" w:date="2014-08-28T11:18:00Z">
        <w:r w:rsidR="001D6445">
          <w:rPr>
            <w:rFonts w:ascii="Courier New" w:hAnsi="Courier New" w:cs="Courier New"/>
            <w:b/>
            <w:color w:val="000000"/>
            <w:sz w:val="20"/>
            <w:szCs w:val="20"/>
          </w:rPr>
          <w:t xml:space="preserve"> </w:t>
        </w:r>
      </w:ins>
      <w:r w:rsidR="00DF4882" w:rsidRPr="001A08D6">
        <w:rPr>
          <w:rFonts w:ascii="Courier New" w:hAnsi="Courier New" w:cs="Courier New"/>
          <w:color w:val="000000"/>
          <w:sz w:val="20"/>
          <w:szCs w:val="20"/>
        </w:rPr>
        <w:t xml:space="preserve">and </w:t>
      </w:r>
      <w:r w:rsidRPr="006A1F6F">
        <w:rPr>
          <w:rFonts w:ascii="Courier New" w:hAnsi="Courier New" w:cs="Courier New"/>
          <w:b/>
          <w:color w:val="000000"/>
          <w:sz w:val="20"/>
          <w:szCs w:val="20"/>
        </w:rPr>
        <w:t>reduc</w:t>
      </w:r>
      <w:r>
        <w:rPr>
          <w:rFonts w:ascii="Courier New" w:hAnsi="Courier New" w:cs="Courier New"/>
          <w:b/>
          <w:color w:val="000000"/>
          <w:sz w:val="20"/>
          <w:szCs w:val="20"/>
        </w:rPr>
        <w:t>e</w:t>
      </w:r>
      <w:ins w:id="17" w:author="udasgut" w:date="2014-08-28T11:18:00Z">
        <w:r w:rsidR="001D6445">
          <w:rPr>
            <w:rFonts w:ascii="Courier New" w:hAnsi="Courier New" w:cs="Courier New"/>
            <w:b/>
            <w:color w:val="000000"/>
            <w:sz w:val="20"/>
            <w:szCs w:val="20"/>
          </w:rPr>
          <w:t xml:space="preserve"> </w:t>
        </w:r>
      </w:ins>
      <w:r w:rsidR="00DF4882" w:rsidRPr="006A1F6F">
        <w:rPr>
          <w:rFonts w:ascii="Courier New" w:hAnsi="Courier New" w:cs="Courier New"/>
          <w:b/>
          <w:color w:val="000000"/>
          <w:sz w:val="20"/>
          <w:szCs w:val="20"/>
        </w:rPr>
        <w:t>the costs</w:t>
      </w:r>
      <w:ins w:id="18" w:author="udasgut" w:date="2014-08-28T11:18:00Z">
        <w:r w:rsidR="001D6445">
          <w:rPr>
            <w:rFonts w:ascii="Courier New" w:hAnsi="Courier New" w:cs="Courier New"/>
            <w:b/>
            <w:color w:val="000000"/>
            <w:sz w:val="20"/>
            <w:szCs w:val="20"/>
          </w:rPr>
          <w:t xml:space="preserve"> </w:t>
        </w:r>
      </w:ins>
      <w:r w:rsidR="00DF4882" w:rsidRPr="001A08D6">
        <w:rPr>
          <w:rFonts w:ascii="Courier New" w:hAnsi="Courier New" w:cs="Courier New"/>
          <w:color w:val="000000"/>
          <w:sz w:val="20"/>
          <w:szCs w:val="20"/>
        </w:rPr>
        <w:t>of products or services.</w:t>
      </w:r>
    </w:p>
    <w:p w:rsidR="00DF4882" w:rsidRPr="000D12FA" w:rsidRDefault="00DF4882" w:rsidP="00DF4882">
      <w:pPr>
        <w:ind w:left="1080"/>
        <w:rPr>
          <w:rFonts w:ascii="Courier New" w:hAnsi="Courier New" w:cs="Courier New"/>
          <w:b/>
          <w:color w:val="000000"/>
          <w:sz w:val="20"/>
          <w:szCs w:val="20"/>
        </w:rPr>
      </w:pPr>
    </w:p>
    <w:p w:rsidR="00DF4882" w:rsidRPr="001A08D6" w:rsidRDefault="00F727E3" w:rsidP="00DF4882">
      <w:pPr>
        <w:widowControl w:val="0"/>
        <w:numPr>
          <w:ilvl w:val="0"/>
          <w:numId w:val="22"/>
        </w:numPr>
        <w:autoSpaceDE w:val="0"/>
        <w:autoSpaceDN w:val="0"/>
        <w:adjustRightInd w:val="0"/>
        <w:rPr>
          <w:rFonts w:ascii="Courier New" w:hAnsi="Courier New" w:cs="Courier New"/>
          <w:color w:val="000000"/>
          <w:sz w:val="20"/>
          <w:szCs w:val="20"/>
        </w:rPr>
      </w:pPr>
      <w:r w:rsidRPr="006A1F6F">
        <w:rPr>
          <w:rFonts w:ascii="Courier New" w:hAnsi="Courier New" w:cs="Courier New"/>
          <w:b/>
          <w:color w:val="000000"/>
          <w:sz w:val="20"/>
          <w:szCs w:val="20"/>
        </w:rPr>
        <w:t>Improv</w:t>
      </w:r>
      <w:r>
        <w:rPr>
          <w:rFonts w:ascii="Courier New" w:hAnsi="Courier New" w:cs="Courier New"/>
          <w:b/>
          <w:color w:val="000000"/>
          <w:sz w:val="20"/>
          <w:szCs w:val="20"/>
        </w:rPr>
        <w:t>e</w:t>
      </w:r>
      <w:ins w:id="19" w:author="udasgut" w:date="2014-08-28T11:18:00Z">
        <w:r w:rsidR="001D6445">
          <w:rPr>
            <w:rFonts w:ascii="Courier New" w:hAnsi="Courier New" w:cs="Courier New"/>
            <w:b/>
            <w:color w:val="000000"/>
            <w:sz w:val="20"/>
            <w:szCs w:val="20"/>
          </w:rPr>
          <w:t xml:space="preserve"> </w:t>
        </w:r>
      </w:ins>
      <w:r w:rsidR="00DF4882" w:rsidRPr="006A1F6F">
        <w:rPr>
          <w:rFonts w:ascii="Courier New" w:hAnsi="Courier New" w:cs="Courier New"/>
          <w:b/>
          <w:color w:val="000000"/>
          <w:sz w:val="20"/>
          <w:szCs w:val="20"/>
        </w:rPr>
        <w:t>efficiency</w:t>
      </w:r>
      <w:r w:rsidR="00DF4882" w:rsidRPr="00A73781">
        <w:rPr>
          <w:rFonts w:ascii="Courier New" w:hAnsi="Courier New" w:cs="Courier New"/>
          <w:b/>
          <w:color w:val="000000"/>
          <w:sz w:val="20"/>
          <w:szCs w:val="20"/>
        </w:rPr>
        <w:t xml:space="preserve">. </w:t>
      </w:r>
      <w:r w:rsidR="00DF4882" w:rsidRPr="001A08D6">
        <w:rPr>
          <w:rFonts w:ascii="Courier New" w:hAnsi="Courier New" w:cs="Courier New"/>
          <w:color w:val="000000"/>
          <w:sz w:val="20"/>
          <w:szCs w:val="20"/>
        </w:rPr>
        <w:t>A well</w:t>
      </w:r>
      <w:r w:rsidR="00DF4882">
        <w:rPr>
          <w:rFonts w:ascii="Courier New" w:hAnsi="Courier New" w:cs="Courier New"/>
          <w:color w:val="000000"/>
          <w:sz w:val="20"/>
          <w:szCs w:val="20"/>
        </w:rPr>
        <w:t>-</w:t>
      </w:r>
      <w:r w:rsidR="00DF4882" w:rsidRPr="001A08D6">
        <w:rPr>
          <w:rFonts w:ascii="Courier New" w:hAnsi="Courier New" w:cs="Courier New"/>
          <w:color w:val="000000"/>
          <w:sz w:val="20"/>
          <w:szCs w:val="20"/>
        </w:rPr>
        <w:t>designed AIS can make operations more efficient by providing more timely information.</w:t>
      </w:r>
    </w:p>
    <w:p w:rsidR="00DF4882" w:rsidRPr="00A73781" w:rsidRDefault="00DF4882" w:rsidP="00DF4882">
      <w:pPr>
        <w:rPr>
          <w:rFonts w:ascii="Courier New" w:hAnsi="Courier New" w:cs="Courier New"/>
          <w:b/>
          <w:color w:val="000000"/>
          <w:sz w:val="20"/>
          <w:szCs w:val="20"/>
        </w:rPr>
      </w:pPr>
    </w:p>
    <w:p w:rsidR="00DF4882" w:rsidRPr="001A08D6" w:rsidRDefault="00F727E3" w:rsidP="00DF4882">
      <w:pPr>
        <w:widowControl w:val="0"/>
        <w:numPr>
          <w:ilvl w:val="0"/>
          <w:numId w:val="22"/>
        </w:numPr>
        <w:autoSpaceDE w:val="0"/>
        <w:autoSpaceDN w:val="0"/>
        <w:adjustRightInd w:val="0"/>
        <w:rPr>
          <w:rFonts w:ascii="Courier New" w:hAnsi="Courier New" w:cs="Courier New"/>
          <w:color w:val="000000"/>
          <w:sz w:val="20"/>
          <w:szCs w:val="20"/>
        </w:rPr>
      </w:pPr>
      <w:r w:rsidRPr="001A08D6">
        <w:rPr>
          <w:rFonts w:ascii="Courier New" w:hAnsi="Courier New" w:cs="Courier New"/>
          <w:b/>
          <w:color w:val="000000"/>
          <w:sz w:val="20"/>
          <w:szCs w:val="20"/>
        </w:rPr>
        <w:t>Shar</w:t>
      </w:r>
      <w:r>
        <w:rPr>
          <w:rFonts w:ascii="Courier New" w:hAnsi="Courier New" w:cs="Courier New"/>
          <w:b/>
          <w:color w:val="000000"/>
          <w:sz w:val="20"/>
          <w:szCs w:val="20"/>
        </w:rPr>
        <w:t>e</w:t>
      </w:r>
      <w:ins w:id="20" w:author="udasgut" w:date="2014-08-28T11:19:00Z">
        <w:r w:rsidR="001D6445">
          <w:rPr>
            <w:rFonts w:ascii="Courier New" w:hAnsi="Courier New" w:cs="Courier New"/>
            <w:b/>
            <w:color w:val="000000"/>
            <w:sz w:val="20"/>
            <w:szCs w:val="20"/>
          </w:rPr>
          <w:t xml:space="preserve"> </w:t>
        </w:r>
      </w:ins>
      <w:r w:rsidR="00DF4882" w:rsidRPr="001A08D6">
        <w:rPr>
          <w:rFonts w:ascii="Courier New" w:hAnsi="Courier New" w:cs="Courier New"/>
          <w:b/>
          <w:color w:val="000000"/>
          <w:sz w:val="20"/>
          <w:szCs w:val="20"/>
        </w:rPr>
        <w:t>knowledge</w:t>
      </w:r>
      <w:r w:rsidR="00DF4882" w:rsidRPr="00A73781">
        <w:rPr>
          <w:rFonts w:ascii="Courier New" w:hAnsi="Courier New" w:cs="Courier New"/>
          <w:b/>
          <w:color w:val="000000"/>
          <w:sz w:val="20"/>
          <w:szCs w:val="20"/>
        </w:rPr>
        <w:t xml:space="preserve">. </w:t>
      </w:r>
      <w:r w:rsidR="00DF4882" w:rsidRPr="001A08D6">
        <w:rPr>
          <w:rFonts w:ascii="Courier New" w:hAnsi="Courier New" w:cs="Courier New"/>
          <w:color w:val="000000"/>
          <w:sz w:val="20"/>
          <w:szCs w:val="20"/>
        </w:rPr>
        <w:t>A well-designed AIS can make it easier to share knowledge and expertise, perhaps thereby improving operations and even providing a competitive advantage.</w:t>
      </w:r>
    </w:p>
    <w:p w:rsidR="00DF4882" w:rsidRPr="00A73781" w:rsidRDefault="00DF4882" w:rsidP="00DF4882">
      <w:pPr>
        <w:rPr>
          <w:rFonts w:ascii="Courier New" w:hAnsi="Courier New" w:cs="Courier New"/>
          <w:b/>
          <w:color w:val="000000"/>
          <w:sz w:val="20"/>
          <w:szCs w:val="20"/>
        </w:rPr>
      </w:pPr>
    </w:p>
    <w:p w:rsidR="00DF4882" w:rsidRPr="001A08D6" w:rsidRDefault="00F727E3" w:rsidP="00DF4882">
      <w:pPr>
        <w:widowControl w:val="0"/>
        <w:numPr>
          <w:ilvl w:val="0"/>
          <w:numId w:val="22"/>
        </w:numPr>
        <w:autoSpaceDE w:val="0"/>
        <w:autoSpaceDN w:val="0"/>
        <w:adjustRightInd w:val="0"/>
        <w:rPr>
          <w:rFonts w:ascii="Courier New" w:hAnsi="Courier New" w:cs="Courier New"/>
          <w:color w:val="000000"/>
          <w:sz w:val="20"/>
          <w:szCs w:val="20"/>
        </w:rPr>
      </w:pPr>
      <w:r w:rsidRPr="006A1F6F">
        <w:rPr>
          <w:rFonts w:ascii="Courier New" w:hAnsi="Courier New" w:cs="Courier New"/>
          <w:b/>
          <w:color w:val="000000"/>
          <w:sz w:val="20"/>
          <w:szCs w:val="20"/>
        </w:rPr>
        <w:t>Improv</w:t>
      </w:r>
      <w:r>
        <w:rPr>
          <w:rFonts w:ascii="Courier New" w:hAnsi="Courier New" w:cs="Courier New"/>
          <w:b/>
          <w:color w:val="000000"/>
          <w:sz w:val="20"/>
          <w:szCs w:val="20"/>
        </w:rPr>
        <w:t>e</w:t>
      </w:r>
      <w:ins w:id="21" w:author="udasgut" w:date="2014-08-28T11:18:00Z">
        <w:r w:rsidR="001D6445">
          <w:rPr>
            <w:rFonts w:ascii="Courier New" w:hAnsi="Courier New" w:cs="Courier New"/>
            <w:b/>
            <w:color w:val="000000"/>
            <w:sz w:val="20"/>
            <w:szCs w:val="20"/>
          </w:rPr>
          <w:t xml:space="preserve"> </w:t>
        </w:r>
      </w:ins>
      <w:r w:rsidR="00DF4882" w:rsidRPr="001A08D6">
        <w:rPr>
          <w:rFonts w:ascii="Courier New" w:hAnsi="Courier New" w:cs="Courier New"/>
          <w:color w:val="000000"/>
          <w:sz w:val="20"/>
          <w:szCs w:val="20"/>
        </w:rPr>
        <w:t>the</w:t>
      </w:r>
      <w:ins w:id="22" w:author="udasgut" w:date="2014-08-28T11:19:00Z">
        <w:r w:rsidR="001D6445">
          <w:rPr>
            <w:rFonts w:ascii="Courier New" w:hAnsi="Courier New" w:cs="Courier New"/>
            <w:color w:val="000000"/>
            <w:sz w:val="20"/>
            <w:szCs w:val="20"/>
          </w:rPr>
          <w:t xml:space="preserve"> </w:t>
        </w:r>
      </w:ins>
      <w:r w:rsidR="00DF4882" w:rsidRPr="006A1F6F">
        <w:rPr>
          <w:rFonts w:ascii="Courier New" w:hAnsi="Courier New" w:cs="Courier New"/>
          <w:b/>
          <w:color w:val="000000"/>
          <w:sz w:val="20"/>
          <w:szCs w:val="20"/>
        </w:rPr>
        <w:t xml:space="preserve">efficiency </w:t>
      </w:r>
      <w:r w:rsidR="00DF4882" w:rsidRPr="006A1F6F">
        <w:rPr>
          <w:rFonts w:ascii="Courier New" w:hAnsi="Courier New" w:cs="Courier New"/>
          <w:color w:val="000000"/>
          <w:sz w:val="20"/>
          <w:szCs w:val="20"/>
        </w:rPr>
        <w:t>and</w:t>
      </w:r>
      <w:r w:rsidR="00DF4882" w:rsidRPr="006A1F6F">
        <w:rPr>
          <w:rFonts w:ascii="Courier New" w:hAnsi="Courier New" w:cs="Courier New"/>
          <w:b/>
          <w:color w:val="000000"/>
          <w:sz w:val="20"/>
          <w:szCs w:val="20"/>
        </w:rPr>
        <w:t xml:space="preserve"> effectiveness</w:t>
      </w:r>
      <w:ins w:id="23" w:author="udasgut" w:date="2014-08-28T11:18:00Z">
        <w:r w:rsidR="001D6445">
          <w:rPr>
            <w:rFonts w:ascii="Courier New" w:hAnsi="Courier New" w:cs="Courier New"/>
            <w:b/>
            <w:color w:val="000000"/>
            <w:sz w:val="20"/>
            <w:szCs w:val="20"/>
          </w:rPr>
          <w:t xml:space="preserve"> </w:t>
        </w:r>
      </w:ins>
      <w:r w:rsidR="00DF4882" w:rsidRPr="001A08D6">
        <w:rPr>
          <w:rFonts w:ascii="Courier New" w:hAnsi="Courier New" w:cs="Courier New"/>
          <w:color w:val="000000"/>
          <w:sz w:val="20"/>
          <w:szCs w:val="20"/>
        </w:rPr>
        <w:t>of its supply chain.</w:t>
      </w:r>
    </w:p>
    <w:p w:rsidR="00DF4882" w:rsidRPr="001A08D6" w:rsidRDefault="00DF4882" w:rsidP="00DF4882">
      <w:pPr>
        <w:rPr>
          <w:rFonts w:ascii="Courier New" w:hAnsi="Courier New" w:cs="Courier New"/>
          <w:b/>
          <w:color w:val="000000"/>
          <w:sz w:val="20"/>
          <w:szCs w:val="20"/>
        </w:rPr>
      </w:pPr>
    </w:p>
    <w:p w:rsidR="00DF4882" w:rsidRPr="001A08D6" w:rsidRDefault="00F727E3" w:rsidP="00DF4882">
      <w:pPr>
        <w:widowControl w:val="0"/>
        <w:numPr>
          <w:ilvl w:val="0"/>
          <w:numId w:val="22"/>
        </w:numPr>
        <w:autoSpaceDE w:val="0"/>
        <w:autoSpaceDN w:val="0"/>
        <w:adjustRightInd w:val="0"/>
        <w:rPr>
          <w:rFonts w:ascii="Courier New" w:hAnsi="Courier New" w:cs="Courier New"/>
          <w:b/>
          <w:color w:val="000000"/>
          <w:sz w:val="20"/>
          <w:szCs w:val="20"/>
        </w:rPr>
      </w:pPr>
      <w:r w:rsidRPr="006A1F6F">
        <w:rPr>
          <w:rFonts w:ascii="Courier New" w:hAnsi="Courier New" w:cs="Courier New"/>
          <w:b/>
          <w:color w:val="000000"/>
          <w:sz w:val="20"/>
          <w:szCs w:val="20"/>
        </w:rPr>
        <w:t>Improv</w:t>
      </w:r>
      <w:r>
        <w:rPr>
          <w:rFonts w:ascii="Courier New" w:hAnsi="Courier New" w:cs="Courier New"/>
          <w:b/>
          <w:color w:val="000000"/>
          <w:sz w:val="20"/>
          <w:szCs w:val="20"/>
        </w:rPr>
        <w:t>e</w:t>
      </w:r>
      <w:ins w:id="24" w:author="udasgut" w:date="2014-08-28T11:19:00Z">
        <w:r w:rsidR="001D6445">
          <w:rPr>
            <w:rFonts w:ascii="Courier New" w:hAnsi="Courier New" w:cs="Courier New"/>
            <w:b/>
            <w:color w:val="000000"/>
            <w:sz w:val="20"/>
            <w:szCs w:val="20"/>
          </w:rPr>
          <w:t xml:space="preserve"> </w:t>
        </w:r>
      </w:ins>
      <w:r w:rsidR="00DF4882" w:rsidRPr="001A08D6">
        <w:rPr>
          <w:rFonts w:ascii="Courier New" w:hAnsi="Courier New" w:cs="Courier New"/>
          <w:color w:val="000000"/>
          <w:sz w:val="20"/>
          <w:szCs w:val="20"/>
        </w:rPr>
        <w:t>the internal control structure</w:t>
      </w:r>
      <w:r>
        <w:rPr>
          <w:rFonts w:ascii="Courier New" w:hAnsi="Courier New" w:cs="Courier New"/>
          <w:color w:val="000000"/>
          <w:sz w:val="20"/>
          <w:szCs w:val="20"/>
        </w:rPr>
        <w:t>.</w:t>
      </w:r>
    </w:p>
    <w:p w:rsidR="00DF4882" w:rsidRPr="001A08D6" w:rsidRDefault="00DF4882" w:rsidP="00DF4882">
      <w:pPr>
        <w:rPr>
          <w:rFonts w:ascii="Courier New" w:hAnsi="Courier New" w:cs="Courier New"/>
          <w:b/>
          <w:color w:val="000000"/>
          <w:sz w:val="20"/>
          <w:szCs w:val="20"/>
        </w:rPr>
      </w:pPr>
    </w:p>
    <w:p w:rsidR="00DF4882" w:rsidRPr="00E5521F" w:rsidRDefault="00F727E3" w:rsidP="00DF4882">
      <w:pPr>
        <w:widowControl w:val="0"/>
        <w:numPr>
          <w:ilvl w:val="0"/>
          <w:numId w:val="22"/>
        </w:numPr>
        <w:autoSpaceDE w:val="0"/>
        <w:autoSpaceDN w:val="0"/>
        <w:adjustRightInd w:val="0"/>
        <w:rPr>
          <w:rFonts w:ascii="Courier New" w:hAnsi="Courier New" w:cs="Courier New"/>
          <w:b/>
          <w:color w:val="000000"/>
          <w:sz w:val="20"/>
          <w:szCs w:val="20"/>
        </w:rPr>
      </w:pPr>
      <w:r w:rsidRPr="006A1F6F">
        <w:rPr>
          <w:rFonts w:ascii="Courier New" w:hAnsi="Courier New" w:cs="Courier New"/>
          <w:b/>
          <w:color w:val="000000"/>
          <w:sz w:val="20"/>
          <w:szCs w:val="20"/>
        </w:rPr>
        <w:t>Improv</w:t>
      </w:r>
      <w:r>
        <w:rPr>
          <w:rFonts w:ascii="Courier New" w:hAnsi="Courier New" w:cs="Courier New"/>
          <w:b/>
          <w:color w:val="000000"/>
          <w:sz w:val="20"/>
          <w:szCs w:val="20"/>
        </w:rPr>
        <w:t>e</w:t>
      </w:r>
      <w:ins w:id="25" w:author="udasgut" w:date="2014-08-28T11:19:00Z">
        <w:r w:rsidR="001D6445">
          <w:rPr>
            <w:rFonts w:ascii="Courier New" w:hAnsi="Courier New" w:cs="Courier New"/>
            <w:b/>
            <w:color w:val="000000"/>
            <w:sz w:val="20"/>
            <w:szCs w:val="20"/>
          </w:rPr>
          <w:t xml:space="preserve"> </w:t>
        </w:r>
      </w:ins>
      <w:r w:rsidR="00DF4882" w:rsidRPr="001A08D6">
        <w:rPr>
          <w:rFonts w:ascii="Courier New" w:hAnsi="Courier New" w:cs="Courier New"/>
          <w:color w:val="000000"/>
          <w:sz w:val="20"/>
          <w:szCs w:val="20"/>
        </w:rPr>
        <w:t>decision making</w:t>
      </w:r>
      <w:r>
        <w:rPr>
          <w:rFonts w:ascii="Courier New" w:hAnsi="Courier New" w:cs="Courier New"/>
          <w:color w:val="000000"/>
          <w:sz w:val="20"/>
          <w:szCs w:val="20"/>
        </w:rPr>
        <w:t>.</w:t>
      </w:r>
    </w:p>
    <w:p w:rsidR="00DF4882" w:rsidRDefault="00DF4882" w:rsidP="00DF4882">
      <w:pPr>
        <w:widowControl w:val="0"/>
        <w:autoSpaceDE w:val="0"/>
        <w:autoSpaceDN w:val="0"/>
        <w:adjustRightInd w:val="0"/>
        <w:rPr>
          <w:rFonts w:ascii="Courier New" w:hAnsi="Courier New" w:cs="Courier New"/>
          <w:b/>
          <w:color w:val="000000"/>
          <w:sz w:val="20"/>
          <w:szCs w:val="20"/>
        </w:rPr>
      </w:pPr>
    </w:p>
    <w:p w:rsidR="00DF4882" w:rsidRDefault="00DF4882" w:rsidP="00DF4882">
      <w:pPr>
        <w:rPr>
          <w:rFonts w:ascii="Courier New" w:hAnsi="Courier New" w:cs="Courier New"/>
          <w:b/>
          <w:sz w:val="20"/>
          <w:szCs w:val="20"/>
        </w:rPr>
      </w:pPr>
    </w:p>
    <w:p w:rsidR="00D94AE3" w:rsidRDefault="00D94AE3" w:rsidP="00D94AE3">
      <w:pPr>
        <w:rPr>
          <w:rFonts w:ascii="Courier New" w:hAnsi="Courier New" w:cs="Courier New"/>
          <w:sz w:val="20"/>
          <w:szCs w:val="20"/>
        </w:rPr>
      </w:pPr>
      <w:r>
        <w:rPr>
          <w:rFonts w:ascii="Courier New" w:hAnsi="Courier New" w:cs="Courier New"/>
          <w:b/>
          <w:sz w:val="20"/>
          <w:szCs w:val="20"/>
          <w:u w:val="single"/>
        </w:rPr>
        <w:t>Multiple Choice 7</w:t>
      </w:r>
    </w:p>
    <w:p w:rsidR="00D94AE3" w:rsidRPr="006E4CAB" w:rsidRDefault="00D94AE3" w:rsidP="00D94AE3">
      <w:pPr>
        <w:widowControl w:val="0"/>
        <w:autoSpaceDE w:val="0"/>
        <w:autoSpaceDN w:val="0"/>
        <w:adjustRightInd w:val="0"/>
        <w:rPr>
          <w:rFonts w:ascii="Courier New" w:hAnsi="Courier New" w:cs="Courier New"/>
          <w:sz w:val="20"/>
          <w:szCs w:val="20"/>
        </w:rPr>
      </w:pPr>
    </w:p>
    <w:p w:rsidR="00D94AE3" w:rsidRPr="00300665" w:rsidRDefault="00D94AE3" w:rsidP="00D94AE3">
      <w:pPr>
        <w:widowControl w:val="0"/>
        <w:autoSpaceDE w:val="0"/>
        <w:autoSpaceDN w:val="0"/>
        <w:adjustRightInd w:val="0"/>
        <w:rPr>
          <w:rFonts w:ascii="Courier New" w:hAnsi="Courier New" w:cs="Courier New"/>
          <w:bCs w:val="0"/>
          <w:sz w:val="20"/>
          <w:szCs w:val="20"/>
        </w:rPr>
      </w:pPr>
      <w:r w:rsidRPr="00D94AE3">
        <w:rPr>
          <w:rFonts w:ascii="Courier New" w:hAnsi="Courier New" w:cs="Courier New"/>
          <w:bCs w:val="0"/>
          <w:sz w:val="20"/>
          <w:szCs w:val="20"/>
        </w:rPr>
        <w:t>An AIS provides value by</w:t>
      </w:r>
      <w:r w:rsidR="00F727E3">
        <w:rPr>
          <w:rFonts w:ascii="Courier New" w:hAnsi="Courier New" w:cs="Courier New"/>
          <w:bCs w:val="0"/>
          <w:sz w:val="20"/>
          <w:szCs w:val="20"/>
        </w:rPr>
        <w:t>:</w:t>
      </w:r>
    </w:p>
    <w:p w:rsidR="00D94AE3" w:rsidRPr="00E43B33" w:rsidRDefault="00D94AE3" w:rsidP="00F727E3">
      <w:pPr>
        <w:pStyle w:val="NormalText"/>
        <w:ind w:left="720" w:hanging="360"/>
        <w:rPr>
          <w:rFonts w:ascii="Courier New" w:hAnsi="Courier New" w:cs="Courier New"/>
        </w:rPr>
      </w:pPr>
      <w:r w:rsidRPr="00E43B33">
        <w:rPr>
          <w:rFonts w:ascii="Courier New" w:hAnsi="Courier New" w:cs="Courier New"/>
        </w:rPr>
        <w:t>a</w:t>
      </w:r>
      <w:r w:rsidR="00F727E3" w:rsidRPr="00E43B33">
        <w:rPr>
          <w:rFonts w:ascii="Courier New" w:hAnsi="Courier New" w:cs="Courier New"/>
        </w:rPr>
        <w:t>.</w:t>
      </w:r>
      <w:r w:rsidR="00F727E3">
        <w:rPr>
          <w:rFonts w:ascii="Courier New" w:hAnsi="Courier New" w:cs="Courier New"/>
        </w:rPr>
        <w:tab/>
      </w:r>
      <w:r w:rsidRPr="00E43B33">
        <w:rPr>
          <w:rFonts w:ascii="Courier New" w:hAnsi="Courier New" w:cs="Courier New"/>
        </w:rPr>
        <w:t>improving products or services through information that increases quality and reduces costs.</w:t>
      </w:r>
    </w:p>
    <w:p w:rsidR="00D94AE3" w:rsidRPr="00E43B33" w:rsidRDefault="00D94AE3" w:rsidP="00F727E3">
      <w:pPr>
        <w:pStyle w:val="NormalText"/>
        <w:ind w:left="720" w:hanging="360"/>
        <w:rPr>
          <w:rFonts w:ascii="Courier New" w:hAnsi="Courier New" w:cs="Courier New"/>
        </w:rPr>
      </w:pPr>
      <w:r w:rsidRPr="00E43B33">
        <w:rPr>
          <w:rFonts w:ascii="Courier New" w:hAnsi="Courier New" w:cs="Courier New"/>
        </w:rPr>
        <w:t>b</w:t>
      </w:r>
      <w:r w:rsidR="00F727E3" w:rsidRPr="00E43B33">
        <w:rPr>
          <w:rFonts w:ascii="Courier New" w:hAnsi="Courier New" w:cs="Courier New"/>
        </w:rPr>
        <w:t>.</w:t>
      </w:r>
      <w:r w:rsidR="00F727E3">
        <w:rPr>
          <w:rFonts w:ascii="Courier New" w:hAnsi="Courier New" w:cs="Courier New"/>
        </w:rPr>
        <w:tab/>
      </w:r>
      <w:r w:rsidRPr="00E43B33">
        <w:rPr>
          <w:rFonts w:ascii="Courier New" w:hAnsi="Courier New" w:cs="Courier New"/>
        </w:rPr>
        <w:t>providing timely and reliable information to decision makers.</w:t>
      </w:r>
    </w:p>
    <w:p w:rsidR="00D94AE3" w:rsidRPr="00E43B33" w:rsidRDefault="00D94AE3" w:rsidP="00F727E3">
      <w:pPr>
        <w:pStyle w:val="NormalText"/>
        <w:ind w:left="720" w:hanging="360"/>
        <w:rPr>
          <w:rFonts w:ascii="Courier New" w:hAnsi="Courier New" w:cs="Courier New"/>
        </w:rPr>
      </w:pPr>
      <w:r w:rsidRPr="00E43B33">
        <w:rPr>
          <w:rFonts w:ascii="Courier New" w:hAnsi="Courier New" w:cs="Courier New"/>
        </w:rPr>
        <w:t>c</w:t>
      </w:r>
      <w:r w:rsidR="00F727E3" w:rsidRPr="00E43B33">
        <w:rPr>
          <w:rFonts w:ascii="Courier New" w:hAnsi="Courier New" w:cs="Courier New"/>
        </w:rPr>
        <w:t>.</w:t>
      </w:r>
      <w:r w:rsidR="00F727E3">
        <w:rPr>
          <w:rFonts w:ascii="Courier New" w:hAnsi="Courier New" w:cs="Courier New"/>
        </w:rPr>
        <w:tab/>
      </w:r>
      <w:r w:rsidRPr="00E43B33">
        <w:rPr>
          <w:rFonts w:ascii="Courier New" w:hAnsi="Courier New" w:cs="Courier New"/>
        </w:rPr>
        <w:t>creating new products.</w:t>
      </w:r>
    </w:p>
    <w:p w:rsidR="00D94AE3" w:rsidRPr="00E43B33" w:rsidRDefault="00D94AE3" w:rsidP="00F727E3">
      <w:pPr>
        <w:pStyle w:val="NormalText"/>
        <w:ind w:left="720" w:hanging="360"/>
        <w:rPr>
          <w:rFonts w:ascii="Courier New" w:hAnsi="Courier New" w:cs="Courier New"/>
        </w:rPr>
      </w:pPr>
      <w:r w:rsidRPr="00E43B33">
        <w:rPr>
          <w:rFonts w:ascii="Courier New" w:hAnsi="Courier New" w:cs="Courier New"/>
        </w:rPr>
        <w:t>d</w:t>
      </w:r>
      <w:r w:rsidR="00F727E3" w:rsidRPr="00E43B33">
        <w:rPr>
          <w:rFonts w:ascii="Courier New" w:hAnsi="Courier New" w:cs="Courier New"/>
        </w:rPr>
        <w:t>.</w:t>
      </w:r>
      <w:r w:rsidR="00F727E3">
        <w:rPr>
          <w:rFonts w:ascii="Courier New" w:hAnsi="Courier New" w:cs="Courier New"/>
        </w:rPr>
        <w:tab/>
      </w:r>
      <w:r w:rsidRPr="00E43B33">
        <w:rPr>
          <w:rFonts w:ascii="Courier New" w:hAnsi="Courier New" w:cs="Courier New"/>
        </w:rPr>
        <w:t xml:space="preserve">both A and B </w:t>
      </w:r>
    </w:p>
    <w:p w:rsidR="00DF4882" w:rsidRDefault="00DF4882" w:rsidP="00DF4882">
      <w:pPr>
        <w:rPr>
          <w:rFonts w:ascii="Courier New" w:hAnsi="Courier New" w:cs="Courier New"/>
          <w:b/>
          <w:sz w:val="20"/>
          <w:szCs w:val="20"/>
        </w:rPr>
      </w:pPr>
    </w:p>
    <w:p w:rsidR="00DF4882" w:rsidRDefault="004E322B" w:rsidP="00DF4882">
      <w:pPr>
        <w:rPr>
          <w:rFonts w:ascii="Courier New" w:hAnsi="Courier New" w:cs="Courier New"/>
          <w:b/>
          <w:sz w:val="20"/>
          <w:szCs w:val="20"/>
        </w:rPr>
      </w:pPr>
      <w:r>
        <w:rPr>
          <w:rFonts w:ascii="Courier New" w:hAnsi="Courier New" w:cs="Courier New"/>
          <w:b/>
          <w:noProof/>
          <w:sz w:val="20"/>
          <w:szCs w:val="20"/>
        </w:rPr>
        <w:pict>
          <v:rect id="Rectangle 12" o:spid="_x0000_s1033" style="position:absolute;margin-left:45pt;margin-top:3.25pt;width:324pt;height:1in;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">
            <o:extrusion v:ext="view" backdepth="1in" color="white" on="t" viewpoint="0,34.72222mm" viewpointorigin="0,.5" skewangle="90" lightposition="-50000" lightposition2="50000" type="perspective"/>
            <v:textbox>
              <w:txbxContent>
                <w:p w:rsidR="00DF4882" w:rsidRPr="00600CB4" w:rsidRDefault="00DF4882" w:rsidP="00DF4882">
                  <w:pPr>
                    <w:jc w:val="center"/>
                    <w:rPr>
                      <w:rFonts w:ascii="Courier New" w:hAnsi="Courier New" w:cs="Courier New"/>
                      <w:b/>
                      <w:color w:val="800000"/>
                      <w:u w:val="single"/>
                    </w:rPr>
                  </w:pPr>
                  <w:r w:rsidRPr="00600CB4">
                    <w:rPr>
                      <w:rFonts w:ascii="Courier New" w:hAnsi="Courier New" w:cs="Courier New"/>
                      <w:b/>
                      <w:color w:val="800000"/>
                      <w:u w:val="single"/>
                    </w:rPr>
                    <w:t xml:space="preserve">Learning Objective </w:t>
                  </w:r>
                  <w:r>
                    <w:rPr>
                      <w:rFonts w:ascii="Courier New" w:hAnsi="Courier New" w:cs="Courier New"/>
                      <w:b/>
                      <w:color w:val="800000"/>
                      <w:u w:val="single"/>
                    </w:rPr>
                    <w:t>Seven</w:t>
                  </w:r>
                </w:p>
                <w:p w:rsidR="00DF4882" w:rsidRDefault="00DF4882" w:rsidP="00DF4882">
                  <w:pPr>
                    <w:rPr>
                      <w:rFonts w:ascii="Courier New" w:hAnsi="Courier New" w:cs="Courier New"/>
                      <w:b/>
                      <w:color w:val="800000"/>
                      <w:sz w:val="22"/>
                      <w:szCs w:val="22"/>
                    </w:rPr>
                  </w:pPr>
                </w:p>
                <w:p w:rsidR="00DF4882" w:rsidRPr="00287D8F" w:rsidRDefault="00DF4882" w:rsidP="00DF4882">
                  <w:pPr>
                    <w:rPr>
                      <w:rFonts w:ascii="Courier New" w:hAnsi="Courier New" w:cs="Courier New"/>
                      <w:b/>
                      <w:color w:val="000080"/>
                      <w:sz w:val="22"/>
                      <w:szCs w:val="22"/>
                    </w:rPr>
                  </w:pPr>
                  <w:r w:rsidRPr="00287D8F">
                    <w:rPr>
                      <w:rFonts w:ascii="Courier New" w:hAnsi="Courier New" w:cs="Courier New"/>
                      <w:b/>
                      <w:color w:val="000080"/>
                      <w:sz w:val="22"/>
                      <w:szCs w:val="22"/>
                    </w:rPr>
                    <w:t>Explain how an AIS and corporate strategy affect each other</w:t>
                  </w:r>
                  <w:r>
                    <w:rPr>
                      <w:rFonts w:ascii="Courier New" w:hAnsi="Courier New" w:cs="Courier New"/>
                      <w:b/>
                      <w:color w:val="000080"/>
                      <w:sz w:val="22"/>
                      <w:szCs w:val="22"/>
                    </w:rPr>
                    <w:t>.</w:t>
                  </w:r>
                </w:p>
                <w:p w:rsidR="00DF4882" w:rsidRPr="00600CB4" w:rsidRDefault="00DF4882" w:rsidP="00DF4882">
                  <w:pPr>
                    <w:ind w:left="360"/>
                    <w:rPr>
                      <w:rFonts w:ascii="Courier New" w:hAnsi="Courier New" w:cs="Courier New"/>
                      <w:b/>
                      <w:color w:val="000080"/>
                      <w:sz w:val="22"/>
                      <w:szCs w:val="22"/>
                    </w:rPr>
                  </w:pPr>
                </w:p>
                <w:p w:rsidR="00DF4882" w:rsidRPr="00F41F89" w:rsidRDefault="00DF4882" w:rsidP="00DF4882">
                  <w:pPr>
                    <w:rPr>
                      <w:b/>
                      <w:color w:val="000080"/>
                      <w:sz w:val="22"/>
                      <w:szCs w:val="22"/>
                    </w:rPr>
                  </w:pPr>
                </w:p>
              </w:txbxContent>
            </v:textbox>
          </v:rect>
        </w:pict>
      </w:r>
    </w:p>
    <w:p w:rsidR="00DF4882" w:rsidRDefault="00DF4882" w:rsidP="00DF4882">
      <w:pPr>
        <w:rPr>
          <w:rFonts w:ascii="Courier New" w:hAnsi="Courier New" w:cs="Courier New"/>
          <w:b/>
          <w:sz w:val="20"/>
          <w:szCs w:val="20"/>
        </w:rPr>
      </w:pPr>
    </w:p>
    <w:p w:rsidR="00DF4882" w:rsidRDefault="00DF4882" w:rsidP="00DF4882">
      <w:pPr>
        <w:rPr>
          <w:rFonts w:ascii="Courier New" w:hAnsi="Courier New" w:cs="Courier New"/>
          <w:b/>
          <w:sz w:val="20"/>
          <w:szCs w:val="20"/>
        </w:rPr>
      </w:pPr>
    </w:p>
    <w:p w:rsidR="00DF4882" w:rsidRDefault="00DF4882" w:rsidP="00DF4882">
      <w:pPr>
        <w:rPr>
          <w:rFonts w:ascii="Courier New" w:hAnsi="Courier New" w:cs="Courier New"/>
          <w:b/>
          <w:sz w:val="20"/>
          <w:szCs w:val="20"/>
        </w:rPr>
      </w:pPr>
    </w:p>
    <w:p w:rsidR="00DF4882" w:rsidRDefault="00DF4882" w:rsidP="00DF4882">
      <w:pPr>
        <w:rPr>
          <w:rFonts w:ascii="Courier New" w:hAnsi="Courier New" w:cs="Courier New"/>
          <w:b/>
          <w:sz w:val="20"/>
          <w:szCs w:val="20"/>
        </w:rPr>
      </w:pPr>
    </w:p>
    <w:p w:rsidR="00DF4882" w:rsidRDefault="00DF4882" w:rsidP="00DF4882">
      <w:pPr>
        <w:rPr>
          <w:rFonts w:ascii="Courier New" w:hAnsi="Courier New" w:cs="Courier New"/>
          <w:b/>
          <w:sz w:val="20"/>
          <w:szCs w:val="20"/>
        </w:rPr>
      </w:pPr>
    </w:p>
    <w:p w:rsidR="00DF4882" w:rsidRDefault="00DF4882" w:rsidP="00DF4882">
      <w:pPr>
        <w:rPr>
          <w:rFonts w:ascii="Courier New" w:hAnsi="Courier New" w:cs="Courier New"/>
          <w:b/>
          <w:sz w:val="20"/>
          <w:szCs w:val="20"/>
        </w:rPr>
      </w:pPr>
    </w:p>
    <w:p w:rsidR="00DF4882" w:rsidRDefault="00DF4882" w:rsidP="00DF4882">
      <w:pPr>
        <w:rPr>
          <w:rFonts w:ascii="Courier New" w:hAnsi="Courier New" w:cs="Courier New"/>
          <w:b/>
          <w:sz w:val="20"/>
          <w:szCs w:val="20"/>
        </w:rPr>
      </w:pPr>
    </w:p>
    <w:p w:rsidR="00DF4882" w:rsidRDefault="00DF4882" w:rsidP="00DF4882">
      <w:pPr>
        <w:rPr>
          <w:rFonts w:ascii="Courier New" w:hAnsi="Courier New" w:cs="Courier New"/>
          <w:b/>
          <w:sz w:val="20"/>
          <w:szCs w:val="20"/>
        </w:rPr>
      </w:pPr>
    </w:p>
    <w:p w:rsidR="00DF4882" w:rsidRPr="00287D8F" w:rsidRDefault="00DF4882" w:rsidP="00DF4882">
      <w:pPr>
        <w:rPr>
          <w:rFonts w:ascii="Courier New" w:hAnsi="Courier New" w:cs="Courier New"/>
          <w:b/>
          <w:color w:val="000000"/>
          <w:u w:val="single"/>
        </w:rPr>
      </w:pPr>
      <w:r w:rsidRPr="00287D8F">
        <w:rPr>
          <w:rFonts w:ascii="Courier New" w:hAnsi="Courier New" w:cs="Courier New"/>
          <w:b/>
          <w:color w:val="000000"/>
          <w:u w:val="single"/>
        </w:rPr>
        <w:t>The AIS and Corporate Strategy</w:t>
      </w:r>
    </w:p>
    <w:p w:rsidR="00DF4882" w:rsidRPr="00D63A77" w:rsidRDefault="00DF4882" w:rsidP="00DF4882">
      <w:pPr>
        <w:rPr>
          <w:rFonts w:ascii="Courier New" w:hAnsi="Courier New" w:cs="Courier New"/>
          <w:b/>
          <w:color w:val="000000"/>
          <w:sz w:val="20"/>
          <w:szCs w:val="20"/>
        </w:rPr>
      </w:pPr>
    </w:p>
    <w:p w:rsidR="00DF4882" w:rsidRPr="00D63A77" w:rsidRDefault="00DF4882" w:rsidP="00DF4882">
      <w:pPr>
        <w:rPr>
          <w:rFonts w:ascii="Courier New" w:hAnsi="Courier New" w:cs="Courier New"/>
          <w:b/>
          <w:color w:val="000000"/>
          <w:sz w:val="20"/>
          <w:szCs w:val="20"/>
        </w:rPr>
      </w:pPr>
    </w:p>
    <w:p w:rsidR="00DF4882" w:rsidRPr="00287D8F" w:rsidRDefault="00DF4882" w:rsidP="00DF4882">
      <w:pPr>
        <w:ind w:left="720"/>
        <w:rPr>
          <w:rFonts w:ascii="Courier New" w:hAnsi="Courier New" w:cs="Courier New"/>
          <w:b/>
          <w:color w:val="000000"/>
          <w:u w:val="single"/>
        </w:rPr>
      </w:pPr>
      <w:r w:rsidRPr="00287D8F">
        <w:rPr>
          <w:rFonts w:ascii="Courier New" w:hAnsi="Courier New" w:cs="Courier New"/>
          <w:b/>
          <w:color w:val="000000"/>
          <w:u w:val="single"/>
        </w:rPr>
        <w:t>Information Technology and Business Strategy</w:t>
      </w:r>
    </w:p>
    <w:p w:rsidR="00DF4882" w:rsidRDefault="00DF4882" w:rsidP="00DF4882">
      <w:pPr>
        <w:ind w:left="720"/>
        <w:rPr>
          <w:rFonts w:ascii="Courier New" w:hAnsi="Courier New" w:cs="Courier New"/>
          <w:b/>
          <w:color w:val="000000"/>
          <w:sz w:val="20"/>
          <w:szCs w:val="20"/>
        </w:rPr>
      </w:pPr>
    </w:p>
    <w:p w:rsidR="00DF4882" w:rsidRDefault="00DF4882" w:rsidP="00DF4882">
      <w:pPr>
        <w:ind w:left="1440"/>
        <w:rPr>
          <w:rFonts w:ascii="Courier New" w:hAnsi="Courier New" w:cs="Courier New"/>
          <w:color w:val="000000"/>
          <w:sz w:val="20"/>
          <w:szCs w:val="20"/>
        </w:rPr>
      </w:pPr>
      <w:r w:rsidRPr="00287D8F">
        <w:rPr>
          <w:rFonts w:ascii="Courier New" w:hAnsi="Courier New" w:cs="Courier New"/>
          <w:b/>
          <w:color w:val="000000"/>
          <w:sz w:val="20"/>
          <w:szCs w:val="20"/>
        </w:rPr>
        <w:t>Figure 1-4</w:t>
      </w:r>
      <w:r>
        <w:rPr>
          <w:rFonts w:ascii="Courier New" w:hAnsi="Courier New" w:cs="Courier New"/>
          <w:color w:val="000000"/>
          <w:sz w:val="20"/>
          <w:szCs w:val="20"/>
        </w:rPr>
        <w:t xml:space="preserve"> on </w:t>
      </w:r>
      <w:r w:rsidRPr="00287D8F">
        <w:rPr>
          <w:rFonts w:ascii="Courier New" w:hAnsi="Courier New" w:cs="Courier New"/>
          <w:b/>
          <w:color w:val="000000"/>
          <w:sz w:val="20"/>
          <w:szCs w:val="20"/>
        </w:rPr>
        <w:t xml:space="preserve">page </w:t>
      </w:r>
      <w:r w:rsidR="007D724C">
        <w:rPr>
          <w:rFonts w:ascii="Courier New" w:hAnsi="Courier New" w:cs="Courier New"/>
          <w:b/>
          <w:color w:val="000000"/>
          <w:sz w:val="20"/>
          <w:szCs w:val="20"/>
        </w:rPr>
        <w:t xml:space="preserve">39 </w:t>
      </w:r>
      <w:r>
        <w:rPr>
          <w:rFonts w:ascii="Courier New" w:hAnsi="Courier New" w:cs="Courier New"/>
          <w:color w:val="000000"/>
          <w:sz w:val="20"/>
          <w:szCs w:val="20"/>
        </w:rPr>
        <w:t>shows how IT developments can affect business strategy.</w:t>
      </w:r>
    </w:p>
    <w:p w:rsidR="00DF4882" w:rsidRDefault="00DF4882" w:rsidP="00DF4882">
      <w:pPr>
        <w:ind w:left="1440"/>
        <w:rPr>
          <w:rFonts w:ascii="Courier New" w:hAnsi="Courier New" w:cs="Courier New"/>
          <w:color w:val="000000"/>
          <w:sz w:val="20"/>
          <w:szCs w:val="20"/>
        </w:rPr>
      </w:pPr>
    </w:p>
    <w:p w:rsidR="00DF4882" w:rsidRDefault="00DF4882" w:rsidP="00DF4882">
      <w:pPr>
        <w:ind w:left="2160"/>
        <w:rPr>
          <w:rFonts w:ascii="Courier New" w:hAnsi="Courier New" w:cs="Courier New"/>
          <w:color w:val="000000"/>
          <w:sz w:val="20"/>
          <w:szCs w:val="20"/>
        </w:rPr>
      </w:pPr>
      <w:r>
        <w:rPr>
          <w:rFonts w:ascii="Courier New" w:hAnsi="Courier New" w:cs="Courier New"/>
          <w:color w:val="000000"/>
          <w:sz w:val="20"/>
          <w:szCs w:val="20"/>
        </w:rPr>
        <w:t>For example, the growth of the Internet has affected the way many value chain activities are performed.</w:t>
      </w:r>
    </w:p>
    <w:p w:rsidR="00DF4882" w:rsidRDefault="00DF4882" w:rsidP="00DF4882">
      <w:pPr>
        <w:ind w:left="2160"/>
        <w:rPr>
          <w:rFonts w:ascii="Courier New" w:hAnsi="Courier New" w:cs="Courier New"/>
          <w:color w:val="000000"/>
          <w:sz w:val="20"/>
          <w:szCs w:val="20"/>
        </w:rPr>
      </w:pPr>
    </w:p>
    <w:p w:rsidR="00DF4882" w:rsidRPr="00803791" w:rsidRDefault="00DF4882" w:rsidP="00DF4882">
      <w:pPr>
        <w:ind w:left="2160"/>
        <w:rPr>
          <w:rFonts w:ascii="Courier New" w:hAnsi="Courier New" w:cs="Courier New"/>
          <w:color w:val="000000"/>
          <w:sz w:val="20"/>
          <w:szCs w:val="20"/>
        </w:rPr>
      </w:pPr>
      <w:r w:rsidRPr="00803791">
        <w:rPr>
          <w:rFonts w:ascii="Courier New" w:hAnsi="Courier New" w:cs="Courier New"/>
          <w:color w:val="000000"/>
          <w:sz w:val="20"/>
          <w:szCs w:val="20"/>
        </w:rPr>
        <w:t>The Internet makes a company’s products available almost anywhere</w:t>
      </w:r>
      <w:r w:rsidR="00420B7C">
        <w:rPr>
          <w:rFonts w:ascii="Courier New" w:hAnsi="Courier New" w:cs="Courier New"/>
          <w:color w:val="000000"/>
          <w:sz w:val="20"/>
          <w:szCs w:val="20"/>
        </w:rPr>
        <w:t>.</w:t>
      </w:r>
    </w:p>
    <w:p w:rsidR="00DF4882" w:rsidRDefault="00DF4882" w:rsidP="00DF4882">
      <w:pPr>
        <w:rPr>
          <w:rFonts w:ascii="Courier New" w:hAnsi="Courier New" w:cs="Courier New"/>
          <w:b/>
          <w:color w:val="000000"/>
          <w:sz w:val="20"/>
          <w:szCs w:val="20"/>
        </w:rPr>
      </w:pPr>
    </w:p>
    <w:p w:rsidR="00DF4882" w:rsidRDefault="00DF4882" w:rsidP="00DF4882">
      <w:pPr>
        <w:ind w:left="2160"/>
        <w:rPr>
          <w:rFonts w:ascii="Courier New" w:hAnsi="Courier New" w:cs="Courier New"/>
          <w:color w:val="000000"/>
          <w:sz w:val="20"/>
          <w:szCs w:val="20"/>
        </w:rPr>
      </w:pPr>
      <w:r>
        <w:rPr>
          <w:rFonts w:ascii="Courier New" w:hAnsi="Courier New" w:cs="Courier New"/>
          <w:color w:val="000000"/>
          <w:sz w:val="20"/>
          <w:szCs w:val="20"/>
        </w:rPr>
        <w:t xml:space="preserve">Another technological advance is </w:t>
      </w:r>
      <w:r w:rsidRPr="00F2668B">
        <w:rPr>
          <w:rFonts w:ascii="Courier New" w:hAnsi="Courier New" w:cs="Courier New"/>
          <w:b/>
          <w:color w:val="000000"/>
          <w:sz w:val="20"/>
          <w:szCs w:val="20"/>
        </w:rPr>
        <w:t>predictive analysis,</w:t>
      </w:r>
      <w:r>
        <w:rPr>
          <w:rFonts w:ascii="Courier New" w:hAnsi="Courier New" w:cs="Courier New"/>
          <w:color w:val="000000"/>
          <w:sz w:val="20"/>
          <w:szCs w:val="20"/>
        </w:rPr>
        <w:t xml:space="preserve"> which uses data warehouses and complex algorithms to forecast future events.</w:t>
      </w:r>
    </w:p>
    <w:p w:rsidR="00DF4882" w:rsidRDefault="00DF4882" w:rsidP="00DF4882">
      <w:pPr>
        <w:ind w:left="2160"/>
        <w:rPr>
          <w:rFonts w:ascii="Courier New" w:hAnsi="Courier New" w:cs="Courier New"/>
          <w:color w:val="000000"/>
          <w:sz w:val="20"/>
          <w:szCs w:val="20"/>
        </w:rPr>
      </w:pPr>
    </w:p>
    <w:p w:rsidR="00DF4882" w:rsidRDefault="00DF4882" w:rsidP="00DF4882">
      <w:pPr>
        <w:ind w:left="2160"/>
        <w:rPr>
          <w:rFonts w:ascii="Courier New" w:hAnsi="Courier New" w:cs="Courier New"/>
          <w:color w:val="000000"/>
          <w:sz w:val="20"/>
          <w:szCs w:val="20"/>
        </w:rPr>
      </w:pPr>
      <w:r>
        <w:rPr>
          <w:rFonts w:ascii="Courier New" w:hAnsi="Courier New" w:cs="Courier New"/>
          <w:color w:val="000000"/>
          <w:sz w:val="20"/>
          <w:szCs w:val="20"/>
        </w:rPr>
        <w:t>An organization’s AIS plays an important role in helping it adopt and maintain a strategic position.</w:t>
      </w:r>
    </w:p>
    <w:p w:rsidR="00F727E3" w:rsidRDefault="00F727E3" w:rsidP="00DF4882">
      <w:pPr>
        <w:ind w:left="2160"/>
        <w:rPr>
          <w:rFonts w:ascii="Courier New" w:hAnsi="Courier New" w:cs="Courier New"/>
          <w:color w:val="000000"/>
          <w:sz w:val="20"/>
          <w:szCs w:val="20"/>
        </w:rPr>
      </w:pPr>
    </w:p>
    <w:p w:rsidR="00420B7C" w:rsidRDefault="00420B7C" w:rsidP="00DF4882">
      <w:pPr>
        <w:ind w:left="2160"/>
        <w:rPr>
          <w:rFonts w:ascii="Courier New" w:hAnsi="Courier New" w:cs="Courier New"/>
          <w:color w:val="000000"/>
          <w:sz w:val="20"/>
          <w:szCs w:val="20"/>
        </w:rPr>
      </w:pPr>
      <w:r>
        <w:rPr>
          <w:rFonts w:ascii="Courier New" w:hAnsi="Courier New" w:cs="Courier New"/>
          <w:color w:val="000000"/>
          <w:sz w:val="20"/>
          <w:szCs w:val="20"/>
        </w:rPr>
        <w:t>The information system can collect financial and nonfinancial data about the organizations activities.</w:t>
      </w:r>
    </w:p>
    <w:p w:rsidR="00DF4882" w:rsidRPr="00803791" w:rsidRDefault="00DF4882" w:rsidP="00DF4882">
      <w:pPr>
        <w:ind w:left="2160"/>
        <w:rPr>
          <w:rFonts w:ascii="Courier New" w:hAnsi="Courier New" w:cs="Courier New"/>
          <w:color w:val="000000"/>
          <w:sz w:val="20"/>
          <w:szCs w:val="20"/>
        </w:rPr>
      </w:pPr>
    </w:p>
    <w:p w:rsidR="00DF4882" w:rsidRDefault="00DF4882" w:rsidP="00DF4882">
      <w:pPr>
        <w:rPr>
          <w:rFonts w:ascii="Courier New" w:hAnsi="Courier New" w:cs="Courier New"/>
          <w:color w:val="000000"/>
          <w:sz w:val="20"/>
          <w:szCs w:val="20"/>
        </w:rPr>
      </w:pPr>
    </w:p>
    <w:p w:rsidR="00DF4882" w:rsidRDefault="004E322B" w:rsidP="00DF4882">
      <w:pPr>
        <w:rPr>
          <w:rFonts w:ascii="Courier New" w:hAnsi="Courier New" w:cs="Courier New"/>
          <w:color w:val="000000"/>
          <w:sz w:val="20"/>
          <w:szCs w:val="20"/>
        </w:rPr>
      </w:pPr>
      <w:r>
        <w:rPr>
          <w:rFonts w:ascii="Courier New" w:hAnsi="Courier New" w:cs="Courier New"/>
          <w:noProof/>
          <w:color w:val="000000"/>
          <w:sz w:val="20"/>
          <w:szCs w:val="20"/>
        </w:rPr>
        <w:pict>
          <v:rect id="Rectangle 18" o:spid="_x0000_s1034" style="position:absolute;margin-left:18pt;margin-top:10.2pt;width:324pt;height:1in;z-index:251659776;visibility:visible" wrapcoords="-50 -225 -50 21600 800 24075 20700 24075 20750 24075 21650 21375 21650 -225 -50 -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">
            <o:extrusion v:ext="view" backdepth="1in" color="white" on="t" viewpoint="0,34.72222mm" viewpointorigin="0,.5" skewangle="90" lightposition="-50000" lightposition2="50000" type="perspective"/>
            <v:textbox>
              <w:txbxContent>
                <w:p w:rsidR="00DF4882" w:rsidRPr="00600CB4" w:rsidRDefault="00DF4882" w:rsidP="00DF4882">
                  <w:pPr>
                    <w:jc w:val="center"/>
                    <w:rPr>
                      <w:rFonts w:ascii="Courier New" w:hAnsi="Courier New" w:cs="Courier New"/>
                      <w:b/>
                      <w:color w:val="800000"/>
                      <w:u w:val="single"/>
                    </w:rPr>
                  </w:pPr>
                  <w:r w:rsidRPr="00600CB4">
                    <w:rPr>
                      <w:rFonts w:ascii="Courier New" w:hAnsi="Courier New" w:cs="Courier New"/>
                      <w:b/>
                      <w:color w:val="800000"/>
                      <w:u w:val="single"/>
                    </w:rPr>
                    <w:t xml:space="preserve">Learning Objective </w:t>
                  </w:r>
                  <w:r>
                    <w:rPr>
                      <w:rFonts w:ascii="Courier New" w:hAnsi="Courier New" w:cs="Courier New"/>
                      <w:b/>
                      <w:color w:val="800000"/>
                      <w:u w:val="single"/>
                    </w:rPr>
                    <w:t>Eight</w:t>
                  </w:r>
                </w:p>
                <w:p w:rsidR="00DF4882" w:rsidRDefault="00DF4882" w:rsidP="00DF4882">
                  <w:pPr>
                    <w:rPr>
                      <w:rFonts w:ascii="Courier New" w:hAnsi="Courier New" w:cs="Courier New"/>
                      <w:b/>
                      <w:color w:val="800000"/>
                      <w:sz w:val="22"/>
                      <w:szCs w:val="22"/>
                    </w:rPr>
                  </w:pPr>
                </w:p>
                <w:p w:rsidR="00DF4882" w:rsidRPr="00287D8F" w:rsidRDefault="00DF4882" w:rsidP="00DF4882">
                  <w:pPr>
                    <w:ind w:left="360"/>
                    <w:rPr>
                      <w:rFonts w:ascii="Courier New" w:hAnsi="Courier New" w:cs="Courier New"/>
                      <w:b/>
                      <w:color w:val="000080"/>
                      <w:sz w:val="22"/>
                      <w:szCs w:val="22"/>
                    </w:rPr>
                  </w:pPr>
                  <w:r w:rsidRPr="00287D8F">
                    <w:rPr>
                      <w:rFonts w:ascii="Courier New" w:hAnsi="Courier New" w:cs="Courier New"/>
                      <w:b/>
                      <w:color w:val="000080"/>
                      <w:sz w:val="22"/>
                      <w:szCs w:val="22"/>
                    </w:rPr>
                    <w:t>Explain the role an AIS plays in a company’s value chain</w:t>
                  </w:r>
                  <w:r>
                    <w:rPr>
                      <w:rFonts w:ascii="Courier New" w:hAnsi="Courier New" w:cs="Courier New"/>
                      <w:b/>
                      <w:color w:val="000080"/>
                      <w:sz w:val="22"/>
                      <w:szCs w:val="22"/>
                    </w:rPr>
                    <w:t>.</w:t>
                  </w:r>
                </w:p>
                <w:p w:rsidR="00DF4882" w:rsidRPr="00F41F89" w:rsidRDefault="00DF4882" w:rsidP="00DF4882">
                  <w:pPr>
                    <w:rPr>
                      <w:b/>
                      <w:color w:val="000080"/>
                      <w:sz w:val="22"/>
                      <w:szCs w:val="22"/>
                    </w:rPr>
                  </w:pPr>
                </w:p>
              </w:txbxContent>
            </v:textbox>
            <w10:wrap type="tight"/>
          </v:rect>
        </w:pict>
      </w:r>
    </w:p>
    <w:p w:rsidR="00DF4882" w:rsidRDefault="00DF4882" w:rsidP="00DF4882">
      <w:pPr>
        <w:rPr>
          <w:rFonts w:ascii="Courier New" w:hAnsi="Courier New" w:cs="Courier New"/>
          <w:color w:val="000000"/>
          <w:sz w:val="20"/>
          <w:szCs w:val="20"/>
        </w:rPr>
      </w:pPr>
    </w:p>
    <w:p w:rsidR="00DF4882" w:rsidRDefault="00DF4882" w:rsidP="00DF4882">
      <w:pPr>
        <w:rPr>
          <w:rFonts w:ascii="Courier New" w:hAnsi="Courier New" w:cs="Courier New"/>
          <w:color w:val="000000"/>
          <w:sz w:val="20"/>
          <w:szCs w:val="20"/>
        </w:rPr>
      </w:pPr>
    </w:p>
    <w:p w:rsidR="00DF4882" w:rsidRDefault="00DF4882" w:rsidP="00DF4882">
      <w:pPr>
        <w:rPr>
          <w:rFonts w:ascii="Courier New" w:hAnsi="Courier New" w:cs="Courier New"/>
          <w:color w:val="000000"/>
          <w:sz w:val="20"/>
          <w:szCs w:val="20"/>
        </w:rPr>
      </w:pPr>
    </w:p>
    <w:p w:rsidR="00DF4882" w:rsidRDefault="00DF4882" w:rsidP="00DF4882">
      <w:pPr>
        <w:rPr>
          <w:rFonts w:ascii="Courier New" w:hAnsi="Courier New" w:cs="Courier New"/>
          <w:color w:val="000000"/>
          <w:sz w:val="20"/>
          <w:szCs w:val="20"/>
        </w:rPr>
      </w:pPr>
    </w:p>
    <w:p w:rsidR="00DF4882" w:rsidRDefault="00DF4882" w:rsidP="00DF4882">
      <w:pPr>
        <w:rPr>
          <w:rFonts w:ascii="Courier New" w:hAnsi="Courier New" w:cs="Courier New"/>
          <w:color w:val="000000"/>
          <w:sz w:val="20"/>
          <w:szCs w:val="20"/>
        </w:rPr>
      </w:pPr>
    </w:p>
    <w:p w:rsidR="00DF4882" w:rsidRDefault="00DF4882" w:rsidP="00DF4882">
      <w:pPr>
        <w:rPr>
          <w:rFonts w:ascii="Courier New" w:hAnsi="Courier New" w:cs="Courier New"/>
          <w:color w:val="000000"/>
          <w:sz w:val="20"/>
          <w:szCs w:val="20"/>
        </w:rPr>
      </w:pPr>
    </w:p>
    <w:p w:rsidR="00DF4882" w:rsidRDefault="00DF4882" w:rsidP="00DF4882">
      <w:pPr>
        <w:rPr>
          <w:rFonts w:ascii="Courier New" w:hAnsi="Courier New" w:cs="Courier New"/>
          <w:color w:val="000000"/>
          <w:sz w:val="20"/>
          <w:szCs w:val="20"/>
        </w:rPr>
      </w:pPr>
    </w:p>
    <w:p w:rsidR="00DF4882" w:rsidRDefault="00DF4882" w:rsidP="00DF4882">
      <w:pPr>
        <w:rPr>
          <w:rFonts w:ascii="Courier New" w:hAnsi="Courier New" w:cs="Courier New"/>
          <w:color w:val="000000"/>
          <w:sz w:val="20"/>
          <w:szCs w:val="20"/>
        </w:rPr>
      </w:pPr>
    </w:p>
    <w:p w:rsidR="00DF4882" w:rsidRDefault="00DF4882" w:rsidP="00DF4882">
      <w:pPr>
        <w:rPr>
          <w:rFonts w:ascii="Courier New" w:hAnsi="Courier New" w:cs="Courier New"/>
          <w:color w:val="000000"/>
          <w:sz w:val="20"/>
          <w:szCs w:val="20"/>
        </w:rPr>
      </w:pPr>
    </w:p>
    <w:p w:rsidR="00DF4882" w:rsidRDefault="00DF4882" w:rsidP="00DF4882">
      <w:pPr>
        <w:rPr>
          <w:rFonts w:ascii="Courier New" w:hAnsi="Courier New" w:cs="Courier New"/>
          <w:b/>
          <w:sz w:val="20"/>
          <w:szCs w:val="20"/>
        </w:rPr>
      </w:pPr>
      <w:r w:rsidRPr="00287D8F">
        <w:rPr>
          <w:rFonts w:ascii="Courier New" w:hAnsi="Courier New" w:cs="Courier New"/>
          <w:b/>
          <w:u w:val="single"/>
        </w:rPr>
        <w:t>The Role of the AIS in the Value Chain</w:t>
      </w:r>
    </w:p>
    <w:p w:rsidR="00F727E3" w:rsidRDefault="00F727E3" w:rsidP="00DF4882">
      <w:pPr>
        <w:rPr>
          <w:rFonts w:ascii="Courier New" w:hAnsi="Courier New" w:cs="Courier New"/>
          <w:b/>
          <w:sz w:val="20"/>
          <w:szCs w:val="20"/>
        </w:rPr>
      </w:pPr>
    </w:p>
    <w:p w:rsidR="00DF4882" w:rsidRPr="00C56EF5" w:rsidRDefault="00F727E3" w:rsidP="00DF4882">
      <w:pPr>
        <w:rPr>
          <w:rFonts w:ascii="Courier New" w:hAnsi="Courier New" w:cs="Courier New"/>
          <w:sz w:val="20"/>
          <w:szCs w:val="20"/>
        </w:rPr>
      </w:pPr>
      <w:r>
        <w:rPr>
          <w:rFonts w:ascii="Courier New" w:hAnsi="Courier New" w:cs="Courier New"/>
          <w:sz w:val="20"/>
          <w:szCs w:val="20"/>
        </w:rPr>
        <w:t xml:space="preserve">The role of an AIS in the value chain is detailed in </w:t>
      </w:r>
      <w:r w:rsidRPr="00F2668B">
        <w:rPr>
          <w:rFonts w:ascii="Courier New" w:hAnsi="Courier New" w:cs="Courier New"/>
          <w:b/>
          <w:sz w:val="20"/>
          <w:szCs w:val="20"/>
        </w:rPr>
        <w:t>Figure 1-5</w:t>
      </w:r>
      <w:r>
        <w:rPr>
          <w:rFonts w:ascii="Courier New" w:hAnsi="Courier New" w:cs="Courier New"/>
          <w:sz w:val="20"/>
          <w:szCs w:val="20"/>
        </w:rPr>
        <w:t xml:space="preserve"> on </w:t>
      </w:r>
      <w:r w:rsidR="00D800B4">
        <w:rPr>
          <w:rFonts w:ascii="Courier New" w:hAnsi="Courier New" w:cs="Courier New"/>
          <w:b/>
          <w:sz w:val="20"/>
          <w:szCs w:val="20"/>
        </w:rPr>
        <w:t>page 40</w:t>
      </w:r>
      <w:r w:rsidRPr="00F2668B">
        <w:rPr>
          <w:rFonts w:ascii="Courier New" w:hAnsi="Courier New" w:cs="Courier New"/>
          <w:b/>
          <w:sz w:val="20"/>
          <w:szCs w:val="20"/>
        </w:rPr>
        <w:t>.</w:t>
      </w:r>
      <w:r w:rsidR="00DF4882" w:rsidRPr="00C56EF5">
        <w:rPr>
          <w:rFonts w:ascii="Courier New" w:hAnsi="Courier New" w:cs="Courier New"/>
          <w:sz w:val="20"/>
          <w:szCs w:val="20"/>
        </w:rPr>
        <w:t xml:space="preserve">The </w:t>
      </w:r>
      <w:r w:rsidR="00DF4882" w:rsidRPr="006A1F6F">
        <w:rPr>
          <w:rFonts w:ascii="Courier New" w:hAnsi="Courier New" w:cs="Courier New"/>
          <w:sz w:val="20"/>
          <w:szCs w:val="20"/>
        </w:rPr>
        <w:t>objective</w:t>
      </w:r>
      <w:r w:rsidR="00DF4882" w:rsidRPr="00C56EF5">
        <w:rPr>
          <w:rFonts w:ascii="Courier New" w:hAnsi="Courier New" w:cs="Courier New"/>
          <w:sz w:val="20"/>
          <w:szCs w:val="20"/>
        </w:rPr>
        <w:t xml:space="preserve"> of most organizations is to </w:t>
      </w:r>
      <w:r w:rsidR="00DF4882" w:rsidRPr="00C56EF5">
        <w:rPr>
          <w:rFonts w:ascii="Courier New" w:hAnsi="Courier New" w:cs="Courier New"/>
          <w:b/>
          <w:sz w:val="20"/>
          <w:szCs w:val="20"/>
        </w:rPr>
        <w:t>provide value</w:t>
      </w:r>
      <w:r w:rsidR="00DF4882" w:rsidRPr="00C56EF5">
        <w:rPr>
          <w:rFonts w:ascii="Courier New" w:hAnsi="Courier New" w:cs="Courier New"/>
          <w:sz w:val="20"/>
          <w:szCs w:val="20"/>
        </w:rPr>
        <w:t xml:space="preserve"> to their </w:t>
      </w:r>
      <w:r w:rsidR="00DF4882" w:rsidRPr="00C56EF5">
        <w:rPr>
          <w:rFonts w:ascii="Courier New" w:hAnsi="Courier New" w:cs="Courier New"/>
          <w:b/>
          <w:sz w:val="20"/>
          <w:szCs w:val="20"/>
        </w:rPr>
        <w:t>customers</w:t>
      </w:r>
      <w:r w:rsidR="00DF4882" w:rsidRPr="00F2668B">
        <w:rPr>
          <w:rFonts w:ascii="Courier New" w:hAnsi="Courier New" w:cs="Courier New"/>
          <w:b/>
          <w:sz w:val="20"/>
          <w:szCs w:val="20"/>
        </w:rPr>
        <w:t>.</w:t>
      </w:r>
    </w:p>
    <w:p w:rsidR="00DF4882" w:rsidRDefault="00DF4882" w:rsidP="00DF4882">
      <w:pPr>
        <w:rPr>
          <w:rFonts w:ascii="Courier New" w:hAnsi="Courier New" w:cs="Courier New"/>
          <w:b/>
          <w:sz w:val="20"/>
          <w:szCs w:val="20"/>
        </w:rPr>
      </w:pPr>
    </w:p>
    <w:p w:rsidR="00DF4882" w:rsidRPr="000765C2" w:rsidRDefault="00DF4882" w:rsidP="00DF4882">
      <w:pPr>
        <w:rPr>
          <w:rFonts w:ascii="Courier New" w:hAnsi="Courier New" w:cs="Courier New"/>
          <w:sz w:val="20"/>
          <w:szCs w:val="20"/>
        </w:rPr>
      </w:pPr>
    </w:p>
    <w:p w:rsidR="00DF4882" w:rsidRPr="000D12FA" w:rsidRDefault="00DF4882" w:rsidP="00DF4882">
      <w:pPr>
        <w:ind w:left="720"/>
        <w:rPr>
          <w:rFonts w:ascii="Courier New" w:hAnsi="Courier New" w:cs="Courier New"/>
          <w:sz w:val="20"/>
          <w:szCs w:val="20"/>
        </w:rPr>
      </w:pPr>
      <w:r w:rsidRPr="00A73781">
        <w:rPr>
          <w:rFonts w:ascii="Courier New" w:hAnsi="Courier New" w:cs="Courier New"/>
          <w:b/>
          <w:sz w:val="20"/>
          <w:szCs w:val="20"/>
        </w:rPr>
        <w:t xml:space="preserve">Five </w:t>
      </w:r>
      <w:r w:rsidR="00F727E3">
        <w:rPr>
          <w:rFonts w:ascii="Courier New" w:hAnsi="Courier New" w:cs="Courier New"/>
          <w:b/>
          <w:sz w:val="20"/>
          <w:szCs w:val="20"/>
        </w:rPr>
        <w:t>p</w:t>
      </w:r>
      <w:r w:rsidR="00F727E3" w:rsidRPr="00A73781">
        <w:rPr>
          <w:rFonts w:ascii="Courier New" w:hAnsi="Courier New" w:cs="Courier New"/>
          <w:b/>
          <w:sz w:val="20"/>
          <w:szCs w:val="20"/>
        </w:rPr>
        <w:t xml:space="preserve">rimary </w:t>
      </w:r>
      <w:r w:rsidR="00F727E3">
        <w:rPr>
          <w:rFonts w:ascii="Courier New" w:hAnsi="Courier New" w:cs="Courier New"/>
          <w:b/>
          <w:sz w:val="20"/>
          <w:szCs w:val="20"/>
        </w:rPr>
        <w:t>a</w:t>
      </w:r>
      <w:r w:rsidR="00F727E3" w:rsidRPr="00A73781">
        <w:rPr>
          <w:rFonts w:ascii="Courier New" w:hAnsi="Courier New" w:cs="Courier New"/>
          <w:b/>
          <w:sz w:val="20"/>
          <w:szCs w:val="20"/>
        </w:rPr>
        <w:t xml:space="preserve">ctivities </w:t>
      </w:r>
      <w:r w:rsidRPr="000D12FA">
        <w:rPr>
          <w:rFonts w:ascii="Courier New" w:hAnsi="Courier New" w:cs="Courier New"/>
          <w:sz w:val="20"/>
          <w:szCs w:val="20"/>
        </w:rPr>
        <w:t>that directly provide value to its customers:</w:t>
      </w:r>
    </w:p>
    <w:p w:rsidR="00DF4882" w:rsidRPr="00A73781" w:rsidRDefault="00DF4882" w:rsidP="00DF4882">
      <w:pPr>
        <w:ind w:left="720"/>
        <w:rPr>
          <w:rFonts w:ascii="Courier New" w:hAnsi="Courier New" w:cs="Courier New"/>
          <w:b/>
          <w:sz w:val="20"/>
          <w:szCs w:val="20"/>
        </w:rPr>
      </w:pPr>
    </w:p>
    <w:p w:rsidR="00DF4882" w:rsidRPr="000D12FA" w:rsidRDefault="00DF4882" w:rsidP="00DF4882">
      <w:pPr>
        <w:widowControl w:val="0"/>
        <w:numPr>
          <w:ilvl w:val="0"/>
          <w:numId w:val="19"/>
        </w:numPr>
        <w:autoSpaceDE w:val="0"/>
        <w:autoSpaceDN w:val="0"/>
        <w:adjustRightInd w:val="0"/>
        <w:rPr>
          <w:rFonts w:ascii="Courier New" w:hAnsi="Courier New" w:cs="Courier New"/>
          <w:sz w:val="20"/>
          <w:szCs w:val="20"/>
        </w:rPr>
      </w:pPr>
      <w:r w:rsidRPr="006A1F6F">
        <w:rPr>
          <w:rFonts w:ascii="Courier New" w:hAnsi="Courier New" w:cs="Courier New"/>
          <w:b/>
          <w:color w:val="000000"/>
          <w:sz w:val="20"/>
          <w:szCs w:val="20"/>
        </w:rPr>
        <w:t>Inbound logistics</w:t>
      </w:r>
      <w:ins w:id="26" w:author="udasgut" w:date="2014-08-28T11:19:00Z">
        <w:r w:rsidR="001D6445">
          <w:rPr>
            <w:rFonts w:ascii="Courier New" w:hAnsi="Courier New" w:cs="Courier New"/>
            <w:b/>
            <w:color w:val="000000"/>
            <w:sz w:val="20"/>
            <w:szCs w:val="20"/>
          </w:rPr>
          <w:t xml:space="preserve"> </w:t>
        </w:r>
      </w:ins>
      <w:r w:rsidRPr="000D12FA">
        <w:rPr>
          <w:rFonts w:ascii="Courier New" w:hAnsi="Courier New" w:cs="Courier New"/>
          <w:color w:val="000000"/>
          <w:sz w:val="20"/>
          <w:szCs w:val="20"/>
        </w:rPr>
        <w:t>consists of receiving, storing</w:t>
      </w:r>
      <w:r>
        <w:rPr>
          <w:rFonts w:ascii="Courier New" w:hAnsi="Courier New" w:cs="Courier New"/>
          <w:color w:val="000000"/>
          <w:sz w:val="20"/>
          <w:szCs w:val="20"/>
        </w:rPr>
        <w:t>,</w:t>
      </w:r>
      <w:r w:rsidRPr="000D12FA">
        <w:rPr>
          <w:rFonts w:ascii="Courier New" w:hAnsi="Courier New" w:cs="Courier New"/>
          <w:color w:val="000000"/>
          <w:sz w:val="20"/>
          <w:szCs w:val="20"/>
        </w:rPr>
        <w:t xml:space="preserve"> and distributing the materials an organization uses to create the services and products it sells.</w:t>
      </w:r>
    </w:p>
    <w:p w:rsidR="00DF4882" w:rsidRPr="00A73781" w:rsidRDefault="00DF4882" w:rsidP="00DF4882">
      <w:pPr>
        <w:ind w:left="1080"/>
        <w:rPr>
          <w:rFonts w:ascii="Courier New" w:hAnsi="Courier New" w:cs="Courier New"/>
          <w:b/>
          <w:sz w:val="20"/>
          <w:szCs w:val="20"/>
        </w:rPr>
      </w:pPr>
    </w:p>
    <w:p w:rsidR="00DF4882" w:rsidRPr="00A73781" w:rsidRDefault="00DF4882" w:rsidP="00DF4882">
      <w:pPr>
        <w:widowControl w:val="0"/>
        <w:numPr>
          <w:ilvl w:val="0"/>
          <w:numId w:val="19"/>
        </w:numPr>
        <w:autoSpaceDE w:val="0"/>
        <w:autoSpaceDN w:val="0"/>
        <w:adjustRightInd w:val="0"/>
        <w:rPr>
          <w:rFonts w:ascii="Courier New" w:hAnsi="Courier New" w:cs="Courier New"/>
          <w:b/>
          <w:sz w:val="20"/>
          <w:szCs w:val="20"/>
        </w:rPr>
      </w:pPr>
      <w:r w:rsidRPr="006A1F6F">
        <w:rPr>
          <w:rFonts w:ascii="Courier New" w:hAnsi="Courier New" w:cs="Courier New"/>
          <w:b/>
          <w:color w:val="000000"/>
          <w:sz w:val="20"/>
          <w:szCs w:val="20"/>
        </w:rPr>
        <w:t>Operations</w:t>
      </w:r>
      <w:ins w:id="27" w:author="udasgut" w:date="2014-08-28T11:19:00Z">
        <w:r w:rsidR="001D6445">
          <w:rPr>
            <w:rFonts w:ascii="Courier New" w:hAnsi="Courier New" w:cs="Courier New"/>
            <w:b/>
            <w:color w:val="000000"/>
            <w:sz w:val="20"/>
            <w:szCs w:val="20"/>
          </w:rPr>
          <w:t xml:space="preserve"> </w:t>
        </w:r>
      </w:ins>
      <w:r w:rsidRPr="000D12FA">
        <w:rPr>
          <w:rFonts w:ascii="Courier New" w:hAnsi="Courier New" w:cs="Courier New"/>
          <w:color w:val="000000"/>
          <w:sz w:val="20"/>
          <w:szCs w:val="20"/>
        </w:rPr>
        <w:t>activities transform inputs into final products or services</w:t>
      </w:r>
      <w:r w:rsidR="00C64104">
        <w:rPr>
          <w:rFonts w:ascii="Courier New" w:hAnsi="Courier New" w:cs="Courier New"/>
          <w:color w:val="000000"/>
          <w:sz w:val="20"/>
          <w:szCs w:val="20"/>
        </w:rPr>
        <w:t>.</w:t>
      </w:r>
    </w:p>
    <w:p w:rsidR="00DF4882" w:rsidRPr="00A73781" w:rsidRDefault="00DF4882" w:rsidP="00DF4882">
      <w:pPr>
        <w:rPr>
          <w:rFonts w:ascii="Courier New" w:hAnsi="Courier New" w:cs="Courier New"/>
          <w:b/>
          <w:sz w:val="20"/>
          <w:szCs w:val="20"/>
        </w:rPr>
      </w:pPr>
    </w:p>
    <w:p w:rsidR="00DF4882" w:rsidRPr="00287D8F" w:rsidRDefault="00DF4882" w:rsidP="00DF4882">
      <w:pPr>
        <w:widowControl w:val="0"/>
        <w:numPr>
          <w:ilvl w:val="0"/>
          <w:numId w:val="19"/>
        </w:numPr>
        <w:autoSpaceDE w:val="0"/>
        <w:autoSpaceDN w:val="0"/>
        <w:adjustRightInd w:val="0"/>
        <w:rPr>
          <w:rFonts w:ascii="Courier New" w:hAnsi="Courier New" w:cs="Courier New"/>
          <w:b/>
          <w:sz w:val="20"/>
          <w:szCs w:val="20"/>
        </w:rPr>
      </w:pPr>
      <w:r w:rsidRPr="006A1F6F">
        <w:rPr>
          <w:rFonts w:ascii="Courier New" w:hAnsi="Courier New" w:cs="Courier New"/>
          <w:b/>
          <w:color w:val="000000"/>
          <w:sz w:val="20"/>
          <w:szCs w:val="20"/>
        </w:rPr>
        <w:t>Outbound logistics</w:t>
      </w:r>
      <w:ins w:id="28" w:author="udasgut" w:date="2014-08-28T11:19:00Z">
        <w:r w:rsidR="001D6445">
          <w:rPr>
            <w:rFonts w:ascii="Courier New" w:hAnsi="Courier New" w:cs="Courier New"/>
            <w:b/>
            <w:color w:val="000000"/>
            <w:sz w:val="20"/>
            <w:szCs w:val="20"/>
          </w:rPr>
          <w:t xml:space="preserve"> </w:t>
        </w:r>
      </w:ins>
      <w:r w:rsidRPr="000D12FA">
        <w:rPr>
          <w:rFonts w:ascii="Courier New" w:hAnsi="Courier New" w:cs="Courier New"/>
          <w:color w:val="000000"/>
          <w:sz w:val="20"/>
          <w:szCs w:val="20"/>
        </w:rPr>
        <w:t>activities distribute finished products or services to customers.</w:t>
      </w:r>
    </w:p>
    <w:p w:rsidR="00DF4882" w:rsidRPr="00A73781" w:rsidRDefault="00DF4882" w:rsidP="00DF4882">
      <w:pPr>
        <w:widowControl w:val="0"/>
        <w:autoSpaceDE w:val="0"/>
        <w:autoSpaceDN w:val="0"/>
        <w:adjustRightInd w:val="0"/>
        <w:ind w:left="1080"/>
        <w:rPr>
          <w:rFonts w:ascii="Courier New" w:hAnsi="Courier New" w:cs="Courier New"/>
          <w:b/>
          <w:sz w:val="20"/>
          <w:szCs w:val="20"/>
        </w:rPr>
      </w:pPr>
    </w:p>
    <w:p w:rsidR="00DF4882" w:rsidRPr="000D12FA" w:rsidRDefault="00DF4882" w:rsidP="00DF4882">
      <w:pPr>
        <w:widowControl w:val="0"/>
        <w:numPr>
          <w:ilvl w:val="0"/>
          <w:numId w:val="19"/>
        </w:numPr>
        <w:autoSpaceDE w:val="0"/>
        <w:autoSpaceDN w:val="0"/>
        <w:adjustRightInd w:val="0"/>
        <w:rPr>
          <w:rFonts w:ascii="Courier New" w:hAnsi="Courier New" w:cs="Courier New"/>
          <w:sz w:val="20"/>
          <w:szCs w:val="20"/>
        </w:rPr>
      </w:pPr>
      <w:r w:rsidRPr="006A1F6F">
        <w:rPr>
          <w:rFonts w:ascii="Courier New" w:hAnsi="Courier New" w:cs="Courier New"/>
          <w:b/>
          <w:color w:val="000000"/>
          <w:sz w:val="20"/>
          <w:szCs w:val="20"/>
        </w:rPr>
        <w:t>Marketing and sales</w:t>
      </w:r>
      <w:ins w:id="29" w:author="udasgut" w:date="2014-08-28T11:19:00Z">
        <w:r w:rsidR="001D6445">
          <w:rPr>
            <w:rFonts w:ascii="Courier New" w:hAnsi="Courier New" w:cs="Courier New"/>
            <w:b/>
            <w:color w:val="000000"/>
            <w:sz w:val="20"/>
            <w:szCs w:val="20"/>
          </w:rPr>
          <w:t xml:space="preserve"> </w:t>
        </w:r>
      </w:ins>
      <w:r w:rsidRPr="000D12FA">
        <w:rPr>
          <w:rFonts w:ascii="Courier New" w:hAnsi="Courier New" w:cs="Courier New"/>
          <w:color w:val="000000"/>
          <w:sz w:val="20"/>
          <w:szCs w:val="20"/>
        </w:rPr>
        <w:t>activities help customers buy the organization’s products or services.</w:t>
      </w:r>
    </w:p>
    <w:p w:rsidR="00DF4882" w:rsidRPr="00A73781" w:rsidRDefault="00DF4882" w:rsidP="00DF4882">
      <w:pPr>
        <w:rPr>
          <w:rFonts w:ascii="Courier New" w:hAnsi="Courier New" w:cs="Courier New"/>
          <w:b/>
          <w:sz w:val="20"/>
          <w:szCs w:val="20"/>
        </w:rPr>
      </w:pPr>
    </w:p>
    <w:p w:rsidR="00DF4882" w:rsidRPr="00A73781" w:rsidRDefault="00DF4882" w:rsidP="00DF4882">
      <w:pPr>
        <w:widowControl w:val="0"/>
        <w:numPr>
          <w:ilvl w:val="0"/>
          <w:numId w:val="19"/>
        </w:numPr>
        <w:autoSpaceDE w:val="0"/>
        <w:autoSpaceDN w:val="0"/>
        <w:adjustRightInd w:val="0"/>
        <w:rPr>
          <w:rFonts w:ascii="Courier New" w:hAnsi="Courier New" w:cs="Courier New"/>
          <w:b/>
          <w:sz w:val="20"/>
          <w:szCs w:val="20"/>
        </w:rPr>
      </w:pPr>
      <w:r w:rsidRPr="006A1F6F">
        <w:rPr>
          <w:rFonts w:ascii="Courier New" w:hAnsi="Courier New" w:cs="Courier New"/>
          <w:b/>
          <w:color w:val="000000"/>
          <w:sz w:val="20"/>
          <w:szCs w:val="20"/>
        </w:rPr>
        <w:t>Service</w:t>
      </w:r>
      <w:ins w:id="30" w:author="udasgut" w:date="2014-08-28T11:19:00Z">
        <w:r w:rsidR="001D6445">
          <w:rPr>
            <w:rFonts w:ascii="Courier New" w:hAnsi="Courier New" w:cs="Courier New"/>
            <w:b/>
            <w:color w:val="000000"/>
            <w:sz w:val="20"/>
            <w:szCs w:val="20"/>
          </w:rPr>
          <w:t xml:space="preserve"> </w:t>
        </w:r>
      </w:ins>
      <w:r w:rsidRPr="000D12FA">
        <w:rPr>
          <w:rFonts w:ascii="Courier New" w:hAnsi="Courier New" w:cs="Courier New"/>
          <w:color w:val="000000"/>
          <w:sz w:val="20"/>
          <w:szCs w:val="20"/>
        </w:rPr>
        <w:t>activities provide post-sale support to customers</w:t>
      </w:r>
      <w:r>
        <w:rPr>
          <w:rFonts w:ascii="Courier New" w:hAnsi="Courier New" w:cs="Courier New"/>
          <w:color w:val="000000"/>
          <w:sz w:val="20"/>
          <w:szCs w:val="20"/>
        </w:rPr>
        <w:t>.</w:t>
      </w:r>
    </w:p>
    <w:p w:rsidR="00DF4882" w:rsidRPr="00A73781" w:rsidRDefault="00DF4882" w:rsidP="00DF4882">
      <w:pPr>
        <w:rPr>
          <w:rFonts w:ascii="Courier New" w:hAnsi="Courier New" w:cs="Courier New"/>
          <w:b/>
          <w:sz w:val="20"/>
          <w:szCs w:val="20"/>
        </w:rPr>
      </w:pPr>
    </w:p>
    <w:p w:rsidR="00DF4882" w:rsidRPr="00A73781" w:rsidRDefault="00DF4882" w:rsidP="00DF4882">
      <w:pPr>
        <w:ind w:left="720"/>
        <w:rPr>
          <w:rFonts w:ascii="Courier New" w:hAnsi="Courier New" w:cs="Courier New"/>
          <w:b/>
          <w:color w:val="000000"/>
          <w:sz w:val="20"/>
          <w:szCs w:val="20"/>
        </w:rPr>
      </w:pPr>
      <w:r w:rsidRPr="00A73781">
        <w:rPr>
          <w:rFonts w:ascii="Courier New" w:hAnsi="Courier New" w:cs="Courier New"/>
          <w:b/>
          <w:color w:val="000000"/>
          <w:sz w:val="20"/>
          <w:szCs w:val="20"/>
        </w:rPr>
        <w:t>Four Categories of Support Activities</w:t>
      </w:r>
    </w:p>
    <w:p w:rsidR="00DF4882" w:rsidRPr="00A73781" w:rsidRDefault="00DF4882" w:rsidP="00DF4882">
      <w:pPr>
        <w:ind w:left="720"/>
        <w:rPr>
          <w:rFonts w:ascii="Courier New" w:hAnsi="Courier New" w:cs="Courier New"/>
          <w:b/>
          <w:color w:val="000000"/>
          <w:sz w:val="20"/>
          <w:szCs w:val="20"/>
        </w:rPr>
      </w:pPr>
    </w:p>
    <w:p w:rsidR="00DF4882" w:rsidRPr="000D12FA" w:rsidRDefault="00DF4882" w:rsidP="00DF4882">
      <w:pPr>
        <w:widowControl w:val="0"/>
        <w:numPr>
          <w:ilvl w:val="0"/>
          <w:numId w:val="20"/>
        </w:numPr>
        <w:autoSpaceDE w:val="0"/>
        <w:autoSpaceDN w:val="0"/>
        <w:adjustRightInd w:val="0"/>
        <w:rPr>
          <w:rFonts w:ascii="Courier New" w:hAnsi="Courier New" w:cs="Courier New"/>
          <w:color w:val="000000"/>
          <w:sz w:val="20"/>
          <w:szCs w:val="20"/>
        </w:rPr>
      </w:pPr>
      <w:r w:rsidRPr="006A1F6F">
        <w:rPr>
          <w:rFonts w:ascii="Courier New" w:hAnsi="Courier New" w:cs="Courier New"/>
          <w:b/>
          <w:color w:val="000000"/>
          <w:sz w:val="20"/>
          <w:szCs w:val="20"/>
        </w:rPr>
        <w:t>Firm infrastructure</w:t>
      </w:r>
      <w:ins w:id="31" w:author="udasgut" w:date="2014-08-28T11:19:00Z">
        <w:r w:rsidR="001D6445">
          <w:rPr>
            <w:rFonts w:ascii="Courier New" w:hAnsi="Courier New" w:cs="Courier New"/>
            <w:b/>
            <w:color w:val="000000"/>
            <w:sz w:val="20"/>
            <w:szCs w:val="20"/>
          </w:rPr>
          <w:t xml:space="preserve"> </w:t>
        </w:r>
      </w:ins>
      <w:r w:rsidRPr="000D12FA">
        <w:rPr>
          <w:rFonts w:ascii="Courier New" w:hAnsi="Courier New" w:cs="Courier New"/>
          <w:color w:val="000000"/>
          <w:sz w:val="20"/>
          <w:szCs w:val="20"/>
        </w:rPr>
        <w:t>is the accounting, finance, legal</w:t>
      </w:r>
      <w:r>
        <w:rPr>
          <w:rFonts w:ascii="Courier New" w:hAnsi="Courier New" w:cs="Courier New"/>
          <w:color w:val="000000"/>
          <w:sz w:val="20"/>
          <w:szCs w:val="20"/>
        </w:rPr>
        <w:t>,</w:t>
      </w:r>
      <w:r w:rsidRPr="000D12FA">
        <w:rPr>
          <w:rFonts w:ascii="Courier New" w:hAnsi="Courier New" w:cs="Courier New"/>
          <w:color w:val="000000"/>
          <w:sz w:val="20"/>
          <w:szCs w:val="20"/>
        </w:rPr>
        <w:t xml:space="preserve"> and general administration activities that allow an organization to function.</w:t>
      </w:r>
    </w:p>
    <w:p w:rsidR="00DF4882" w:rsidRPr="00A73781" w:rsidRDefault="00DF4882" w:rsidP="00DF4882">
      <w:pPr>
        <w:ind w:left="1080"/>
        <w:rPr>
          <w:rFonts w:ascii="Courier New" w:hAnsi="Courier New" w:cs="Courier New"/>
          <w:b/>
          <w:color w:val="000000"/>
          <w:sz w:val="20"/>
          <w:szCs w:val="20"/>
        </w:rPr>
      </w:pPr>
    </w:p>
    <w:p w:rsidR="00DF4882" w:rsidRPr="000D12FA" w:rsidRDefault="00DF4882" w:rsidP="00DF4882">
      <w:pPr>
        <w:widowControl w:val="0"/>
        <w:numPr>
          <w:ilvl w:val="0"/>
          <w:numId w:val="20"/>
        </w:numPr>
        <w:autoSpaceDE w:val="0"/>
        <w:autoSpaceDN w:val="0"/>
        <w:adjustRightInd w:val="0"/>
        <w:rPr>
          <w:rFonts w:ascii="Courier New" w:hAnsi="Courier New" w:cs="Courier New"/>
          <w:color w:val="000000"/>
          <w:sz w:val="20"/>
          <w:szCs w:val="20"/>
        </w:rPr>
      </w:pPr>
      <w:r w:rsidRPr="006A1F6F">
        <w:rPr>
          <w:rFonts w:ascii="Courier New" w:hAnsi="Courier New" w:cs="Courier New"/>
          <w:b/>
          <w:color w:val="000000"/>
          <w:sz w:val="20"/>
          <w:szCs w:val="20"/>
        </w:rPr>
        <w:t>Human resources</w:t>
      </w:r>
      <w:ins w:id="32" w:author="udasgut" w:date="2014-08-28T11:19:00Z">
        <w:r w:rsidR="001D6445">
          <w:rPr>
            <w:rFonts w:ascii="Courier New" w:hAnsi="Courier New" w:cs="Courier New"/>
            <w:b/>
            <w:color w:val="000000"/>
            <w:sz w:val="20"/>
            <w:szCs w:val="20"/>
          </w:rPr>
          <w:t xml:space="preserve"> </w:t>
        </w:r>
      </w:ins>
      <w:r w:rsidRPr="000D12FA">
        <w:rPr>
          <w:rFonts w:ascii="Courier New" w:hAnsi="Courier New" w:cs="Courier New"/>
          <w:color w:val="000000"/>
          <w:sz w:val="20"/>
          <w:szCs w:val="20"/>
        </w:rPr>
        <w:t>activities include recruiting, hiring, training</w:t>
      </w:r>
      <w:r>
        <w:rPr>
          <w:rFonts w:ascii="Courier New" w:hAnsi="Courier New" w:cs="Courier New"/>
          <w:color w:val="000000"/>
          <w:sz w:val="20"/>
          <w:szCs w:val="20"/>
        </w:rPr>
        <w:t>,</w:t>
      </w:r>
      <w:r w:rsidRPr="000D12FA">
        <w:rPr>
          <w:rFonts w:ascii="Courier New" w:hAnsi="Courier New" w:cs="Courier New"/>
          <w:color w:val="000000"/>
          <w:sz w:val="20"/>
          <w:szCs w:val="20"/>
        </w:rPr>
        <w:t xml:space="preserve"> and providing employee benefits and compensation</w:t>
      </w:r>
      <w:r w:rsidR="006373B8">
        <w:rPr>
          <w:rFonts w:ascii="Courier New" w:hAnsi="Courier New" w:cs="Courier New"/>
          <w:color w:val="000000"/>
          <w:sz w:val="20"/>
          <w:szCs w:val="20"/>
        </w:rPr>
        <w:t>.</w:t>
      </w:r>
    </w:p>
    <w:p w:rsidR="00DF4882" w:rsidRPr="00A73781" w:rsidRDefault="00DF4882" w:rsidP="00DF4882">
      <w:pPr>
        <w:rPr>
          <w:rFonts w:ascii="Courier New" w:hAnsi="Courier New" w:cs="Courier New"/>
          <w:b/>
          <w:color w:val="000000"/>
          <w:sz w:val="20"/>
          <w:szCs w:val="20"/>
        </w:rPr>
      </w:pPr>
    </w:p>
    <w:p w:rsidR="00DF4882" w:rsidRPr="00A73781" w:rsidRDefault="00DF4882" w:rsidP="00DF4882">
      <w:pPr>
        <w:widowControl w:val="0"/>
        <w:numPr>
          <w:ilvl w:val="0"/>
          <w:numId w:val="20"/>
        </w:numPr>
        <w:autoSpaceDE w:val="0"/>
        <w:autoSpaceDN w:val="0"/>
        <w:adjustRightInd w:val="0"/>
        <w:rPr>
          <w:rFonts w:ascii="Courier New" w:hAnsi="Courier New" w:cs="Courier New"/>
          <w:b/>
          <w:color w:val="000000"/>
          <w:sz w:val="20"/>
          <w:szCs w:val="20"/>
        </w:rPr>
      </w:pPr>
      <w:r w:rsidRPr="006A1F6F">
        <w:rPr>
          <w:rFonts w:ascii="Courier New" w:hAnsi="Courier New" w:cs="Courier New"/>
          <w:b/>
          <w:color w:val="000000"/>
          <w:sz w:val="20"/>
          <w:szCs w:val="20"/>
        </w:rPr>
        <w:t>Technology</w:t>
      </w:r>
      <w:ins w:id="33" w:author="udasgut" w:date="2014-08-28T11:19:00Z">
        <w:r w:rsidR="001D6445">
          <w:rPr>
            <w:rFonts w:ascii="Courier New" w:hAnsi="Courier New" w:cs="Courier New"/>
            <w:b/>
            <w:color w:val="000000"/>
            <w:sz w:val="20"/>
            <w:szCs w:val="20"/>
          </w:rPr>
          <w:t xml:space="preserve"> </w:t>
        </w:r>
      </w:ins>
      <w:r w:rsidRPr="00287D8F">
        <w:rPr>
          <w:rFonts w:ascii="Courier New" w:hAnsi="Courier New" w:cs="Courier New"/>
          <w:color w:val="000000"/>
          <w:sz w:val="20"/>
          <w:szCs w:val="20"/>
        </w:rPr>
        <w:t>activities improve a product or service</w:t>
      </w:r>
      <w:r>
        <w:rPr>
          <w:rFonts w:ascii="Courier New" w:hAnsi="Courier New" w:cs="Courier New"/>
          <w:color w:val="000000"/>
          <w:sz w:val="20"/>
          <w:szCs w:val="20"/>
        </w:rPr>
        <w:t>.</w:t>
      </w:r>
    </w:p>
    <w:p w:rsidR="00DF4882" w:rsidRPr="00A73781" w:rsidRDefault="00DF4882" w:rsidP="00DF4882">
      <w:pPr>
        <w:rPr>
          <w:rFonts w:ascii="Courier New" w:hAnsi="Courier New" w:cs="Courier New"/>
          <w:b/>
          <w:color w:val="000000"/>
          <w:sz w:val="20"/>
          <w:szCs w:val="20"/>
        </w:rPr>
      </w:pPr>
    </w:p>
    <w:p w:rsidR="00DF4882" w:rsidRPr="00287D8F" w:rsidRDefault="00DF4882" w:rsidP="00DF4882">
      <w:pPr>
        <w:widowControl w:val="0"/>
        <w:numPr>
          <w:ilvl w:val="0"/>
          <w:numId w:val="20"/>
        </w:numPr>
        <w:autoSpaceDE w:val="0"/>
        <w:autoSpaceDN w:val="0"/>
        <w:adjustRightInd w:val="0"/>
        <w:rPr>
          <w:rFonts w:ascii="Courier New" w:hAnsi="Courier New" w:cs="Courier New"/>
          <w:color w:val="000000"/>
          <w:sz w:val="20"/>
          <w:szCs w:val="20"/>
        </w:rPr>
      </w:pPr>
      <w:r w:rsidRPr="006A1F6F">
        <w:rPr>
          <w:rFonts w:ascii="Courier New" w:hAnsi="Courier New" w:cs="Courier New"/>
          <w:b/>
          <w:color w:val="000000"/>
          <w:sz w:val="20"/>
          <w:szCs w:val="20"/>
        </w:rPr>
        <w:t xml:space="preserve">Purchasing </w:t>
      </w:r>
      <w:r w:rsidRPr="00287D8F">
        <w:rPr>
          <w:rFonts w:ascii="Courier New" w:hAnsi="Courier New" w:cs="Courier New"/>
          <w:color w:val="000000"/>
          <w:sz w:val="20"/>
          <w:szCs w:val="20"/>
        </w:rPr>
        <w:t>activities procure raw materials, supplies, machinery</w:t>
      </w:r>
      <w:r>
        <w:rPr>
          <w:rFonts w:ascii="Courier New" w:hAnsi="Courier New" w:cs="Courier New"/>
          <w:color w:val="000000"/>
          <w:sz w:val="20"/>
          <w:szCs w:val="20"/>
        </w:rPr>
        <w:t>,</w:t>
      </w:r>
      <w:r w:rsidRPr="00287D8F">
        <w:rPr>
          <w:rFonts w:ascii="Courier New" w:hAnsi="Courier New" w:cs="Courier New"/>
          <w:color w:val="000000"/>
          <w:sz w:val="20"/>
          <w:szCs w:val="20"/>
        </w:rPr>
        <w:t xml:space="preserve"> and the buildings used to carry out the primary activities.</w:t>
      </w:r>
    </w:p>
    <w:p w:rsidR="00DF4882" w:rsidRPr="00A73781" w:rsidRDefault="00DF4882" w:rsidP="00DF4882">
      <w:pPr>
        <w:rPr>
          <w:rFonts w:ascii="Courier New" w:hAnsi="Courier New" w:cs="Courier New"/>
          <w:b/>
          <w:color w:val="000000"/>
          <w:sz w:val="20"/>
          <w:szCs w:val="20"/>
        </w:rPr>
      </w:pPr>
    </w:p>
    <w:p w:rsidR="00DF4882" w:rsidRPr="00A73781" w:rsidRDefault="00DF4882" w:rsidP="00DF4882">
      <w:pPr>
        <w:ind w:left="720"/>
        <w:rPr>
          <w:rFonts w:ascii="Courier New" w:hAnsi="Courier New" w:cs="Courier New"/>
          <w:b/>
          <w:color w:val="000000"/>
          <w:sz w:val="20"/>
          <w:szCs w:val="20"/>
        </w:rPr>
      </w:pPr>
      <w:r w:rsidRPr="00A73781">
        <w:rPr>
          <w:rFonts w:ascii="Courier New" w:hAnsi="Courier New" w:cs="Courier New"/>
          <w:b/>
          <w:color w:val="000000"/>
          <w:sz w:val="20"/>
          <w:szCs w:val="20"/>
        </w:rPr>
        <w:t>Supply Chain [Figure 1-</w:t>
      </w:r>
      <w:r w:rsidR="00C64104">
        <w:rPr>
          <w:rFonts w:ascii="Courier New" w:hAnsi="Courier New" w:cs="Courier New"/>
          <w:b/>
          <w:color w:val="000000"/>
          <w:sz w:val="20"/>
          <w:szCs w:val="20"/>
        </w:rPr>
        <w:t>6</w:t>
      </w:r>
      <w:r w:rsidRPr="00A73781">
        <w:rPr>
          <w:rFonts w:ascii="Courier New" w:hAnsi="Courier New" w:cs="Courier New"/>
          <w:b/>
          <w:color w:val="000000"/>
          <w:sz w:val="20"/>
          <w:szCs w:val="20"/>
        </w:rPr>
        <w:t xml:space="preserve"> on </w:t>
      </w:r>
      <w:r w:rsidR="00D800B4">
        <w:rPr>
          <w:rFonts w:ascii="Courier New" w:hAnsi="Courier New" w:cs="Courier New"/>
          <w:b/>
          <w:color w:val="000000"/>
          <w:sz w:val="20"/>
          <w:szCs w:val="20"/>
        </w:rPr>
        <w:t>page 41</w:t>
      </w:r>
      <w:r w:rsidRPr="00A73781">
        <w:rPr>
          <w:rFonts w:ascii="Courier New" w:hAnsi="Courier New" w:cs="Courier New"/>
          <w:b/>
          <w:color w:val="000000"/>
          <w:sz w:val="20"/>
          <w:szCs w:val="20"/>
        </w:rPr>
        <w:t>]</w:t>
      </w:r>
    </w:p>
    <w:p w:rsidR="00DF4882" w:rsidRPr="00A73781" w:rsidRDefault="00DF4882" w:rsidP="00DF4882">
      <w:pPr>
        <w:ind w:left="720"/>
        <w:rPr>
          <w:rFonts w:ascii="Courier New" w:hAnsi="Courier New" w:cs="Courier New"/>
          <w:b/>
          <w:color w:val="000000"/>
          <w:sz w:val="20"/>
          <w:szCs w:val="20"/>
        </w:rPr>
      </w:pPr>
    </w:p>
    <w:p w:rsidR="00DF4882" w:rsidRPr="000D12FA" w:rsidRDefault="00DF4882" w:rsidP="00DF4882">
      <w:pPr>
        <w:widowControl w:val="0"/>
        <w:numPr>
          <w:ilvl w:val="0"/>
          <w:numId w:val="45"/>
        </w:numPr>
        <w:tabs>
          <w:tab w:val="clear" w:pos="1800"/>
          <w:tab w:val="num" w:pos="1440"/>
        </w:tabs>
        <w:autoSpaceDE w:val="0"/>
        <w:autoSpaceDN w:val="0"/>
        <w:adjustRightInd w:val="0"/>
        <w:ind w:left="1440"/>
        <w:rPr>
          <w:rFonts w:ascii="Courier New" w:hAnsi="Courier New" w:cs="Courier New"/>
          <w:color w:val="000000"/>
          <w:sz w:val="20"/>
          <w:szCs w:val="20"/>
        </w:rPr>
      </w:pPr>
      <w:r w:rsidRPr="000D12FA">
        <w:rPr>
          <w:rFonts w:ascii="Courier New" w:hAnsi="Courier New" w:cs="Courier New"/>
          <w:color w:val="000000"/>
          <w:sz w:val="20"/>
          <w:szCs w:val="20"/>
        </w:rPr>
        <w:t>Raw Materials Supplier</w:t>
      </w:r>
    </w:p>
    <w:p w:rsidR="00DF4882" w:rsidRPr="000D12FA" w:rsidRDefault="00DF4882" w:rsidP="00DF4882">
      <w:pPr>
        <w:tabs>
          <w:tab w:val="num" w:pos="1440"/>
        </w:tabs>
        <w:ind w:left="1440"/>
        <w:rPr>
          <w:rFonts w:ascii="Courier New" w:hAnsi="Courier New" w:cs="Courier New"/>
          <w:color w:val="000000"/>
          <w:sz w:val="20"/>
          <w:szCs w:val="20"/>
        </w:rPr>
      </w:pPr>
    </w:p>
    <w:p w:rsidR="00DF4882" w:rsidRPr="000D12FA" w:rsidRDefault="00DF4882" w:rsidP="00DF4882">
      <w:pPr>
        <w:widowControl w:val="0"/>
        <w:numPr>
          <w:ilvl w:val="0"/>
          <w:numId w:val="45"/>
        </w:numPr>
        <w:tabs>
          <w:tab w:val="clear" w:pos="1800"/>
          <w:tab w:val="num" w:pos="1440"/>
        </w:tabs>
        <w:autoSpaceDE w:val="0"/>
        <w:autoSpaceDN w:val="0"/>
        <w:adjustRightInd w:val="0"/>
        <w:ind w:left="1440"/>
        <w:rPr>
          <w:rFonts w:ascii="Courier New" w:hAnsi="Courier New" w:cs="Courier New"/>
          <w:color w:val="000000"/>
          <w:sz w:val="20"/>
          <w:szCs w:val="20"/>
        </w:rPr>
      </w:pPr>
      <w:r w:rsidRPr="000D12FA">
        <w:rPr>
          <w:rFonts w:ascii="Courier New" w:hAnsi="Courier New" w:cs="Courier New"/>
          <w:color w:val="000000"/>
          <w:sz w:val="20"/>
          <w:szCs w:val="20"/>
        </w:rPr>
        <w:t>Manufacturer</w:t>
      </w:r>
    </w:p>
    <w:p w:rsidR="00DF4882" w:rsidRPr="000D12FA" w:rsidRDefault="00DF4882" w:rsidP="00DF4882">
      <w:pPr>
        <w:tabs>
          <w:tab w:val="num" w:pos="1440"/>
        </w:tabs>
        <w:ind w:left="1440"/>
        <w:rPr>
          <w:rFonts w:ascii="Courier New" w:hAnsi="Courier New" w:cs="Courier New"/>
          <w:color w:val="000000"/>
          <w:sz w:val="20"/>
          <w:szCs w:val="20"/>
        </w:rPr>
      </w:pPr>
    </w:p>
    <w:p w:rsidR="00DF4882" w:rsidRPr="000D12FA" w:rsidRDefault="00DF4882" w:rsidP="00DF4882">
      <w:pPr>
        <w:widowControl w:val="0"/>
        <w:numPr>
          <w:ilvl w:val="0"/>
          <w:numId w:val="45"/>
        </w:numPr>
        <w:tabs>
          <w:tab w:val="clear" w:pos="1800"/>
          <w:tab w:val="num" w:pos="1440"/>
        </w:tabs>
        <w:autoSpaceDE w:val="0"/>
        <w:autoSpaceDN w:val="0"/>
        <w:adjustRightInd w:val="0"/>
        <w:ind w:left="1440"/>
        <w:rPr>
          <w:rFonts w:ascii="Courier New" w:hAnsi="Courier New" w:cs="Courier New"/>
          <w:color w:val="000000"/>
          <w:sz w:val="20"/>
          <w:szCs w:val="20"/>
        </w:rPr>
      </w:pPr>
      <w:r w:rsidRPr="000D12FA">
        <w:rPr>
          <w:rFonts w:ascii="Courier New" w:hAnsi="Courier New" w:cs="Courier New"/>
          <w:color w:val="000000"/>
          <w:sz w:val="20"/>
          <w:szCs w:val="20"/>
        </w:rPr>
        <w:t>Distributor</w:t>
      </w:r>
    </w:p>
    <w:p w:rsidR="00DF4882" w:rsidRPr="000D12FA" w:rsidRDefault="00DF4882" w:rsidP="00DF4882">
      <w:pPr>
        <w:tabs>
          <w:tab w:val="num" w:pos="1440"/>
        </w:tabs>
        <w:ind w:left="1440"/>
        <w:rPr>
          <w:rFonts w:ascii="Courier New" w:hAnsi="Courier New" w:cs="Courier New"/>
          <w:color w:val="000000"/>
          <w:sz w:val="20"/>
          <w:szCs w:val="20"/>
        </w:rPr>
      </w:pPr>
    </w:p>
    <w:p w:rsidR="00DF4882" w:rsidRPr="000D12FA" w:rsidRDefault="00DF4882" w:rsidP="00DF4882">
      <w:pPr>
        <w:widowControl w:val="0"/>
        <w:numPr>
          <w:ilvl w:val="0"/>
          <w:numId w:val="45"/>
        </w:numPr>
        <w:tabs>
          <w:tab w:val="clear" w:pos="1800"/>
          <w:tab w:val="num" w:pos="1440"/>
        </w:tabs>
        <w:autoSpaceDE w:val="0"/>
        <w:autoSpaceDN w:val="0"/>
        <w:adjustRightInd w:val="0"/>
        <w:ind w:left="1440"/>
        <w:rPr>
          <w:rFonts w:ascii="Courier New" w:hAnsi="Courier New" w:cs="Courier New"/>
          <w:color w:val="000000"/>
          <w:sz w:val="20"/>
          <w:szCs w:val="20"/>
        </w:rPr>
      </w:pPr>
      <w:r w:rsidRPr="000D12FA">
        <w:rPr>
          <w:rFonts w:ascii="Courier New" w:hAnsi="Courier New" w:cs="Courier New"/>
          <w:color w:val="000000"/>
          <w:sz w:val="20"/>
          <w:szCs w:val="20"/>
        </w:rPr>
        <w:t>Retailer</w:t>
      </w:r>
    </w:p>
    <w:p w:rsidR="00DF4882" w:rsidRPr="000D12FA" w:rsidRDefault="00DF4882" w:rsidP="00DF4882">
      <w:pPr>
        <w:tabs>
          <w:tab w:val="num" w:pos="1440"/>
        </w:tabs>
        <w:ind w:left="1440"/>
        <w:rPr>
          <w:rFonts w:ascii="Courier New" w:hAnsi="Courier New" w:cs="Courier New"/>
          <w:color w:val="000000"/>
          <w:sz w:val="20"/>
          <w:szCs w:val="20"/>
        </w:rPr>
      </w:pPr>
    </w:p>
    <w:p w:rsidR="00DF4882" w:rsidRDefault="00DF4882" w:rsidP="00DF4882">
      <w:pPr>
        <w:widowControl w:val="0"/>
        <w:numPr>
          <w:ilvl w:val="0"/>
          <w:numId w:val="45"/>
        </w:numPr>
        <w:tabs>
          <w:tab w:val="clear" w:pos="1800"/>
          <w:tab w:val="num" w:pos="1440"/>
        </w:tabs>
        <w:autoSpaceDE w:val="0"/>
        <w:autoSpaceDN w:val="0"/>
        <w:adjustRightInd w:val="0"/>
        <w:ind w:left="1440"/>
        <w:rPr>
          <w:rFonts w:ascii="Courier New" w:hAnsi="Courier New" w:cs="Courier New"/>
          <w:color w:val="000000"/>
          <w:sz w:val="20"/>
          <w:szCs w:val="20"/>
        </w:rPr>
      </w:pPr>
      <w:r w:rsidRPr="000D12FA">
        <w:rPr>
          <w:rFonts w:ascii="Courier New" w:hAnsi="Courier New" w:cs="Courier New"/>
          <w:color w:val="000000"/>
          <w:sz w:val="20"/>
          <w:szCs w:val="20"/>
        </w:rPr>
        <w:t>Consumer</w:t>
      </w:r>
    </w:p>
    <w:p w:rsidR="006373B8" w:rsidRDefault="006373B8">
      <w:pPr>
        <w:rPr>
          <w:rFonts w:ascii="Courier New" w:hAnsi="Courier New" w:cs="Courier New"/>
          <w:color w:val="000000"/>
          <w:sz w:val="20"/>
          <w:szCs w:val="20"/>
        </w:rPr>
      </w:pPr>
      <w:r>
        <w:rPr>
          <w:rFonts w:ascii="Courier New" w:hAnsi="Courier New" w:cs="Courier New"/>
          <w:color w:val="000000"/>
          <w:sz w:val="20"/>
          <w:szCs w:val="20"/>
        </w:rPr>
        <w:br w:type="page"/>
      </w:r>
    </w:p>
    <w:p w:rsidR="00DF4882" w:rsidRPr="00F2668B" w:rsidRDefault="00300665" w:rsidP="00DF4882">
      <w:pPr>
        <w:rPr>
          <w:rFonts w:ascii="Courier New" w:hAnsi="Courier New" w:cs="Courier New"/>
          <w:b/>
          <w:color w:val="000000"/>
          <w:sz w:val="20"/>
          <w:szCs w:val="20"/>
          <w:u w:val="single"/>
        </w:rPr>
      </w:pPr>
      <w:r w:rsidRPr="00F2668B">
        <w:rPr>
          <w:rFonts w:ascii="Courier New" w:hAnsi="Courier New" w:cs="Courier New"/>
          <w:b/>
          <w:color w:val="000000"/>
          <w:sz w:val="20"/>
          <w:szCs w:val="20"/>
          <w:u w:val="single"/>
        </w:rPr>
        <w:lastRenderedPageBreak/>
        <w:t>Multiple Choice 8</w:t>
      </w:r>
    </w:p>
    <w:p w:rsidR="00300665" w:rsidRDefault="00300665" w:rsidP="00DF4882">
      <w:pPr>
        <w:rPr>
          <w:rFonts w:ascii="Courier New" w:hAnsi="Courier New" w:cs="Courier New"/>
          <w:color w:val="000000"/>
          <w:sz w:val="20"/>
          <w:szCs w:val="20"/>
        </w:rPr>
      </w:pPr>
    </w:p>
    <w:p w:rsidR="00300665" w:rsidRDefault="00300665" w:rsidP="00DF4882">
      <w:pPr>
        <w:rPr>
          <w:rFonts w:ascii="Courier New" w:hAnsi="Courier New" w:cs="Courier New"/>
          <w:color w:val="000000"/>
          <w:sz w:val="20"/>
          <w:szCs w:val="20"/>
        </w:rPr>
      </w:pPr>
      <w:r>
        <w:rPr>
          <w:rFonts w:ascii="Courier New" w:hAnsi="Courier New" w:cs="Courier New"/>
          <w:color w:val="000000"/>
          <w:sz w:val="20"/>
          <w:szCs w:val="20"/>
        </w:rPr>
        <w:t>The value chain concept is composed of the following two types of activities:</w:t>
      </w:r>
    </w:p>
    <w:p w:rsidR="00300665" w:rsidRDefault="00300665" w:rsidP="00E43B33">
      <w:pPr>
        <w:pStyle w:val="ListParagraph"/>
        <w:numPr>
          <w:ilvl w:val="0"/>
          <w:numId w:val="46"/>
        </w:numPr>
        <w:rPr>
          <w:rFonts w:ascii="Courier New" w:hAnsi="Courier New" w:cs="Courier New"/>
          <w:color w:val="000000"/>
          <w:sz w:val="20"/>
          <w:szCs w:val="20"/>
        </w:rPr>
      </w:pPr>
      <w:r>
        <w:rPr>
          <w:rFonts w:ascii="Courier New" w:hAnsi="Courier New" w:cs="Courier New"/>
          <w:color w:val="000000"/>
          <w:sz w:val="20"/>
          <w:szCs w:val="20"/>
        </w:rPr>
        <w:t xml:space="preserve">Primary and </w:t>
      </w:r>
      <w:r w:rsidR="006373B8">
        <w:rPr>
          <w:rFonts w:ascii="Courier New" w:hAnsi="Courier New" w:cs="Courier New"/>
          <w:color w:val="000000"/>
          <w:sz w:val="20"/>
          <w:szCs w:val="20"/>
        </w:rPr>
        <w:t>secondary</w:t>
      </w:r>
    </w:p>
    <w:p w:rsidR="00300665" w:rsidRDefault="00300665" w:rsidP="00E43B33">
      <w:pPr>
        <w:pStyle w:val="ListParagraph"/>
        <w:numPr>
          <w:ilvl w:val="0"/>
          <w:numId w:val="46"/>
        </w:numPr>
        <w:rPr>
          <w:rFonts w:ascii="Courier New" w:hAnsi="Courier New" w:cs="Courier New"/>
          <w:color w:val="000000"/>
          <w:sz w:val="20"/>
          <w:szCs w:val="20"/>
        </w:rPr>
      </w:pPr>
      <w:r>
        <w:rPr>
          <w:rFonts w:ascii="Courier New" w:hAnsi="Courier New" w:cs="Courier New"/>
          <w:color w:val="000000"/>
          <w:sz w:val="20"/>
          <w:szCs w:val="20"/>
        </w:rPr>
        <w:t xml:space="preserve">Primary and </w:t>
      </w:r>
      <w:r w:rsidR="006373B8">
        <w:rPr>
          <w:rFonts w:ascii="Courier New" w:hAnsi="Courier New" w:cs="Courier New"/>
          <w:color w:val="000000"/>
          <w:sz w:val="20"/>
          <w:szCs w:val="20"/>
        </w:rPr>
        <w:t>support</w:t>
      </w:r>
    </w:p>
    <w:p w:rsidR="00300665" w:rsidRDefault="00300665" w:rsidP="00E43B33">
      <w:pPr>
        <w:pStyle w:val="ListParagraph"/>
        <w:numPr>
          <w:ilvl w:val="0"/>
          <w:numId w:val="46"/>
        </w:numPr>
        <w:rPr>
          <w:rFonts w:ascii="Courier New" w:hAnsi="Courier New" w:cs="Courier New"/>
          <w:color w:val="000000"/>
          <w:sz w:val="20"/>
          <w:szCs w:val="20"/>
        </w:rPr>
      </w:pPr>
      <w:r>
        <w:rPr>
          <w:rFonts w:ascii="Courier New" w:hAnsi="Courier New" w:cs="Courier New"/>
          <w:color w:val="000000"/>
          <w:sz w:val="20"/>
          <w:szCs w:val="20"/>
        </w:rPr>
        <w:t xml:space="preserve">Support and </w:t>
      </w:r>
      <w:r w:rsidR="006373B8">
        <w:rPr>
          <w:rFonts w:ascii="Courier New" w:hAnsi="Courier New" w:cs="Courier New"/>
          <w:color w:val="000000"/>
          <w:sz w:val="20"/>
          <w:szCs w:val="20"/>
        </w:rPr>
        <w:t>value</w:t>
      </w:r>
    </w:p>
    <w:p w:rsidR="00300665" w:rsidRPr="00E43B33" w:rsidRDefault="00300665" w:rsidP="00E43B33">
      <w:pPr>
        <w:pStyle w:val="ListParagraph"/>
        <w:numPr>
          <w:ilvl w:val="0"/>
          <w:numId w:val="46"/>
        </w:numPr>
        <w:rPr>
          <w:rFonts w:ascii="Courier New" w:hAnsi="Courier New" w:cs="Courier New"/>
          <w:color w:val="000000"/>
          <w:sz w:val="20"/>
          <w:szCs w:val="20"/>
        </w:rPr>
      </w:pPr>
      <w:r>
        <w:rPr>
          <w:rFonts w:ascii="Courier New" w:hAnsi="Courier New" w:cs="Courier New"/>
          <w:color w:val="000000"/>
          <w:sz w:val="20"/>
          <w:szCs w:val="20"/>
        </w:rPr>
        <w:t xml:space="preserve">Technology and </w:t>
      </w:r>
      <w:r w:rsidR="006373B8">
        <w:rPr>
          <w:rFonts w:ascii="Courier New" w:hAnsi="Courier New" w:cs="Courier New"/>
          <w:color w:val="000000"/>
          <w:sz w:val="20"/>
          <w:szCs w:val="20"/>
        </w:rPr>
        <w:t>support</w:t>
      </w:r>
    </w:p>
    <w:p w:rsidR="00DF4882" w:rsidRPr="00A73781" w:rsidRDefault="00DF4882" w:rsidP="00DF4882">
      <w:pPr>
        <w:rPr>
          <w:rFonts w:ascii="Courier New" w:hAnsi="Courier New" w:cs="Courier New"/>
          <w:sz w:val="20"/>
          <w:szCs w:val="20"/>
        </w:rPr>
      </w:pPr>
    </w:p>
    <w:p w:rsidR="00DF4882" w:rsidRDefault="00DF4882" w:rsidP="00DF4882">
      <w:pPr>
        <w:rPr>
          <w:rFonts w:ascii="Courier New" w:hAnsi="Courier New" w:cs="Courier New"/>
          <w:b/>
          <w:sz w:val="20"/>
          <w:szCs w:val="20"/>
        </w:rPr>
      </w:pPr>
      <w:r>
        <w:rPr>
          <w:rFonts w:ascii="Courier New" w:hAnsi="Courier New" w:cs="Courier New"/>
          <w:b/>
          <w:sz w:val="20"/>
          <w:szCs w:val="20"/>
          <w:u w:val="single"/>
        </w:rPr>
        <w:t>Multiple Choice 9</w:t>
      </w:r>
    </w:p>
    <w:p w:rsidR="00DF4882" w:rsidRDefault="00DF4882" w:rsidP="00DF4882">
      <w:pPr>
        <w:rPr>
          <w:rFonts w:ascii="Courier New" w:hAnsi="Courier New" w:cs="Courier New"/>
          <w:b/>
          <w:sz w:val="20"/>
          <w:szCs w:val="20"/>
        </w:rPr>
      </w:pPr>
    </w:p>
    <w:p w:rsidR="00DF4882" w:rsidRPr="006A1F6F" w:rsidRDefault="00DF4882" w:rsidP="00DF4882">
      <w:pPr>
        <w:widowControl w:val="0"/>
        <w:tabs>
          <w:tab w:val="right" w:pos="300"/>
          <w:tab w:val="left" w:pos="480"/>
        </w:tabs>
        <w:autoSpaceDE w:val="0"/>
        <w:autoSpaceDN w:val="0"/>
        <w:adjustRightInd w:val="0"/>
        <w:ind w:left="480" w:hanging="480"/>
        <w:rPr>
          <w:rFonts w:ascii="Courier New" w:hAnsi="Courier New" w:cs="Courier New"/>
          <w:bCs w:val="0"/>
          <w:sz w:val="20"/>
          <w:szCs w:val="20"/>
        </w:rPr>
      </w:pPr>
      <w:r w:rsidRPr="006A1F6F">
        <w:rPr>
          <w:rFonts w:ascii="Courier New" w:hAnsi="Courier New" w:cs="Courier New"/>
          <w:bCs w:val="0"/>
          <w:sz w:val="20"/>
          <w:szCs w:val="20"/>
        </w:rPr>
        <w:t>Which of the following is a primary activity in the value chain?</w:t>
      </w:r>
    </w:p>
    <w:p w:rsidR="00DF4882" w:rsidRPr="006A1F6F" w:rsidRDefault="00DF4882" w:rsidP="00DF4882">
      <w:pPr>
        <w:widowControl w:val="0"/>
        <w:tabs>
          <w:tab w:val="left" w:pos="3600"/>
          <w:tab w:val="left" w:pos="3960"/>
          <w:tab w:val="left" w:pos="4200"/>
        </w:tabs>
        <w:autoSpaceDE w:val="0"/>
        <w:autoSpaceDN w:val="0"/>
        <w:adjustRightInd w:val="0"/>
        <w:ind w:left="900" w:hanging="420"/>
        <w:rPr>
          <w:rFonts w:ascii="Courier New" w:hAnsi="Courier New" w:cs="Courier New"/>
          <w:bCs w:val="0"/>
          <w:sz w:val="20"/>
          <w:szCs w:val="20"/>
        </w:rPr>
      </w:pPr>
      <w:r w:rsidRPr="006A1F6F">
        <w:rPr>
          <w:rFonts w:ascii="Courier New" w:hAnsi="Courier New" w:cs="Courier New"/>
          <w:bCs w:val="0"/>
          <w:sz w:val="20"/>
          <w:szCs w:val="20"/>
        </w:rPr>
        <w:t>a.</w:t>
      </w:r>
      <w:r w:rsidRPr="006A1F6F">
        <w:rPr>
          <w:rFonts w:ascii="Courier New" w:hAnsi="Courier New" w:cs="Courier New"/>
          <w:bCs w:val="0"/>
          <w:sz w:val="20"/>
          <w:szCs w:val="20"/>
        </w:rPr>
        <w:tab/>
        <w:t>purchasing</w:t>
      </w:r>
      <w:r w:rsidRPr="006A1F6F">
        <w:rPr>
          <w:rFonts w:ascii="Courier New" w:hAnsi="Courier New" w:cs="Courier New"/>
          <w:bCs w:val="0"/>
          <w:sz w:val="20"/>
          <w:szCs w:val="20"/>
        </w:rPr>
        <w:tab/>
        <w:t>c.</w:t>
      </w:r>
      <w:r w:rsidRPr="006A1F6F">
        <w:rPr>
          <w:rFonts w:ascii="Courier New" w:hAnsi="Courier New" w:cs="Courier New"/>
          <w:bCs w:val="0"/>
          <w:sz w:val="20"/>
          <w:szCs w:val="20"/>
        </w:rPr>
        <w:tab/>
        <w:t>post-sales service</w:t>
      </w:r>
    </w:p>
    <w:p w:rsidR="00DF4882" w:rsidRPr="006A1F6F" w:rsidRDefault="00DF4882" w:rsidP="00DF4882">
      <w:pPr>
        <w:tabs>
          <w:tab w:val="left" w:pos="3600"/>
          <w:tab w:val="left" w:pos="3960"/>
        </w:tabs>
        <w:ind w:left="900" w:hanging="420"/>
        <w:rPr>
          <w:rFonts w:ascii="Courier New" w:hAnsi="Courier New" w:cs="Courier New"/>
          <w:sz w:val="20"/>
          <w:szCs w:val="20"/>
        </w:rPr>
      </w:pPr>
      <w:r w:rsidRPr="006A1F6F">
        <w:rPr>
          <w:rFonts w:ascii="Courier New" w:hAnsi="Courier New" w:cs="Courier New"/>
          <w:bCs w:val="0"/>
          <w:sz w:val="20"/>
          <w:szCs w:val="20"/>
        </w:rPr>
        <w:t>b.</w:t>
      </w:r>
      <w:r w:rsidRPr="006A1F6F">
        <w:rPr>
          <w:rFonts w:ascii="Courier New" w:hAnsi="Courier New" w:cs="Courier New"/>
          <w:bCs w:val="0"/>
          <w:sz w:val="20"/>
          <w:szCs w:val="20"/>
        </w:rPr>
        <w:tab/>
        <w:t>accounting</w:t>
      </w:r>
      <w:r w:rsidRPr="006A1F6F">
        <w:rPr>
          <w:rFonts w:ascii="Courier New" w:hAnsi="Courier New" w:cs="Courier New"/>
          <w:bCs w:val="0"/>
          <w:sz w:val="20"/>
          <w:szCs w:val="20"/>
        </w:rPr>
        <w:tab/>
        <w:t>d.</w:t>
      </w:r>
      <w:r w:rsidRPr="006A1F6F">
        <w:rPr>
          <w:rFonts w:ascii="Courier New" w:hAnsi="Courier New" w:cs="Courier New"/>
          <w:bCs w:val="0"/>
          <w:sz w:val="20"/>
          <w:szCs w:val="20"/>
        </w:rPr>
        <w:tab/>
        <w:t>human resource management</w:t>
      </w:r>
    </w:p>
    <w:p w:rsidR="00DF4882" w:rsidRDefault="00DF4882" w:rsidP="00DF4882">
      <w:pPr>
        <w:rPr>
          <w:rFonts w:ascii="Courier New" w:hAnsi="Courier New" w:cs="Courier New"/>
          <w:color w:val="000000"/>
          <w:sz w:val="20"/>
          <w:szCs w:val="20"/>
        </w:rPr>
      </w:pPr>
    </w:p>
    <w:p w:rsidR="00DF4882" w:rsidRDefault="00DF4882" w:rsidP="00DF4882">
      <w:pPr>
        <w:rPr>
          <w:rFonts w:ascii="Courier New" w:hAnsi="Courier New" w:cs="Courier New"/>
          <w:color w:val="000000"/>
          <w:sz w:val="20"/>
          <w:szCs w:val="20"/>
        </w:rPr>
      </w:pPr>
    </w:p>
    <w:p w:rsidR="00DF4882" w:rsidRDefault="00DF4882" w:rsidP="00DF4882">
      <w:pPr>
        <w:rPr>
          <w:rFonts w:ascii="Courier New" w:hAnsi="Courier New" w:cs="Courier New"/>
          <w:b/>
          <w:color w:val="000000"/>
          <w:sz w:val="20"/>
          <w:szCs w:val="20"/>
        </w:rPr>
      </w:pPr>
      <w:r>
        <w:rPr>
          <w:rFonts w:ascii="Courier New" w:hAnsi="Courier New" w:cs="Courier New"/>
          <w:b/>
          <w:color w:val="000000"/>
          <w:sz w:val="20"/>
          <w:szCs w:val="20"/>
        </w:rPr>
        <w:t>ANSWERS to Multiple Choice Questions:</w:t>
      </w:r>
    </w:p>
    <w:p w:rsidR="00DF4882" w:rsidRDefault="00DF4882" w:rsidP="00DF4882">
      <w:pPr>
        <w:rPr>
          <w:rFonts w:ascii="Courier New" w:hAnsi="Courier New" w:cs="Courier New"/>
          <w:b/>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77"/>
        <w:gridCol w:w="1177"/>
        <w:gridCol w:w="1177"/>
        <w:gridCol w:w="1177"/>
      </w:tblGrid>
      <w:tr w:rsidR="00DF4882" w:rsidRPr="00C465EF">
        <w:trPr>
          <w:jc w:val="center"/>
        </w:trPr>
        <w:tc>
          <w:tcPr>
            <w:tcW w:w="0" w:type="auto"/>
          </w:tcPr>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Multiple</w:t>
            </w:r>
          </w:p>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Choice</w:t>
            </w:r>
          </w:p>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Number</w:t>
            </w:r>
          </w:p>
        </w:tc>
        <w:tc>
          <w:tcPr>
            <w:tcW w:w="0" w:type="auto"/>
          </w:tcPr>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Multiple</w:t>
            </w:r>
          </w:p>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Choice</w:t>
            </w:r>
          </w:p>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Answer</w:t>
            </w:r>
          </w:p>
        </w:tc>
        <w:tc>
          <w:tcPr>
            <w:tcW w:w="0" w:type="auto"/>
          </w:tcPr>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Multiple</w:t>
            </w:r>
          </w:p>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Choice</w:t>
            </w:r>
          </w:p>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Number</w:t>
            </w:r>
          </w:p>
        </w:tc>
        <w:tc>
          <w:tcPr>
            <w:tcW w:w="0" w:type="auto"/>
          </w:tcPr>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Multiple</w:t>
            </w:r>
          </w:p>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Choice</w:t>
            </w:r>
          </w:p>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Answer</w:t>
            </w:r>
          </w:p>
        </w:tc>
      </w:tr>
      <w:tr w:rsidR="00DF4882" w:rsidRPr="00C465EF">
        <w:trPr>
          <w:jc w:val="center"/>
        </w:trPr>
        <w:tc>
          <w:tcPr>
            <w:tcW w:w="0" w:type="auto"/>
          </w:tcPr>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1</w:t>
            </w:r>
          </w:p>
        </w:tc>
        <w:tc>
          <w:tcPr>
            <w:tcW w:w="0" w:type="auto"/>
          </w:tcPr>
          <w:p w:rsidR="00DF4882" w:rsidRPr="00C465EF" w:rsidRDefault="00DF4882" w:rsidP="00DF4882">
            <w:pPr>
              <w:jc w:val="center"/>
              <w:rPr>
                <w:rFonts w:ascii="Courier New" w:hAnsi="Courier New" w:cs="Courier New"/>
                <w:b/>
                <w:color w:val="000000"/>
                <w:sz w:val="20"/>
                <w:szCs w:val="20"/>
              </w:rPr>
            </w:pPr>
            <w:r>
              <w:rPr>
                <w:rFonts w:ascii="Courier New" w:hAnsi="Courier New" w:cs="Courier New"/>
                <w:b/>
                <w:color w:val="000000"/>
                <w:sz w:val="20"/>
                <w:szCs w:val="20"/>
              </w:rPr>
              <w:t>B</w:t>
            </w:r>
          </w:p>
        </w:tc>
        <w:tc>
          <w:tcPr>
            <w:tcW w:w="0" w:type="auto"/>
          </w:tcPr>
          <w:p w:rsidR="00DF4882" w:rsidRPr="00C465EF" w:rsidRDefault="00DF4882" w:rsidP="00DF4882">
            <w:pPr>
              <w:jc w:val="center"/>
              <w:rPr>
                <w:rFonts w:ascii="Courier New" w:hAnsi="Courier New" w:cs="Courier New"/>
                <w:b/>
                <w:color w:val="000000"/>
                <w:sz w:val="20"/>
                <w:szCs w:val="20"/>
              </w:rPr>
            </w:pPr>
          </w:p>
        </w:tc>
        <w:tc>
          <w:tcPr>
            <w:tcW w:w="0" w:type="auto"/>
          </w:tcPr>
          <w:p w:rsidR="00DF4882" w:rsidRPr="00C465EF" w:rsidRDefault="00DF4882" w:rsidP="00DF4882">
            <w:pPr>
              <w:jc w:val="center"/>
              <w:rPr>
                <w:rFonts w:ascii="Courier New" w:hAnsi="Courier New" w:cs="Courier New"/>
                <w:b/>
                <w:color w:val="000000"/>
                <w:sz w:val="20"/>
                <w:szCs w:val="20"/>
              </w:rPr>
            </w:pPr>
          </w:p>
        </w:tc>
      </w:tr>
      <w:tr w:rsidR="00DF4882" w:rsidRPr="00C465EF">
        <w:trPr>
          <w:jc w:val="center"/>
        </w:trPr>
        <w:tc>
          <w:tcPr>
            <w:tcW w:w="0" w:type="auto"/>
          </w:tcPr>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2</w:t>
            </w:r>
          </w:p>
        </w:tc>
        <w:tc>
          <w:tcPr>
            <w:tcW w:w="0" w:type="auto"/>
          </w:tcPr>
          <w:p w:rsidR="00DF4882" w:rsidRPr="00C465EF" w:rsidRDefault="00DF4882" w:rsidP="00DF4882">
            <w:pPr>
              <w:jc w:val="center"/>
              <w:rPr>
                <w:rFonts w:ascii="Courier New" w:hAnsi="Courier New" w:cs="Courier New"/>
                <w:b/>
                <w:color w:val="000000"/>
                <w:sz w:val="20"/>
                <w:szCs w:val="20"/>
              </w:rPr>
            </w:pPr>
            <w:r>
              <w:rPr>
                <w:rFonts w:ascii="Courier New" w:hAnsi="Courier New" w:cs="Courier New"/>
                <w:b/>
                <w:color w:val="000000"/>
                <w:sz w:val="20"/>
                <w:szCs w:val="20"/>
              </w:rPr>
              <w:t>C</w:t>
            </w:r>
          </w:p>
        </w:tc>
        <w:tc>
          <w:tcPr>
            <w:tcW w:w="0" w:type="auto"/>
          </w:tcPr>
          <w:p w:rsidR="00DF4882" w:rsidRPr="00C465EF" w:rsidRDefault="00DF4882" w:rsidP="00DF4882">
            <w:pPr>
              <w:jc w:val="center"/>
              <w:rPr>
                <w:rFonts w:ascii="Courier New" w:hAnsi="Courier New" w:cs="Courier New"/>
                <w:b/>
                <w:color w:val="000000"/>
                <w:sz w:val="20"/>
                <w:szCs w:val="20"/>
              </w:rPr>
            </w:pPr>
          </w:p>
        </w:tc>
        <w:tc>
          <w:tcPr>
            <w:tcW w:w="0" w:type="auto"/>
          </w:tcPr>
          <w:p w:rsidR="00DF4882" w:rsidRPr="00C465EF" w:rsidRDefault="00DF4882" w:rsidP="00DF4882">
            <w:pPr>
              <w:jc w:val="center"/>
              <w:rPr>
                <w:rFonts w:ascii="Courier New" w:hAnsi="Courier New" w:cs="Courier New"/>
                <w:b/>
                <w:color w:val="000000"/>
                <w:sz w:val="20"/>
                <w:szCs w:val="20"/>
              </w:rPr>
            </w:pPr>
          </w:p>
        </w:tc>
      </w:tr>
      <w:tr w:rsidR="00DF4882" w:rsidRPr="00C465EF">
        <w:trPr>
          <w:jc w:val="center"/>
        </w:trPr>
        <w:tc>
          <w:tcPr>
            <w:tcW w:w="0" w:type="auto"/>
          </w:tcPr>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3</w:t>
            </w:r>
          </w:p>
        </w:tc>
        <w:tc>
          <w:tcPr>
            <w:tcW w:w="0" w:type="auto"/>
          </w:tcPr>
          <w:p w:rsidR="00DF4882" w:rsidRPr="00C465EF" w:rsidRDefault="00DF4882" w:rsidP="00DF4882">
            <w:pPr>
              <w:jc w:val="center"/>
              <w:rPr>
                <w:rFonts w:ascii="Courier New" w:hAnsi="Courier New" w:cs="Courier New"/>
                <w:b/>
                <w:color w:val="000000"/>
                <w:sz w:val="20"/>
                <w:szCs w:val="20"/>
              </w:rPr>
            </w:pPr>
            <w:r>
              <w:rPr>
                <w:rFonts w:ascii="Courier New" w:hAnsi="Courier New" w:cs="Courier New"/>
                <w:b/>
                <w:color w:val="000000"/>
                <w:sz w:val="20"/>
                <w:szCs w:val="20"/>
              </w:rPr>
              <w:t>A</w:t>
            </w:r>
          </w:p>
        </w:tc>
        <w:tc>
          <w:tcPr>
            <w:tcW w:w="0" w:type="auto"/>
          </w:tcPr>
          <w:p w:rsidR="00DF4882" w:rsidRPr="00C465EF" w:rsidRDefault="00DF4882" w:rsidP="00DF4882">
            <w:pPr>
              <w:jc w:val="center"/>
              <w:rPr>
                <w:rFonts w:ascii="Courier New" w:hAnsi="Courier New" w:cs="Courier New"/>
                <w:b/>
                <w:color w:val="000000"/>
                <w:sz w:val="20"/>
                <w:szCs w:val="20"/>
              </w:rPr>
            </w:pPr>
          </w:p>
        </w:tc>
        <w:tc>
          <w:tcPr>
            <w:tcW w:w="0" w:type="auto"/>
          </w:tcPr>
          <w:p w:rsidR="00DF4882" w:rsidRPr="00C465EF" w:rsidRDefault="00DF4882" w:rsidP="00DF4882">
            <w:pPr>
              <w:jc w:val="center"/>
              <w:rPr>
                <w:rFonts w:ascii="Courier New" w:hAnsi="Courier New" w:cs="Courier New"/>
                <w:b/>
                <w:color w:val="000000"/>
                <w:sz w:val="20"/>
                <w:szCs w:val="20"/>
              </w:rPr>
            </w:pPr>
          </w:p>
        </w:tc>
      </w:tr>
      <w:tr w:rsidR="00DF4882" w:rsidRPr="00C465EF">
        <w:trPr>
          <w:jc w:val="center"/>
        </w:trPr>
        <w:tc>
          <w:tcPr>
            <w:tcW w:w="0" w:type="auto"/>
          </w:tcPr>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4</w:t>
            </w:r>
          </w:p>
        </w:tc>
        <w:tc>
          <w:tcPr>
            <w:tcW w:w="0" w:type="auto"/>
          </w:tcPr>
          <w:p w:rsidR="00DF4882" w:rsidRPr="00C465EF" w:rsidRDefault="00DF4882" w:rsidP="00DF4882">
            <w:pPr>
              <w:jc w:val="center"/>
              <w:rPr>
                <w:rFonts w:ascii="Courier New" w:hAnsi="Courier New" w:cs="Courier New"/>
                <w:b/>
                <w:color w:val="000000"/>
                <w:sz w:val="20"/>
                <w:szCs w:val="20"/>
              </w:rPr>
            </w:pPr>
            <w:r>
              <w:rPr>
                <w:rFonts w:ascii="Courier New" w:hAnsi="Courier New" w:cs="Courier New"/>
                <w:b/>
                <w:color w:val="000000"/>
                <w:sz w:val="20"/>
                <w:szCs w:val="20"/>
              </w:rPr>
              <w:t>B</w:t>
            </w:r>
          </w:p>
        </w:tc>
        <w:tc>
          <w:tcPr>
            <w:tcW w:w="0" w:type="auto"/>
          </w:tcPr>
          <w:p w:rsidR="00DF4882" w:rsidRPr="00C465EF" w:rsidRDefault="00DF4882" w:rsidP="00DF4882">
            <w:pPr>
              <w:jc w:val="center"/>
              <w:rPr>
                <w:rFonts w:ascii="Courier New" w:hAnsi="Courier New" w:cs="Courier New"/>
                <w:b/>
                <w:color w:val="000000"/>
                <w:sz w:val="20"/>
                <w:szCs w:val="20"/>
              </w:rPr>
            </w:pPr>
          </w:p>
        </w:tc>
        <w:tc>
          <w:tcPr>
            <w:tcW w:w="0" w:type="auto"/>
          </w:tcPr>
          <w:p w:rsidR="00DF4882" w:rsidRPr="00C465EF" w:rsidRDefault="00DF4882" w:rsidP="00DF4882">
            <w:pPr>
              <w:jc w:val="center"/>
              <w:rPr>
                <w:rFonts w:ascii="Courier New" w:hAnsi="Courier New" w:cs="Courier New"/>
                <w:b/>
                <w:color w:val="000000"/>
                <w:sz w:val="20"/>
                <w:szCs w:val="20"/>
              </w:rPr>
            </w:pPr>
          </w:p>
        </w:tc>
      </w:tr>
      <w:tr w:rsidR="00DF4882" w:rsidRPr="00C465EF">
        <w:trPr>
          <w:jc w:val="center"/>
        </w:trPr>
        <w:tc>
          <w:tcPr>
            <w:tcW w:w="0" w:type="auto"/>
          </w:tcPr>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5</w:t>
            </w:r>
          </w:p>
        </w:tc>
        <w:tc>
          <w:tcPr>
            <w:tcW w:w="0" w:type="auto"/>
          </w:tcPr>
          <w:p w:rsidR="00DF4882" w:rsidRPr="00C465EF" w:rsidRDefault="00DF4882" w:rsidP="00DF4882">
            <w:pPr>
              <w:jc w:val="center"/>
              <w:rPr>
                <w:rFonts w:ascii="Courier New" w:hAnsi="Courier New" w:cs="Courier New"/>
                <w:b/>
                <w:color w:val="000000"/>
                <w:sz w:val="20"/>
                <w:szCs w:val="20"/>
              </w:rPr>
            </w:pPr>
            <w:r>
              <w:rPr>
                <w:rFonts w:ascii="Courier New" w:hAnsi="Courier New" w:cs="Courier New"/>
                <w:b/>
                <w:color w:val="000000"/>
                <w:sz w:val="20"/>
                <w:szCs w:val="20"/>
              </w:rPr>
              <w:t>C</w:t>
            </w:r>
          </w:p>
        </w:tc>
        <w:tc>
          <w:tcPr>
            <w:tcW w:w="0" w:type="auto"/>
          </w:tcPr>
          <w:p w:rsidR="00DF4882" w:rsidRPr="00C465EF" w:rsidRDefault="00DF4882" w:rsidP="00DF4882">
            <w:pPr>
              <w:jc w:val="center"/>
              <w:rPr>
                <w:rFonts w:ascii="Courier New" w:hAnsi="Courier New" w:cs="Courier New"/>
                <w:b/>
                <w:color w:val="000000"/>
                <w:sz w:val="20"/>
                <w:szCs w:val="20"/>
              </w:rPr>
            </w:pPr>
          </w:p>
        </w:tc>
        <w:tc>
          <w:tcPr>
            <w:tcW w:w="0" w:type="auto"/>
          </w:tcPr>
          <w:p w:rsidR="00DF4882" w:rsidRPr="00C465EF" w:rsidRDefault="00DF4882" w:rsidP="00DF4882">
            <w:pPr>
              <w:jc w:val="center"/>
              <w:rPr>
                <w:rFonts w:ascii="Courier New" w:hAnsi="Courier New" w:cs="Courier New"/>
                <w:b/>
                <w:color w:val="000000"/>
                <w:sz w:val="20"/>
                <w:szCs w:val="20"/>
              </w:rPr>
            </w:pPr>
          </w:p>
        </w:tc>
      </w:tr>
      <w:tr w:rsidR="00DF4882" w:rsidRPr="00C465EF">
        <w:trPr>
          <w:jc w:val="center"/>
        </w:trPr>
        <w:tc>
          <w:tcPr>
            <w:tcW w:w="0" w:type="auto"/>
          </w:tcPr>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6</w:t>
            </w:r>
          </w:p>
        </w:tc>
        <w:tc>
          <w:tcPr>
            <w:tcW w:w="0" w:type="auto"/>
          </w:tcPr>
          <w:p w:rsidR="00DF4882" w:rsidRPr="00C465EF" w:rsidRDefault="00DF4882" w:rsidP="00DF4882">
            <w:pPr>
              <w:jc w:val="center"/>
              <w:rPr>
                <w:rFonts w:ascii="Courier New" w:hAnsi="Courier New" w:cs="Courier New"/>
                <w:b/>
                <w:color w:val="000000"/>
                <w:sz w:val="20"/>
                <w:szCs w:val="20"/>
              </w:rPr>
            </w:pPr>
            <w:r>
              <w:rPr>
                <w:rFonts w:ascii="Courier New" w:hAnsi="Courier New" w:cs="Courier New"/>
                <w:b/>
                <w:color w:val="000000"/>
                <w:sz w:val="20"/>
                <w:szCs w:val="20"/>
              </w:rPr>
              <w:t>B</w:t>
            </w:r>
          </w:p>
        </w:tc>
        <w:tc>
          <w:tcPr>
            <w:tcW w:w="0" w:type="auto"/>
          </w:tcPr>
          <w:p w:rsidR="00DF4882" w:rsidRPr="00C465EF" w:rsidRDefault="00DF4882" w:rsidP="00DF4882">
            <w:pPr>
              <w:jc w:val="center"/>
              <w:rPr>
                <w:rFonts w:ascii="Courier New" w:hAnsi="Courier New" w:cs="Courier New"/>
                <w:b/>
                <w:color w:val="000000"/>
                <w:sz w:val="20"/>
                <w:szCs w:val="20"/>
              </w:rPr>
            </w:pPr>
          </w:p>
        </w:tc>
        <w:tc>
          <w:tcPr>
            <w:tcW w:w="0" w:type="auto"/>
          </w:tcPr>
          <w:p w:rsidR="00DF4882" w:rsidRPr="00C465EF" w:rsidRDefault="00DF4882" w:rsidP="00DF4882">
            <w:pPr>
              <w:jc w:val="center"/>
              <w:rPr>
                <w:rFonts w:ascii="Courier New" w:hAnsi="Courier New" w:cs="Courier New"/>
                <w:b/>
                <w:color w:val="000000"/>
                <w:sz w:val="20"/>
                <w:szCs w:val="20"/>
              </w:rPr>
            </w:pPr>
          </w:p>
        </w:tc>
      </w:tr>
      <w:tr w:rsidR="00DF4882" w:rsidRPr="00C465EF">
        <w:trPr>
          <w:jc w:val="center"/>
        </w:trPr>
        <w:tc>
          <w:tcPr>
            <w:tcW w:w="0" w:type="auto"/>
          </w:tcPr>
          <w:p w:rsidR="00DF4882" w:rsidRPr="00C465EF" w:rsidRDefault="00DF4882" w:rsidP="00DF4882">
            <w:pPr>
              <w:jc w:val="center"/>
              <w:rPr>
                <w:rFonts w:ascii="Courier New" w:hAnsi="Courier New" w:cs="Courier New"/>
                <w:b/>
                <w:color w:val="000000"/>
                <w:sz w:val="20"/>
                <w:szCs w:val="20"/>
              </w:rPr>
            </w:pPr>
            <w:r>
              <w:rPr>
                <w:rFonts w:ascii="Courier New" w:hAnsi="Courier New" w:cs="Courier New"/>
                <w:b/>
                <w:color w:val="000000"/>
                <w:sz w:val="20"/>
                <w:szCs w:val="20"/>
              </w:rPr>
              <w:t>7</w:t>
            </w:r>
          </w:p>
        </w:tc>
        <w:tc>
          <w:tcPr>
            <w:tcW w:w="0" w:type="auto"/>
          </w:tcPr>
          <w:p w:rsidR="00DF4882" w:rsidRPr="00C465EF" w:rsidRDefault="00D94AE3" w:rsidP="00DF4882">
            <w:pPr>
              <w:jc w:val="center"/>
              <w:rPr>
                <w:rFonts w:ascii="Courier New" w:hAnsi="Courier New" w:cs="Courier New"/>
                <w:b/>
                <w:color w:val="000000"/>
                <w:sz w:val="20"/>
                <w:szCs w:val="20"/>
              </w:rPr>
            </w:pPr>
            <w:r>
              <w:rPr>
                <w:rFonts w:ascii="Courier New" w:hAnsi="Courier New" w:cs="Courier New"/>
                <w:b/>
                <w:color w:val="000000"/>
                <w:sz w:val="20"/>
                <w:szCs w:val="20"/>
              </w:rPr>
              <w:t>D</w:t>
            </w:r>
          </w:p>
        </w:tc>
        <w:tc>
          <w:tcPr>
            <w:tcW w:w="0" w:type="auto"/>
          </w:tcPr>
          <w:p w:rsidR="00DF4882" w:rsidRPr="00C465EF" w:rsidRDefault="00DF4882" w:rsidP="00DF4882">
            <w:pPr>
              <w:jc w:val="center"/>
              <w:rPr>
                <w:rFonts w:ascii="Courier New" w:hAnsi="Courier New" w:cs="Courier New"/>
                <w:b/>
                <w:color w:val="000000"/>
                <w:sz w:val="20"/>
                <w:szCs w:val="20"/>
              </w:rPr>
            </w:pPr>
          </w:p>
        </w:tc>
        <w:tc>
          <w:tcPr>
            <w:tcW w:w="0" w:type="auto"/>
          </w:tcPr>
          <w:p w:rsidR="00DF4882" w:rsidRPr="00C465EF" w:rsidRDefault="00DF4882" w:rsidP="00DF4882">
            <w:pPr>
              <w:jc w:val="center"/>
              <w:rPr>
                <w:rFonts w:ascii="Courier New" w:hAnsi="Courier New" w:cs="Courier New"/>
                <w:b/>
                <w:color w:val="000000"/>
                <w:sz w:val="20"/>
                <w:szCs w:val="20"/>
              </w:rPr>
            </w:pPr>
          </w:p>
        </w:tc>
      </w:tr>
      <w:tr w:rsidR="00DF4882" w:rsidRPr="00C465EF">
        <w:trPr>
          <w:jc w:val="center"/>
        </w:trPr>
        <w:tc>
          <w:tcPr>
            <w:tcW w:w="0" w:type="auto"/>
          </w:tcPr>
          <w:p w:rsidR="00DF4882" w:rsidRDefault="00DF4882" w:rsidP="00DF4882">
            <w:pPr>
              <w:jc w:val="center"/>
              <w:rPr>
                <w:rFonts w:ascii="Courier New" w:hAnsi="Courier New" w:cs="Courier New"/>
                <w:b/>
                <w:color w:val="000000"/>
                <w:sz w:val="20"/>
                <w:szCs w:val="20"/>
              </w:rPr>
            </w:pPr>
            <w:r>
              <w:rPr>
                <w:rFonts w:ascii="Courier New" w:hAnsi="Courier New" w:cs="Courier New"/>
                <w:b/>
                <w:color w:val="000000"/>
                <w:sz w:val="20"/>
                <w:szCs w:val="20"/>
              </w:rPr>
              <w:t>8</w:t>
            </w:r>
          </w:p>
        </w:tc>
        <w:tc>
          <w:tcPr>
            <w:tcW w:w="0" w:type="auto"/>
          </w:tcPr>
          <w:p w:rsidR="00DF4882" w:rsidRPr="00C465EF" w:rsidRDefault="00300665" w:rsidP="00DF4882">
            <w:pPr>
              <w:jc w:val="center"/>
              <w:rPr>
                <w:rFonts w:ascii="Courier New" w:hAnsi="Courier New" w:cs="Courier New"/>
                <w:b/>
                <w:color w:val="000000"/>
                <w:sz w:val="20"/>
                <w:szCs w:val="20"/>
              </w:rPr>
            </w:pPr>
            <w:r>
              <w:rPr>
                <w:rFonts w:ascii="Courier New" w:hAnsi="Courier New" w:cs="Courier New"/>
                <w:b/>
                <w:color w:val="000000"/>
                <w:sz w:val="20"/>
                <w:szCs w:val="20"/>
              </w:rPr>
              <w:t>B</w:t>
            </w:r>
          </w:p>
        </w:tc>
        <w:tc>
          <w:tcPr>
            <w:tcW w:w="0" w:type="auto"/>
          </w:tcPr>
          <w:p w:rsidR="00DF4882" w:rsidRPr="00C465EF" w:rsidRDefault="00DF4882" w:rsidP="00DF4882">
            <w:pPr>
              <w:jc w:val="center"/>
              <w:rPr>
                <w:rFonts w:ascii="Courier New" w:hAnsi="Courier New" w:cs="Courier New"/>
                <w:b/>
                <w:color w:val="000000"/>
                <w:sz w:val="20"/>
                <w:szCs w:val="20"/>
              </w:rPr>
            </w:pPr>
          </w:p>
        </w:tc>
        <w:tc>
          <w:tcPr>
            <w:tcW w:w="0" w:type="auto"/>
          </w:tcPr>
          <w:p w:rsidR="00DF4882" w:rsidRPr="00C465EF" w:rsidRDefault="00DF4882" w:rsidP="00DF4882">
            <w:pPr>
              <w:jc w:val="center"/>
              <w:rPr>
                <w:rFonts w:ascii="Courier New" w:hAnsi="Courier New" w:cs="Courier New"/>
                <w:b/>
                <w:color w:val="000000"/>
                <w:sz w:val="20"/>
                <w:szCs w:val="20"/>
              </w:rPr>
            </w:pPr>
          </w:p>
        </w:tc>
      </w:tr>
      <w:tr w:rsidR="00DF4882" w:rsidRPr="00C465EF">
        <w:trPr>
          <w:jc w:val="center"/>
        </w:trPr>
        <w:tc>
          <w:tcPr>
            <w:tcW w:w="0" w:type="auto"/>
          </w:tcPr>
          <w:p w:rsidR="00DF4882" w:rsidRDefault="00DF4882" w:rsidP="00DF4882">
            <w:pPr>
              <w:jc w:val="center"/>
              <w:rPr>
                <w:rFonts w:ascii="Courier New" w:hAnsi="Courier New" w:cs="Courier New"/>
                <w:b/>
                <w:color w:val="000000"/>
                <w:sz w:val="20"/>
                <w:szCs w:val="20"/>
              </w:rPr>
            </w:pPr>
            <w:r>
              <w:rPr>
                <w:rFonts w:ascii="Courier New" w:hAnsi="Courier New" w:cs="Courier New"/>
                <w:b/>
                <w:color w:val="000000"/>
                <w:sz w:val="20"/>
                <w:szCs w:val="20"/>
              </w:rPr>
              <w:t>9</w:t>
            </w:r>
          </w:p>
        </w:tc>
        <w:tc>
          <w:tcPr>
            <w:tcW w:w="0" w:type="auto"/>
          </w:tcPr>
          <w:p w:rsidR="00DF4882" w:rsidRPr="00C465EF" w:rsidRDefault="00DF4882" w:rsidP="00DF4882">
            <w:pPr>
              <w:jc w:val="center"/>
              <w:rPr>
                <w:rFonts w:ascii="Courier New" w:hAnsi="Courier New" w:cs="Courier New"/>
                <w:b/>
                <w:color w:val="000000"/>
                <w:sz w:val="20"/>
                <w:szCs w:val="20"/>
              </w:rPr>
            </w:pPr>
            <w:r>
              <w:rPr>
                <w:rFonts w:ascii="Courier New" w:hAnsi="Courier New" w:cs="Courier New"/>
                <w:b/>
                <w:color w:val="000000"/>
                <w:sz w:val="20"/>
                <w:szCs w:val="20"/>
              </w:rPr>
              <w:t>C</w:t>
            </w:r>
          </w:p>
        </w:tc>
        <w:tc>
          <w:tcPr>
            <w:tcW w:w="0" w:type="auto"/>
          </w:tcPr>
          <w:p w:rsidR="00DF4882" w:rsidRPr="00C465EF" w:rsidRDefault="00DF4882" w:rsidP="00DF4882">
            <w:pPr>
              <w:jc w:val="center"/>
              <w:rPr>
                <w:rFonts w:ascii="Courier New" w:hAnsi="Courier New" w:cs="Courier New"/>
                <w:b/>
                <w:color w:val="000000"/>
                <w:sz w:val="20"/>
                <w:szCs w:val="20"/>
              </w:rPr>
            </w:pPr>
          </w:p>
        </w:tc>
        <w:tc>
          <w:tcPr>
            <w:tcW w:w="0" w:type="auto"/>
          </w:tcPr>
          <w:p w:rsidR="00DF4882" w:rsidRPr="00C465EF" w:rsidRDefault="00DF4882" w:rsidP="00DF4882">
            <w:pPr>
              <w:jc w:val="center"/>
              <w:rPr>
                <w:rFonts w:ascii="Courier New" w:hAnsi="Courier New" w:cs="Courier New"/>
                <w:b/>
                <w:color w:val="000000"/>
                <w:sz w:val="20"/>
                <w:szCs w:val="20"/>
              </w:rPr>
            </w:pPr>
          </w:p>
        </w:tc>
      </w:tr>
    </w:tbl>
    <w:p w:rsidR="00DF4882" w:rsidRPr="00D63A77" w:rsidRDefault="00DF4882" w:rsidP="00DF4882">
      <w:pPr>
        <w:rPr>
          <w:rFonts w:ascii="Courier New" w:hAnsi="Courier New" w:cs="Courier New"/>
          <w:b/>
          <w:color w:val="000000"/>
          <w:sz w:val="20"/>
          <w:szCs w:val="20"/>
        </w:rPr>
      </w:pPr>
    </w:p>
    <w:p w:rsidR="00DF4882" w:rsidRDefault="00DF4882" w:rsidP="00DF4882">
      <w:pPr>
        <w:rPr>
          <w:rFonts w:ascii="Courier New" w:hAnsi="Courier New" w:cs="Courier New"/>
          <w:b/>
          <w:color w:val="000000"/>
          <w:sz w:val="20"/>
          <w:szCs w:val="20"/>
        </w:rPr>
      </w:pPr>
      <w:r>
        <w:rPr>
          <w:rFonts w:ascii="Courier New" w:hAnsi="Courier New" w:cs="Courier New"/>
          <w:b/>
          <w:color w:val="000000"/>
          <w:sz w:val="20"/>
          <w:szCs w:val="20"/>
        </w:rPr>
        <w:t>References Used:</w:t>
      </w:r>
    </w:p>
    <w:p w:rsidR="00DF4882" w:rsidRPr="00891397" w:rsidRDefault="00DF4882" w:rsidP="00DF4882">
      <w:pPr>
        <w:rPr>
          <w:rFonts w:ascii="Courier New" w:hAnsi="Courier New" w:cs="Courier New"/>
          <w:color w:val="000000"/>
          <w:sz w:val="20"/>
          <w:szCs w:val="20"/>
        </w:rPr>
      </w:pPr>
    </w:p>
    <w:p w:rsidR="00DF4882" w:rsidRDefault="00DF4882" w:rsidP="00DF4882">
      <w:pPr>
        <w:numPr>
          <w:ilvl w:val="0"/>
          <w:numId w:val="34"/>
        </w:numPr>
        <w:rPr>
          <w:rFonts w:ascii="Courier New" w:hAnsi="Courier New" w:cs="Courier New"/>
          <w:color w:val="000000"/>
          <w:sz w:val="20"/>
          <w:szCs w:val="20"/>
        </w:rPr>
      </w:pPr>
      <w:r w:rsidRPr="00891397">
        <w:rPr>
          <w:rFonts w:ascii="Courier New" w:hAnsi="Courier New" w:cs="Courier New"/>
          <w:color w:val="000000"/>
          <w:sz w:val="20"/>
          <w:szCs w:val="20"/>
        </w:rPr>
        <w:t>Michael E. Porter and Victor E. Millar, “How Information Gives You Competitive Advantage”</w:t>
      </w:r>
      <w:r w:rsidRPr="00F2668B">
        <w:rPr>
          <w:rFonts w:ascii="Courier New" w:hAnsi="Courier New" w:cs="Courier New"/>
          <w:i/>
          <w:color w:val="000000"/>
          <w:sz w:val="20"/>
          <w:szCs w:val="20"/>
        </w:rPr>
        <w:t>Harvard Business Review,</w:t>
      </w:r>
      <w:r>
        <w:rPr>
          <w:rFonts w:ascii="Courier New" w:hAnsi="Courier New" w:cs="Courier New"/>
          <w:color w:val="000000"/>
          <w:sz w:val="20"/>
          <w:szCs w:val="20"/>
        </w:rPr>
        <w:t xml:space="preserve"> (July</w:t>
      </w:r>
      <w:r w:rsidR="006373B8">
        <w:rPr>
          <w:rFonts w:ascii="Courier New" w:hAnsi="Courier New" w:cs="Courier New"/>
          <w:color w:val="000000"/>
          <w:sz w:val="20"/>
          <w:szCs w:val="20"/>
        </w:rPr>
        <w:t>–</w:t>
      </w:r>
      <w:r>
        <w:rPr>
          <w:rFonts w:ascii="Courier New" w:hAnsi="Courier New" w:cs="Courier New"/>
          <w:color w:val="000000"/>
          <w:sz w:val="20"/>
          <w:szCs w:val="20"/>
        </w:rPr>
        <w:t>August 1985), pp. 149</w:t>
      </w:r>
      <w:r w:rsidR="006373B8">
        <w:rPr>
          <w:rFonts w:ascii="Courier New" w:hAnsi="Courier New" w:cs="Courier New"/>
          <w:color w:val="000000"/>
          <w:sz w:val="20"/>
          <w:szCs w:val="20"/>
        </w:rPr>
        <w:t>–</w:t>
      </w:r>
      <w:r>
        <w:rPr>
          <w:rFonts w:ascii="Courier New" w:hAnsi="Courier New" w:cs="Courier New"/>
          <w:color w:val="000000"/>
          <w:sz w:val="20"/>
          <w:szCs w:val="20"/>
        </w:rPr>
        <w:t>160.</w:t>
      </w:r>
    </w:p>
    <w:p w:rsidR="00DF4882" w:rsidRDefault="00DF4882" w:rsidP="00DF4882">
      <w:pPr>
        <w:numPr>
          <w:ilvl w:val="0"/>
          <w:numId w:val="34"/>
        </w:numPr>
        <w:rPr>
          <w:rFonts w:ascii="Courier New" w:hAnsi="Courier New" w:cs="Courier New"/>
          <w:color w:val="000000"/>
          <w:sz w:val="20"/>
          <w:szCs w:val="20"/>
        </w:rPr>
      </w:pPr>
      <w:r>
        <w:rPr>
          <w:rFonts w:ascii="Courier New" w:hAnsi="Courier New" w:cs="Courier New"/>
          <w:color w:val="000000"/>
          <w:sz w:val="20"/>
          <w:szCs w:val="20"/>
        </w:rPr>
        <w:t xml:space="preserve">Michael E. Porter, “What Is Strategy?” </w:t>
      </w:r>
      <w:r w:rsidRPr="00F2668B">
        <w:rPr>
          <w:rFonts w:ascii="Courier New" w:hAnsi="Courier New" w:cs="Courier New"/>
          <w:i/>
          <w:color w:val="000000"/>
          <w:sz w:val="20"/>
          <w:szCs w:val="20"/>
        </w:rPr>
        <w:t>Harvard Business Review</w:t>
      </w:r>
      <w:r w:rsidR="006373B8" w:rsidRPr="00F2668B">
        <w:rPr>
          <w:rFonts w:ascii="Courier New" w:hAnsi="Courier New" w:cs="Courier New"/>
          <w:i/>
          <w:color w:val="000000"/>
          <w:sz w:val="20"/>
          <w:szCs w:val="20"/>
        </w:rPr>
        <w:t>,</w:t>
      </w:r>
      <w:r>
        <w:rPr>
          <w:rFonts w:ascii="Courier New" w:hAnsi="Courier New" w:cs="Courier New"/>
          <w:color w:val="000000"/>
          <w:sz w:val="20"/>
          <w:szCs w:val="20"/>
        </w:rPr>
        <w:t xml:space="preserve"> (November-December 1996), pp. 61-78.</w:t>
      </w:r>
    </w:p>
    <w:p w:rsidR="00DF4882" w:rsidRPr="00891397" w:rsidRDefault="00DF4882" w:rsidP="00936B4E">
      <w:pPr>
        <w:widowControl w:val="0"/>
        <w:numPr>
          <w:ilvl w:val="0"/>
          <w:numId w:val="34"/>
        </w:numPr>
        <w:autoSpaceDE w:val="0"/>
        <w:autoSpaceDN w:val="0"/>
        <w:adjustRightInd w:val="0"/>
        <w:rPr>
          <w:rFonts w:ascii="Courier New" w:hAnsi="Courier New" w:cs="Courier New"/>
          <w:color w:val="000000"/>
          <w:sz w:val="20"/>
          <w:szCs w:val="20"/>
        </w:rPr>
      </w:pPr>
      <w:r>
        <w:rPr>
          <w:rFonts w:ascii="Courier New" w:hAnsi="Courier New" w:cs="Courier New"/>
          <w:sz w:val="20"/>
          <w:szCs w:val="20"/>
        </w:rPr>
        <w:t>Statement of Financial Accounting Concepts #</w:t>
      </w:r>
      <w:r w:rsidR="00936B4E">
        <w:rPr>
          <w:rFonts w:ascii="Courier New" w:hAnsi="Courier New" w:cs="Courier New"/>
          <w:sz w:val="20"/>
          <w:szCs w:val="20"/>
        </w:rPr>
        <w:t xml:space="preserve">8 </w:t>
      </w:r>
      <w:r w:rsidR="006373B8">
        <w:rPr>
          <w:rFonts w:ascii="Courier New" w:hAnsi="Courier New" w:cs="Courier New"/>
          <w:sz w:val="20"/>
          <w:szCs w:val="20"/>
        </w:rPr>
        <w:t xml:space="preserve">Chapter </w:t>
      </w:r>
      <w:r w:rsidR="00936B4E">
        <w:rPr>
          <w:rFonts w:ascii="Courier New" w:hAnsi="Courier New" w:cs="Courier New"/>
          <w:sz w:val="20"/>
          <w:szCs w:val="20"/>
        </w:rPr>
        <w:t xml:space="preserve">3 </w:t>
      </w:r>
      <w:r>
        <w:rPr>
          <w:rFonts w:ascii="Courier New" w:hAnsi="Courier New" w:cs="Courier New"/>
          <w:sz w:val="20"/>
          <w:szCs w:val="20"/>
        </w:rPr>
        <w:t xml:space="preserve">on the Quality of Information, which can be downloaded from: </w:t>
      </w:r>
      <w:r w:rsidR="00936B4E" w:rsidRPr="00936B4E">
        <w:rPr>
          <w:rFonts w:ascii="Courier New" w:hAnsi="Courier New" w:cs="Courier New"/>
          <w:sz w:val="20"/>
          <w:szCs w:val="20"/>
        </w:rPr>
        <w:t>http://www.fasb.org/cs/ContentServer?site=FASB&amp;c=Document_C&amp;pagename=FASB%2FDocument_C%2FDocumentPage&amp;cid=1176157498129</w:t>
      </w:r>
    </w:p>
    <w:sectPr w:rsidR="00DF4882" w:rsidRPr="00891397" w:rsidSect="00BD76C0">
      <w:footerReference w:type="default" r:id="rId9"/>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0979" w:rsidRDefault="00BE0979">
      <w:r>
        <w:separator/>
      </w:r>
    </w:p>
  </w:endnote>
  <w:endnote w:type="continuationSeparator" w:id="1">
    <w:p w:rsidR="00BE0979" w:rsidRDefault="00BE09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Std Bold">
    <w:altName w:val="Cambria"/>
    <w:panose1 w:val="00000000000000000000"/>
    <w:charset w:val="00"/>
    <w:family w:val="auto"/>
    <w:notTrueType/>
    <w:pitch w:val="default"/>
    <w:sig w:usb0="00000003" w:usb1="00000000" w:usb2="00000000" w:usb3="00000000" w:csb0="00000001" w:csb1="00000000"/>
  </w:font>
  <w:font w:name="MathematicalPi 6">
    <w:altName w:val="Times New Roman"/>
    <w:panose1 w:val="00000000000000000000"/>
    <w:charset w:val="00"/>
    <w:family w:val="roman"/>
    <w:notTrueType/>
    <w:pitch w:val="default"/>
    <w:sig w:usb0="00000000" w:usb1="00000000" w:usb2="00000000" w:usb3="00000000" w:csb0="00000000" w:csb1="00000000"/>
  </w:font>
  <w:font w:name="Lucida Grande">
    <w:altName w:val="Courier New"/>
    <w:charset w:val="00"/>
    <w:family w:val="auto"/>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EB6" w:rsidRPr="00F91EB6" w:rsidRDefault="00F91EB6">
    <w:pPr>
      <w:pStyle w:val="Footer"/>
      <w:jc w:val="center"/>
      <w:rPr>
        <w:sz w:val="18"/>
        <w:szCs w:val="18"/>
      </w:rPr>
    </w:pPr>
    <w:r w:rsidRPr="00F91EB6">
      <w:rPr>
        <w:sz w:val="18"/>
        <w:szCs w:val="18"/>
      </w:rPr>
      <w:t>1-</w:t>
    </w:r>
    <w:sdt>
      <w:sdtPr>
        <w:rPr>
          <w:sz w:val="18"/>
          <w:szCs w:val="18"/>
        </w:rPr>
        <w:id w:val="2088189896"/>
        <w:docPartObj>
          <w:docPartGallery w:val="Page Numbers (Bottom of Page)"/>
          <w:docPartUnique/>
        </w:docPartObj>
      </w:sdtPr>
      <w:sdtEndPr>
        <w:rPr>
          <w:noProof/>
        </w:rPr>
      </w:sdtEndPr>
      <w:sdtContent>
        <w:r w:rsidR="004E322B" w:rsidRPr="00F91EB6">
          <w:rPr>
            <w:sz w:val="18"/>
            <w:szCs w:val="18"/>
          </w:rPr>
          <w:fldChar w:fldCharType="begin"/>
        </w:r>
        <w:r w:rsidRPr="00F91EB6">
          <w:rPr>
            <w:sz w:val="18"/>
            <w:szCs w:val="18"/>
          </w:rPr>
          <w:instrText xml:space="preserve"> PAGE   \* MERGEFORMAT </w:instrText>
        </w:r>
        <w:r w:rsidR="004E322B" w:rsidRPr="00F91EB6">
          <w:rPr>
            <w:sz w:val="18"/>
            <w:szCs w:val="18"/>
          </w:rPr>
          <w:fldChar w:fldCharType="separate"/>
        </w:r>
        <w:r w:rsidR="001D6445">
          <w:rPr>
            <w:noProof/>
            <w:sz w:val="18"/>
            <w:szCs w:val="18"/>
          </w:rPr>
          <w:t>10</w:t>
        </w:r>
        <w:r w:rsidR="004E322B" w:rsidRPr="00F91EB6">
          <w:rPr>
            <w:noProof/>
            <w:sz w:val="18"/>
            <w:szCs w:val="18"/>
          </w:rPr>
          <w:fldChar w:fldCharType="end"/>
        </w:r>
        <w:r w:rsidRPr="00F91EB6">
          <w:rPr>
            <w:noProof/>
            <w:sz w:val="18"/>
            <w:szCs w:val="18"/>
          </w:rPr>
          <w:br/>
        </w:r>
        <w:r w:rsidRPr="00F91EB6">
          <w:rPr>
            <w:rStyle w:val="Emphasis"/>
            <w:sz w:val="18"/>
            <w:szCs w:val="18"/>
          </w:rPr>
          <w:t>Copyright © Pearson Education</w:t>
        </w:r>
        <w:r w:rsidR="004534C6">
          <w:rPr>
            <w:rStyle w:val="Emphasis"/>
            <w:sz w:val="18"/>
            <w:szCs w:val="18"/>
          </w:rPr>
          <w:t xml:space="preserve"> Limited 2015 </w:t>
        </w:r>
        <w:r w:rsidRPr="00F91EB6">
          <w:rPr>
            <w:rStyle w:val="Emphasis"/>
            <w:sz w:val="18"/>
            <w:szCs w:val="18"/>
          </w:rPr>
          <w:t xml:space="preserve"> </w:t>
        </w:r>
      </w:sdtContent>
    </w:sdt>
  </w:p>
  <w:p w:rsidR="00DF4882" w:rsidRPr="00F91EB6" w:rsidRDefault="00DF4882" w:rsidP="00DF4882">
    <w:pPr>
      <w:pStyle w:val="Footer"/>
      <w:jc w:val="center"/>
      <w:rPr>
        <w:b/>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0979" w:rsidRDefault="00BE0979">
      <w:r>
        <w:separator/>
      </w:r>
    </w:p>
  </w:footnote>
  <w:footnote w:type="continuationSeparator" w:id="1">
    <w:p w:rsidR="00BE0979" w:rsidRDefault="00BE09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65pt;height:11.65pt" o:bullet="t">
        <v:imagedata r:id="rId1" o:title="mso2A8"/>
      </v:shape>
    </w:pict>
  </w:numPicBullet>
  <w:abstractNum w:abstractNumId="0">
    <w:nsid w:val="01E2765F"/>
    <w:multiLevelType w:val="hybridMultilevel"/>
    <w:tmpl w:val="C7DCF702"/>
    <w:lvl w:ilvl="0" w:tplc="0904346C">
      <w:start w:val="1"/>
      <w:numFmt w:val="lowerLetter"/>
      <w:lvlText w:val="%1."/>
      <w:lvlJc w:val="left"/>
      <w:pPr>
        <w:tabs>
          <w:tab w:val="num" w:pos="1800"/>
        </w:tabs>
        <w:ind w:left="1800" w:hanging="360"/>
      </w:pPr>
      <w:rPr>
        <w:rFonts w:hint="default"/>
        <w:u w:val="none"/>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20E722C"/>
    <w:multiLevelType w:val="hybridMultilevel"/>
    <w:tmpl w:val="888E4658"/>
    <w:lvl w:ilvl="0" w:tplc="080AA1EE">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2CF69CA"/>
    <w:multiLevelType w:val="hybridMultilevel"/>
    <w:tmpl w:val="589E1D0C"/>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nsid w:val="03E176D0"/>
    <w:multiLevelType w:val="hybridMultilevel"/>
    <w:tmpl w:val="A06CCCE6"/>
    <w:lvl w:ilvl="0" w:tplc="0409000F">
      <w:start w:val="1"/>
      <w:numFmt w:val="decimal"/>
      <w:lvlText w:val="%1."/>
      <w:lvlJc w:val="left"/>
      <w:pPr>
        <w:tabs>
          <w:tab w:val="num" w:pos="720"/>
        </w:tabs>
        <w:ind w:left="720" w:hanging="360"/>
      </w:pPr>
      <w:rPr>
        <w:rFonts w:hint="default"/>
      </w:rPr>
    </w:lvl>
    <w:lvl w:ilvl="1" w:tplc="79809B68">
      <w:start w:val="185"/>
      <w:numFmt w:val="bullet"/>
      <w:lvlText w:val="–"/>
      <w:lvlJc w:val="left"/>
      <w:pPr>
        <w:tabs>
          <w:tab w:val="num" w:pos="1440"/>
        </w:tabs>
        <w:ind w:left="1440" w:hanging="360"/>
      </w:pPr>
      <w:rPr>
        <w:rFonts w:ascii="Times New Roman" w:hAnsi="Times New Roman" w:hint="default"/>
      </w:rPr>
    </w:lvl>
    <w:lvl w:ilvl="2" w:tplc="783AD1FA" w:tentative="1">
      <w:start w:val="1"/>
      <w:numFmt w:val="bullet"/>
      <w:lvlText w:val="•"/>
      <w:lvlJc w:val="left"/>
      <w:pPr>
        <w:tabs>
          <w:tab w:val="num" w:pos="2160"/>
        </w:tabs>
        <w:ind w:left="2160" w:hanging="360"/>
      </w:pPr>
      <w:rPr>
        <w:rFonts w:ascii="Times New Roman" w:hAnsi="Times New Roman" w:hint="default"/>
      </w:rPr>
    </w:lvl>
    <w:lvl w:ilvl="3" w:tplc="FE42F250" w:tentative="1">
      <w:start w:val="1"/>
      <w:numFmt w:val="bullet"/>
      <w:lvlText w:val="•"/>
      <w:lvlJc w:val="left"/>
      <w:pPr>
        <w:tabs>
          <w:tab w:val="num" w:pos="2880"/>
        </w:tabs>
        <w:ind w:left="2880" w:hanging="360"/>
      </w:pPr>
      <w:rPr>
        <w:rFonts w:ascii="Times New Roman" w:hAnsi="Times New Roman" w:hint="default"/>
      </w:rPr>
    </w:lvl>
    <w:lvl w:ilvl="4" w:tplc="AC42FCCC" w:tentative="1">
      <w:start w:val="1"/>
      <w:numFmt w:val="bullet"/>
      <w:lvlText w:val="•"/>
      <w:lvlJc w:val="left"/>
      <w:pPr>
        <w:tabs>
          <w:tab w:val="num" w:pos="3600"/>
        </w:tabs>
        <w:ind w:left="3600" w:hanging="360"/>
      </w:pPr>
      <w:rPr>
        <w:rFonts w:ascii="Times New Roman" w:hAnsi="Times New Roman" w:hint="default"/>
      </w:rPr>
    </w:lvl>
    <w:lvl w:ilvl="5" w:tplc="EB80291A" w:tentative="1">
      <w:start w:val="1"/>
      <w:numFmt w:val="bullet"/>
      <w:lvlText w:val="•"/>
      <w:lvlJc w:val="left"/>
      <w:pPr>
        <w:tabs>
          <w:tab w:val="num" w:pos="4320"/>
        </w:tabs>
        <w:ind w:left="4320" w:hanging="360"/>
      </w:pPr>
      <w:rPr>
        <w:rFonts w:ascii="Times New Roman" w:hAnsi="Times New Roman" w:hint="default"/>
      </w:rPr>
    </w:lvl>
    <w:lvl w:ilvl="6" w:tplc="2B302EA4" w:tentative="1">
      <w:start w:val="1"/>
      <w:numFmt w:val="bullet"/>
      <w:lvlText w:val="•"/>
      <w:lvlJc w:val="left"/>
      <w:pPr>
        <w:tabs>
          <w:tab w:val="num" w:pos="5040"/>
        </w:tabs>
        <w:ind w:left="5040" w:hanging="360"/>
      </w:pPr>
      <w:rPr>
        <w:rFonts w:ascii="Times New Roman" w:hAnsi="Times New Roman" w:hint="default"/>
      </w:rPr>
    </w:lvl>
    <w:lvl w:ilvl="7" w:tplc="B78CF49C" w:tentative="1">
      <w:start w:val="1"/>
      <w:numFmt w:val="bullet"/>
      <w:lvlText w:val="•"/>
      <w:lvlJc w:val="left"/>
      <w:pPr>
        <w:tabs>
          <w:tab w:val="num" w:pos="5760"/>
        </w:tabs>
        <w:ind w:left="5760" w:hanging="360"/>
      </w:pPr>
      <w:rPr>
        <w:rFonts w:ascii="Times New Roman" w:hAnsi="Times New Roman" w:hint="default"/>
      </w:rPr>
    </w:lvl>
    <w:lvl w:ilvl="8" w:tplc="B84608E6" w:tentative="1">
      <w:start w:val="1"/>
      <w:numFmt w:val="bullet"/>
      <w:lvlText w:val="•"/>
      <w:lvlJc w:val="left"/>
      <w:pPr>
        <w:tabs>
          <w:tab w:val="num" w:pos="6480"/>
        </w:tabs>
        <w:ind w:left="6480" w:hanging="360"/>
      </w:pPr>
      <w:rPr>
        <w:rFonts w:ascii="Times New Roman" w:hAnsi="Times New Roman" w:hint="default"/>
      </w:rPr>
    </w:lvl>
  </w:abstractNum>
  <w:abstractNum w:abstractNumId="4">
    <w:nsid w:val="04735AA5"/>
    <w:multiLevelType w:val="hybridMultilevel"/>
    <w:tmpl w:val="54F6D79C"/>
    <w:lvl w:ilvl="0" w:tplc="0904346C">
      <w:start w:val="1"/>
      <w:numFmt w:val="lowerLetter"/>
      <w:lvlText w:val="%1."/>
      <w:lvlJc w:val="left"/>
      <w:pPr>
        <w:tabs>
          <w:tab w:val="num" w:pos="1800"/>
        </w:tabs>
        <w:ind w:left="1800" w:hanging="360"/>
      </w:pPr>
      <w:rPr>
        <w:rFonts w:hint="default"/>
        <w:u w:val="none"/>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50F4B3B"/>
    <w:multiLevelType w:val="hybridMultilevel"/>
    <w:tmpl w:val="DBFAC29C"/>
    <w:lvl w:ilvl="0" w:tplc="1568A6B4">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nsid w:val="05193BE0"/>
    <w:multiLevelType w:val="multilevel"/>
    <w:tmpl w:val="5EEE27F4"/>
    <w:lvl w:ilvl="0">
      <w:start w:val="1"/>
      <w:numFmt w:val="bullet"/>
      <w:lvlText w:val=""/>
      <w:lvlPicBulletId w:val="0"/>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7">
    <w:nsid w:val="06400131"/>
    <w:multiLevelType w:val="hybridMultilevel"/>
    <w:tmpl w:val="03763F0A"/>
    <w:lvl w:ilvl="0" w:tplc="ECE82D42">
      <w:start w:val="1"/>
      <w:numFmt w:val="decimal"/>
      <w:lvlText w:val="%1."/>
      <w:lvlJc w:val="left"/>
      <w:pPr>
        <w:tabs>
          <w:tab w:val="num" w:pos="1440"/>
        </w:tabs>
        <w:ind w:left="1440" w:hanging="360"/>
      </w:pPr>
      <w:rPr>
        <w:b w:val="0"/>
      </w:rPr>
    </w:lvl>
    <w:lvl w:ilvl="1" w:tplc="47F639B4">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091509B0"/>
    <w:multiLevelType w:val="hybridMultilevel"/>
    <w:tmpl w:val="C2C0C858"/>
    <w:lvl w:ilvl="0" w:tplc="6DFE12D0">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0CE844F2"/>
    <w:multiLevelType w:val="hybridMultilevel"/>
    <w:tmpl w:val="887EB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E5639DC"/>
    <w:multiLevelType w:val="hybridMultilevel"/>
    <w:tmpl w:val="DD803B3C"/>
    <w:lvl w:ilvl="0" w:tplc="0904346C">
      <w:start w:val="1"/>
      <w:numFmt w:val="lowerLetter"/>
      <w:lvlText w:val="%1."/>
      <w:lvlJc w:val="left"/>
      <w:pPr>
        <w:tabs>
          <w:tab w:val="num" w:pos="1800"/>
        </w:tabs>
        <w:ind w:left="1800" w:hanging="360"/>
      </w:pPr>
      <w:rPr>
        <w:rFonts w:hint="default"/>
        <w:u w:val="none"/>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F834AE3"/>
    <w:multiLevelType w:val="hybridMultilevel"/>
    <w:tmpl w:val="2A08F94C"/>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163804C3"/>
    <w:multiLevelType w:val="hybridMultilevel"/>
    <w:tmpl w:val="D138F3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701240B"/>
    <w:multiLevelType w:val="hybridMultilevel"/>
    <w:tmpl w:val="06704CC0"/>
    <w:lvl w:ilvl="0" w:tplc="1568A6B4">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DDC32D0"/>
    <w:multiLevelType w:val="hybridMultilevel"/>
    <w:tmpl w:val="2EFA9A1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nsid w:val="287E19E8"/>
    <w:multiLevelType w:val="hybridMultilevel"/>
    <w:tmpl w:val="01882CA4"/>
    <w:lvl w:ilvl="0" w:tplc="4AF04A78">
      <w:start w:val="1"/>
      <w:numFmt w:val="bullet"/>
      <w:lvlText w:val=""/>
      <w:lvlJc w:val="left"/>
      <w:pPr>
        <w:tabs>
          <w:tab w:val="num" w:pos="1800"/>
        </w:tabs>
        <w:ind w:left="1800" w:hanging="360"/>
      </w:pPr>
      <w:rPr>
        <w:rFonts w:ascii="Wingdings" w:hAnsi="Wingdings" w:hint="default"/>
        <w:color w:val="000000"/>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6">
    <w:nsid w:val="2AD86182"/>
    <w:multiLevelType w:val="hybridMultilevel"/>
    <w:tmpl w:val="28E65284"/>
    <w:lvl w:ilvl="0" w:tplc="0904346C">
      <w:start w:val="1"/>
      <w:numFmt w:val="lowerLetter"/>
      <w:lvlText w:val="%1."/>
      <w:lvlJc w:val="left"/>
      <w:pPr>
        <w:tabs>
          <w:tab w:val="num" w:pos="2160"/>
        </w:tabs>
        <w:ind w:left="216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FF634CE"/>
    <w:multiLevelType w:val="hybridMultilevel"/>
    <w:tmpl w:val="017AF82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0624B1B"/>
    <w:multiLevelType w:val="hybridMultilevel"/>
    <w:tmpl w:val="37B69726"/>
    <w:lvl w:ilvl="0" w:tplc="1568A6B4">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34044320"/>
    <w:multiLevelType w:val="hybridMultilevel"/>
    <w:tmpl w:val="E228ABDC"/>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0">
    <w:nsid w:val="35ED0AD8"/>
    <w:multiLevelType w:val="hybridMultilevel"/>
    <w:tmpl w:val="77E2A772"/>
    <w:lvl w:ilvl="0" w:tplc="0904346C">
      <w:start w:val="1"/>
      <w:numFmt w:val="lowerLetter"/>
      <w:lvlText w:val="%1."/>
      <w:lvlJc w:val="left"/>
      <w:pPr>
        <w:tabs>
          <w:tab w:val="num" w:pos="1800"/>
        </w:tabs>
        <w:ind w:left="1800" w:hanging="36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3A34113E"/>
    <w:multiLevelType w:val="hybridMultilevel"/>
    <w:tmpl w:val="63447FD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nsid w:val="3A895C00"/>
    <w:multiLevelType w:val="hybridMultilevel"/>
    <w:tmpl w:val="694CFE40"/>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3">
    <w:nsid w:val="3B461EDC"/>
    <w:multiLevelType w:val="hybridMultilevel"/>
    <w:tmpl w:val="10B2F322"/>
    <w:lvl w:ilvl="0" w:tplc="4AF04A78">
      <w:start w:val="1"/>
      <w:numFmt w:val="bullet"/>
      <w:lvlText w:val=""/>
      <w:lvlJc w:val="left"/>
      <w:pPr>
        <w:tabs>
          <w:tab w:val="num" w:pos="1800"/>
        </w:tabs>
        <w:ind w:left="1800" w:hanging="360"/>
      </w:pPr>
      <w:rPr>
        <w:rFonts w:ascii="Wingdings" w:hAnsi="Wingdings" w:hint="default"/>
        <w:color w:val="000000"/>
      </w:rPr>
    </w:lvl>
    <w:lvl w:ilvl="1" w:tplc="04090003" w:tentative="1">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24">
    <w:nsid w:val="3B804CBA"/>
    <w:multiLevelType w:val="hybridMultilevel"/>
    <w:tmpl w:val="971A622C"/>
    <w:lvl w:ilvl="0" w:tplc="0904346C">
      <w:start w:val="1"/>
      <w:numFmt w:val="lowerLetter"/>
      <w:lvlText w:val="%1."/>
      <w:lvlJc w:val="left"/>
      <w:pPr>
        <w:tabs>
          <w:tab w:val="num" w:pos="1800"/>
        </w:tabs>
        <w:ind w:left="1800" w:hanging="360"/>
      </w:pPr>
      <w:rPr>
        <w:rFonts w:hint="default"/>
        <w:u w:val="none"/>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3D0B7C62"/>
    <w:multiLevelType w:val="hybridMultilevel"/>
    <w:tmpl w:val="71DED5E6"/>
    <w:lvl w:ilvl="0" w:tplc="4AF04A78">
      <w:start w:val="1"/>
      <w:numFmt w:val="bullet"/>
      <w:lvlText w:val=""/>
      <w:lvlJc w:val="left"/>
      <w:pPr>
        <w:tabs>
          <w:tab w:val="num" w:pos="1800"/>
        </w:tabs>
        <w:ind w:left="1800" w:hanging="360"/>
      </w:pPr>
      <w:rPr>
        <w:rFonts w:ascii="Wingdings" w:hAnsi="Wingdings" w:hint="default"/>
        <w:color w:val="000000"/>
      </w:rPr>
    </w:lvl>
    <w:lvl w:ilvl="1" w:tplc="04090003">
      <w:start w:val="1"/>
      <w:numFmt w:val="bullet"/>
      <w:lvlText w:val="o"/>
      <w:lvlJc w:val="left"/>
      <w:pPr>
        <w:tabs>
          <w:tab w:val="num" w:pos="0"/>
        </w:tabs>
        <w:ind w:left="0" w:hanging="360"/>
      </w:pPr>
      <w:rPr>
        <w:rFonts w:ascii="Courier New" w:hAnsi="Courier New" w:cs="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cs="Courier New" w:hint="default"/>
      </w:rPr>
    </w:lvl>
    <w:lvl w:ilvl="5" w:tplc="4AF04A78">
      <w:start w:val="1"/>
      <w:numFmt w:val="bullet"/>
      <w:lvlText w:val=""/>
      <w:lvlJc w:val="left"/>
      <w:pPr>
        <w:tabs>
          <w:tab w:val="num" w:pos="2880"/>
        </w:tabs>
        <w:ind w:left="2880" w:hanging="360"/>
      </w:pPr>
      <w:rPr>
        <w:rFonts w:ascii="Wingdings" w:hAnsi="Wingdings" w:hint="default"/>
        <w:color w:val="000000"/>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26">
    <w:nsid w:val="3F096F1F"/>
    <w:multiLevelType w:val="hybridMultilevel"/>
    <w:tmpl w:val="9A04239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4A81898"/>
    <w:multiLevelType w:val="hybridMultilevel"/>
    <w:tmpl w:val="63926F2E"/>
    <w:lvl w:ilvl="0" w:tplc="0904346C">
      <w:start w:val="1"/>
      <w:numFmt w:val="lowerLetter"/>
      <w:lvlText w:val="%1."/>
      <w:lvlJc w:val="left"/>
      <w:pPr>
        <w:tabs>
          <w:tab w:val="num" w:pos="2160"/>
        </w:tabs>
        <w:ind w:left="216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ACC25B7"/>
    <w:multiLevelType w:val="hybridMultilevel"/>
    <w:tmpl w:val="6AEA01B8"/>
    <w:lvl w:ilvl="0" w:tplc="CFDE16F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5474372C"/>
    <w:multiLevelType w:val="hybridMultilevel"/>
    <w:tmpl w:val="A1942586"/>
    <w:lvl w:ilvl="0" w:tplc="0904346C">
      <w:start w:val="1"/>
      <w:numFmt w:val="lowerLetter"/>
      <w:lvlText w:val="%1."/>
      <w:lvlJc w:val="left"/>
      <w:pPr>
        <w:tabs>
          <w:tab w:val="num" w:pos="1800"/>
        </w:tabs>
        <w:ind w:left="1800" w:hanging="36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552E1277"/>
    <w:multiLevelType w:val="hybridMultilevel"/>
    <w:tmpl w:val="34C84114"/>
    <w:lvl w:ilvl="0" w:tplc="4AF04A78">
      <w:start w:val="1"/>
      <w:numFmt w:val="bullet"/>
      <w:lvlText w:val=""/>
      <w:lvlJc w:val="left"/>
      <w:pPr>
        <w:tabs>
          <w:tab w:val="num" w:pos="2520"/>
        </w:tabs>
        <w:ind w:left="2520" w:hanging="360"/>
      </w:pPr>
      <w:rPr>
        <w:rFonts w:ascii="Wingdings" w:hAnsi="Wingdings" w:hint="default"/>
        <w:color w:val="000000"/>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31">
    <w:nsid w:val="60E16C29"/>
    <w:multiLevelType w:val="hybridMultilevel"/>
    <w:tmpl w:val="84E6EE2E"/>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2">
    <w:nsid w:val="619678C6"/>
    <w:multiLevelType w:val="hybridMultilevel"/>
    <w:tmpl w:val="4C00ED0E"/>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3">
    <w:nsid w:val="62290FEF"/>
    <w:multiLevelType w:val="hybridMultilevel"/>
    <w:tmpl w:val="733E73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CC6F44"/>
    <w:multiLevelType w:val="hybridMultilevel"/>
    <w:tmpl w:val="B33A643E"/>
    <w:lvl w:ilvl="0" w:tplc="0409000F">
      <w:start w:val="1"/>
      <w:numFmt w:val="decimal"/>
      <w:lvlText w:val="%1."/>
      <w:lvlJc w:val="left"/>
      <w:pPr>
        <w:tabs>
          <w:tab w:val="num" w:pos="1440"/>
        </w:tabs>
        <w:ind w:left="1440" w:hanging="360"/>
      </w:pPr>
    </w:lvl>
    <w:lvl w:ilvl="1" w:tplc="5B182C08">
      <w:start w:val="1"/>
      <w:numFmt w:val="decimal"/>
      <w:lvlText w:val="%2)"/>
      <w:lvlJc w:val="left"/>
      <w:pPr>
        <w:tabs>
          <w:tab w:val="num" w:pos="2160"/>
        </w:tabs>
        <w:ind w:left="2160" w:hanging="360"/>
      </w:pPr>
      <w:rPr>
        <w:rFonts w:hint="default"/>
      </w:rPr>
    </w:lvl>
    <w:lvl w:ilvl="2" w:tplc="0409000B">
      <w:start w:val="1"/>
      <w:numFmt w:val="bullet"/>
      <w:lvlText w:val=""/>
      <w:lvlJc w:val="left"/>
      <w:pPr>
        <w:tabs>
          <w:tab w:val="num" w:pos="3060"/>
        </w:tabs>
        <w:ind w:left="3060" w:hanging="360"/>
      </w:pPr>
      <w:rPr>
        <w:rFonts w:ascii="Wingdings" w:hAnsi="Wingding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5">
    <w:nsid w:val="63492A31"/>
    <w:multiLevelType w:val="hybridMultilevel"/>
    <w:tmpl w:val="CAACAE0E"/>
    <w:lvl w:ilvl="0" w:tplc="0904346C">
      <w:start w:val="1"/>
      <w:numFmt w:val="lowerLetter"/>
      <w:lvlText w:val="%1."/>
      <w:lvlJc w:val="left"/>
      <w:pPr>
        <w:tabs>
          <w:tab w:val="num" w:pos="2160"/>
        </w:tabs>
        <w:ind w:left="216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57748D0"/>
    <w:multiLevelType w:val="hybridMultilevel"/>
    <w:tmpl w:val="5290C654"/>
    <w:lvl w:ilvl="0" w:tplc="122C9252">
      <w:start w:val="1"/>
      <w:numFmt w:val="bullet"/>
      <w:lvlText w:val="•"/>
      <w:lvlJc w:val="left"/>
      <w:pPr>
        <w:tabs>
          <w:tab w:val="num" w:pos="720"/>
        </w:tabs>
        <w:ind w:left="720" w:hanging="360"/>
      </w:pPr>
      <w:rPr>
        <w:rFonts w:ascii="Times New Roman" w:hAnsi="Times New Roman" w:hint="default"/>
      </w:rPr>
    </w:lvl>
    <w:lvl w:ilvl="1" w:tplc="E5D0F0B4">
      <w:start w:val="185"/>
      <w:numFmt w:val="bullet"/>
      <w:lvlText w:val="–"/>
      <w:lvlJc w:val="left"/>
      <w:pPr>
        <w:tabs>
          <w:tab w:val="num" w:pos="1440"/>
        </w:tabs>
        <w:ind w:left="1440" w:hanging="360"/>
      </w:pPr>
      <w:rPr>
        <w:rFonts w:ascii="Times New Roman" w:hAnsi="Times New Roman" w:hint="default"/>
      </w:rPr>
    </w:lvl>
    <w:lvl w:ilvl="2" w:tplc="C418794C">
      <w:start w:val="1"/>
      <w:numFmt w:val="bullet"/>
      <w:lvlText w:val="•"/>
      <w:lvlJc w:val="left"/>
      <w:pPr>
        <w:tabs>
          <w:tab w:val="num" w:pos="2160"/>
        </w:tabs>
        <w:ind w:left="2160" w:hanging="360"/>
      </w:pPr>
      <w:rPr>
        <w:rFonts w:ascii="Times New Roman" w:hAnsi="Times New Roman" w:hint="default"/>
      </w:rPr>
    </w:lvl>
    <w:lvl w:ilvl="3" w:tplc="CC8E0CF6" w:tentative="1">
      <w:start w:val="1"/>
      <w:numFmt w:val="bullet"/>
      <w:lvlText w:val="•"/>
      <w:lvlJc w:val="left"/>
      <w:pPr>
        <w:tabs>
          <w:tab w:val="num" w:pos="2880"/>
        </w:tabs>
        <w:ind w:left="2880" w:hanging="360"/>
      </w:pPr>
      <w:rPr>
        <w:rFonts w:ascii="Times New Roman" w:hAnsi="Times New Roman" w:hint="default"/>
      </w:rPr>
    </w:lvl>
    <w:lvl w:ilvl="4" w:tplc="A28A16B2" w:tentative="1">
      <w:start w:val="1"/>
      <w:numFmt w:val="bullet"/>
      <w:lvlText w:val="•"/>
      <w:lvlJc w:val="left"/>
      <w:pPr>
        <w:tabs>
          <w:tab w:val="num" w:pos="3600"/>
        </w:tabs>
        <w:ind w:left="3600" w:hanging="360"/>
      </w:pPr>
      <w:rPr>
        <w:rFonts w:ascii="Times New Roman" w:hAnsi="Times New Roman" w:hint="default"/>
      </w:rPr>
    </w:lvl>
    <w:lvl w:ilvl="5" w:tplc="ED881A6C" w:tentative="1">
      <w:start w:val="1"/>
      <w:numFmt w:val="bullet"/>
      <w:lvlText w:val="•"/>
      <w:lvlJc w:val="left"/>
      <w:pPr>
        <w:tabs>
          <w:tab w:val="num" w:pos="4320"/>
        </w:tabs>
        <w:ind w:left="4320" w:hanging="360"/>
      </w:pPr>
      <w:rPr>
        <w:rFonts w:ascii="Times New Roman" w:hAnsi="Times New Roman" w:hint="default"/>
      </w:rPr>
    </w:lvl>
    <w:lvl w:ilvl="6" w:tplc="2A1A91EC" w:tentative="1">
      <w:start w:val="1"/>
      <w:numFmt w:val="bullet"/>
      <w:lvlText w:val="•"/>
      <w:lvlJc w:val="left"/>
      <w:pPr>
        <w:tabs>
          <w:tab w:val="num" w:pos="5040"/>
        </w:tabs>
        <w:ind w:left="5040" w:hanging="360"/>
      </w:pPr>
      <w:rPr>
        <w:rFonts w:ascii="Times New Roman" w:hAnsi="Times New Roman" w:hint="default"/>
      </w:rPr>
    </w:lvl>
    <w:lvl w:ilvl="7" w:tplc="8CCC00C4" w:tentative="1">
      <w:start w:val="1"/>
      <w:numFmt w:val="bullet"/>
      <w:lvlText w:val="•"/>
      <w:lvlJc w:val="left"/>
      <w:pPr>
        <w:tabs>
          <w:tab w:val="num" w:pos="5760"/>
        </w:tabs>
        <w:ind w:left="5760" w:hanging="360"/>
      </w:pPr>
      <w:rPr>
        <w:rFonts w:ascii="Times New Roman" w:hAnsi="Times New Roman" w:hint="default"/>
      </w:rPr>
    </w:lvl>
    <w:lvl w:ilvl="8" w:tplc="A2FAFEE0" w:tentative="1">
      <w:start w:val="1"/>
      <w:numFmt w:val="bullet"/>
      <w:lvlText w:val="•"/>
      <w:lvlJc w:val="left"/>
      <w:pPr>
        <w:tabs>
          <w:tab w:val="num" w:pos="6480"/>
        </w:tabs>
        <w:ind w:left="6480" w:hanging="360"/>
      </w:pPr>
      <w:rPr>
        <w:rFonts w:ascii="Times New Roman" w:hAnsi="Times New Roman" w:hint="default"/>
      </w:rPr>
    </w:lvl>
  </w:abstractNum>
  <w:abstractNum w:abstractNumId="37">
    <w:nsid w:val="6A1322DA"/>
    <w:multiLevelType w:val="hybridMultilevel"/>
    <w:tmpl w:val="72709A9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nsid w:val="6BA60A6C"/>
    <w:multiLevelType w:val="hybridMultilevel"/>
    <w:tmpl w:val="233E75D6"/>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9">
    <w:nsid w:val="726305CC"/>
    <w:multiLevelType w:val="multilevel"/>
    <w:tmpl w:val="589E1D0C"/>
    <w:lvl w:ilvl="0">
      <w:start w:val="1"/>
      <w:numFmt w:val="bullet"/>
      <w:lvlText w:val=""/>
      <w:lvlJc w:val="left"/>
      <w:pPr>
        <w:tabs>
          <w:tab w:val="num" w:pos="2160"/>
        </w:tabs>
        <w:ind w:left="216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40">
    <w:nsid w:val="726423E0"/>
    <w:multiLevelType w:val="hybridMultilevel"/>
    <w:tmpl w:val="0A1057BA"/>
    <w:lvl w:ilvl="0" w:tplc="0904346C">
      <w:start w:val="1"/>
      <w:numFmt w:val="lowerLetter"/>
      <w:lvlText w:val="%1."/>
      <w:lvlJc w:val="left"/>
      <w:pPr>
        <w:tabs>
          <w:tab w:val="num" w:pos="1800"/>
        </w:tabs>
        <w:ind w:left="1800" w:hanging="360"/>
      </w:pPr>
      <w:rPr>
        <w:rFonts w:hint="default"/>
        <w:u w:val="none"/>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75620B42"/>
    <w:multiLevelType w:val="hybridMultilevel"/>
    <w:tmpl w:val="109A550E"/>
    <w:lvl w:ilvl="0" w:tplc="0904346C">
      <w:start w:val="1"/>
      <w:numFmt w:val="lowerLetter"/>
      <w:lvlText w:val="%1."/>
      <w:lvlJc w:val="left"/>
      <w:pPr>
        <w:tabs>
          <w:tab w:val="num" w:pos="1800"/>
        </w:tabs>
        <w:ind w:left="1800" w:hanging="360"/>
      </w:pPr>
      <w:rPr>
        <w:rFonts w:hint="default"/>
        <w:u w:val="none"/>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796270F2"/>
    <w:multiLevelType w:val="hybridMultilevel"/>
    <w:tmpl w:val="9056C5C0"/>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3">
    <w:nsid w:val="79C5552C"/>
    <w:multiLevelType w:val="hybridMultilevel"/>
    <w:tmpl w:val="5EEE27F4"/>
    <w:lvl w:ilvl="0" w:tplc="04090007">
      <w:start w:val="1"/>
      <w:numFmt w:val="bullet"/>
      <w:lvlText w:val=""/>
      <w:lvlPicBulletId w:val="0"/>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4">
    <w:nsid w:val="7E3A3832"/>
    <w:multiLevelType w:val="hybridMultilevel"/>
    <w:tmpl w:val="18305948"/>
    <w:lvl w:ilvl="0" w:tplc="0904346C">
      <w:start w:val="1"/>
      <w:numFmt w:val="lowerLetter"/>
      <w:lvlText w:val="%1."/>
      <w:lvlJc w:val="left"/>
      <w:pPr>
        <w:tabs>
          <w:tab w:val="num" w:pos="2160"/>
        </w:tabs>
        <w:ind w:left="216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E472C17"/>
    <w:multiLevelType w:val="hybridMultilevel"/>
    <w:tmpl w:val="67328052"/>
    <w:lvl w:ilvl="0" w:tplc="6F70ACFA">
      <w:start w:val="1"/>
      <w:numFmt w:val="bullet"/>
      <w:lvlText w:val="•"/>
      <w:lvlJc w:val="left"/>
      <w:pPr>
        <w:tabs>
          <w:tab w:val="num" w:pos="720"/>
        </w:tabs>
        <w:ind w:left="720" w:hanging="360"/>
      </w:pPr>
      <w:rPr>
        <w:rFonts w:ascii="Times New Roman" w:hAnsi="Times New Roman" w:hint="default"/>
      </w:rPr>
    </w:lvl>
    <w:lvl w:ilvl="1" w:tplc="79809B68">
      <w:start w:val="185"/>
      <w:numFmt w:val="bullet"/>
      <w:lvlText w:val="–"/>
      <w:lvlJc w:val="left"/>
      <w:pPr>
        <w:tabs>
          <w:tab w:val="num" w:pos="1440"/>
        </w:tabs>
        <w:ind w:left="1440" w:hanging="360"/>
      </w:pPr>
      <w:rPr>
        <w:rFonts w:ascii="Times New Roman" w:hAnsi="Times New Roman" w:hint="default"/>
      </w:rPr>
    </w:lvl>
    <w:lvl w:ilvl="2" w:tplc="783AD1FA" w:tentative="1">
      <w:start w:val="1"/>
      <w:numFmt w:val="bullet"/>
      <w:lvlText w:val="•"/>
      <w:lvlJc w:val="left"/>
      <w:pPr>
        <w:tabs>
          <w:tab w:val="num" w:pos="2160"/>
        </w:tabs>
        <w:ind w:left="2160" w:hanging="360"/>
      </w:pPr>
      <w:rPr>
        <w:rFonts w:ascii="Times New Roman" w:hAnsi="Times New Roman" w:hint="default"/>
      </w:rPr>
    </w:lvl>
    <w:lvl w:ilvl="3" w:tplc="FE42F250" w:tentative="1">
      <w:start w:val="1"/>
      <w:numFmt w:val="bullet"/>
      <w:lvlText w:val="•"/>
      <w:lvlJc w:val="left"/>
      <w:pPr>
        <w:tabs>
          <w:tab w:val="num" w:pos="2880"/>
        </w:tabs>
        <w:ind w:left="2880" w:hanging="360"/>
      </w:pPr>
      <w:rPr>
        <w:rFonts w:ascii="Times New Roman" w:hAnsi="Times New Roman" w:hint="default"/>
      </w:rPr>
    </w:lvl>
    <w:lvl w:ilvl="4" w:tplc="AC42FCCC" w:tentative="1">
      <w:start w:val="1"/>
      <w:numFmt w:val="bullet"/>
      <w:lvlText w:val="•"/>
      <w:lvlJc w:val="left"/>
      <w:pPr>
        <w:tabs>
          <w:tab w:val="num" w:pos="3600"/>
        </w:tabs>
        <w:ind w:left="3600" w:hanging="360"/>
      </w:pPr>
      <w:rPr>
        <w:rFonts w:ascii="Times New Roman" w:hAnsi="Times New Roman" w:hint="default"/>
      </w:rPr>
    </w:lvl>
    <w:lvl w:ilvl="5" w:tplc="EB80291A" w:tentative="1">
      <w:start w:val="1"/>
      <w:numFmt w:val="bullet"/>
      <w:lvlText w:val="•"/>
      <w:lvlJc w:val="left"/>
      <w:pPr>
        <w:tabs>
          <w:tab w:val="num" w:pos="4320"/>
        </w:tabs>
        <w:ind w:left="4320" w:hanging="360"/>
      </w:pPr>
      <w:rPr>
        <w:rFonts w:ascii="Times New Roman" w:hAnsi="Times New Roman" w:hint="default"/>
      </w:rPr>
    </w:lvl>
    <w:lvl w:ilvl="6" w:tplc="2B302EA4" w:tentative="1">
      <w:start w:val="1"/>
      <w:numFmt w:val="bullet"/>
      <w:lvlText w:val="•"/>
      <w:lvlJc w:val="left"/>
      <w:pPr>
        <w:tabs>
          <w:tab w:val="num" w:pos="5040"/>
        </w:tabs>
        <w:ind w:left="5040" w:hanging="360"/>
      </w:pPr>
      <w:rPr>
        <w:rFonts w:ascii="Times New Roman" w:hAnsi="Times New Roman" w:hint="default"/>
      </w:rPr>
    </w:lvl>
    <w:lvl w:ilvl="7" w:tplc="B78CF49C" w:tentative="1">
      <w:start w:val="1"/>
      <w:numFmt w:val="bullet"/>
      <w:lvlText w:val="•"/>
      <w:lvlJc w:val="left"/>
      <w:pPr>
        <w:tabs>
          <w:tab w:val="num" w:pos="5760"/>
        </w:tabs>
        <w:ind w:left="5760" w:hanging="360"/>
      </w:pPr>
      <w:rPr>
        <w:rFonts w:ascii="Times New Roman" w:hAnsi="Times New Roman" w:hint="default"/>
      </w:rPr>
    </w:lvl>
    <w:lvl w:ilvl="8" w:tplc="B84608E6" w:tentative="1">
      <w:start w:val="1"/>
      <w:numFmt w:val="bullet"/>
      <w:lvlText w:val="•"/>
      <w:lvlJc w:val="left"/>
      <w:pPr>
        <w:tabs>
          <w:tab w:val="num" w:pos="6480"/>
        </w:tabs>
        <w:ind w:left="6480" w:hanging="360"/>
      </w:pPr>
      <w:rPr>
        <w:rFonts w:ascii="Times New Roman" w:hAnsi="Times New Roman" w:hint="default"/>
      </w:rPr>
    </w:lvl>
  </w:abstractNum>
  <w:num w:numId="1">
    <w:abstractNumId w:val="12"/>
  </w:num>
  <w:num w:numId="2">
    <w:abstractNumId w:val="22"/>
  </w:num>
  <w:num w:numId="3">
    <w:abstractNumId w:val="32"/>
  </w:num>
  <w:num w:numId="4">
    <w:abstractNumId w:val="19"/>
  </w:num>
  <w:num w:numId="5">
    <w:abstractNumId w:val="2"/>
  </w:num>
  <w:num w:numId="6">
    <w:abstractNumId w:val="21"/>
  </w:num>
  <w:num w:numId="7">
    <w:abstractNumId w:val="37"/>
  </w:num>
  <w:num w:numId="8">
    <w:abstractNumId w:val="35"/>
  </w:num>
  <w:num w:numId="9">
    <w:abstractNumId w:val="27"/>
  </w:num>
  <w:num w:numId="10">
    <w:abstractNumId w:val="44"/>
  </w:num>
  <w:num w:numId="11">
    <w:abstractNumId w:val="16"/>
  </w:num>
  <w:num w:numId="12">
    <w:abstractNumId w:val="34"/>
  </w:num>
  <w:num w:numId="13">
    <w:abstractNumId w:val="14"/>
  </w:num>
  <w:num w:numId="14">
    <w:abstractNumId w:val="11"/>
  </w:num>
  <w:num w:numId="15">
    <w:abstractNumId w:val="15"/>
  </w:num>
  <w:num w:numId="16">
    <w:abstractNumId w:val="30"/>
  </w:num>
  <w:num w:numId="17">
    <w:abstractNumId w:val="25"/>
  </w:num>
  <w:num w:numId="18">
    <w:abstractNumId w:val="23"/>
  </w:num>
  <w:num w:numId="19">
    <w:abstractNumId w:val="1"/>
  </w:num>
  <w:num w:numId="20">
    <w:abstractNumId w:val="7"/>
  </w:num>
  <w:num w:numId="21">
    <w:abstractNumId w:val="43"/>
  </w:num>
  <w:num w:numId="22">
    <w:abstractNumId w:val="8"/>
  </w:num>
  <w:num w:numId="23">
    <w:abstractNumId w:val="20"/>
  </w:num>
  <w:num w:numId="24">
    <w:abstractNumId w:val="41"/>
  </w:num>
  <w:num w:numId="25">
    <w:abstractNumId w:val="24"/>
  </w:num>
  <w:num w:numId="26">
    <w:abstractNumId w:val="40"/>
  </w:num>
  <w:num w:numId="27">
    <w:abstractNumId w:val="38"/>
  </w:num>
  <w:num w:numId="28">
    <w:abstractNumId w:val="29"/>
  </w:num>
  <w:num w:numId="29">
    <w:abstractNumId w:val="4"/>
  </w:num>
  <w:num w:numId="30">
    <w:abstractNumId w:val="31"/>
  </w:num>
  <w:num w:numId="31">
    <w:abstractNumId w:val="42"/>
  </w:num>
  <w:num w:numId="32">
    <w:abstractNumId w:val="0"/>
  </w:num>
  <w:num w:numId="33">
    <w:abstractNumId w:val="10"/>
  </w:num>
  <w:num w:numId="34">
    <w:abstractNumId w:val="28"/>
  </w:num>
  <w:num w:numId="35">
    <w:abstractNumId w:val="45"/>
  </w:num>
  <w:num w:numId="36">
    <w:abstractNumId w:val="3"/>
  </w:num>
  <w:num w:numId="37">
    <w:abstractNumId w:val="36"/>
  </w:num>
  <w:num w:numId="38">
    <w:abstractNumId w:val="9"/>
  </w:num>
  <w:num w:numId="39">
    <w:abstractNumId w:val="17"/>
  </w:num>
  <w:num w:numId="40">
    <w:abstractNumId w:val="26"/>
  </w:num>
  <w:num w:numId="41">
    <w:abstractNumId w:val="13"/>
  </w:num>
  <w:num w:numId="42">
    <w:abstractNumId w:val="39"/>
  </w:num>
  <w:num w:numId="43">
    <w:abstractNumId w:val="5"/>
  </w:num>
  <w:num w:numId="44">
    <w:abstractNumId w:val="6"/>
  </w:num>
  <w:num w:numId="45">
    <w:abstractNumId w:val="18"/>
  </w:num>
  <w:num w:numId="46">
    <w:abstractNumId w:val="33"/>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stylePaneFormatFilter w:val="3F01"/>
  <w:trackRevisions/>
  <w:defaultTabStop w:val="720"/>
  <w:characterSpacingControl w:val="doNotCompress"/>
  <w:hdrShapeDefaults>
    <o:shapedefaults v:ext="edit" spidmax="5122"/>
  </w:hdrShapeDefaults>
  <w:footnotePr>
    <w:footnote w:id="0"/>
    <w:footnote w:id="1"/>
  </w:footnotePr>
  <w:endnotePr>
    <w:endnote w:id="0"/>
    <w:endnote w:id="1"/>
  </w:endnotePr>
  <w:compat/>
  <w:rsids>
    <w:rsidRoot w:val="001E35FD"/>
    <w:rsid w:val="00013136"/>
    <w:rsid w:val="001011EF"/>
    <w:rsid w:val="0010612C"/>
    <w:rsid w:val="00114568"/>
    <w:rsid w:val="001D6445"/>
    <w:rsid w:val="001E35FD"/>
    <w:rsid w:val="002A1734"/>
    <w:rsid w:val="002B4F5E"/>
    <w:rsid w:val="002C6E4E"/>
    <w:rsid w:val="00300665"/>
    <w:rsid w:val="00320730"/>
    <w:rsid w:val="003C3B52"/>
    <w:rsid w:val="00420B7C"/>
    <w:rsid w:val="004534C6"/>
    <w:rsid w:val="00483F6A"/>
    <w:rsid w:val="004E0132"/>
    <w:rsid w:val="004E322B"/>
    <w:rsid w:val="006373B8"/>
    <w:rsid w:val="007D724C"/>
    <w:rsid w:val="008D461D"/>
    <w:rsid w:val="00926226"/>
    <w:rsid w:val="00936B4E"/>
    <w:rsid w:val="009E67D5"/>
    <w:rsid w:val="00B16AB6"/>
    <w:rsid w:val="00BD76C0"/>
    <w:rsid w:val="00BE0979"/>
    <w:rsid w:val="00C64104"/>
    <w:rsid w:val="00C660CE"/>
    <w:rsid w:val="00CB5E11"/>
    <w:rsid w:val="00CD1228"/>
    <w:rsid w:val="00D800B4"/>
    <w:rsid w:val="00D94AE3"/>
    <w:rsid w:val="00D97596"/>
    <w:rsid w:val="00DF4882"/>
    <w:rsid w:val="00E43B33"/>
    <w:rsid w:val="00EE6A85"/>
    <w:rsid w:val="00EF2C78"/>
    <w:rsid w:val="00F2668B"/>
    <w:rsid w:val="00F727E3"/>
    <w:rsid w:val="00F91EB6"/>
    <w:rsid w:val="00FF60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3FED"/>
    <w:rPr>
      <w:rFonts w:ascii="Arial" w:hAnsi="Arial" w:cs="Arial"/>
      <w:bCs/>
      <w:sz w:val="24"/>
      <w:szCs w:val="24"/>
    </w:rPr>
  </w:style>
  <w:style w:type="paragraph" w:styleId="Heading3">
    <w:name w:val="heading 3"/>
    <w:basedOn w:val="Normal"/>
    <w:next w:val="Normal"/>
    <w:qFormat/>
    <w:rsid w:val="001E35FD"/>
    <w:pPr>
      <w:keepNext/>
      <w:jc w:val="center"/>
      <w:outlineLvl w:val="2"/>
    </w:pPr>
    <w:rPr>
      <w:rFonts w:ascii="Times New Roman" w:hAnsi="Times New Roman" w:cs="Times New Roman"/>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00CB4"/>
    <w:pPr>
      <w:tabs>
        <w:tab w:val="center" w:pos="4320"/>
        <w:tab w:val="right" w:pos="8640"/>
      </w:tabs>
    </w:pPr>
  </w:style>
  <w:style w:type="paragraph" w:styleId="Footer">
    <w:name w:val="footer"/>
    <w:basedOn w:val="Normal"/>
    <w:link w:val="FooterChar"/>
    <w:rsid w:val="00600CB4"/>
    <w:pPr>
      <w:tabs>
        <w:tab w:val="center" w:pos="4320"/>
        <w:tab w:val="right" w:pos="8640"/>
      </w:tabs>
    </w:pPr>
  </w:style>
  <w:style w:type="character" w:styleId="Hyperlink">
    <w:name w:val="Hyperlink"/>
    <w:basedOn w:val="DefaultParagraphFont"/>
    <w:rsid w:val="00700937"/>
    <w:rPr>
      <w:color w:val="0000FF"/>
      <w:u w:val="single"/>
    </w:rPr>
  </w:style>
  <w:style w:type="character" w:styleId="FollowedHyperlink">
    <w:name w:val="FollowedHyperlink"/>
    <w:basedOn w:val="DefaultParagraphFont"/>
    <w:rsid w:val="00700937"/>
    <w:rPr>
      <w:color w:val="800080"/>
      <w:u w:val="single"/>
    </w:rPr>
  </w:style>
  <w:style w:type="table" w:styleId="TableGrid">
    <w:name w:val="Table Grid"/>
    <w:basedOn w:val="TableNormal"/>
    <w:rsid w:val="004C16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FOBJ">
    <w:name w:val="CF_OBJ"/>
    <w:rsid w:val="004273EE"/>
    <w:pPr>
      <w:keepLines/>
      <w:tabs>
        <w:tab w:val="left" w:pos="660"/>
      </w:tabs>
      <w:overflowPunct w:val="0"/>
      <w:autoSpaceDE w:val="0"/>
      <w:autoSpaceDN w:val="0"/>
      <w:adjustRightInd w:val="0"/>
      <w:spacing w:before="120" w:line="240" w:lineRule="exact"/>
      <w:ind w:left="357" w:hanging="357"/>
      <w:textAlignment w:val="baseline"/>
    </w:pPr>
    <w:rPr>
      <w:rFonts w:ascii="Futura Std Bold" w:hAnsi="Futura Std Bold"/>
      <w:noProof/>
      <w:lang w:val="en-AU"/>
    </w:rPr>
  </w:style>
  <w:style w:type="character" w:customStyle="1" w:styleId="BLDING">
    <w:name w:val="BL_DING"/>
    <w:rsid w:val="004273EE"/>
    <w:rPr>
      <w:rFonts w:ascii="MathematicalPi 6" w:hAnsi="MathematicalPi 6"/>
      <w:color w:val="00FFFF"/>
      <w:sz w:val="16"/>
    </w:rPr>
  </w:style>
  <w:style w:type="character" w:styleId="CommentReference">
    <w:name w:val="annotation reference"/>
    <w:basedOn w:val="DefaultParagraphFont"/>
    <w:rsid w:val="004926D6"/>
    <w:rPr>
      <w:sz w:val="18"/>
      <w:szCs w:val="18"/>
    </w:rPr>
  </w:style>
  <w:style w:type="paragraph" w:styleId="CommentText">
    <w:name w:val="annotation text"/>
    <w:basedOn w:val="Normal"/>
    <w:link w:val="CommentTextChar"/>
    <w:rsid w:val="004926D6"/>
  </w:style>
  <w:style w:type="character" w:customStyle="1" w:styleId="CommentTextChar">
    <w:name w:val="Comment Text Char"/>
    <w:basedOn w:val="DefaultParagraphFont"/>
    <w:link w:val="CommentText"/>
    <w:rsid w:val="004926D6"/>
    <w:rPr>
      <w:rFonts w:ascii="Arial" w:hAnsi="Arial" w:cs="Arial"/>
      <w:bCs/>
      <w:sz w:val="24"/>
      <w:szCs w:val="24"/>
    </w:rPr>
  </w:style>
  <w:style w:type="paragraph" w:styleId="CommentSubject">
    <w:name w:val="annotation subject"/>
    <w:basedOn w:val="CommentText"/>
    <w:next w:val="CommentText"/>
    <w:link w:val="CommentSubjectChar"/>
    <w:rsid w:val="004926D6"/>
    <w:rPr>
      <w:b/>
      <w:sz w:val="20"/>
      <w:szCs w:val="20"/>
    </w:rPr>
  </w:style>
  <w:style w:type="character" w:customStyle="1" w:styleId="CommentSubjectChar">
    <w:name w:val="Comment Subject Char"/>
    <w:basedOn w:val="CommentTextChar"/>
    <w:link w:val="CommentSubject"/>
    <w:rsid w:val="004926D6"/>
    <w:rPr>
      <w:rFonts w:ascii="Arial" w:hAnsi="Arial" w:cs="Arial"/>
      <w:b/>
      <w:bCs/>
      <w:sz w:val="24"/>
      <w:szCs w:val="24"/>
    </w:rPr>
  </w:style>
  <w:style w:type="paragraph" w:styleId="BalloonText">
    <w:name w:val="Balloon Text"/>
    <w:basedOn w:val="Normal"/>
    <w:link w:val="BalloonTextChar"/>
    <w:rsid w:val="004926D6"/>
    <w:rPr>
      <w:rFonts w:ascii="Lucida Grande" w:hAnsi="Lucida Grande"/>
      <w:sz w:val="18"/>
      <w:szCs w:val="18"/>
    </w:rPr>
  </w:style>
  <w:style w:type="character" w:customStyle="1" w:styleId="BalloonTextChar">
    <w:name w:val="Balloon Text Char"/>
    <w:basedOn w:val="DefaultParagraphFont"/>
    <w:link w:val="BalloonText"/>
    <w:rsid w:val="004926D6"/>
    <w:rPr>
      <w:rFonts w:ascii="Lucida Grande" w:hAnsi="Lucida Grande" w:cs="Arial"/>
      <w:bCs/>
      <w:sz w:val="18"/>
      <w:szCs w:val="18"/>
    </w:rPr>
  </w:style>
  <w:style w:type="paragraph" w:styleId="ListParagraph">
    <w:name w:val="List Paragraph"/>
    <w:basedOn w:val="Normal"/>
    <w:uiPriority w:val="34"/>
    <w:qFormat/>
    <w:rsid w:val="009E67D5"/>
    <w:pPr>
      <w:ind w:left="720"/>
      <w:contextualSpacing/>
    </w:pPr>
  </w:style>
  <w:style w:type="paragraph" w:customStyle="1" w:styleId="NormalText">
    <w:name w:val="Normal Text"/>
    <w:rsid w:val="00D94AE3"/>
    <w:pPr>
      <w:widowControl w:val="0"/>
      <w:autoSpaceDE w:val="0"/>
      <w:autoSpaceDN w:val="0"/>
      <w:adjustRightInd w:val="0"/>
    </w:pPr>
    <w:rPr>
      <w:rFonts w:ascii="Palatino Linotype" w:hAnsi="Palatino Linotype" w:cs="Palatino Linotype"/>
      <w:color w:val="000000"/>
    </w:rPr>
  </w:style>
  <w:style w:type="character" w:customStyle="1" w:styleId="FooterChar">
    <w:name w:val="Footer Char"/>
    <w:basedOn w:val="DefaultParagraphFont"/>
    <w:link w:val="Footer"/>
    <w:rsid w:val="00F91EB6"/>
    <w:rPr>
      <w:rFonts w:ascii="Arial" w:hAnsi="Arial" w:cs="Arial"/>
      <w:bCs/>
      <w:sz w:val="24"/>
      <w:szCs w:val="24"/>
    </w:rPr>
  </w:style>
  <w:style w:type="character" w:styleId="Emphasis">
    <w:name w:val="Emphasis"/>
    <w:basedOn w:val="DefaultParagraphFont"/>
    <w:qFormat/>
    <w:rsid w:val="00F91EB6"/>
    <w:rPr>
      <w:i/>
      <w:iCs/>
    </w:rPr>
  </w:style>
  <w:style w:type="paragraph" w:styleId="Revision">
    <w:name w:val="Revision"/>
    <w:hidden/>
    <w:uiPriority w:val="99"/>
    <w:semiHidden/>
    <w:rsid w:val="00D800B4"/>
    <w:rPr>
      <w:rFonts w:ascii="Arial" w:hAnsi="Arial" w:cs="Arial"/>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3FED"/>
    <w:rPr>
      <w:rFonts w:ascii="Arial" w:hAnsi="Arial" w:cs="Arial"/>
      <w:bCs/>
      <w:sz w:val="24"/>
      <w:szCs w:val="24"/>
    </w:rPr>
  </w:style>
  <w:style w:type="paragraph" w:styleId="Heading3">
    <w:name w:val="heading 3"/>
    <w:basedOn w:val="Normal"/>
    <w:next w:val="Normal"/>
    <w:qFormat/>
    <w:rsid w:val="001E35FD"/>
    <w:pPr>
      <w:keepNext/>
      <w:jc w:val="center"/>
      <w:outlineLvl w:val="2"/>
    </w:pPr>
    <w:rPr>
      <w:rFonts w:ascii="Times New Roman" w:hAnsi="Times New Roman" w:cs="Times New Roman"/>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00CB4"/>
    <w:pPr>
      <w:tabs>
        <w:tab w:val="center" w:pos="4320"/>
        <w:tab w:val="right" w:pos="8640"/>
      </w:tabs>
    </w:pPr>
  </w:style>
  <w:style w:type="paragraph" w:styleId="Footer">
    <w:name w:val="footer"/>
    <w:basedOn w:val="Normal"/>
    <w:link w:val="FooterChar"/>
    <w:rsid w:val="00600CB4"/>
    <w:pPr>
      <w:tabs>
        <w:tab w:val="center" w:pos="4320"/>
        <w:tab w:val="right" w:pos="8640"/>
      </w:tabs>
    </w:pPr>
  </w:style>
  <w:style w:type="character" w:styleId="Hyperlink">
    <w:name w:val="Hyperlink"/>
    <w:basedOn w:val="DefaultParagraphFont"/>
    <w:rsid w:val="00700937"/>
    <w:rPr>
      <w:color w:val="0000FF"/>
      <w:u w:val="single"/>
    </w:rPr>
  </w:style>
  <w:style w:type="character" w:styleId="FollowedHyperlink">
    <w:name w:val="FollowedHyperlink"/>
    <w:basedOn w:val="DefaultParagraphFont"/>
    <w:rsid w:val="00700937"/>
    <w:rPr>
      <w:color w:val="800080"/>
      <w:u w:val="single"/>
    </w:rPr>
  </w:style>
  <w:style w:type="table" w:styleId="TableGrid">
    <w:name w:val="Table Grid"/>
    <w:basedOn w:val="TableNormal"/>
    <w:rsid w:val="004C16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FOBJ">
    <w:name w:val="CF_OBJ"/>
    <w:rsid w:val="004273EE"/>
    <w:pPr>
      <w:keepLines/>
      <w:tabs>
        <w:tab w:val="left" w:pos="660"/>
      </w:tabs>
      <w:overflowPunct w:val="0"/>
      <w:autoSpaceDE w:val="0"/>
      <w:autoSpaceDN w:val="0"/>
      <w:adjustRightInd w:val="0"/>
      <w:spacing w:before="120" w:line="240" w:lineRule="exact"/>
      <w:ind w:left="357" w:hanging="357"/>
      <w:textAlignment w:val="baseline"/>
    </w:pPr>
    <w:rPr>
      <w:rFonts w:ascii="Futura Std Bold" w:hAnsi="Futura Std Bold"/>
      <w:noProof/>
      <w:lang w:val="en-AU"/>
    </w:rPr>
  </w:style>
  <w:style w:type="character" w:customStyle="1" w:styleId="BLDING">
    <w:name w:val="BL_DING"/>
    <w:rsid w:val="004273EE"/>
    <w:rPr>
      <w:rFonts w:ascii="MathematicalPi 6" w:hAnsi="MathematicalPi 6"/>
      <w:color w:val="00FFFF"/>
      <w:sz w:val="16"/>
    </w:rPr>
  </w:style>
  <w:style w:type="character" w:styleId="CommentReference">
    <w:name w:val="annotation reference"/>
    <w:basedOn w:val="DefaultParagraphFont"/>
    <w:rsid w:val="004926D6"/>
    <w:rPr>
      <w:sz w:val="18"/>
      <w:szCs w:val="18"/>
    </w:rPr>
  </w:style>
  <w:style w:type="paragraph" w:styleId="CommentText">
    <w:name w:val="annotation text"/>
    <w:basedOn w:val="Normal"/>
    <w:link w:val="CommentTextChar"/>
    <w:rsid w:val="004926D6"/>
  </w:style>
  <w:style w:type="character" w:customStyle="1" w:styleId="CommentTextChar">
    <w:name w:val="Comment Text Char"/>
    <w:basedOn w:val="DefaultParagraphFont"/>
    <w:link w:val="CommentText"/>
    <w:rsid w:val="004926D6"/>
    <w:rPr>
      <w:rFonts w:ascii="Arial" w:hAnsi="Arial" w:cs="Arial"/>
      <w:bCs/>
      <w:sz w:val="24"/>
      <w:szCs w:val="24"/>
    </w:rPr>
  </w:style>
  <w:style w:type="paragraph" w:styleId="CommentSubject">
    <w:name w:val="annotation subject"/>
    <w:basedOn w:val="CommentText"/>
    <w:next w:val="CommentText"/>
    <w:link w:val="CommentSubjectChar"/>
    <w:rsid w:val="004926D6"/>
    <w:rPr>
      <w:b/>
      <w:sz w:val="20"/>
      <w:szCs w:val="20"/>
    </w:rPr>
  </w:style>
  <w:style w:type="character" w:customStyle="1" w:styleId="CommentSubjectChar">
    <w:name w:val="Comment Subject Char"/>
    <w:basedOn w:val="CommentTextChar"/>
    <w:link w:val="CommentSubject"/>
    <w:rsid w:val="004926D6"/>
    <w:rPr>
      <w:rFonts w:ascii="Arial" w:hAnsi="Arial" w:cs="Arial"/>
      <w:b/>
      <w:bCs/>
      <w:sz w:val="24"/>
      <w:szCs w:val="24"/>
    </w:rPr>
  </w:style>
  <w:style w:type="paragraph" w:styleId="BalloonText">
    <w:name w:val="Balloon Text"/>
    <w:basedOn w:val="Normal"/>
    <w:link w:val="BalloonTextChar"/>
    <w:rsid w:val="004926D6"/>
    <w:rPr>
      <w:rFonts w:ascii="Lucida Grande" w:hAnsi="Lucida Grande"/>
      <w:sz w:val="18"/>
      <w:szCs w:val="18"/>
    </w:rPr>
  </w:style>
  <w:style w:type="character" w:customStyle="1" w:styleId="BalloonTextChar">
    <w:name w:val="Balloon Text Char"/>
    <w:basedOn w:val="DefaultParagraphFont"/>
    <w:link w:val="BalloonText"/>
    <w:rsid w:val="004926D6"/>
    <w:rPr>
      <w:rFonts w:ascii="Lucida Grande" w:hAnsi="Lucida Grande" w:cs="Arial"/>
      <w:bCs/>
      <w:sz w:val="18"/>
      <w:szCs w:val="18"/>
    </w:rPr>
  </w:style>
  <w:style w:type="paragraph" w:styleId="ListParagraph">
    <w:name w:val="List Paragraph"/>
    <w:basedOn w:val="Normal"/>
    <w:uiPriority w:val="34"/>
    <w:qFormat/>
    <w:rsid w:val="009E67D5"/>
    <w:pPr>
      <w:ind w:left="720"/>
      <w:contextualSpacing/>
    </w:pPr>
  </w:style>
  <w:style w:type="paragraph" w:customStyle="1" w:styleId="NormalText">
    <w:name w:val="Normal Text"/>
    <w:rsid w:val="00D94AE3"/>
    <w:pPr>
      <w:widowControl w:val="0"/>
      <w:autoSpaceDE w:val="0"/>
      <w:autoSpaceDN w:val="0"/>
      <w:adjustRightInd w:val="0"/>
    </w:pPr>
    <w:rPr>
      <w:rFonts w:ascii="Palatino Linotype" w:hAnsi="Palatino Linotype" w:cs="Palatino Linotype"/>
      <w:color w:val="000000"/>
    </w:rPr>
  </w:style>
  <w:style w:type="character" w:customStyle="1" w:styleId="FooterChar">
    <w:name w:val="Footer Char"/>
    <w:basedOn w:val="DefaultParagraphFont"/>
    <w:link w:val="Footer"/>
    <w:rsid w:val="00F91EB6"/>
    <w:rPr>
      <w:rFonts w:ascii="Arial" w:hAnsi="Arial" w:cs="Arial"/>
      <w:bCs/>
      <w:sz w:val="24"/>
      <w:szCs w:val="24"/>
    </w:rPr>
  </w:style>
  <w:style w:type="character" w:styleId="Emphasis">
    <w:name w:val="Emphasis"/>
    <w:basedOn w:val="DefaultParagraphFont"/>
    <w:qFormat/>
    <w:rsid w:val="00F91EB6"/>
    <w:rPr>
      <w:i/>
      <w:iCs/>
    </w:rPr>
  </w:style>
</w:styles>
</file>

<file path=word/webSettings.xml><?xml version="1.0" encoding="utf-8"?>
<w:webSettings xmlns:r="http://schemas.openxmlformats.org/officeDocument/2006/relationships" xmlns:w="http://schemas.openxmlformats.org/wordprocessingml/2006/main">
  <w:divs>
    <w:div w:id="664018091">
      <w:bodyDiv w:val="1"/>
      <w:marLeft w:val="0"/>
      <w:marRight w:val="0"/>
      <w:marTop w:val="0"/>
      <w:marBottom w:val="0"/>
      <w:divBdr>
        <w:top w:val="none" w:sz="0" w:space="0" w:color="auto"/>
        <w:left w:val="none" w:sz="0" w:space="0" w:color="auto"/>
        <w:bottom w:val="none" w:sz="0" w:space="0" w:color="auto"/>
        <w:right w:val="none" w:sz="0" w:space="0" w:color="auto"/>
      </w:divBdr>
      <w:divsChild>
        <w:div w:id="1039162335">
          <w:marLeft w:val="0"/>
          <w:marRight w:val="0"/>
          <w:marTop w:val="0"/>
          <w:marBottom w:val="0"/>
          <w:divBdr>
            <w:top w:val="none" w:sz="0" w:space="0" w:color="auto"/>
            <w:left w:val="none" w:sz="0" w:space="0" w:color="auto"/>
            <w:bottom w:val="none" w:sz="0" w:space="0" w:color="auto"/>
            <w:right w:val="none" w:sz="0" w:space="0" w:color="auto"/>
          </w:divBdr>
          <w:divsChild>
            <w:div w:id="1126465507">
              <w:marLeft w:val="0"/>
              <w:marRight w:val="0"/>
              <w:marTop w:val="0"/>
              <w:marBottom w:val="0"/>
              <w:divBdr>
                <w:top w:val="none" w:sz="0" w:space="0" w:color="auto"/>
                <w:left w:val="none" w:sz="0" w:space="0" w:color="auto"/>
                <w:bottom w:val="none" w:sz="0" w:space="0" w:color="auto"/>
                <w:right w:val="none" w:sz="0" w:space="0" w:color="auto"/>
              </w:divBdr>
            </w:div>
            <w:div w:id="1189443090">
              <w:marLeft w:val="0"/>
              <w:marRight w:val="0"/>
              <w:marTop w:val="0"/>
              <w:marBottom w:val="0"/>
              <w:divBdr>
                <w:top w:val="none" w:sz="0" w:space="0" w:color="auto"/>
                <w:left w:val="none" w:sz="0" w:space="0" w:color="auto"/>
                <w:bottom w:val="none" w:sz="0" w:space="0" w:color="auto"/>
                <w:right w:val="none" w:sz="0" w:space="0" w:color="auto"/>
              </w:divBdr>
            </w:div>
            <w:div w:id="168154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166630">
      <w:bodyDiv w:val="1"/>
      <w:marLeft w:val="0"/>
      <w:marRight w:val="0"/>
      <w:marTop w:val="0"/>
      <w:marBottom w:val="0"/>
      <w:divBdr>
        <w:top w:val="none" w:sz="0" w:space="0" w:color="auto"/>
        <w:left w:val="none" w:sz="0" w:space="0" w:color="auto"/>
        <w:bottom w:val="none" w:sz="0" w:space="0" w:color="auto"/>
        <w:right w:val="none" w:sz="0" w:space="0" w:color="auto"/>
      </w:divBdr>
      <w:divsChild>
        <w:div w:id="1088817367">
          <w:marLeft w:val="0"/>
          <w:marRight w:val="0"/>
          <w:marTop w:val="0"/>
          <w:marBottom w:val="0"/>
          <w:divBdr>
            <w:top w:val="none" w:sz="0" w:space="0" w:color="auto"/>
            <w:left w:val="none" w:sz="0" w:space="0" w:color="auto"/>
            <w:bottom w:val="none" w:sz="0" w:space="0" w:color="auto"/>
            <w:right w:val="none" w:sz="0" w:space="0" w:color="auto"/>
          </w:divBdr>
          <w:divsChild>
            <w:div w:id="163513619">
              <w:marLeft w:val="0"/>
              <w:marRight w:val="0"/>
              <w:marTop w:val="0"/>
              <w:marBottom w:val="0"/>
              <w:divBdr>
                <w:top w:val="none" w:sz="0" w:space="0" w:color="auto"/>
                <w:left w:val="none" w:sz="0" w:space="0" w:color="auto"/>
                <w:bottom w:val="none" w:sz="0" w:space="0" w:color="auto"/>
                <w:right w:val="none" w:sz="0" w:space="0" w:color="auto"/>
              </w:divBdr>
            </w:div>
            <w:div w:id="1060052156">
              <w:marLeft w:val="0"/>
              <w:marRight w:val="0"/>
              <w:marTop w:val="0"/>
              <w:marBottom w:val="0"/>
              <w:divBdr>
                <w:top w:val="none" w:sz="0" w:space="0" w:color="auto"/>
                <w:left w:val="none" w:sz="0" w:space="0" w:color="auto"/>
                <w:bottom w:val="none" w:sz="0" w:space="0" w:color="auto"/>
                <w:right w:val="none" w:sz="0" w:space="0" w:color="auto"/>
              </w:divBdr>
            </w:div>
            <w:div w:id="187125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577020">
      <w:bodyDiv w:val="1"/>
      <w:marLeft w:val="0"/>
      <w:marRight w:val="0"/>
      <w:marTop w:val="0"/>
      <w:marBottom w:val="0"/>
      <w:divBdr>
        <w:top w:val="none" w:sz="0" w:space="0" w:color="auto"/>
        <w:left w:val="none" w:sz="0" w:space="0" w:color="auto"/>
        <w:bottom w:val="none" w:sz="0" w:space="0" w:color="auto"/>
        <w:right w:val="none" w:sz="0" w:space="0" w:color="auto"/>
      </w:divBdr>
    </w:div>
    <w:div w:id="1155419634">
      <w:bodyDiv w:val="1"/>
      <w:marLeft w:val="0"/>
      <w:marRight w:val="0"/>
      <w:marTop w:val="0"/>
      <w:marBottom w:val="0"/>
      <w:divBdr>
        <w:top w:val="none" w:sz="0" w:space="0" w:color="auto"/>
        <w:left w:val="none" w:sz="0" w:space="0" w:color="auto"/>
        <w:bottom w:val="none" w:sz="0" w:space="0" w:color="auto"/>
        <w:right w:val="none" w:sz="0" w:space="0" w:color="auto"/>
      </w:divBdr>
    </w:div>
    <w:div w:id="117607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sb.org/cs/ContentServer?site=FASB&amp;c=Document_C&amp;pagename=FASB%2FDocument_C%2FDocumentPage&amp;cid=1176157498129"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50BAB-49FE-445A-A96F-1DA170418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10</Pages>
  <Words>2036</Words>
  <Characters>11611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CHAPTER 1</vt:lpstr>
    </vt:vector>
  </TitlesOfParts>
  <Company>UMUC</Company>
  <LinksUpToDate>false</LinksUpToDate>
  <CharactersWithSpaces>13620</CharactersWithSpaces>
  <SharedDoc>false</SharedDoc>
  <HLinks>
    <vt:vector size="12" baseType="variant">
      <vt:variant>
        <vt:i4>8192027</vt:i4>
      </vt:variant>
      <vt:variant>
        <vt:i4>6</vt:i4>
      </vt:variant>
      <vt:variant>
        <vt:i4>0</vt:i4>
      </vt:variant>
      <vt:variant>
        <vt:i4>5</vt:i4>
      </vt:variant>
      <vt:variant>
        <vt:lpwstr>http://www.fasb.org/pdf/aop_CON2.pdf</vt:lpwstr>
      </vt:variant>
      <vt:variant>
        <vt:lpwstr/>
      </vt:variant>
      <vt:variant>
        <vt:i4>8192027</vt:i4>
      </vt:variant>
      <vt:variant>
        <vt:i4>3</vt:i4>
      </vt:variant>
      <vt:variant>
        <vt:i4>0</vt:i4>
      </vt:variant>
      <vt:variant>
        <vt:i4>5</vt:i4>
      </vt:variant>
      <vt:variant>
        <vt:lpwstr>http://www.fasb.org/pdf/aop_CON2.pdf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James Mraz</dc:creator>
  <cp:lastModifiedBy>udasgut</cp:lastModifiedBy>
  <cp:revision>9</cp:revision>
  <cp:lastPrinted>2008-05-02T12:01:00Z</cp:lastPrinted>
  <dcterms:created xsi:type="dcterms:W3CDTF">2014-04-04T22:53:00Z</dcterms:created>
  <dcterms:modified xsi:type="dcterms:W3CDTF">2014-08-28T05:49:00Z</dcterms:modified>
</cp:coreProperties>
</file>